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9E6D79" w14:textId="77777777" w:rsidR="00C65245" w:rsidRDefault="00C65245">
      <w:pPr>
        <w:pStyle w:val="Heading1"/>
        <w:pageBreakBefore w:val="0"/>
        <w:numPr>
          <w:ilvl w:val="0"/>
          <w:numId w:val="19"/>
        </w:numPr>
        <w:spacing w:before="0" w:after="0"/>
        <w:ind w:left="0" w:firstLine="0"/>
        <w:rPr>
          <w:rFonts w:ascii="Arial" w:hAnsi="Arial" w:cs="Arial"/>
          <w:u w:val="single"/>
        </w:rPr>
      </w:pPr>
      <w:r>
        <w:rPr>
          <w:rFonts w:ascii="Arial" w:hAnsi="Arial" w:cs="Arial"/>
          <w:u w:val="single"/>
        </w:rPr>
        <w:t>CUSC - SECTION 11</w:t>
      </w:r>
      <w:r>
        <w:rPr>
          <w:rFonts w:ascii="Arial" w:hAnsi="Arial" w:cs="Arial"/>
          <w:u w:val="single"/>
        </w:rPr>
        <w:br/>
      </w:r>
      <w:r>
        <w:rPr>
          <w:rFonts w:ascii="Arial" w:hAnsi="Arial" w:cs="Arial"/>
          <w:u w:val="single"/>
        </w:rPr>
        <w:br/>
        <w:t>INTERPRETATION AND DEFINITIONS</w:t>
      </w:r>
    </w:p>
    <w:p w14:paraId="4CDA6464"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714A3B53" w14:textId="77777777" w:rsidR="00C65245" w:rsidRDefault="00C65245">
      <w:pPr>
        <w:pStyle w:val="Heading1"/>
        <w:pageBreakBefore w:val="0"/>
        <w:numPr>
          <w:ilvl w:val="0"/>
          <w:numId w:val="19"/>
        </w:numPr>
        <w:spacing w:before="0" w:after="0"/>
        <w:ind w:left="0" w:firstLine="0"/>
        <w:rPr>
          <w:rFonts w:ascii="Arial" w:hAnsi="Arial" w:cs="Arial"/>
          <w:sz w:val="24"/>
          <w:u w:val="single"/>
        </w:rPr>
      </w:pPr>
    </w:p>
    <w:p w14:paraId="47D2C7AD" w14:textId="77777777" w:rsidR="00C65245" w:rsidRDefault="00C65245">
      <w:pPr>
        <w:pStyle w:val="Heading1"/>
        <w:pageBreakBefore w:val="0"/>
        <w:numPr>
          <w:ilvl w:val="0"/>
          <w:numId w:val="19"/>
        </w:numPr>
        <w:spacing w:before="0" w:after="0"/>
        <w:ind w:left="0" w:firstLine="0"/>
        <w:rPr>
          <w:rFonts w:ascii="Arial" w:hAnsi="Arial" w:cs="Arial"/>
          <w:sz w:val="24"/>
          <w:u w:val="single"/>
        </w:rPr>
      </w:pPr>
      <w:r>
        <w:rPr>
          <w:rFonts w:ascii="Arial" w:hAnsi="Arial" w:cs="Arial"/>
          <w:u w:val="single"/>
        </w:rPr>
        <w:t>CONTENTS</w:t>
      </w:r>
    </w:p>
    <w:p w14:paraId="7C4320AB" w14:textId="77777777" w:rsidR="00C65245" w:rsidRDefault="00C65245">
      <w:pPr>
        <w:pStyle w:val="BodyText"/>
        <w:rPr>
          <w:rFonts w:ascii="Arial" w:hAnsi="Arial" w:cs="Arial"/>
        </w:rPr>
      </w:pPr>
    </w:p>
    <w:p w14:paraId="364944BF" w14:textId="77777777" w:rsidR="00C65245" w:rsidRDefault="00C65245">
      <w:pPr>
        <w:pStyle w:val="BodyText"/>
        <w:spacing w:after="360"/>
        <w:rPr>
          <w:rFonts w:ascii="Arial" w:hAnsi="Arial" w:cs="Arial"/>
        </w:rPr>
      </w:pPr>
      <w:r>
        <w:rPr>
          <w:rFonts w:ascii="Arial" w:hAnsi="Arial" w:cs="Arial"/>
        </w:rPr>
        <w:t>11.1</w:t>
      </w:r>
      <w:r>
        <w:rPr>
          <w:rFonts w:ascii="Arial" w:hAnsi="Arial" w:cs="Arial"/>
        </w:rPr>
        <w:tab/>
        <w:t>Introduction</w:t>
      </w:r>
    </w:p>
    <w:p w14:paraId="33DF1A58" w14:textId="77777777" w:rsidR="00C65245" w:rsidRDefault="00C65245">
      <w:pPr>
        <w:pStyle w:val="BodyText"/>
        <w:spacing w:after="360"/>
        <w:rPr>
          <w:rFonts w:ascii="Arial" w:hAnsi="Arial" w:cs="Arial"/>
        </w:rPr>
      </w:pPr>
      <w:r>
        <w:rPr>
          <w:rFonts w:ascii="Arial" w:hAnsi="Arial" w:cs="Arial"/>
        </w:rPr>
        <w:t>11.2</w:t>
      </w:r>
      <w:r>
        <w:rPr>
          <w:rFonts w:ascii="Arial" w:hAnsi="Arial" w:cs="Arial"/>
        </w:rPr>
        <w:tab/>
        <w:t>Interpretation and Construction</w:t>
      </w:r>
    </w:p>
    <w:p w14:paraId="11027C56" w14:textId="77777777" w:rsidR="00C65245" w:rsidRDefault="00C65245">
      <w:pPr>
        <w:pStyle w:val="BodyText"/>
        <w:spacing w:after="360"/>
        <w:rPr>
          <w:rFonts w:ascii="Arial" w:hAnsi="Arial" w:cs="Arial"/>
        </w:rPr>
      </w:pPr>
      <w:r>
        <w:rPr>
          <w:rFonts w:ascii="Arial" w:hAnsi="Arial" w:cs="Arial"/>
        </w:rPr>
        <w:t>11.3</w:t>
      </w:r>
      <w:r>
        <w:rPr>
          <w:rFonts w:ascii="Arial" w:hAnsi="Arial" w:cs="Arial"/>
        </w:rPr>
        <w:tab/>
        <w:t>Definitions</w:t>
      </w:r>
    </w:p>
    <w:p w14:paraId="2768A4F8" w14:textId="77777777" w:rsidR="00C65245" w:rsidRDefault="00C65245">
      <w:pPr>
        <w:pStyle w:val="BodyText"/>
        <w:rPr>
          <w:rFonts w:ascii="Arial" w:hAnsi="Arial" w:cs="Arial"/>
        </w:rPr>
      </w:pPr>
    </w:p>
    <w:p w14:paraId="748D7AA2" w14:textId="77777777" w:rsidR="00C65245" w:rsidRDefault="00C65245">
      <w:pPr>
        <w:pStyle w:val="Heading1"/>
        <w:pageBreakBefore w:val="0"/>
        <w:numPr>
          <w:ilvl w:val="0"/>
          <w:numId w:val="19"/>
        </w:numPr>
        <w:ind w:left="0" w:firstLine="0"/>
        <w:rPr>
          <w:rFonts w:ascii="Arial" w:hAnsi="Arial" w:cs="Arial"/>
          <w:i/>
          <w:iCs/>
          <w:sz w:val="24"/>
          <w:u w:val="single"/>
        </w:rPr>
        <w:sectPr w:rsidR="00C65245">
          <w:headerReference w:type="default" r:id="rId11"/>
          <w:footerReference w:type="even" r:id="rId12"/>
          <w:footerReference w:type="default" r:id="rId13"/>
          <w:headerReference w:type="first" r:id="rId14"/>
          <w:footerReference w:type="first" r:id="rId15"/>
          <w:type w:val="continuous"/>
          <w:pgSz w:w="11907" w:h="16840" w:code="9"/>
          <w:pgMar w:top="1247" w:right="1418" w:bottom="1247" w:left="1701" w:header="720" w:footer="720" w:gutter="0"/>
          <w:paperSrc w:first="74" w:other="74"/>
          <w:pgNumType w:start="1"/>
          <w:cols w:space="720"/>
        </w:sectPr>
      </w:pPr>
    </w:p>
    <w:p w14:paraId="72A6900F" w14:textId="77777777" w:rsidR="00C65245" w:rsidRDefault="00C65245">
      <w:pPr>
        <w:pStyle w:val="Heading1"/>
        <w:pageBreakBefore w:val="0"/>
        <w:numPr>
          <w:ilvl w:val="0"/>
          <w:numId w:val="19"/>
        </w:numPr>
        <w:ind w:left="0" w:firstLine="0"/>
        <w:rPr>
          <w:rFonts w:ascii="Arial" w:hAnsi="Arial" w:cs="Arial"/>
          <w:sz w:val="24"/>
          <w:u w:val="single"/>
        </w:rPr>
      </w:pPr>
      <w:r>
        <w:rPr>
          <w:rFonts w:ascii="Arial" w:hAnsi="Arial" w:cs="Arial"/>
          <w:sz w:val="24"/>
          <w:u w:val="single"/>
        </w:rPr>
        <w:lastRenderedPageBreak/>
        <w:t>SECTION 11</w:t>
      </w:r>
      <w:r>
        <w:rPr>
          <w:rFonts w:ascii="Arial" w:hAnsi="Arial" w:cs="Arial"/>
          <w:sz w:val="24"/>
          <w:u w:val="single"/>
        </w:rPr>
        <w:br/>
      </w:r>
      <w:r>
        <w:rPr>
          <w:rFonts w:ascii="Arial" w:hAnsi="Arial" w:cs="Arial"/>
          <w:sz w:val="24"/>
          <w:u w:val="single"/>
        </w:rPr>
        <w:br/>
        <w:t>INTERPRETATION AND DEFINITIONS</w:t>
      </w:r>
    </w:p>
    <w:p w14:paraId="7AF18F59" w14:textId="77777777" w:rsidR="00C65245" w:rsidRDefault="00C65245">
      <w:pPr>
        <w:pStyle w:val="Unnumbered"/>
        <w:keepNext w:val="0"/>
        <w:spacing w:after="0"/>
        <w:ind w:left="0"/>
        <w:rPr>
          <w:rFonts w:ascii="Arial" w:hAnsi="Arial" w:cs="Arial"/>
        </w:rPr>
      </w:pPr>
    </w:p>
    <w:p w14:paraId="20154BEF" w14:textId="77777777" w:rsidR="00C65245" w:rsidRDefault="00C65245">
      <w:pPr>
        <w:pStyle w:val="Heading3"/>
        <w:numPr>
          <w:ilvl w:val="0"/>
          <w:numId w:val="0"/>
        </w:numPr>
        <w:rPr>
          <w:rFonts w:ascii="Arial" w:hAnsi="Arial" w:cs="Arial"/>
          <w:b/>
        </w:rPr>
      </w:pPr>
      <w:r>
        <w:rPr>
          <w:rFonts w:ascii="Arial" w:hAnsi="Arial" w:cs="Arial"/>
          <w:b/>
        </w:rPr>
        <w:t>11.1</w:t>
      </w:r>
      <w:r>
        <w:rPr>
          <w:rFonts w:ascii="Arial" w:hAnsi="Arial" w:cs="Arial"/>
          <w:b/>
        </w:rPr>
        <w:tab/>
        <w:t>INTRODUCTION</w:t>
      </w:r>
    </w:p>
    <w:p w14:paraId="6C0EDA60" w14:textId="77777777" w:rsidR="00C65245" w:rsidRDefault="00C65245">
      <w:pPr>
        <w:pStyle w:val="clauseindent"/>
        <w:jc w:val="both"/>
        <w:rPr>
          <w:rFonts w:ascii="Arial" w:hAnsi="Arial" w:cs="Arial"/>
          <w:b/>
        </w:rPr>
      </w:pPr>
      <w:bookmarkStart w:id="1" w:name="_Toc490940243"/>
      <w:r>
        <w:rPr>
          <w:rFonts w:ascii="Arial" w:hAnsi="Arial" w:cs="Arial"/>
        </w:rPr>
        <w:t xml:space="preserve">This Section sets out general rules to be applied in interpreting the </w:t>
      </w:r>
      <w:r>
        <w:rPr>
          <w:rFonts w:ascii="Arial" w:hAnsi="Arial" w:cs="Arial"/>
          <w:b/>
        </w:rPr>
        <w:t>CUSC</w:t>
      </w:r>
      <w:r>
        <w:rPr>
          <w:rFonts w:ascii="Arial" w:hAnsi="Arial" w:cs="Arial"/>
        </w:rPr>
        <w:t xml:space="preserve">, </w:t>
      </w:r>
      <w:r>
        <w:rPr>
          <w:rFonts w:ascii="Arial" w:hAnsi="Arial" w:cs="Arial"/>
          <w:b/>
        </w:rPr>
        <w:t>Bilateral Agreements</w:t>
      </w:r>
      <w:r>
        <w:rPr>
          <w:rFonts w:ascii="Arial" w:hAnsi="Arial" w:cs="Arial"/>
        </w:rPr>
        <w:t xml:space="preserve">, </w:t>
      </w:r>
      <w:r>
        <w:rPr>
          <w:rFonts w:ascii="Arial" w:hAnsi="Arial" w:cs="Arial"/>
          <w:b/>
        </w:rPr>
        <w:t>Construction Agreements</w:t>
      </w:r>
      <w:r>
        <w:rPr>
          <w:rFonts w:ascii="Arial" w:hAnsi="Arial" w:cs="Arial"/>
        </w:rPr>
        <w:t xml:space="preserve"> and </w:t>
      </w:r>
      <w:r>
        <w:rPr>
          <w:rFonts w:ascii="Arial" w:hAnsi="Arial" w:cs="Arial"/>
          <w:b/>
        </w:rPr>
        <w:t>Mandatory Services Agreements</w:t>
      </w:r>
      <w:r>
        <w:rPr>
          <w:rFonts w:ascii="Arial" w:hAnsi="Arial" w:cs="Arial"/>
        </w:rPr>
        <w:t xml:space="preserve">.  It also sets out the defined terms used by the </w:t>
      </w:r>
      <w:r>
        <w:rPr>
          <w:rFonts w:ascii="Arial" w:hAnsi="Arial" w:cs="Arial"/>
          <w:b/>
        </w:rPr>
        <w:t xml:space="preserve">CUSC </w:t>
      </w:r>
      <w:r>
        <w:rPr>
          <w:rFonts w:ascii="Arial" w:hAnsi="Arial" w:cs="Arial"/>
        </w:rPr>
        <w:t xml:space="preserve">(other than those defined elsewhere in the </w:t>
      </w:r>
      <w:r>
        <w:rPr>
          <w:rFonts w:ascii="Arial" w:hAnsi="Arial" w:cs="Arial"/>
          <w:b/>
        </w:rPr>
        <w:t>CUSC</w:t>
      </w:r>
      <w:r>
        <w:rPr>
          <w:rFonts w:ascii="Arial" w:hAnsi="Arial" w:cs="Arial"/>
        </w:rPr>
        <w:t>) and other agreements.  Those other agreements may, in accordance with Paragraph 11.2.2, have their own further interpretation rules and defined terms which apply only to the individual agreements.</w:t>
      </w:r>
    </w:p>
    <w:p w14:paraId="10DC8AD1" w14:textId="77777777" w:rsidR="00C65245" w:rsidRDefault="00C65245">
      <w:pPr>
        <w:pStyle w:val="Heading3"/>
        <w:numPr>
          <w:ilvl w:val="0"/>
          <w:numId w:val="0"/>
        </w:numPr>
        <w:rPr>
          <w:rFonts w:ascii="Arial" w:hAnsi="Arial" w:cs="Arial"/>
          <w:b/>
        </w:rPr>
      </w:pPr>
      <w:r>
        <w:rPr>
          <w:rFonts w:ascii="Arial" w:hAnsi="Arial" w:cs="Arial"/>
          <w:b/>
        </w:rPr>
        <w:t>11.2</w:t>
      </w:r>
      <w:r>
        <w:rPr>
          <w:rFonts w:ascii="Arial" w:hAnsi="Arial" w:cs="Arial"/>
          <w:b/>
        </w:rPr>
        <w:tab/>
        <w:t>INTERPRETATION AND CONSTRUCTION:</w:t>
      </w:r>
      <w:bookmarkEnd w:id="1"/>
    </w:p>
    <w:p w14:paraId="77C623CD" w14:textId="77777777" w:rsidR="00C65245" w:rsidRDefault="00C65245">
      <w:pPr>
        <w:pStyle w:val="Heading4"/>
        <w:numPr>
          <w:ilvl w:val="0"/>
          <w:numId w:val="0"/>
        </w:numPr>
        <w:ind w:left="1701" w:hanging="850"/>
        <w:jc w:val="both"/>
        <w:rPr>
          <w:rFonts w:ascii="Arial" w:hAnsi="Arial" w:cs="Arial"/>
        </w:rPr>
      </w:pPr>
      <w:r>
        <w:rPr>
          <w:rFonts w:ascii="Arial" w:hAnsi="Arial" w:cs="Arial"/>
        </w:rPr>
        <w:t>11.2.1</w:t>
      </w:r>
      <w:r>
        <w:rPr>
          <w:rFonts w:ascii="Arial" w:hAnsi="Arial" w:cs="Arial"/>
        </w:rPr>
        <w:tab/>
        <w:t xml:space="preserve">In the </w:t>
      </w:r>
      <w:r>
        <w:rPr>
          <w:rFonts w:ascii="Arial" w:hAnsi="Arial" w:cs="Arial"/>
          <w:b/>
        </w:rPr>
        <w:t>CUSC</w:t>
      </w:r>
      <w:r>
        <w:rPr>
          <w:rFonts w:ascii="Arial" w:hAnsi="Arial" w:cs="Arial"/>
        </w:rPr>
        <w:t xml:space="preserve"> and in each </w:t>
      </w:r>
      <w:r>
        <w:rPr>
          <w:rFonts w:ascii="Arial" w:hAnsi="Arial" w:cs="Arial"/>
          <w:b/>
        </w:rPr>
        <w:t>Bilateral Agreement</w:t>
      </w:r>
      <w:r>
        <w:rPr>
          <w:rFonts w:ascii="Arial" w:hAnsi="Arial" w:cs="Arial"/>
        </w:rPr>
        <w:t xml:space="preserve"> and in each </w:t>
      </w:r>
      <w:r>
        <w:rPr>
          <w:rFonts w:ascii="Arial" w:hAnsi="Arial" w:cs="Arial"/>
          <w:b/>
        </w:rPr>
        <w:t>Mandatory Services Agreement</w:t>
      </w:r>
      <w:r>
        <w:rPr>
          <w:rFonts w:ascii="Arial" w:hAnsi="Arial" w:cs="Arial"/>
        </w:rPr>
        <w:t xml:space="preserve"> and each </w:t>
      </w:r>
      <w:r>
        <w:rPr>
          <w:rFonts w:ascii="Arial" w:hAnsi="Arial" w:cs="Arial"/>
          <w:b/>
        </w:rPr>
        <w:t>Construction</w:t>
      </w:r>
      <w:r>
        <w:rPr>
          <w:rFonts w:ascii="Arial" w:hAnsi="Arial" w:cs="Arial"/>
        </w:rPr>
        <w:t xml:space="preserve"> </w:t>
      </w:r>
      <w:r>
        <w:rPr>
          <w:rFonts w:ascii="Arial" w:hAnsi="Arial" w:cs="Arial"/>
          <w:b/>
        </w:rPr>
        <w:t>Agreement</w:t>
      </w:r>
      <w:r>
        <w:rPr>
          <w:rFonts w:ascii="Arial" w:hAnsi="Arial" w:cs="Arial"/>
        </w:rPr>
        <w:t xml:space="preserve">: </w:t>
      </w:r>
    </w:p>
    <w:p w14:paraId="0758724D" w14:textId="77777777" w:rsidR="00C65245" w:rsidRDefault="00C65245">
      <w:pPr>
        <w:pStyle w:val="Heading5"/>
        <w:numPr>
          <w:ilvl w:val="4"/>
          <w:numId w:val="20"/>
        </w:numPr>
        <w:rPr>
          <w:rFonts w:ascii="Arial" w:hAnsi="Arial" w:cs="Arial"/>
        </w:rPr>
      </w:pPr>
      <w:r>
        <w:rPr>
          <w:rFonts w:ascii="Arial" w:hAnsi="Arial" w:cs="Arial"/>
        </w:rPr>
        <w:t>the interpretation rules in this Paragraph 11.2; and</w:t>
      </w:r>
    </w:p>
    <w:p w14:paraId="6725AD24" w14:textId="77777777" w:rsidR="00C65245" w:rsidRDefault="00C65245">
      <w:pPr>
        <w:pStyle w:val="Heading5"/>
        <w:numPr>
          <w:ilvl w:val="4"/>
          <w:numId w:val="20"/>
        </w:numPr>
        <w:jc w:val="both"/>
        <w:rPr>
          <w:rFonts w:ascii="Arial" w:hAnsi="Arial" w:cs="Arial"/>
        </w:rPr>
      </w:pPr>
      <w:r>
        <w:rPr>
          <w:rFonts w:ascii="Arial" w:hAnsi="Arial" w:cs="Arial"/>
        </w:rPr>
        <w:t>the words and expressions defined in Paragraph 11.3,</w:t>
      </w:r>
    </w:p>
    <w:p w14:paraId="2B702E9F" w14:textId="77777777" w:rsidR="00C65245" w:rsidRDefault="00C65245">
      <w:pPr>
        <w:pStyle w:val="subclauseindent"/>
        <w:jc w:val="both"/>
        <w:rPr>
          <w:rFonts w:ascii="Arial" w:hAnsi="Arial" w:cs="Arial"/>
        </w:rPr>
      </w:pPr>
      <w:r>
        <w:rPr>
          <w:rFonts w:ascii="Arial" w:hAnsi="Arial" w:cs="Arial"/>
        </w:rPr>
        <w:t xml:space="preserve">shall, unless the subject matter or context otherwise requires or is inconsistent therewith, apply.  </w:t>
      </w:r>
    </w:p>
    <w:p w14:paraId="09B95CDC"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Save as otherwise expressly provided in the </w:t>
      </w:r>
      <w:r>
        <w:rPr>
          <w:rFonts w:ascii="Arial" w:hAnsi="Arial" w:cs="Arial"/>
          <w:b/>
        </w:rPr>
        <w:t>CUSC</w:t>
      </w:r>
      <w:r>
        <w:rPr>
          <w:rFonts w:ascii="Arial" w:hAnsi="Arial" w:cs="Arial"/>
        </w:rPr>
        <w:t xml:space="preserve">, in the event of any inconsistency between the provisions of any </w:t>
      </w:r>
      <w:r>
        <w:rPr>
          <w:rFonts w:ascii="Arial" w:hAnsi="Arial" w:cs="Arial"/>
          <w:b/>
        </w:rPr>
        <w:t>Bilateral Agreement</w:t>
      </w:r>
      <w:r>
        <w:rPr>
          <w:rFonts w:ascii="Arial" w:hAnsi="Arial" w:cs="Arial"/>
        </w:rPr>
        <w:t xml:space="preserve">,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and the</w:t>
      </w:r>
      <w:r>
        <w:rPr>
          <w:rFonts w:ascii="Arial" w:hAnsi="Arial" w:cs="Arial"/>
          <w:b/>
        </w:rPr>
        <w:t xml:space="preserve"> CUSC</w:t>
      </w:r>
      <w:r>
        <w:rPr>
          <w:rFonts w:ascii="Arial" w:hAnsi="Arial" w:cs="Arial"/>
        </w:rPr>
        <w:t xml:space="preserve">, the provisions of the </w:t>
      </w:r>
      <w:r>
        <w:rPr>
          <w:rFonts w:ascii="Arial" w:hAnsi="Arial" w:cs="Arial"/>
          <w:b/>
        </w:rPr>
        <w:t>Bilateral Agreement</w:t>
      </w:r>
      <w:r>
        <w:rPr>
          <w:rFonts w:ascii="Arial" w:hAnsi="Arial" w:cs="Arial"/>
        </w:rPr>
        <w:t xml:space="preserve"> or </w:t>
      </w:r>
      <w:r>
        <w:rPr>
          <w:rFonts w:ascii="Arial" w:hAnsi="Arial" w:cs="Arial"/>
          <w:b/>
        </w:rPr>
        <w:t xml:space="preserve">Mandatory Services Agreement </w:t>
      </w:r>
      <w:r>
        <w:rPr>
          <w:rFonts w:ascii="Arial" w:hAnsi="Arial" w:cs="Arial"/>
        </w:rPr>
        <w:t xml:space="preserve">or </w:t>
      </w:r>
      <w:r>
        <w:rPr>
          <w:rFonts w:ascii="Arial" w:hAnsi="Arial" w:cs="Arial"/>
          <w:b/>
        </w:rPr>
        <w:t>Construction Agreement</w:t>
      </w:r>
      <w:r>
        <w:rPr>
          <w:rFonts w:ascii="Arial" w:hAnsi="Arial" w:cs="Arial"/>
        </w:rPr>
        <w:t xml:space="preserve"> shall prevail in relation to the </w:t>
      </w:r>
      <w:r>
        <w:rPr>
          <w:rFonts w:ascii="Arial" w:hAnsi="Arial" w:cs="Arial"/>
          <w:b/>
        </w:rPr>
        <w:t>Connection Site</w:t>
      </w:r>
      <w:r>
        <w:rPr>
          <w:rFonts w:ascii="Arial" w:hAnsi="Arial" w:cs="Arial"/>
        </w:rPr>
        <w:t xml:space="preserve"> which is the subject thereof to the extent that the rights and obligations of </w:t>
      </w:r>
      <w:r>
        <w:rPr>
          <w:rFonts w:ascii="Arial" w:hAnsi="Arial" w:cs="Arial"/>
          <w:b/>
        </w:rPr>
        <w:t>Users</w:t>
      </w:r>
      <w:r>
        <w:rPr>
          <w:rFonts w:ascii="Arial" w:hAnsi="Arial" w:cs="Arial"/>
        </w:rPr>
        <w:t xml:space="preserve"> not party to that </w:t>
      </w:r>
      <w:r>
        <w:rPr>
          <w:rFonts w:ascii="Arial" w:hAnsi="Arial" w:cs="Arial"/>
          <w:b/>
        </w:rPr>
        <w:t>Bilateral Agreement</w:t>
      </w:r>
      <w:r>
        <w:rPr>
          <w:rFonts w:ascii="Arial" w:hAnsi="Arial" w:cs="Arial"/>
        </w:rPr>
        <w:t xml:space="preserve">, </w:t>
      </w:r>
      <w:r>
        <w:rPr>
          <w:rFonts w:ascii="Arial" w:hAnsi="Arial" w:cs="Arial"/>
          <w:b/>
        </w:rPr>
        <w:t>Mandatory Services Agreement</w:t>
      </w:r>
      <w:r>
        <w:rPr>
          <w:rFonts w:ascii="Arial" w:hAnsi="Arial" w:cs="Arial"/>
        </w:rPr>
        <w:t xml:space="preserve"> or </w:t>
      </w:r>
      <w:r>
        <w:rPr>
          <w:rFonts w:ascii="Arial" w:hAnsi="Arial" w:cs="Arial"/>
          <w:b/>
        </w:rPr>
        <w:t>Construction Agreement</w:t>
      </w:r>
      <w:r>
        <w:rPr>
          <w:rFonts w:ascii="Arial" w:hAnsi="Arial" w:cs="Arial"/>
        </w:rPr>
        <w:t xml:space="preserve"> are not affected.</w:t>
      </w:r>
    </w:p>
    <w:p w14:paraId="272C2842"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in order to comply with any obligation in the </w:t>
      </w:r>
      <w:r>
        <w:rPr>
          <w:rFonts w:ascii="Arial" w:hAnsi="Arial" w:cs="Arial"/>
          <w:b/>
        </w:rPr>
        <w:t>CUSC</w:t>
      </w:r>
      <w:r>
        <w:rPr>
          <w:rFonts w:ascii="Arial" w:hAnsi="Arial" w:cs="Arial"/>
        </w:rPr>
        <w:t xml:space="preserve">, any </w:t>
      </w:r>
      <w:r>
        <w:rPr>
          <w:rFonts w:ascii="Arial" w:hAnsi="Arial" w:cs="Arial"/>
          <w:b/>
        </w:rPr>
        <w:t>Bilateral Agreement</w:t>
      </w:r>
      <w:r>
        <w:rPr>
          <w:rFonts w:ascii="Arial" w:hAnsi="Arial" w:cs="Arial"/>
        </w:rPr>
        <w:t xml:space="preserve"> or any </w:t>
      </w:r>
      <w:r>
        <w:rPr>
          <w:rFonts w:ascii="Arial" w:hAnsi="Arial" w:cs="Arial"/>
          <w:b/>
        </w:rPr>
        <w:t>Construction Agreement</w:t>
      </w:r>
      <w:r>
        <w:rPr>
          <w:rFonts w:ascii="Arial" w:hAnsi="Arial" w:cs="Arial"/>
        </w:rPr>
        <w:t xml:space="preserve"> any </w:t>
      </w:r>
      <w:r>
        <w:rPr>
          <w:rFonts w:ascii="Arial" w:hAnsi="Arial" w:cs="Arial"/>
          <w:b/>
        </w:rPr>
        <w:t>CUSC Party</w:t>
      </w:r>
      <w:r>
        <w:rPr>
          <w:rFonts w:ascii="Arial" w:hAnsi="Arial" w:cs="Arial"/>
        </w:rPr>
        <w:t xml:space="preserve"> is under a duty to obtain the consent or approval (including any statutory licence or permission) ("the </w:t>
      </w:r>
      <w:r>
        <w:rPr>
          <w:rFonts w:ascii="Arial" w:hAnsi="Arial" w:cs="Arial"/>
          <w:b/>
        </w:rPr>
        <w:t>Consent</w:t>
      </w:r>
      <w:r>
        <w:rPr>
          <w:rFonts w:ascii="Arial" w:hAnsi="Arial" w:cs="Arial"/>
        </w:rPr>
        <w:t xml:space="preserve">") of a third party (or the </w:t>
      </w:r>
      <w:r>
        <w:rPr>
          <w:rFonts w:ascii="Arial" w:hAnsi="Arial" w:cs="Arial"/>
          <w:b/>
        </w:rPr>
        <w:t>Consent</w:t>
      </w:r>
      <w:r>
        <w:rPr>
          <w:rFonts w:ascii="Arial" w:hAnsi="Arial" w:cs="Arial"/>
        </w:rPr>
        <w:t xml:space="preserve"> of another </w:t>
      </w:r>
      <w:r>
        <w:rPr>
          <w:rFonts w:ascii="Arial" w:hAnsi="Arial" w:cs="Arial"/>
          <w:b/>
        </w:rPr>
        <w:t>CUSC Party</w:t>
      </w:r>
      <w:r>
        <w:rPr>
          <w:rFonts w:ascii="Arial" w:hAnsi="Arial" w:cs="Arial"/>
        </w:rPr>
        <w:t xml:space="preserve">) such obligation shall be deemed to be subject to the obtaining of such </w:t>
      </w:r>
      <w:r>
        <w:rPr>
          <w:rFonts w:ascii="Arial" w:hAnsi="Arial" w:cs="Arial"/>
          <w:b/>
        </w:rPr>
        <w:t>Consent</w:t>
      </w:r>
      <w:r>
        <w:rPr>
          <w:rFonts w:ascii="Arial" w:hAnsi="Arial" w:cs="Arial"/>
        </w:rPr>
        <w:t xml:space="preserve"> which the </w:t>
      </w:r>
      <w:r>
        <w:rPr>
          <w:rFonts w:ascii="Arial" w:hAnsi="Arial" w:cs="Arial"/>
          <w:b/>
        </w:rPr>
        <w:t>CUSC Party</w:t>
      </w:r>
      <w:r>
        <w:rPr>
          <w:rFonts w:ascii="Arial" w:hAnsi="Arial" w:cs="Arial"/>
        </w:rPr>
        <w:t xml:space="preserve"> requiring the </w:t>
      </w:r>
      <w:r>
        <w:rPr>
          <w:rFonts w:ascii="Arial" w:hAnsi="Arial" w:cs="Arial"/>
          <w:b/>
        </w:rPr>
        <w:t>Consent</w:t>
      </w:r>
      <w:r>
        <w:rPr>
          <w:rFonts w:ascii="Arial" w:hAnsi="Arial" w:cs="Arial"/>
        </w:rPr>
        <w:t xml:space="preserve"> shall use its reasonable endeavours to obtain including (if there are reasonable grounds therefor) pursuing any appeal in order to obtain such </w:t>
      </w:r>
      <w:r>
        <w:rPr>
          <w:rFonts w:ascii="Arial" w:hAnsi="Arial" w:cs="Arial"/>
          <w:b/>
        </w:rPr>
        <w:t>Consent</w:t>
      </w:r>
      <w:r>
        <w:rPr>
          <w:rFonts w:ascii="Arial" w:hAnsi="Arial" w:cs="Arial"/>
        </w:rPr>
        <w:t>.</w:t>
      </w:r>
    </w:p>
    <w:p w14:paraId="641138A0"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t xml:space="preserve">If such </w:t>
      </w:r>
      <w:r>
        <w:rPr>
          <w:rFonts w:ascii="Arial" w:hAnsi="Arial" w:cs="Arial"/>
          <w:b/>
        </w:rPr>
        <w:t>Consent</w:t>
      </w:r>
      <w:r>
        <w:rPr>
          <w:rFonts w:ascii="Arial" w:hAnsi="Arial" w:cs="Arial"/>
        </w:rPr>
        <w:t xml:space="preserve"> is required from any </w:t>
      </w:r>
      <w:r>
        <w:rPr>
          <w:rFonts w:ascii="Arial" w:hAnsi="Arial" w:cs="Arial"/>
          <w:b/>
        </w:rPr>
        <w:t>CUSC Party</w:t>
      </w:r>
      <w:r>
        <w:rPr>
          <w:rFonts w:ascii="Arial" w:hAnsi="Arial" w:cs="Arial"/>
        </w:rPr>
        <w:t xml:space="preserve"> then such </w:t>
      </w:r>
      <w:r>
        <w:rPr>
          <w:rFonts w:ascii="Arial" w:hAnsi="Arial" w:cs="Arial"/>
          <w:b/>
        </w:rPr>
        <w:t>CUSC Party</w:t>
      </w:r>
      <w:r>
        <w:rPr>
          <w:rFonts w:ascii="Arial" w:hAnsi="Arial" w:cs="Arial"/>
        </w:rPr>
        <w:t xml:space="preserve"> shall grant such </w:t>
      </w:r>
      <w:r>
        <w:rPr>
          <w:rFonts w:ascii="Arial" w:hAnsi="Arial" w:cs="Arial"/>
          <w:b/>
        </w:rPr>
        <w:t>Consent</w:t>
      </w:r>
      <w:r>
        <w:rPr>
          <w:rFonts w:ascii="Arial" w:hAnsi="Arial" w:cs="Arial"/>
        </w:rPr>
        <w:t xml:space="preserve"> unless it is unable to do so or it would be unlawful for it to do so provided that such grant by such </w:t>
      </w:r>
      <w:r>
        <w:rPr>
          <w:rFonts w:ascii="Arial" w:hAnsi="Arial" w:cs="Arial"/>
          <w:b/>
        </w:rPr>
        <w:t>CUSC Party</w:t>
      </w:r>
      <w:r>
        <w:rPr>
          <w:rFonts w:ascii="Arial" w:hAnsi="Arial" w:cs="Arial"/>
        </w:rPr>
        <w:t xml:space="preserve"> may be made subject to such reasonable conditions as such </w:t>
      </w:r>
      <w:r>
        <w:rPr>
          <w:rFonts w:ascii="Arial" w:hAnsi="Arial" w:cs="Arial"/>
          <w:b/>
        </w:rPr>
        <w:t>CUSC Party</w:t>
      </w:r>
      <w:r>
        <w:rPr>
          <w:rFonts w:ascii="Arial" w:hAnsi="Arial" w:cs="Arial"/>
        </w:rPr>
        <w:t xml:space="preserve"> shall reasonably determine.</w:t>
      </w:r>
    </w:p>
    <w:p w14:paraId="03B64B5D" w14:textId="77777777" w:rsidR="00C65245" w:rsidRDefault="00C65245" w:rsidP="00905B15">
      <w:pPr>
        <w:pStyle w:val="Heading4"/>
        <w:numPr>
          <w:ilvl w:val="2"/>
          <w:numId w:val="31"/>
        </w:numPr>
        <w:tabs>
          <w:tab w:val="clear" w:pos="1570"/>
          <w:tab w:val="num" w:pos="1702"/>
        </w:tabs>
        <w:ind w:left="1701" w:hanging="851"/>
        <w:jc w:val="both"/>
        <w:rPr>
          <w:rFonts w:ascii="Arial" w:hAnsi="Arial" w:cs="Arial"/>
        </w:rPr>
      </w:pPr>
      <w:r>
        <w:rPr>
          <w:rFonts w:ascii="Arial" w:hAnsi="Arial" w:cs="Arial"/>
        </w:rPr>
        <w:lastRenderedPageBreak/>
        <w:t xml:space="preserve">For the avoidance of doubt if the </w:t>
      </w:r>
      <w:r>
        <w:rPr>
          <w:rFonts w:ascii="Arial" w:hAnsi="Arial" w:cs="Arial"/>
          <w:b/>
        </w:rPr>
        <w:t>CUSC Party</w:t>
      </w:r>
      <w:r>
        <w:rPr>
          <w:rFonts w:ascii="Arial" w:hAnsi="Arial" w:cs="Arial"/>
        </w:rPr>
        <w:t xml:space="preserve"> who is under a duty to obtain such </w:t>
      </w:r>
      <w:r>
        <w:rPr>
          <w:rFonts w:ascii="Arial" w:hAnsi="Arial" w:cs="Arial"/>
          <w:b/>
        </w:rPr>
        <w:t>Consent</w:t>
      </w:r>
      <w:r>
        <w:rPr>
          <w:rFonts w:ascii="Arial" w:hAnsi="Arial" w:cs="Arial"/>
        </w:rPr>
        <w:t xml:space="preserve"> fails to obtain such </w:t>
      </w:r>
      <w:r>
        <w:rPr>
          <w:rFonts w:ascii="Arial" w:hAnsi="Arial" w:cs="Arial"/>
          <w:b/>
        </w:rPr>
        <w:t>Consent</w:t>
      </w:r>
      <w:r>
        <w:rPr>
          <w:rFonts w:ascii="Arial" w:hAnsi="Arial" w:cs="Arial"/>
        </w:rPr>
        <w:t xml:space="preserve"> having complied with this Paragraph 11.2 the obligation on that </w:t>
      </w:r>
      <w:r>
        <w:rPr>
          <w:rFonts w:ascii="Arial" w:hAnsi="Arial" w:cs="Arial"/>
          <w:b/>
        </w:rPr>
        <w:t>CUSC Party</w:t>
      </w:r>
      <w:r>
        <w:rPr>
          <w:rFonts w:ascii="Arial" w:hAnsi="Arial" w:cs="Arial"/>
        </w:rPr>
        <w:t xml:space="preserve"> (in relation to which such </w:t>
      </w:r>
      <w:r>
        <w:rPr>
          <w:rFonts w:ascii="Arial" w:hAnsi="Arial" w:cs="Arial"/>
          <w:b/>
        </w:rPr>
        <w:t>Consent</w:t>
      </w:r>
      <w:r>
        <w:rPr>
          <w:rFonts w:ascii="Arial" w:hAnsi="Arial" w:cs="Arial"/>
        </w:rPr>
        <w:t xml:space="preserve"> is required) shall cease.</w:t>
      </w:r>
    </w:p>
    <w:p w14:paraId="0375DE38" w14:textId="77777777" w:rsidR="00C65245" w:rsidRDefault="00C65245" w:rsidP="00905B15">
      <w:pPr>
        <w:pStyle w:val="Heading4"/>
        <w:numPr>
          <w:ilvl w:val="2"/>
          <w:numId w:val="31"/>
        </w:numPr>
        <w:tabs>
          <w:tab w:val="left" w:pos="1701"/>
        </w:tabs>
        <w:ind w:left="1701" w:hanging="851"/>
        <w:jc w:val="both"/>
        <w:rPr>
          <w:rFonts w:ascii="Arial" w:hAnsi="Arial" w:cs="Arial"/>
        </w:rPr>
      </w:pPr>
      <w:r>
        <w:rPr>
          <w:rFonts w:ascii="Arial" w:hAnsi="Arial" w:cs="Arial"/>
        </w:rPr>
        <w:t>In the</w:t>
      </w:r>
      <w:r>
        <w:rPr>
          <w:rFonts w:ascii="Arial" w:hAnsi="Arial" w:cs="Arial"/>
          <w:b/>
        </w:rPr>
        <w:t xml:space="preserve"> CUSC </w:t>
      </w:r>
      <w:r>
        <w:rPr>
          <w:rFonts w:ascii="Arial" w:hAnsi="Arial" w:cs="Arial"/>
        </w:rPr>
        <w:t xml:space="preserve">and in each </w:t>
      </w:r>
      <w:r>
        <w:rPr>
          <w:rFonts w:ascii="Arial" w:hAnsi="Arial" w:cs="Arial"/>
          <w:b/>
        </w:rPr>
        <w:t xml:space="preserve">Bilateral Agreement </w:t>
      </w:r>
      <w:r>
        <w:rPr>
          <w:rFonts w:ascii="Arial" w:hAnsi="Arial" w:cs="Arial"/>
        </w:rPr>
        <w:t xml:space="preserve">and in each </w:t>
      </w:r>
      <w:r>
        <w:rPr>
          <w:rFonts w:ascii="Arial" w:hAnsi="Arial" w:cs="Arial"/>
          <w:b/>
        </w:rPr>
        <w:t xml:space="preserve">Mandatory Services Agreement </w:t>
      </w:r>
      <w:r>
        <w:rPr>
          <w:rFonts w:ascii="Arial" w:hAnsi="Arial" w:cs="Arial"/>
        </w:rPr>
        <w:t xml:space="preserve">and each </w:t>
      </w:r>
      <w:r>
        <w:rPr>
          <w:rFonts w:ascii="Arial" w:hAnsi="Arial" w:cs="Arial"/>
          <w:b/>
        </w:rPr>
        <w:t>Construction Agreement</w:t>
      </w:r>
      <w:r>
        <w:rPr>
          <w:rFonts w:ascii="Arial" w:hAnsi="Arial" w:cs="Arial"/>
        </w:rPr>
        <w:t>:</w:t>
      </w:r>
    </w:p>
    <w:p w14:paraId="5BDABCFE" w14:textId="77777777" w:rsidR="00C65245" w:rsidRDefault="00C65245" w:rsidP="00905B15">
      <w:pPr>
        <w:pStyle w:val="Heading5"/>
        <w:numPr>
          <w:ilvl w:val="0"/>
          <w:numId w:val="33"/>
        </w:numPr>
        <w:tabs>
          <w:tab w:val="left" w:pos="1702"/>
          <w:tab w:val="left" w:pos="2268"/>
          <w:tab w:val="left" w:pos="2553"/>
        </w:tabs>
        <w:ind w:left="2268" w:hanging="567"/>
        <w:jc w:val="both"/>
        <w:rPr>
          <w:rFonts w:ascii="Arial" w:hAnsi="Arial" w:cs="Arial"/>
        </w:rPr>
      </w:pPr>
      <w:r>
        <w:rPr>
          <w:rFonts w:ascii="Arial" w:hAnsi="Arial" w:cs="Arial"/>
        </w:rPr>
        <w:t xml:space="preserve">   unless the context otherwise requires all references to a particular Paragraph, Part, Section, Schedule or Exhibit shall be a reference to that Paragraph, Part, Section, Schedule or Exhibit in or to the</w:t>
      </w:r>
      <w:r>
        <w:rPr>
          <w:rFonts w:ascii="Arial" w:hAnsi="Arial" w:cs="Arial"/>
          <w:b/>
        </w:rPr>
        <w:t xml:space="preserve"> CUSC</w:t>
      </w:r>
      <w:r>
        <w:rPr>
          <w:rFonts w:ascii="Arial" w:hAnsi="Arial" w:cs="Arial"/>
        </w:rPr>
        <w:t xml:space="preserve"> and all references to a particular Appendix shall be a reference to that Appendix to a </w:t>
      </w:r>
      <w:r>
        <w:rPr>
          <w:rFonts w:ascii="Arial" w:hAnsi="Arial" w:cs="Arial"/>
          <w:b/>
        </w:rPr>
        <w:t xml:space="preserve">Bilateral Agreement </w:t>
      </w:r>
      <w:r>
        <w:rPr>
          <w:rFonts w:ascii="Arial" w:hAnsi="Arial" w:cs="Arial"/>
        </w:rPr>
        <w:t xml:space="preserve">or </w:t>
      </w:r>
      <w:r>
        <w:rPr>
          <w:rFonts w:ascii="Arial" w:hAnsi="Arial" w:cs="Arial"/>
          <w:b/>
        </w:rPr>
        <w:t xml:space="preserve">Mandatory Services Agreement </w:t>
      </w:r>
      <w:r>
        <w:rPr>
          <w:rFonts w:ascii="Arial" w:hAnsi="Arial" w:cs="Arial"/>
        </w:rPr>
        <w:t xml:space="preserve">or </w:t>
      </w:r>
      <w:r>
        <w:rPr>
          <w:rFonts w:ascii="Arial" w:hAnsi="Arial" w:cs="Arial"/>
          <w:b/>
        </w:rPr>
        <w:t xml:space="preserve">Construction Agreement </w:t>
      </w:r>
      <w:r>
        <w:rPr>
          <w:rFonts w:ascii="Arial" w:hAnsi="Arial" w:cs="Arial"/>
        </w:rPr>
        <w:t>(as the case may be);</w:t>
      </w:r>
    </w:p>
    <w:p w14:paraId="71915461" w14:textId="77777777" w:rsidR="00C65245" w:rsidRDefault="00C65245" w:rsidP="00905B15">
      <w:pPr>
        <w:pStyle w:val="Heading5"/>
        <w:numPr>
          <w:ilvl w:val="0"/>
          <w:numId w:val="33"/>
        </w:numPr>
        <w:tabs>
          <w:tab w:val="left" w:pos="2268"/>
        </w:tabs>
        <w:ind w:left="2268" w:hanging="567"/>
        <w:jc w:val="both"/>
        <w:rPr>
          <w:rFonts w:ascii="Arial" w:hAnsi="Arial" w:cs="Arial"/>
        </w:rPr>
      </w:pPr>
      <w:r>
        <w:rPr>
          <w:rFonts w:ascii="Arial" w:hAnsi="Arial" w:cs="Arial"/>
        </w:rPr>
        <w:t xml:space="preserve">   a table of contents and headings are inserted for convenience only and shall be ignored in construing the</w:t>
      </w:r>
      <w:r>
        <w:rPr>
          <w:rFonts w:ascii="Arial" w:hAnsi="Arial" w:cs="Arial"/>
          <w:b/>
        </w:rPr>
        <w:t xml:space="preserve"> CUSC</w:t>
      </w:r>
      <w:r>
        <w:rPr>
          <w:rFonts w:ascii="Arial" w:hAnsi="Arial" w:cs="Arial"/>
        </w:rPr>
        <w:t xml:space="preserve"> or a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or</w:t>
      </w:r>
      <w:r>
        <w:rPr>
          <w:rFonts w:ascii="Arial" w:hAnsi="Arial" w:cs="Arial"/>
          <w:b/>
        </w:rPr>
        <w:t xml:space="preserve"> Mandatory Services Agreement </w:t>
      </w:r>
      <w:r>
        <w:rPr>
          <w:rFonts w:ascii="Arial" w:hAnsi="Arial" w:cs="Arial"/>
        </w:rPr>
        <w:t>as the case may be;</w:t>
      </w:r>
    </w:p>
    <w:p w14:paraId="6F5F13F5"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references to the words "include" or "including" are to be construed without limitation to the generality of the preceding words;</w:t>
      </w:r>
    </w:p>
    <w:p w14:paraId="2D8D8E9F"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unless the context otherwise requires any reference to an Act of Parliament or any part or section or other provision of or schedule to an Act of Parliament shall be construed, at the particular time, as including a reference to any modification, extension or re-enactment thereof then in force and to all instruments, orders or regulations then in force and made under or deriving validity from the relevant Act of Parliament; and</w:t>
      </w:r>
    </w:p>
    <w:p w14:paraId="2AA543E7" w14:textId="77777777" w:rsidR="00C65245" w:rsidRDefault="00C65245">
      <w:pPr>
        <w:pStyle w:val="Heading5"/>
        <w:numPr>
          <w:ilvl w:val="4"/>
          <w:numId w:val="20"/>
        </w:numPr>
        <w:tabs>
          <w:tab w:val="clear" w:pos="2552"/>
          <w:tab w:val="num" w:pos="1702"/>
        </w:tabs>
        <w:ind w:left="2268" w:hanging="567"/>
        <w:jc w:val="both"/>
        <w:rPr>
          <w:rFonts w:ascii="Arial" w:hAnsi="Arial" w:cs="Arial"/>
        </w:rPr>
      </w:pPr>
      <w:r>
        <w:rPr>
          <w:rFonts w:ascii="Arial" w:hAnsi="Arial" w:cs="Arial"/>
        </w:rPr>
        <w:t xml:space="preserve">references to the masculine shall include the feminine and references in the singular shall include the plural and vice versa and words denoting persons shall include any individual, partnership, firm, company, corporation, joint venture, trust, association, organisation or other entity, in each case whether or not having separate legal personality.  </w:t>
      </w:r>
    </w:p>
    <w:p w14:paraId="212ABC1A" w14:textId="77777777" w:rsidR="00A12D2A" w:rsidRDefault="00A12D2A" w:rsidP="00E10881">
      <w:pPr>
        <w:pStyle w:val="Heading4"/>
        <w:numPr>
          <w:ilvl w:val="2"/>
          <w:numId w:val="31"/>
        </w:numPr>
        <w:tabs>
          <w:tab w:val="left" w:pos="1701"/>
        </w:tabs>
        <w:jc w:val="both"/>
        <w:rPr>
          <w:rFonts w:ascii="Arial" w:hAnsi="Arial" w:cs="Arial"/>
          <w:szCs w:val="22"/>
        </w:rPr>
      </w:pPr>
      <w:r w:rsidRPr="00A12D2A">
        <w:rPr>
          <w:rFonts w:ascii="Arial" w:hAnsi="Arial" w:cs="Arial"/>
          <w:szCs w:val="22"/>
        </w:rPr>
        <w:t xml:space="preserve">In the case of </w:t>
      </w:r>
      <w:r w:rsidRPr="00A12D2A">
        <w:rPr>
          <w:rFonts w:ascii="Arial" w:hAnsi="Arial" w:cs="Arial"/>
          <w:b/>
          <w:szCs w:val="22"/>
        </w:rPr>
        <w:t>OTSDUW Build</w:t>
      </w:r>
      <w:r w:rsidRPr="00A12D2A">
        <w:rPr>
          <w:rFonts w:ascii="Arial" w:hAnsi="Arial" w:cs="Arial"/>
          <w:szCs w:val="22"/>
        </w:rPr>
        <w:t xml:space="preserve">, </w:t>
      </w:r>
      <w:r w:rsidRPr="00A12D2A">
        <w:rPr>
          <w:rFonts w:ascii="Arial" w:hAnsi="Arial"/>
          <w:szCs w:val="22"/>
        </w:rPr>
        <w:t xml:space="preserve">if the </w:t>
      </w:r>
      <w:r w:rsidRPr="00A12D2A">
        <w:rPr>
          <w:rFonts w:ascii="Arial" w:hAnsi="Arial"/>
          <w:b/>
          <w:szCs w:val="22"/>
        </w:rPr>
        <w:t>Transmission Interface Site</w:t>
      </w:r>
      <w:r w:rsidRPr="00A12D2A">
        <w:rPr>
          <w:rFonts w:ascii="Arial" w:hAnsi="Arial"/>
          <w:szCs w:val="22"/>
        </w:rPr>
        <w:t xml:space="preserve"> is </w:t>
      </w:r>
      <w:r w:rsidRPr="00A12D2A">
        <w:rPr>
          <w:rFonts w:ascii="Arial" w:hAnsi="Arial"/>
          <w:b/>
          <w:szCs w:val="22"/>
        </w:rPr>
        <w:t>Operational</w:t>
      </w:r>
      <w:r w:rsidRPr="00A12D2A">
        <w:rPr>
          <w:rFonts w:ascii="Arial" w:hAnsi="Arial"/>
          <w:szCs w:val="22"/>
        </w:rPr>
        <w:t xml:space="preserve"> prior to the </w:t>
      </w:r>
      <w:r w:rsidRPr="00A12D2A">
        <w:rPr>
          <w:rFonts w:ascii="Arial" w:hAnsi="Arial"/>
          <w:b/>
          <w:szCs w:val="22"/>
        </w:rPr>
        <w:t>OTSUA Transfer Time</w:t>
      </w:r>
      <w:r w:rsidRPr="00A12D2A">
        <w:rPr>
          <w:rFonts w:ascii="Arial" w:hAnsi="Arial"/>
          <w:szCs w:val="22"/>
        </w:rPr>
        <w:t xml:space="preserve"> the </w:t>
      </w:r>
      <w:r w:rsidRPr="00A12D2A">
        <w:rPr>
          <w:rFonts w:ascii="Arial" w:hAnsi="Arial"/>
          <w:b/>
          <w:szCs w:val="22"/>
        </w:rPr>
        <w:t>User’s Equipment</w:t>
      </w:r>
      <w:r w:rsidRPr="00A12D2A">
        <w:rPr>
          <w:rFonts w:ascii="Arial" w:hAnsi="Arial"/>
          <w:szCs w:val="22"/>
        </w:rPr>
        <w:t xml:space="preserve"> will be connected to the </w:t>
      </w:r>
      <w:r w:rsidRPr="00A12D2A">
        <w:rPr>
          <w:rFonts w:ascii="Arial" w:hAnsi="Arial"/>
          <w:b/>
          <w:szCs w:val="22"/>
        </w:rPr>
        <w:t>National Electricity Transmission System</w:t>
      </w:r>
      <w:r w:rsidRPr="00A12D2A">
        <w:rPr>
          <w:rFonts w:ascii="Arial" w:hAnsi="Arial"/>
          <w:szCs w:val="22"/>
        </w:rPr>
        <w:t xml:space="preserve"> through the connection of the </w:t>
      </w:r>
      <w:r w:rsidRPr="00A12D2A">
        <w:rPr>
          <w:rFonts w:ascii="Arial" w:hAnsi="Arial"/>
          <w:b/>
          <w:szCs w:val="22"/>
        </w:rPr>
        <w:t>OTSUA</w:t>
      </w:r>
      <w:r w:rsidRPr="00A12D2A">
        <w:rPr>
          <w:rFonts w:ascii="Arial" w:hAnsi="Arial"/>
          <w:szCs w:val="22"/>
        </w:rPr>
        <w:t xml:space="preserve"> to the </w:t>
      </w:r>
      <w:r w:rsidRPr="00A12D2A">
        <w:rPr>
          <w:rFonts w:ascii="Arial" w:hAnsi="Arial"/>
          <w:b/>
          <w:szCs w:val="22"/>
        </w:rPr>
        <w:t>National Electricity Transmission System</w:t>
      </w:r>
      <w:r w:rsidRPr="00A12D2A">
        <w:rPr>
          <w:rFonts w:ascii="Arial" w:hAnsi="Arial"/>
          <w:szCs w:val="22"/>
        </w:rPr>
        <w:t xml:space="preserve"> at the </w:t>
      </w:r>
      <w:r w:rsidRPr="00A12D2A">
        <w:rPr>
          <w:rFonts w:ascii="Arial" w:hAnsi="Arial"/>
          <w:b/>
          <w:szCs w:val="22"/>
        </w:rPr>
        <w:t xml:space="preserve">Transmission Interface Point </w:t>
      </w:r>
      <w:r w:rsidRPr="00A12D2A">
        <w:rPr>
          <w:rFonts w:ascii="Arial" w:hAnsi="Arial"/>
          <w:szCs w:val="22"/>
        </w:rPr>
        <w:t xml:space="preserve">until the </w:t>
      </w:r>
      <w:r w:rsidRPr="00A12D2A">
        <w:rPr>
          <w:rFonts w:ascii="Arial" w:hAnsi="Arial"/>
          <w:b/>
          <w:szCs w:val="22"/>
        </w:rPr>
        <w:t>OTSUA Transfer Time</w:t>
      </w:r>
      <w:r w:rsidRPr="00A12D2A">
        <w:rPr>
          <w:rFonts w:ascii="Arial" w:hAnsi="Arial"/>
          <w:szCs w:val="22"/>
        </w:rPr>
        <w:t>. In such case</w:t>
      </w:r>
      <w:r w:rsidRPr="00A12D2A">
        <w:rPr>
          <w:rFonts w:ascii="Arial" w:hAnsi="Arial"/>
          <w:b/>
          <w:szCs w:val="22"/>
        </w:rPr>
        <w:t xml:space="preserve"> </w:t>
      </w:r>
      <w:r w:rsidRPr="00A12D2A">
        <w:rPr>
          <w:rFonts w:ascii="Arial" w:hAnsi="Arial" w:cs="Arial"/>
          <w:szCs w:val="22"/>
        </w:rPr>
        <w:t xml:space="preserve">and until the </w:t>
      </w:r>
      <w:r w:rsidRPr="00A12D2A">
        <w:rPr>
          <w:rFonts w:ascii="Arial" w:hAnsi="Arial" w:cs="Arial"/>
          <w:b/>
          <w:szCs w:val="22"/>
        </w:rPr>
        <w:t>OTSUA Transfer Time</w:t>
      </w:r>
      <w:r w:rsidRPr="00A12D2A">
        <w:rPr>
          <w:rFonts w:ascii="Arial" w:hAnsi="Arial" w:cs="Arial"/>
          <w:szCs w:val="22"/>
        </w:rPr>
        <w:t>,</w:t>
      </w:r>
      <w:r w:rsidRPr="00A12D2A">
        <w:rPr>
          <w:rFonts w:ascii="Arial" w:hAnsi="Arial" w:cs="Arial"/>
          <w:b/>
          <w:szCs w:val="22"/>
        </w:rPr>
        <w:t xml:space="preserve"> </w:t>
      </w:r>
      <w:r w:rsidRPr="00A12D2A">
        <w:rPr>
          <w:rFonts w:ascii="Arial" w:hAnsi="Arial"/>
          <w:szCs w:val="22"/>
        </w:rPr>
        <w:t xml:space="preserve">where provisions of the </w:t>
      </w:r>
      <w:r w:rsidRPr="00A12D2A">
        <w:rPr>
          <w:rFonts w:ascii="Arial" w:hAnsi="Arial"/>
          <w:b/>
          <w:szCs w:val="22"/>
        </w:rPr>
        <w:t>CUSC</w:t>
      </w:r>
      <w:r w:rsidRPr="00A12D2A">
        <w:rPr>
          <w:rFonts w:ascii="Arial" w:hAnsi="Arial"/>
          <w:szCs w:val="22"/>
        </w:rPr>
        <w:t xml:space="preserve"> </w:t>
      </w:r>
      <w:r w:rsidRPr="00A12D2A">
        <w:rPr>
          <w:rFonts w:ascii="Arial" w:hAnsi="Arial" w:cs="Arial"/>
          <w:szCs w:val="22"/>
        </w:rPr>
        <w:t xml:space="preserve">apply in relation to (a) </w:t>
      </w:r>
      <w:r w:rsidRPr="00A12D2A">
        <w:rPr>
          <w:rFonts w:ascii="Arial" w:hAnsi="Arial" w:cs="Arial"/>
          <w:b/>
          <w:bCs/>
          <w:szCs w:val="22"/>
        </w:rPr>
        <w:t xml:space="preserve">User’s Equipment;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shall be construed where the context requires as being instead references to or including (as the context requires) </w:t>
      </w:r>
      <w:r w:rsidRPr="00A12D2A">
        <w:rPr>
          <w:rFonts w:ascii="Arial" w:hAnsi="Arial" w:cs="Arial"/>
          <w:b/>
          <w:szCs w:val="22"/>
        </w:rPr>
        <w:t>OTSUA</w:t>
      </w:r>
      <w:r w:rsidRPr="00A12D2A">
        <w:rPr>
          <w:rFonts w:ascii="Arial" w:hAnsi="Arial" w:cs="Arial"/>
          <w:szCs w:val="22"/>
        </w:rPr>
        <w:t xml:space="preserve"> unless the context otherwise requires; </w:t>
      </w:r>
      <w:r w:rsidRPr="00A12D2A">
        <w:rPr>
          <w:rFonts w:ascii="Arial" w:hAnsi="Arial" w:cs="Arial"/>
          <w:bCs/>
          <w:szCs w:val="22"/>
        </w:rPr>
        <w:t xml:space="preserve">and (b) </w:t>
      </w:r>
      <w:r w:rsidRPr="00A12D2A">
        <w:rPr>
          <w:rFonts w:ascii="Arial" w:hAnsi="Arial" w:cs="Arial"/>
          <w:b/>
          <w:bCs/>
          <w:szCs w:val="22"/>
        </w:rPr>
        <w:t xml:space="preserve">User’s Equipment </w:t>
      </w:r>
      <w:r w:rsidRPr="00A12D2A">
        <w:rPr>
          <w:rFonts w:ascii="Arial" w:hAnsi="Arial" w:cs="Arial"/>
          <w:bCs/>
          <w:szCs w:val="22"/>
        </w:rPr>
        <w:t>by reference to the</w:t>
      </w:r>
      <w:r w:rsidRPr="00A12D2A">
        <w:rPr>
          <w:rFonts w:ascii="Arial" w:hAnsi="Arial" w:cs="Arial"/>
          <w:b/>
          <w:bCs/>
          <w:szCs w:val="22"/>
        </w:rPr>
        <w:t xml:space="preserve"> Connection Site</w:t>
      </w:r>
      <w:r w:rsidRPr="00A12D2A">
        <w:rPr>
          <w:rFonts w:ascii="Arial" w:hAnsi="Arial" w:cs="Arial"/>
          <w:bCs/>
          <w:szCs w:val="22"/>
        </w:rPr>
        <w:t>;</w:t>
      </w:r>
      <w:r w:rsidRPr="00A12D2A">
        <w:rPr>
          <w:rFonts w:ascii="Arial" w:hAnsi="Arial" w:cs="Arial"/>
          <w:b/>
          <w:bCs/>
          <w:szCs w:val="22"/>
        </w:rPr>
        <w:t xml:space="preserve"> </w:t>
      </w:r>
      <w:r w:rsidRPr="00A12D2A">
        <w:rPr>
          <w:rFonts w:ascii="Arial" w:hAnsi="Arial" w:cs="Arial"/>
          <w:bCs/>
          <w:szCs w:val="22"/>
        </w:rPr>
        <w:t xml:space="preserve">such provisions and </w:t>
      </w:r>
      <w:r w:rsidRPr="00A12D2A">
        <w:rPr>
          <w:rFonts w:ascii="Arial" w:hAnsi="Arial" w:cs="Arial"/>
          <w:szCs w:val="22"/>
        </w:rPr>
        <w:t xml:space="preserve">references to </w:t>
      </w:r>
      <w:r w:rsidRPr="00A12D2A">
        <w:rPr>
          <w:rFonts w:ascii="Arial" w:hAnsi="Arial" w:cs="Arial"/>
          <w:b/>
          <w:szCs w:val="22"/>
        </w:rPr>
        <w:t xml:space="preserve">User’s Equipment </w:t>
      </w:r>
      <w:r w:rsidRPr="00A12D2A">
        <w:rPr>
          <w:rFonts w:ascii="Arial" w:hAnsi="Arial" w:cs="Arial"/>
          <w:szCs w:val="22"/>
        </w:rPr>
        <w:t xml:space="preserve">and </w:t>
      </w:r>
      <w:r w:rsidRPr="00A12D2A">
        <w:rPr>
          <w:rFonts w:ascii="Arial" w:hAnsi="Arial" w:cs="Arial"/>
          <w:b/>
          <w:szCs w:val="22"/>
        </w:rPr>
        <w:t xml:space="preserve">Connection Site </w:t>
      </w:r>
      <w:r w:rsidRPr="00A12D2A">
        <w:rPr>
          <w:rFonts w:ascii="Arial" w:hAnsi="Arial" w:cs="Arial"/>
          <w:szCs w:val="22"/>
        </w:rPr>
        <w:t xml:space="preserve">in the </w:t>
      </w:r>
      <w:r w:rsidRPr="00A12D2A">
        <w:rPr>
          <w:rFonts w:ascii="Arial" w:hAnsi="Arial" w:cs="Arial"/>
          <w:b/>
          <w:szCs w:val="22"/>
        </w:rPr>
        <w:t xml:space="preserve">CUSC </w:t>
      </w:r>
      <w:r w:rsidRPr="00A12D2A">
        <w:rPr>
          <w:rFonts w:ascii="Arial" w:hAnsi="Arial" w:cs="Arial"/>
          <w:szCs w:val="22"/>
        </w:rPr>
        <w:t xml:space="preserve">shall be construed as being instead references to or including (as the context requires) </w:t>
      </w:r>
      <w:r w:rsidRPr="00A12D2A">
        <w:rPr>
          <w:rFonts w:ascii="Arial" w:hAnsi="Arial" w:cs="Arial"/>
          <w:b/>
          <w:szCs w:val="22"/>
        </w:rPr>
        <w:t>OTSUA</w:t>
      </w:r>
      <w:r w:rsidRPr="00A12D2A">
        <w:rPr>
          <w:rFonts w:ascii="Arial" w:hAnsi="Arial" w:cs="Arial"/>
          <w:szCs w:val="22"/>
        </w:rPr>
        <w:t xml:space="preserve"> and </w:t>
      </w:r>
      <w:r w:rsidRPr="00A12D2A">
        <w:rPr>
          <w:rFonts w:ascii="Arial" w:hAnsi="Arial" w:cs="Arial"/>
          <w:b/>
          <w:szCs w:val="22"/>
        </w:rPr>
        <w:t>Transmission Interface Site</w:t>
      </w:r>
      <w:r w:rsidRPr="00A12D2A">
        <w:rPr>
          <w:rFonts w:ascii="Arial" w:hAnsi="Arial" w:cs="Arial"/>
          <w:szCs w:val="22"/>
        </w:rPr>
        <w:t xml:space="preserve"> respectively unless the context otherwise requires;</w:t>
      </w:r>
    </w:p>
    <w:p w14:paraId="7F7EFA59" w14:textId="77777777" w:rsidR="00E10881" w:rsidRPr="00A12D2A" w:rsidRDefault="00E10881" w:rsidP="00E10881">
      <w:pPr>
        <w:pStyle w:val="Heading4"/>
        <w:numPr>
          <w:ilvl w:val="2"/>
          <w:numId w:val="31"/>
        </w:numPr>
        <w:tabs>
          <w:tab w:val="left" w:pos="1701"/>
        </w:tabs>
        <w:jc w:val="both"/>
        <w:rPr>
          <w:rFonts w:ascii="Arial" w:hAnsi="Arial" w:cs="Arial"/>
          <w:szCs w:val="22"/>
        </w:rPr>
      </w:pPr>
      <w:r>
        <w:rPr>
          <w:rFonts w:ascii="Arial" w:hAnsi="Arial" w:cs="Arial"/>
          <w:szCs w:val="22"/>
        </w:rPr>
        <w:lastRenderedPageBreak/>
        <w:t xml:space="preserve">Obligations on </w:t>
      </w:r>
      <w:r w:rsidRPr="00E10881">
        <w:rPr>
          <w:rFonts w:ascii="Arial" w:hAnsi="Arial" w:cs="Arial"/>
          <w:b/>
          <w:szCs w:val="22"/>
        </w:rPr>
        <w:t>The Company</w:t>
      </w:r>
      <w:r>
        <w:rPr>
          <w:rFonts w:ascii="Arial" w:hAnsi="Arial" w:cs="Arial"/>
          <w:szCs w:val="22"/>
        </w:rPr>
        <w:t xml:space="preserve"> shall be interpreted as obligations to procure that the </w:t>
      </w:r>
      <w:r w:rsidRPr="00E10881">
        <w:rPr>
          <w:rFonts w:ascii="Arial" w:hAnsi="Arial" w:cs="Arial"/>
          <w:b/>
          <w:szCs w:val="22"/>
        </w:rPr>
        <w:t>Relevant Transmission Licensee</w:t>
      </w:r>
      <w:r>
        <w:rPr>
          <w:rFonts w:ascii="Arial" w:hAnsi="Arial" w:cs="Arial"/>
          <w:szCs w:val="22"/>
        </w:rPr>
        <w:t xml:space="preserve"> fulfils such obligations, where relevant. </w:t>
      </w:r>
    </w:p>
    <w:p w14:paraId="45571E6B" w14:textId="77777777" w:rsidR="00A12D2A" w:rsidRDefault="00A12D2A" w:rsidP="00A12D2A">
      <w:pPr>
        <w:pStyle w:val="Heading5"/>
        <w:numPr>
          <w:ilvl w:val="0"/>
          <w:numId w:val="0"/>
        </w:numPr>
        <w:ind w:left="1701"/>
        <w:jc w:val="both"/>
        <w:rPr>
          <w:rFonts w:ascii="Arial" w:hAnsi="Arial" w:cs="Arial"/>
        </w:rPr>
      </w:pPr>
    </w:p>
    <w:p w14:paraId="3A36D2E7" w14:textId="77777777" w:rsidR="00C65245" w:rsidRDefault="00C65245">
      <w:pPr>
        <w:pStyle w:val="Heading3"/>
        <w:numPr>
          <w:ilvl w:val="0"/>
          <w:numId w:val="0"/>
        </w:numPr>
        <w:spacing w:after="0"/>
        <w:rPr>
          <w:rFonts w:ascii="Arial" w:hAnsi="Arial" w:cs="Arial"/>
          <w:b/>
        </w:rPr>
      </w:pPr>
      <w:bookmarkStart w:id="2" w:name="_Toc490940244"/>
    </w:p>
    <w:p w14:paraId="6445AE33" w14:textId="77777777" w:rsidR="00C65245" w:rsidRDefault="00C65245">
      <w:pPr>
        <w:pStyle w:val="Heading3"/>
        <w:numPr>
          <w:ilvl w:val="0"/>
          <w:numId w:val="0"/>
        </w:numPr>
        <w:rPr>
          <w:rFonts w:ascii="Arial" w:hAnsi="Arial" w:cs="Arial"/>
          <w:b/>
        </w:rPr>
      </w:pPr>
      <w:r>
        <w:rPr>
          <w:rFonts w:ascii="Arial" w:hAnsi="Arial" w:cs="Arial"/>
          <w:b/>
        </w:rPr>
        <w:t>11.3</w:t>
      </w:r>
      <w:r>
        <w:rPr>
          <w:rFonts w:ascii="Arial" w:hAnsi="Arial" w:cs="Arial"/>
          <w:b/>
        </w:rPr>
        <w:tab/>
        <w:t>DEFINITIONS</w:t>
      </w:r>
      <w:bookmarkEnd w:id="2"/>
    </w:p>
    <w:p w14:paraId="6038C2E7" w14:textId="77777777" w:rsidR="00C65245" w:rsidRDefault="00C65245">
      <w:pPr>
        <w:pStyle w:val="clauseindent"/>
        <w:ind w:left="0"/>
        <w:jc w:val="both"/>
        <w:rPr>
          <w:rFonts w:ascii="Arial" w:hAnsi="Arial" w:cs="Arial"/>
        </w:rPr>
      </w:pPr>
      <w:r>
        <w:rPr>
          <w:rFonts w:ascii="Arial" w:hAnsi="Arial" w:cs="Arial"/>
        </w:rPr>
        <w:t>The following terms shall have the following meanings:</w:t>
      </w:r>
    </w:p>
    <w:tbl>
      <w:tblPr>
        <w:tblW w:w="10349" w:type="dxa"/>
        <w:tblInd w:w="-1" w:type="dxa"/>
        <w:tblLayout w:type="fixed"/>
        <w:tblCellMar>
          <w:left w:w="107" w:type="dxa"/>
          <w:right w:w="107" w:type="dxa"/>
        </w:tblCellMar>
        <w:tblLook w:val="0000" w:firstRow="0" w:lastRow="0" w:firstColumn="0" w:lastColumn="0" w:noHBand="0" w:noVBand="0"/>
      </w:tblPr>
      <w:tblGrid>
        <w:gridCol w:w="3545"/>
        <w:gridCol w:w="6804"/>
      </w:tblGrid>
      <w:tr w:rsidR="00C65245" w14:paraId="1580F8DA" w14:textId="77777777" w:rsidTr="00ED2860">
        <w:tc>
          <w:tcPr>
            <w:tcW w:w="3545" w:type="dxa"/>
          </w:tcPr>
          <w:p w14:paraId="7C99F2BA" w14:textId="77777777" w:rsidR="00C65245" w:rsidRDefault="00C65245">
            <w:pPr>
              <w:pStyle w:val="clauseindent"/>
              <w:ind w:left="0"/>
              <w:rPr>
                <w:rFonts w:ascii="Arial" w:hAnsi="Arial" w:cs="Arial"/>
                <w:b/>
                <w:bCs/>
              </w:rPr>
            </w:pPr>
            <w:r>
              <w:rPr>
                <w:rFonts w:ascii="Arial" w:hAnsi="Arial" w:cs="Arial"/>
              </w:rPr>
              <w:t>“</w:t>
            </w:r>
            <w:r>
              <w:rPr>
                <w:rFonts w:ascii="Arial" w:hAnsi="Arial" w:cs="Arial"/>
                <w:b/>
                <w:bCs/>
              </w:rPr>
              <w:t>10 Clear Days</w:t>
            </w:r>
            <w:r>
              <w:rPr>
                <w:rFonts w:ascii="Arial" w:hAnsi="Arial" w:cs="Arial"/>
              </w:rPr>
              <w:t>”</w:t>
            </w:r>
          </w:p>
        </w:tc>
        <w:tc>
          <w:tcPr>
            <w:tcW w:w="6775" w:type="dxa"/>
          </w:tcPr>
          <w:p w14:paraId="3901CF78" w14:textId="77777777" w:rsidR="00C65245" w:rsidRDefault="00C65245">
            <w:pPr>
              <w:spacing w:after="120"/>
              <w:jc w:val="both"/>
              <w:rPr>
                <w:rFonts w:ascii="Arial" w:hAnsi="Arial" w:cs="Arial"/>
              </w:rPr>
            </w:pPr>
            <w:r>
              <w:rPr>
                <w:rFonts w:ascii="Arial" w:hAnsi="Arial" w:cs="Arial"/>
              </w:rPr>
              <w:t>defined as 10 complete periods of 24 hours from 00:00hrs to 24:00hrs;</w:t>
            </w:r>
          </w:p>
        </w:tc>
      </w:tr>
      <w:tr w:rsidR="00C65245" w14:paraId="09C4F399" w14:textId="77777777" w:rsidTr="00ED2860">
        <w:tc>
          <w:tcPr>
            <w:tcW w:w="3545" w:type="dxa"/>
          </w:tcPr>
          <w:p w14:paraId="0FD776E6" w14:textId="77777777" w:rsidR="00C65245" w:rsidRDefault="00C65245">
            <w:pPr>
              <w:pStyle w:val="clauseindent"/>
              <w:ind w:left="0"/>
              <w:rPr>
                <w:rFonts w:ascii="Arial" w:hAnsi="Arial" w:cs="Arial"/>
              </w:rPr>
            </w:pPr>
            <w:r>
              <w:rPr>
                <w:rFonts w:ascii="Arial" w:hAnsi="Arial" w:cs="Arial"/>
              </w:rPr>
              <w:t>"</w:t>
            </w:r>
            <w:r>
              <w:rPr>
                <w:rFonts w:ascii="Arial" w:hAnsi="Arial" w:cs="Arial"/>
                <w:b/>
              </w:rPr>
              <w:t>ABSVD Methodology Statement</w:t>
            </w:r>
            <w:r>
              <w:rPr>
                <w:rFonts w:ascii="Arial" w:hAnsi="Arial" w:cs="Arial"/>
              </w:rPr>
              <w:t>"</w:t>
            </w:r>
          </w:p>
        </w:tc>
        <w:tc>
          <w:tcPr>
            <w:tcW w:w="6775" w:type="dxa"/>
          </w:tcPr>
          <w:p w14:paraId="57F915C4" w14:textId="77777777" w:rsidR="00C65245" w:rsidRDefault="00C65245">
            <w:pPr>
              <w:spacing w:after="120"/>
              <w:jc w:val="both"/>
              <w:rPr>
                <w:rFonts w:ascii="Arial" w:hAnsi="Arial" w:cs="Arial"/>
              </w:rPr>
            </w:pPr>
            <w:r>
              <w:rPr>
                <w:rFonts w:ascii="Arial" w:hAnsi="Arial" w:cs="Arial"/>
              </w:rPr>
              <w:t xml:space="preserve">the document entitled "Applicable Balancing Services Volume Data Methodology Statement", as published by </w:t>
            </w:r>
            <w:r>
              <w:rPr>
                <w:rFonts w:ascii="Arial" w:hAnsi="Arial" w:cs="Arial"/>
                <w:b/>
                <w:bCs/>
              </w:rPr>
              <w:t>The Company</w:t>
            </w:r>
            <w:r>
              <w:rPr>
                <w:rFonts w:ascii="Arial" w:hAnsi="Arial" w:cs="Arial"/>
              </w:rPr>
              <w:t xml:space="preserve"> as the same may be amended from time to time;</w:t>
            </w:r>
          </w:p>
        </w:tc>
      </w:tr>
      <w:tr w:rsidR="00C65245" w14:paraId="7115EAF5" w14:textId="77777777" w:rsidTr="00ED2860">
        <w:tc>
          <w:tcPr>
            <w:tcW w:w="3545" w:type="dxa"/>
          </w:tcPr>
          <w:p w14:paraId="63C1DD9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Accession</w:t>
            </w:r>
            <w:r>
              <w:rPr>
                <w:rFonts w:ascii="Arial" w:hAnsi="Arial" w:cs="Arial"/>
              </w:rPr>
              <w:t xml:space="preserve"> </w:t>
            </w:r>
            <w:r>
              <w:rPr>
                <w:rFonts w:ascii="Arial" w:hAnsi="Arial" w:cs="Arial"/>
                <w:b/>
              </w:rPr>
              <w:t>Agreement</w:t>
            </w:r>
            <w:r>
              <w:rPr>
                <w:rFonts w:ascii="Arial" w:hAnsi="Arial" w:cs="Arial"/>
              </w:rPr>
              <w:t>"</w:t>
            </w:r>
          </w:p>
        </w:tc>
        <w:tc>
          <w:tcPr>
            <w:tcW w:w="6775" w:type="dxa"/>
          </w:tcPr>
          <w:p w14:paraId="1F5DEB3B" w14:textId="77777777" w:rsidR="00C65245" w:rsidRDefault="00C65245">
            <w:pPr>
              <w:pStyle w:val="clauseindent"/>
              <w:ind w:left="0"/>
              <w:jc w:val="both"/>
              <w:rPr>
                <w:rFonts w:ascii="Arial" w:hAnsi="Arial" w:cs="Arial"/>
              </w:rPr>
            </w:pPr>
            <w:r>
              <w:rPr>
                <w:rFonts w:ascii="Arial" w:hAnsi="Arial" w:cs="Arial"/>
              </w:rPr>
              <w:t xml:space="preserve">an agreement in or substantially in the form of Exhibit A to the </w:t>
            </w:r>
            <w:r>
              <w:rPr>
                <w:rFonts w:ascii="Arial" w:hAnsi="Arial" w:cs="Arial"/>
                <w:b/>
              </w:rPr>
              <w:t>CUSC</w:t>
            </w:r>
            <w:r>
              <w:rPr>
                <w:rFonts w:ascii="Arial" w:hAnsi="Arial" w:cs="Arial"/>
              </w:rPr>
              <w:t xml:space="preserve"> whereby an applicant accedes to the</w:t>
            </w:r>
            <w:r>
              <w:rPr>
                <w:rFonts w:ascii="Arial" w:hAnsi="Arial" w:cs="Arial"/>
                <w:b/>
              </w:rPr>
              <w:t xml:space="preserve"> CUSC Framework Agreement</w:t>
            </w:r>
            <w:r>
              <w:rPr>
                <w:rFonts w:ascii="Arial" w:hAnsi="Arial" w:cs="Arial"/>
              </w:rPr>
              <w:t>;</w:t>
            </w:r>
          </w:p>
        </w:tc>
      </w:tr>
      <w:tr w:rsidR="00C65245" w14:paraId="0F903811" w14:textId="77777777" w:rsidTr="00ED2860">
        <w:tc>
          <w:tcPr>
            <w:tcW w:w="3545" w:type="dxa"/>
          </w:tcPr>
          <w:p w14:paraId="70E39F81" w14:textId="77777777" w:rsidR="00C65245" w:rsidRDefault="00C65245">
            <w:pPr>
              <w:pStyle w:val="clauseindent"/>
              <w:ind w:left="0"/>
              <w:rPr>
                <w:rFonts w:ascii="Arial" w:hAnsi="Arial" w:cs="Arial"/>
              </w:rPr>
            </w:pPr>
            <w:r>
              <w:rPr>
                <w:rFonts w:ascii="Arial" w:hAnsi="Arial" w:cs="Arial"/>
              </w:rPr>
              <w:t>"</w:t>
            </w:r>
            <w:r>
              <w:rPr>
                <w:rFonts w:ascii="Arial" w:hAnsi="Arial" w:cs="Arial"/>
                <w:b/>
              </w:rPr>
              <w:t>Acceptance Volume</w:t>
            </w:r>
            <w:r>
              <w:rPr>
                <w:rFonts w:ascii="Arial" w:hAnsi="Arial" w:cs="Arial"/>
              </w:rPr>
              <w:t>"</w:t>
            </w:r>
          </w:p>
        </w:tc>
        <w:tc>
          <w:tcPr>
            <w:tcW w:w="6775" w:type="dxa"/>
          </w:tcPr>
          <w:p w14:paraId="676B0448" w14:textId="77777777" w:rsidR="00C65245" w:rsidRDefault="00C65245">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C65245" w14:paraId="7580025D" w14:textId="77777777" w:rsidTr="00ED2860">
        <w:tc>
          <w:tcPr>
            <w:tcW w:w="3545" w:type="dxa"/>
          </w:tcPr>
          <w:p w14:paraId="2AC3ABF5" w14:textId="77777777" w:rsidR="00C65245" w:rsidRDefault="00C65245">
            <w:pPr>
              <w:pStyle w:val="clauseindent"/>
              <w:ind w:left="0"/>
              <w:rPr>
                <w:rFonts w:ascii="Arial" w:hAnsi="Arial" w:cs="Arial"/>
              </w:rPr>
            </w:pPr>
            <w:r>
              <w:rPr>
                <w:rFonts w:ascii="Arial" w:hAnsi="Arial" w:cs="Arial"/>
              </w:rPr>
              <w:t>"</w:t>
            </w:r>
            <w:r>
              <w:rPr>
                <w:rFonts w:ascii="Arial" w:hAnsi="Arial" w:cs="Arial"/>
                <w:b/>
              </w:rPr>
              <w:t>Act</w:t>
            </w:r>
            <w:r>
              <w:rPr>
                <w:rFonts w:ascii="Arial" w:hAnsi="Arial" w:cs="Arial"/>
              </w:rPr>
              <w:t>"</w:t>
            </w:r>
          </w:p>
        </w:tc>
        <w:tc>
          <w:tcPr>
            <w:tcW w:w="6775" w:type="dxa"/>
          </w:tcPr>
          <w:p w14:paraId="2FA8B04B" w14:textId="77777777" w:rsidR="00C65245" w:rsidRDefault="00C65245">
            <w:pPr>
              <w:pStyle w:val="clauseindent"/>
              <w:ind w:left="0"/>
              <w:jc w:val="both"/>
              <w:rPr>
                <w:rFonts w:ascii="Arial" w:hAnsi="Arial" w:cs="Arial"/>
              </w:rPr>
            </w:pPr>
            <w:r>
              <w:rPr>
                <w:rFonts w:ascii="Arial" w:hAnsi="Arial" w:cs="Arial"/>
              </w:rPr>
              <w:t>the Electricity Act 1989;</w:t>
            </w:r>
          </w:p>
        </w:tc>
      </w:tr>
      <w:tr w:rsidR="00C65245" w:rsidRPr="005A2DD3" w14:paraId="5B255B4D" w14:textId="77777777" w:rsidTr="00ED2860">
        <w:tc>
          <w:tcPr>
            <w:tcW w:w="3545" w:type="dxa"/>
          </w:tcPr>
          <w:p w14:paraId="4AE790D0" w14:textId="77777777" w:rsidR="00C65245" w:rsidRDefault="00C65245">
            <w:pPr>
              <w:pStyle w:val="clauseindent"/>
              <w:ind w:left="0"/>
              <w:rPr>
                <w:rFonts w:ascii="Arial" w:hAnsi="Arial" w:cs="Arial"/>
              </w:rPr>
            </w:pPr>
            <w:r>
              <w:rPr>
                <w:rFonts w:ascii="Arial" w:hAnsi="Arial" w:cs="Arial"/>
              </w:rPr>
              <w:t>"</w:t>
            </w:r>
            <w:r>
              <w:rPr>
                <w:rFonts w:ascii="Arial" w:hAnsi="Arial" w:cs="Arial"/>
                <w:b/>
              </w:rPr>
              <w:t>Active Power</w:t>
            </w:r>
            <w:r>
              <w:rPr>
                <w:rFonts w:ascii="Arial" w:hAnsi="Arial" w:cs="Arial"/>
              </w:rPr>
              <w:t>"</w:t>
            </w:r>
          </w:p>
        </w:tc>
        <w:tc>
          <w:tcPr>
            <w:tcW w:w="6775" w:type="dxa"/>
          </w:tcPr>
          <w:p w14:paraId="30AB4C1D" w14:textId="77777777" w:rsidR="00C65245" w:rsidRDefault="00C65245">
            <w:pPr>
              <w:pStyle w:val="clauseindent"/>
              <w:ind w:left="0"/>
              <w:jc w:val="both"/>
              <w:rPr>
                <w:rFonts w:ascii="Arial" w:hAnsi="Arial" w:cs="Arial"/>
              </w:rPr>
            </w:pPr>
            <w:r>
              <w:rPr>
                <w:rFonts w:ascii="Arial" w:hAnsi="Arial" w:cs="Arial"/>
              </w:rPr>
              <w:t>the product of voltage and the in-phase component of alternating current measured in units of watts and standard multiples thereof i.e.</w:t>
            </w:r>
          </w:p>
          <w:p w14:paraId="3693B221" w14:textId="77777777" w:rsidR="00C65245" w:rsidRPr="005A2DD3" w:rsidRDefault="00C65245">
            <w:pPr>
              <w:pStyle w:val="clauseindent"/>
              <w:ind w:left="0"/>
              <w:rPr>
                <w:rFonts w:ascii="Arial" w:hAnsi="Arial" w:cs="Arial"/>
                <w:lang w:val="pl-PL"/>
              </w:rPr>
            </w:pPr>
            <w:r w:rsidRPr="005A2DD3">
              <w:rPr>
                <w:rFonts w:ascii="Arial" w:hAnsi="Arial" w:cs="Arial"/>
                <w:lang w:val="pl-PL"/>
              </w:rPr>
              <w:t>1000 watts  =</w:t>
            </w:r>
            <w:r w:rsidRPr="005A2DD3">
              <w:rPr>
                <w:rFonts w:ascii="Arial" w:hAnsi="Arial" w:cs="Arial"/>
                <w:lang w:val="pl-PL"/>
              </w:rPr>
              <w:tab/>
              <w:t>1kW</w:t>
            </w:r>
            <w:r w:rsidRPr="005A2DD3">
              <w:rPr>
                <w:rFonts w:ascii="Arial" w:hAnsi="Arial" w:cs="Arial"/>
                <w:lang w:val="pl-PL"/>
              </w:rPr>
              <w:br/>
              <w:t xml:space="preserve">1000 kW     = </w:t>
            </w:r>
            <w:r w:rsidRPr="005A2DD3">
              <w:rPr>
                <w:rFonts w:ascii="Arial" w:hAnsi="Arial" w:cs="Arial"/>
                <w:lang w:val="pl-PL"/>
              </w:rPr>
              <w:tab/>
              <w:t>1MW</w:t>
            </w:r>
            <w:r w:rsidRPr="005A2DD3">
              <w:rPr>
                <w:rFonts w:ascii="Arial" w:hAnsi="Arial" w:cs="Arial"/>
                <w:lang w:val="pl-PL"/>
              </w:rPr>
              <w:br/>
              <w:t xml:space="preserve">1000 MW    = </w:t>
            </w:r>
            <w:r w:rsidRPr="005A2DD3">
              <w:rPr>
                <w:rFonts w:ascii="Arial" w:hAnsi="Arial" w:cs="Arial"/>
                <w:lang w:val="pl-PL"/>
              </w:rPr>
              <w:tab/>
              <w:t>1GW</w:t>
            </w:r>
            <w:r w:rsidRPr="005A2DD3">
              <w:rPr>
                <w:rFonts w:ascii="Arial" w:hAnsi="Arial" w:cs="Arial"/>
                <w:lang w:val="pl-PL"/>
              </w:rPr>
              <w:br/>
              <w:t xml:space="preserve">1000 GW    = </w:t>
            </w:r>
            <w:r w:rsidRPr="005A2DD3">
              <w:rPr>
                <w:rFonts w:ascii="Arial" w:hAnsi="Arial" w:cs="Arial"/>
                <w:lang w:val="pl-PL"/>
              </w:rPr>
              <w:tab/>
              <w:t>1TW;</w:t>
            </w:r>
          </w:p>
        </w:tc>
      </w:tr>
      <w:tr w:rsidR="00C65245" w14:paraId="602B40F6" w14:textId="77777777" w:rsidTr="00ED2860">
        <w:tc>
          <w:tcPr>
            <w:tcW w:w="3545" w:type="dxa"/>
          </w:tcPr>
          <w:p w14:paraId="432C8578" w14:textId="77777777" w:rsidR="00C65245" w:rsidRDefault="00C65245">
            <w:pPr>
              <w:pStyle w:val="clauseindent"/>
              <w:ind w:left="0"/>
              <w:rPr>
                <w:rFonts w:ascii="Arial" w:hAnsi="Arial" w:cs="Arial"/>
                <w:b/>
              </w:rPr>
            </w:pPr>
            <w:r>
              <w:rPr>
                <w:rFonts w:ascii="Arial" w:hAnsi="Arial" w:cs="Arial"/>
                <w:bCs/>
              </w:rPr>
              <w:t>"</w:t>
            </w:r>
            <w:r>
              <w:rPr>
                <w:rFonts w:ascii="Arial" w:hAnsi="Arial" w:cs="Arial"/>
                <w:b/>
              </w:rPr>
              <w:t>Actual Amount</w:t>
            </w:r>
            <w:r>
              <w:rPr>
                <w:rFonts w:ascii="Arial" w:hAnsi="Arial" w:cs="Arial"/>
                <w:bCs/>
              </w:rPr>
              <w:t>"</w:t>
            </w:r>
          </w:p>
        </w:tc>
        <w:tc>
          <w:tcPr>
            <w:tcW w:w="6775" w:type="dxa"/>
          </w:tcPr>
          <w:p w14:paraId="1E092709" w14:textId="77777777" w:rsidR="00C65245" w:rsidRDefault="00C65245">
            <w:pPr>
              <w:pStyle w:val="clauseindent"/>
              <w:ind w:left="0"/>
              <w:jc w:val="both"/>
              <w:rPr>
                <w:rFonts w:ascii="Arial" w:hAnsi="Arial" w:cs="Arial"/>
              </w:rPr>
            </w:pPr>
            <w:r>
              <w:rPr>
                <w:rFonts w:ascii="Arial" w:hAnsi="Arial" w:cs="Arial"/>
              </w:rPr>
              <w:t>as defined in Paragraph 3.13;</w:t>
            </w:r>
          </w:p>
        </w:tc>
      </w:tr>
      <w:tr w:rsidR="00B739A8" w14:paraId="75B22504" w14:textId="77777777" w:rsidTr="00ED2860">
        <w:tc>
          <w:tcPr>
            <w:tcW w:w="3545" w:type="dxa"/>
          </w:tcPr>
          <w:p w14:paraId="7667FC26" w14:textId="77777777" w:rsidR="00B739A8" w:rsidRPr="00B739A8" w:rsidRDefault="00B739A8" w:rsidP="00B739A8">
            <w:pPr>
              <w:pStyle w:val="Schedule"/>
              <w:jc w:val="left"/>
              <w:rPr>
                <w:rFonts w:ascii="Arial" w:hAnsi="Arial" w:cs="Arial"/>
                <w:bCs/>
              </w:rPr>
            </w:pPr>
            <w:r w:rsidRPr="00B739A8">
              <w:rPr>
                <w:rFonts w:ascii="Arial" w:hAnsi="Arial" w:cs="Arial"/>
                <w:szCs w:val="22"/>
              </w:rPr>
              <w:t>“Actual Attributable Works Cancellation Charge”</w:t>
            </w:r>
          </w:p>
        </w:tc>
        <w:tc>
          <w:tcPr>
            <w:tcW w:w="6775" w:type="dxa"/>
          </w:tcPr>
          <w:p w14:paraId="0E413565" w14:textId="77777777" w:rsidR="00B739A8" w:rsidRDefault="00B739A8" w:rsidP="00B739A8">
            <w:pPr>
              <w:jc w:val="both"/>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 xml:space="preserve">Paragraph </w:t>
            </w:r>
            <w:r>
              <w:rPr>
                <w:rFonts w:ascii="Arial" w:hAnsi="Arial" w:cs="Arial"/>
                <w:szCs w:val="22"/>
              </w:rPr>
              <w:t>3.5.2</w:t>
            </w:r>
            <w:r w:rsidRPr="00CC1E0D">
              <w:rPr>
                <w:rFonts w:ascii="Arial" w:hAnsi="Arial" w:cs="Arial"/>
                <w:szCs w:val="22"/>
              </w:rPr>
              <w:t xml:space="preserve"> of </w:t>
            </w:r>
            <w:r>
              <w:rPr>
                <w:rFonts w:ascii="Arial" w:hAnsi="Arial" w:cs="Arial"/>
                <w:szCs w:val="22"/>
              </w:rPr>
              <w:t>Part 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76AA1345" w14:textId="77777777" w:rsidR="00B739A8" w:rsidRDefault="00B739A8" w:rsidP="00B739A8">
            <w:pPr>
              <w:jc w:val="both"/>
            </w:pPr>
          </w:p>
        </w:tc>
      </w:tr>
      <w:tr w:rsidR="00B739A8" w14:paraId="77477A44" w14:textId="77777777" w:rsidTr="00ED2860">
        <w:tc>
          <w:tcPr>
            <w:tcW w:w="3545" w:type="dxa"/>
          </w:tcPr>
          <w:p w14:paraId="4E42FA78" w14:textId="77777777" w:rsidR="00B739A8" w:rsidRDefault="00B739A8">
            <w:pPr>
              <w:pStyle w:val="clauseindent"/>
              <w:ind w:left="0"/>
              <w:rPr>
                <w:rFonts w:ascii="Arial" w:hAnsi="Arial" w:cs="Arial"/>
                <w:b/>
                <w:bCs/>
              </w:rPr>
            </w:pPr>
            <w:r>
              <w:rPr>
                <w:rFonts w:ascii="Arial" w:hAnsi="Arial" w:cs="Arial"/>
              </w:rPr>
              <w:t>“</w:t>
            </w:r>
            <w:r>
              <w:rPr>
                <w:rFonts w:ascii="Arial" w:hAnsi="Arial" w:cs="Arial"/>
                <w:b/>
                <w:bCs/>
              </w:rPr>
              <w:t>Additional Load</w:t>
            </w:r>
            <w:r>
              <w:rPr>
                <w:rFonts w:ascii="Arial" w:hAnsi="Arial" w:cs="Arial"/>
              </w:rPr>
              <w:t>”</w:t>
            </w:r>
          </w:p>
        </w:tc>
        <w:tc>
          <w:tcPr>
            <w:tcW w:w="6775" w:type="dxa"/>
          </w:tcPr>
          <w:p w14:paraId="7A8FBCB6" w14:textId="77777777" w:rsidR="00B739A8" w:rsidRDefault="00B739A8">
            <w:pPr>
              <w:pStyle w:val="clauseindent"/>
              <w:ind w:left="0"/>
              <w:jc w:val="both"/>
              <w:rPr>
                <w:rFonts w:ascii="Arial" w:hAnsi="Arial" w:cs="Arial"/>
              </w:rPr>
            </w:pPr>
            <w:r>
              <w:rPr>
                <w:rFonts w:ascii="Arial" w:hAnsi="Arial" w:cs="Arial"/>
                <w:b/>
                <w:bCs/>
              </w:rPr>
              <w:t>Site Load</w:t>
            </w:r>
            <w:r>
              <w:rPr>
                <w:rFonts w:ascii="Arial" w:hAnsi="Arial" w:cs="Arial"/>
              </w:rPr>
              <w:t xml:space="preserve"> other than </w:t>
            </w:r>
            <w:r>
              <w:rPr>
                <w:rFonts w:ascii="Arial" w:hAnsi="Arial" w:cs="Arial"/>
                <w:b/>
                <w:bCs/>
              </w:rPr>
              <w:t>Station Load</w:t>
            </w:r>
            <w:r>
              <w:rPr>
                <w:rFonts w:ascii="Arial" w:hAnsi="Arial" w:cs="Arial"/>
              </w:rPr>
              <w:t xml:space="preserve"> and importing </w:t>
            </w:r>
            <w:r>
              <w:rPr>
                <w:rFonts w:ascii="Arial" w:hAnsi="Arial" w:cs="Arial"/>
                <w:b/>
                <w:bCs/>
              </w:rPr>
              <w:t>Generating Units</w:t>
            </w:r>
            <w:r>
              <w:rPr>
                <w:rFonts w:ascii="Arial" w:hAnsi="Arial" w:cs="Arial"/>
              </w:rPr>
              <w:t xml:space="preserve"> for processes other than the production of electricity;</w:t>
            </w:r>
          </w:p>
        </w:tc>
      </w:tr>
      <w:tr w:rsidR="00B739A8" w14:paraId="405849C4" w14:textId="77777777" w:rsidTr="00ED2860">
        <w:tc>
          <w:tcPr>
            <w:tcW w:w="3545" w:type="dxa"/>
          </w:tcPr>
          <w:p w14:paraId="0C2A6F21" w14:textId="77777777" w:rsidR="00B739A8" w:rsidRDefault="00B739A8">
            <w:pPr>
              <w:pStyle w:val="clauseindent"/>
              <w:ind w:left="0"/>
              <w:rPr>
                <w:rFonts w:ascii="Arial" w:hAnsi="Arial" w:cs="Arial"/>
              </w:rPr>
            </w:pPr>
            <w:r>
              <w:rPr>
                <w:rFonts w:ascii="Arial" w:hAnsi="Arial" w:cs="Arial"/>
              </w:rPr>
              <w:t>"</w:t>
            </w:r>
            <w:r>
              <w:rPr>
                <w:rFonts w:ascii="Arial" w:hAnsi="Arial" w:cs="Arial"/>
                <w:b/>
              </w:rPr>
              <w:t>Additional Scheduling Data</w:t>
            </w:r>
            <w:r>
              <w:rPr>
                <w:rFonts w:ascii="Arial" w:hAnsi="Arial" w:cs="Arial"/>
                <w:bCs/>
              </w:rPr>
              <w:t>"</w:t>
            </w:r>
          </w:p>
        </w:tc>
        <w:tc>
          <w:tcPr>
            <w:tcW w:w="6775" w:type="dxa"/>
          </w:tcPr>
          <w:p w14:paraId="52F5F22B" w14:textId="77777777" w:rsidR="00B739A8" w:rsidRDefault="00B739A8">
            <w:pPr>
              <w:pStyle w:val="clauseindent"/>
              <w:ind w:left="0"/>
              <w:jc w:val="both"/>
              <w:rPr>
                <w:rFonts w:ascii="Arial" w:hAnsi="Arial" w:cs="Arial"/>
                <w:i/>
              </w:rPr>
            </w:pPr>
            <w:r>
              <w:rPr>
                <w:rFonts w:ascii="Arial" w:hAnsi="Arial" w:cs="Arial"/>
              </w:rPr>
              <w:t xml:space="preserve">as defined in the </w:t>
            </w:r>
            <w:r>
              <w:rPr>
                <w:rFonts w:ascii="Arial" w:hAnsi="Arial" w:cs="Arial"/>
                <w:b/>
              </w:rPr>
              <w:t xml:space="preserve">Grid Code </w:t>
            </w:r>
            <w:r>
              <w:rPr>
                <w:rFonts w:ascii="Arial" w:hAnsi="Arial" w:cs="Arial"/>
              </w:rPr>
              <w:t xml:space="preserve">on the day prior to the </w:t>
            </w:r>
            <w:r>
              <w:rPr>
                <w:rFonts w:ascii="Arial" w:hAnsi="Arial" w:cs="Arial"/>
                <w:b/>
              </w:rPr>
              <w:t>NETA Go-live Date</w:t>
            </w:r>
            <w:r>
              <w:rPr>
                <w:rFonts w:ascii="Arial" w:hAnsi="Arial" w:cs="Arial"/>
              </w:rPr>
              <w:t>;</w:t>
            </w:r>
          </w:p>
        </w:tc>
      </w:tr>
      <w:tr w:rsidR="00B739A8" w14:paraId="17B55DDB" w14:textId="77777777" w:rsidTr="00ED2860">
        <w:tc>
          <w:tcPr>
            <w:tcW w:w="3545" w:type="dxa"/>
          </w:tcPr>
          <w:p w14:paraId="1612BE7F" w14:textId="77777777" w:rsidR="00B739A8" w:rsidRDefault="00B739A8">
            <w:pPr>
              <w:pStyle w:val="BodyTextIndent"/>
              <w:tabs>
                <w:tab w:val="left" w:pos="1134"/>
                <w:tab w:val="left" w:pos="1161"/>
              </w:tabs>
              <w:ind w:left="0"/>
              <w:rPr>
                <w:rFonts w:ascii="Arial" w:hAnsi="Arial" w:cs="Arial"/>
                <w:i/>
                <w:color w:val="FF0000"/>
                <w:u w:val="single"/>
              </w:rPr>
            </w:pPr>
            <w:r>
              <w:rPr>
                <w:rFonts w:ascii="Arial" w:hAnsi="Arial" w:cs="Arial"/>
                <w:bCs/>
              </w:rPr>
              <w:t>"</w:t>
            </w:r>
            <w:r>
              <w:rPr>
                <w:rFonts w:ascii="Arial" w:hAnsi="Arial" w:cs="Arial"/>
                <w:b/>
              </w:rPr>
              <w:t>Adjusted LDTEC Profile</w:t>
            </w:r>
            <w:r>
              <w:rPr>
                <w:rFonts w:ascii="Arial" w:hAnsi="Arial" w:cs="Arial"/>
                <w:bCs/>
              </w:rPr>
              <w:t>"</w:t>
            </w:r>
          </w:p>
        </w:tc>
        <w:tc>
          <w:tcPr>
            <w:tcW w:w="6775" w:type="dxa"/>
          </w:tcPr>
          <w:p w14:paraId="6822BCE4" w14:textId="77777777" w:rsidR="00B739A8" w:rsidRDefault="00B739A8">
            <w:pPr>
              <w:pStyle w:val="BodyTextIndent"/>
              <w:tabs>
                <w:tab w:val="left" w:pos="1134"/>
                <w:tab w:val="left" w:pos="1161"/>
              </w:tabs>
              <w:ind w:left="2"/>
              <w:rPr>
                <w:rFonts w:ascii="Arial" w:hAnsi="Arial" w:cs="Arial"/>
                <w:i/>
                <w:color w:val="FF0000"/>
                <w:u w:val="single"/>
                <w:lang w:val="en-US"/>
              </w:rPr>
            </w:pPr>
            <w:r>
              <w:rPr>
                <w:rFonts w:ascii="Arial" w:hAnsi="Arial" w:cs="Arial"/>
                <w:lang w:val="en-US"/>
              </w:rPr>
              <w:t xml:space="preserve">the </w:t>
            </w:r>
            <w:r>
              <w:rPr>
                <w:rFonts w:ascii="Arial" w:hAnsi="Arial" w:cs="Arial"/>
                <w:b/>
                <w:lang w:val="en-US"/>
              </w:rPr>
              <w:t>LDTEC Profile</w:t>
            </w:r>
            <w:r>
              <w:rPr>
                <w:rFonts w:ascii="Arial" w:hAnsi="Arial" w:cs="Arial"/>
                <w:lang w:val="en-US"/>
              </w:rPr>
              <w:t xml:space="preserve"> as adjusted by the MW cap specified by the </w:t>
            </w:r>
            <w:r>
              <w:rPr>
                <w:rFonts w:ascii="Arial" w:hAnsi="Arial" w:cs="Arial"/>
                <w:b/>
                <w:lang w:val="en-US"/>
              </w:rPr>
              <w:t>User</w:t>
            </w:r>
            <w:r>
              <w:rPr>
                <w:rFonts w:ascii="Arial" w:hAnsi="Arial" w:cs="Arial"/>
                <w:lang w:val="en-US"/>
              </w:rPr>
              <w:t xml:space="preserve"> in its acceptance of the </w:t>
            </w:r>
            <w:r>
              <w:rPr>
                <w:rFonts w:ascii="Arial" w:hAnsi="Arial" w:cs="Arial"/>
                <w:b/>
                <w:lang w:val="en-US"/>
              </w:rPr>
              <w:t>LDTEC Block Offer</w:t>
            </w:r>
            <w:r>
              <w:rPr>
                <w:rFonts w:ascii="Arial" w:hAnsi="Arial" w:cs="Arial"/>
                <w:lang w:val="en-US"/>
              </w:rPr>
              <w:t xml:space="preserve"> in accordance with </w:t>
            </w:r>
            <w:r>
              <w:rPr>
                <w:rFonts w:ascii="Arial" w:hAnsi="Arial" w:cs="Arial"/>
                <w:b/>
                <w:lang w:val="en-US"/>
              </w:rPr>
              <w:t>CUSC</w:t>
            </w:r>
            <w:r>
              <w:rPr>
                <w:rFonts w:ascii="Arial" w:hAnsi="Arial" w:cs="Arial"/>
                <w:lang w:val="en-US"/>
              </w:rPr>
              <w:t xml:space="preserve"> Paragraph 6.32.6.4</w:t>
            </w:r>
            <w:bookmarkStart w:id="3" w:name="_BPDCI_3"/>
            <w:r w:rsidRPr="00DE41AF">
              <w:rPr>
                <w:rFonts w:ascii="Arial" w:hAnsi="Arial" w:cs="Arial"/>
                <w:lang w:val="en-US"/>
              </w:rPr>
              <w:t>;</w:t>
            </w:r>
            <w:bookmarkEnd w:id="3"/>
          </w:p>
        </w:tc>
      </w:tr>
      <w:tr w:rsidR="00152684" w14:paraId="792B5102" w14:textId="77777777" w:rsidTr="00ED2860">
        <w:tc>
          <w:tcPr>
            <w:tcW w:w="3545" w:type="dxa"/>
          </w:tcPr>
          <w:p w14:paraId="7E1A577A" w14:textId="6927FFF7" w:rsidR="00152684" w:rsidRPr="002573C0" w:rsidRDefault="00AB21BF">
            <w:pPr>
              <w:pStyle w:val="BodyTextIndent"/>
              <w:tabs>
                <w:tab w:val="left" w:pos="1134"/>
                <w:tab w:val="left" w:pos="1161"/>
              </w:tabs>
              <w:ind w:left="0"/>
              <w:rPr>
                <w:rFonts w:ascii="Arial" w:hAnsi="Arial" w:cs="Arial"/>
                <w:b/>
                <w:bCs/>
              </w:rPr>
            </w:pPr>
            <w:r w:rsidRPr="002573C0">
              <w:rPr>
                <w:rFonts w:ascii="Arial" w:hAnsi="Arial" w:cs="Arial"/>
                <w:b/>
                <w:bCs/>
              </w:rPr>
              <w:t>“Adjustment Re</w:t>
            </w:r>
            <w:r w:rsidR="00D578BF" w:rsidRPr="002573C0">
              <w:rPr>
                <w:rFonts w:ascii="Arial" w:hAnsi="Arial" w:cs="Arial"/>
                <w:b/>
                <w:bCs/>
              </w:rPr>
              <w:t>venue”</w:t>
            </w:r>
          </w:p>
        </w:tc>
        <w:tc>
          <w:tcPr>
            <w:tcW w:w="6775" w:type="dxa"/>
          </w:tcPr>
          <w:p w14:paraId="539AEAB7" w14:textId="32C543D8" w:rsidR="00152684" w:rsidRDefault="00B71C7C">
            <w:pPr>
              <w:pStyle w:val="BodyTextIndent"/>
              <w:tabs>
                <w:tab w:val="left" w:pos="1134"/>
                <w:tab w:val="left" w:pos="1161"/>
              </w:tabs>
              <w:ind w:left="2"/>
              <w:rPr>
                <w:rFonts w:ascii="Arial" w:hAnsi="Arial" w:cs="Arial"/>
                <w:lang w:val="en-US"/>
              </w:rPr>
            </w:pPr>
            <w:r>
              <w:rPr>
                <w:rFonts w:ascii="Arial" w:hAnsi="Arial" w:cs="Arial"/>
                <w:lang w:val="en-US"/>
              </w:rPr>
              <w:t>A positive or negative adjustment to overall Generator</w:t>
            </w:r>
            <w:r w:rsidR="00BA4860">
              <w:rPr>
                <w:rFonts w:ascii="Arial" w:hAnsi="Arial" w:cs="Arial"/>
                <w:lang w:val="en-US"/>
              </w:rPr>
              <w:t xml:space="preserve"> TNUoS</w:t>
            </w:r>
            <w:r w:rsidR="00337715">
              <w:rPr>
                <w:rFonts w:ascii="Arial" w:hAnsi="Arial" w:cs="Arial"/>
                <w:lang w:val="en-US"/>
              </w:rPr>
              <w:t xml:space="preserve"> </w:t>
            </w:r>
            <w:r w:rsidR="00A55C80">
              <w:rPr>
                <w:rFonts w:ascii="Arial" w:hAnsi="Arial" w:cs="Arial"/>
                <w:lang w:val="en-US"/>
              </w:rPr>
              <w:t>charges to ensure compliance with the Limiting Regulation.</w:t>
            </w:r>
          </w:p>
        </w:tc>
      </w:tr>
      <w:tr w:rsidR="00E4516E" w14:paraId="57126EEC" w14:textId="77777777" w:rsidTr="00ED2860">
        <w:tc>
          <w:tcPr>
            <w:tcW w:w="3545" w:type="dxa"/>
          </w:tcPr>
          <w:p w14:paraId="1CF737FF" w14:textId="38844154" w:rsidR="00E4516E" w:rsidRPr="00573326" w:rsidRDefault="00BC5AE0">
            <w:pPr>
              <w:pStyle w:val="BodyTextIndent"/>
              <w:tabs>
                <w:tab w:val="left" w:pos="1134"/>
                <w:tab w:val="left" w:pos="1161"/>
              </w:tabs>
              <w:ind w:left="0"/>
              <w:rPr>
                <w:rFonts w:ascii="Arial" w:hAnsi="Arial" w:cs="Arial"/>
                <w:b/>
                <w:bCs/>
              </w:rPr>
            </w:pPr>
            <w:r w:rsidRPr="004C2C98">
              <w:rPr>
                <w:rFonts w:ascii="Arial" w:hAnsi="Arial" w:cs="Arial"/>
                <w:b/>
                <w:bCs/>
              </w:rPr>
              <w:lastRenderedPageBreak/>
              <w:t>“</w:t>
            </w:r>
            <w:r w:rsidR="004C2C98" w:rsidRPr="004C2C98">
              <w:rPr>
                <w:rFonts w:ascii="Arial" w:hAnsi="Arial" w:cs="Arial"/>
                <w:b/>
                <w:bCs/>
              </w:rPr>
              <w:t>Adjustment Tariff</w:t>
            </w:r>
            <w:r w:rsidR="004C2C98" w:rsidRPr="00573326">
              <w:rPr>
                <w:rFonts w:ascii="Arial" w:hAnsi="Arial" w:cs="Arial"/>
                <w:b/>
                <w:bCs/>
              </w:rPr>
              <w:t>”</w:t>
            </w:r>
          </w:p>
        </w:tc>
        <w:tc>
          <w:tcPr>
            <w:tcW w:w="6775" w:type="dxa"/>
          </w:tcPr>
          <w:p w14:paraId="532BEC3B" w14:textId="08BC8E5B" w:rsidR="00E4516E" w:rsidRDefault="00573326">
            <w:pPr>
              <w:pStyle w:val="BodyTextIndent"/>
              <w:tabs>
                <w:tab w:val="left" w:pos="1134"/>
                <w:tab w:val="left" w:pos="1161"/>
              </w:tabs>
              <w:ind w:left="2"/>
              <w:rPr>
                <w:rFonts w:ascii="Arial" w:hAnsi="Arial" w:cs="Arial"/>
                <w:lang w:val="en-US"/>
              </w:rPr>
            </w:pPr>
            <w:r>
              <w:rPr>
                <w:rFonts w:ascii="Arial" w:hAnsi="Arial" w:cs="Arial"/>
                <w:lang w:val="en-US"/>
              </w:rPr>
              <w:t>The non locational £/</w:t>
            </w:r>
            <w:r w:rsidR="008D2736">
              <w:rPr>
                <w:rFonts w:ascii="Arial" w:hAnsi="Arial" w:cs="Arial"/>
                <w:lang w:val="en-US"/>
              </w:rPr>
              <w:t>kW tariff that applies Adjustment</w:t>
            </w:r>
            <w:r w:rsidR="0085203B">
              <w:rPr>
                <w:rFonts w:ascii="Arial" w:hAnsi="Arial" w:cs="Arial"/>
                <w:lang w:val="en-US"/>
              </w:rPr>
              <w:t xml:space="preserve"> Revenue to Generators liable for TNUoS charges </w:t>
            </w:r>
            <w:r w:rsidR="00D36D69">
              <w:rPr>
                <w:rFonts w:ascii="Arial" w:hAnsi="Arial" w:cs="Arial"/>
                <w:lang w:val="en-US"/>
              </w:rPr>
              <w:t>to ensure compliance with the Limiting Regulation.</w:t>
            </w:r>
          </w:p>
        </w:tc>
      </w:tr>
      <w:tr w:rsidR="00B739A8" w14:paraId="7CFD36D8" w14:textId="77777777" w:rsidTr="00ED2860">
        <w:trPr>
          <w:trHeight w:val="2880"/>
        </w:trPr>
        <w:tc>
          <w:tcPr>
            <w:tcW w:w="3545" w:type="dxa"/>
          </w:tcPr>
          <w:p w14:paraId="23DE6B09" w14:textId="77777777" w:rsidR="00B739A8" w:rsidRDefault="00B739A8">
            <w:pPr>
              <w:pStyle w:val="clauseindent"/>
              <w:ind w:left="0"/>
              <w:rPr>
                <w:rFonts w:ascii="Arial" w:hAnsi="Arial" w:cs="Arial"/>
              </w:rPr>
            </w:pPr>
            <w:r>
              <w:rPr>
                <w:rFonts w:ascii="Arial" w:hAnsi="Arial" w:cs="Arial"/>
              </w:rPr>
              <w:br w:type="page"/>
              <w:t>"</w:t>
            </w:r>
            <w:r>
              <w:rPr>
                <w:rFonts w:ascii="Arial" w:hAnsi="Arial" w:cs="Arial"/>
                <w:b/>
              </w:rPr>
              <w:t>Affected User</w:t>
            </w:r>
            <w:r>
              <w:rPr>
                <w:rFonts w:ascii="Arial" w:hAnsi="Arial" w:cs="Arial"/>
              </w:rPr>
              <w:t>"</w:t>
            </w:r>
          </w:p>
        </w:tc>
        <w:tc>
          <w:tcPr>
            <w:tcW w:w="6775" w:type="dxa"/>
          </w:tcPr>
          <w:p w14:paraId="26BCEEE5" w14:textId="77777777" w:rsidR="00B739A8" w:rsidRDefault="00B739A8">
            <w:pPr>
              <w:pStyle w:val="clauseindent"/>
              <w:ind w:left="0"/>
              <w:jc w:val="both"/>
              <w:rPr>
                <w:rFonts w:ascii="Arial" w:hAnsi="Arial" w:cs="Arial"/>
              </w:rPr>
            </w:pPr>
            <w:r>
              <w:rPr>
                <w:rFonts w:ascii="Arial" w:hAnsi="Arial" w:cs="Arial"/>
              </w:rPr>
              <w:t xml:space="preserve">a </w:t>
            </w:r>
            <w:r>
              <w:rPr>
                <w:rFonts w:ascii="Arial" w:hAnsi="Arial" w:cs="Arial"/>
                <w:b/>
              </w:rPr>
              <w:t>User</w:t>
            </w:r>
            <w:r>
              <w:rPr>
                <w:rFonts w:ascii="Arial" w:hAnsi="Arial" w:cs="Arial"/>
              </w:rPr>
              <w:t>:</w:t>
            </w:r>
          </w:p>
          <w:p w14:paraId="39258AA1" w14:textId="77777777" w:rsidR="00B739A8" w:rsidRPr="00F96CF5" w:rsidRDefault="00B739A8" w:rsidP="00E127E2">
            <w:pPr>
              <w:pStyle w:val="clauseindent"/>
              <w:numPr>
                <w:ilvl w:val="0"/>
                <w:numId w:val="30"/>
              </w:numPr>
              <w:ind w:left="567" w:hanging="567"/>
              <w:jc w:val="both"/>
              <w:rPr>
                <w:rFonts w:ascii="Arial" w:hAnsi="Arial" w:cs="Arial"/>
              </w:rPr>
            </w:pPr>
            <w:r>
              <w:rPr>
                <w:rFonts w:ascii="Arial" w:hAnsi="Arial" w:cs="Arial"/>
              </w:rPr>
              <w:t xml:space="preserve">with </w:t>
            </w:r>
            <w:r>
              <w:rPr>
                <w:rFonts w:ascii="Arial" w:hAnsi="Arial" w:cs="Arial"/>
                <w:b/>
              </w:rPr>
              <w:t>Transmission Entry Capacity</w:t>
            </w:r>
            <w:r>
              <w:rPr>
                <w:rFonts w:ascii="Arial" w:hAnsi="Arial" w:cs="Arial"/>
              </w:rPr>
              <w:t xml:space="preserve"> for the </w:t>
            </w:r>
            <w:r>
              <w:rPr>
                <w:rFonts w:ascii="Arial" w:hAnsi="Arial" w:cs="Arial"/>
                <w:b/>
              </w:rPr>
              <w:t>Connection Site</w:t>
            </w:r>
            <w:r>
              <w:rPr>
                <w:rFonts w:ascii="Arial" w:hAnsi="Arial" w:cs="Arial"/>
              </w:rPr>
              <w:t xml:space="preserve"> against which the affected </w:t>
            </w:r>
            <w:r w:rsidR="00E127E2" w:rsidRPr="00E127E2">
              <w:rPr>
                <w:rFonts w:ascii="Arial" w:hAnsi="Arial" w:cs="Arial"/>
                <w:b/>
                <w:bCs/>
              </w:rPr>
              <w:t xml:space="preserve">Export BM Unit </w:t>
            </w:r>
            <w:r w:rsidR="00E127E2" w:rsidRPr="00E127E2">
              <w:rPr>
                <w:rFonts w:ascii="Arial" w:hAnsi="Arial" w:cs="Arial"/>
              </w:rPr>
              <w:t>or</w:t>
            </w:r>
            <w:r w:rsidR="00E127E2">
              <w:rPr>
                <w:rFonts w:ascii="Arial" w:hAnsi="Arial" w:cs="Arial"/>
              </w:rPr>
              <w:t xml:space="preserve"> </w:t>
            </w:r>
            <w:r w:rsidR="00E127E2" w:rsidRPr="00E127E2">
              <w:rPr>
                <w:rFonts w:ascii="Arial" w:hAnsi="Arial" w:cs="Arial"/>
                <w:b/>
                <w:bCs/>
              </w:rPr>
              <w:t>Associated Export BM Unit</w:t>
            </w:r>
            <w:r w:rsidR="00E127E2">
              <w:rPr>
                <w:rFonts w:ascii="Arial" w:hAnsi="Arial" w:cs="Arial"/>
                <w:b/>
                <w:bCs/>
              </w:rPr>
              <w:t xml:space="preserve"> </w:t>
            </w:r>
            <w:r w:rsidRPr="00E127E2">
              <w:rPr>
                <w:rFonts w:ascii="Arial" w:hAnsi="Arial" w:cs="Arial"/>
                <w:b/>
              </w:rPr>
              <w:t>BM Unit</w:t>
            </w:r>
            <w:r w:rsidRPr="00E127E2">
              <w:rPr>
                <w:rFonts w:ascii="Arial" w:hAnsi="Arial" w:cs="Arial"/>
              </w:rPr>
              <w:t xml:space="preserve"> is registered and who is paying or in receipt of generator </w:t>
            </w:r>
            <w:r w:rsidRPr="00C41037">
              <w:rPr>
                <w:rFonts w:ascii="Arial" w:hAnsi="Arial" w:cs="Arial"/>
                <w:b/>
              </w:rPr>
              <w:t xml:space="preserve">Transmission Network Use of System Charges </w:t>
            </w:r>
            <w:r w:rsidRPr="00C41037">
              <w:rPr>
                <w:rFonts w:ascii="Arial" w:hAnsi="Arial" w:cs="Arial"/>
              </w:rPr>
              <w:t xml:space="preserve">by reference to such </w:t>
            </w:r>
            <w:r w:rsidRPr="00C41037">
              <w:rPr>
                <w:rFonts w:ascii="Arial" w:hAnsi="Arial" w:cs="Arial"/>
                <w:b/>
              </w:rPr>
              <w:t>Transmission Entry Capacity</w:t>
            </w:r>
            <w:r w:rsidRPr="00C41037">
              <w:rPr>
                <w:rFonts w:ascii="Arial" w:hAnsi="Arial" w:cs="Arial"/>
              </w:rPr>
              <w:t xml:space="preserve">; or </w:t>
            </w:r>
          </w:p>
          <w:p w14:paraId="7044083E" w14:textId="77777777" w:rsidR="00B739A8" w:rsidRDefault="00B739A8">
            <w:pPr>
              <w:pStyle w:val="clauseindent"/>
              <w:ind w:left="567" w:hanging="567"/>
              <w:jc w:val="both"/>
              <w:rPr>
                <w:rFonts w:ascii="Arial" w:hAnsi="Arial" w:cs="Arial"/>
                <w:i/>
              </w:rPr>
            </w:pPr>
            <w:r>
              <w:rPr>
                <w:rFonts w:ascii="Arial" w:hAnsi="Arial" w:cs="Arial"/>
              </w:rPr>
              <w:t xml:space="preserve">b)     an </w:t>
            </w:r>
            <w:r>
              <w:rPr>
                <w:rFonts w:ascii="Arial" w:hAnsi="Arial" w:cs="Arial"/>
                <w:b/>
              </w:rPr>
              <w:t>Interconnector Owner</w:t>
            </w:r>
            <w:r>
              <w:rPr>
                <w:rFonts w:ascii="Arial" w:hAnsi="Arial" w:cs="Arial"/>
              </w:rPr>
              <w:t>;</w:t>
            </w:r>
          </w:p>
        </w:tc>
      </w:tr>
      <w:tr w:rsidR="00B739A8" w14:paraId="3003780A" w14:textId="77777777" w:rsidTr="00ED2860">
        <w:tc>
          <w:tcPr>
            <w:tcW w:w="3545" w:type="dxa"/>
          </w:tcPr>
          <w:p w14:paraId="192DF448" w14:textId="77777777" w:rsidR="00B739A8" w:rsidRDefault="00B739A8">
            <w:pPr>
              <w:pStyle w:val="clauseindent"/>
              <w:ind w:left="0"/>
              <w:rPr>
                <w:rFonts w:ascii="Arial" w:hAnsi="Arial" w:cs="Arial"/>
              </w:rPr>
            </w:pPr>
            <w:r>
              <w:rPr>
                <w:rFonts w:ascii="Arial" w:hAnsi="Arial" w:cs="Arial"/>
              </w:rPr>
              <w:t>"</w:t>
            </w:r>
            <w:r>
              <w:rPr>
                <w:rFonts w:ascii="Arial" w:hAnsi="Arial" w:cs="Arial"/>
                <w:b/>
              </w:rPr>
              <w:t>Affiliate</w:t>
            </w:r>
            <w:r>
              <w:rPr>
                <w:rFonts w:ascii="Arial" w:hAnsi="Arial" w:cs="Arial"/>
              </w:rPr>
              <w:t>"</w:t>
            </w:r>
          </w:p>
        </w:tc>
        <w:tc>
          <w:tcPr>
            <w:tcW w:w="6775" w:type="dxa"/>
          </w:tcPr>
          <w:p w14:paraId="130132B8" w14:textId="77777777" w:rsidR="00B739A8" w:rsidRDefault="00B739A8">
            <w:pPr>
              <w:pStyle w:val="clauseindent"/>
              <w:ind w:left="0"/>
              <w:jc w:val="both"/>
              <w:rPr>
                <w:rFonts w:ascii="Arial" w:hAnsi="Arial" w:cs="Arial"/>
                <w:i/>
              </w:rPr>
            </w:pPr>
            <w:r>
              <w:rPr>
                <w:rFonts w:ascii="Arial" w:hAnsi="Arial" w:cs="Arial"/>
              </w:rPr>
              <w:t xml:space="preserve">in relation to </w:t>
            </w:r>
            <w:r>
              <w:rPr>
                <w:rFonts w:ascii="Arial" w:hAnsi="Arial" w:cs="Arial"/>
                <w:b/>
                <w:bCs/>
              </w:rPr>
              <w:t>The Company</w:t>
            </w:r>
            <w:r>
              <w:rPr>
                <w:rFonts w:ascii="Arial" w:hAnsi="Arial" w:cs="Arial"/>
              </w:rPr>
              <w:t xml:space="preserve"> (and in relation to Paragraphs</w:t>
            </w:r>
            <w:r w:rsidR="003B6004">
              <w:rPr>
                <w:rFonts w:ascii="Arial" w:hAnsi="Arial" w:cs="Arial"/>
              </w:rPr>
              <w:t xml:space="preserve"> 3.6.9.8,</w:t>
            </w:r>
            <w:r>
              <w:rPr>
                <w:rFonts w:ascii="Arial" w:hAnsi="Arial" w:cs="Arial"/>
              </w:rPr>
              <w:t xml:space="preserve"> 6.14</w:t>
            </w:r>
            <w:r w:rsidR="00A777E8">
              <w:rPr>
                <w:rFonts w:ascii="Arial" w:hAnsi="Arial" w:cs="Arial"/>
              </w:rPr>
              <w:t>, 8A.3.1.2</w:t>
            </w:r>
            <w:r>
              <w:rPr>
                <w:rFonts w:ascii="Arial" w:hAnsi="Arial" w:cs="Arial"/>
              </w:rPr>
              <w:t xml:space="preserve"> and 8A.4.2.2, any </w:t>
            </w:r>
            <w:r>
              <w:rPr>
                <w:rFonts w:ascii="Arial" w:hAnsi="Arial" w:cs="Arial"/>
                <w:b/>
              </w:rPr>
              <w:t>User</w:t>
            </w:r>
            <w:r>
              <w:rPr>
                <w:rFonts w:ascii="Arial" w:hAnsi="Arial" w:cs="Arial"/>
              </w:rPr>
              <w:t xml:space="preserve">) means any holding company or subsidiary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or any subsidiary of a holding company of </w:t>
            </w:r>
            <w:r>
              <w:rPr>
                <w:rFonts w:ascii="Arial" w:hAnsi="Arial" w:cs="Arial"/>
                <w:b/>
                <w:bCs/>
              </w:rPr>
              <w:t>The Company</w:t>
            </w:r>
            <w:r>
              <w:rPr>
                <w:rFonts w:ascii="Arial" w:hAnsi="Arial" w:cs="Arial"/>
              </w:rPr>
              <w:t xml:space="preserve"> (or the </w:t>
            </w:r>
            <w:r>
              <w:rPr>
                <w:rFonts w:ascii="Arial" w:hAnsi="Arial" w:cs="Arial"/>
                <w:b/>
              </w:rPr>
              <w:t>User</w:t>
            </w:r>
            <w:r>
              <w:rPr>
                <w:rFonts w:ascii="Arial" w:hAnsi="Arial" w:cs="Arial"/>
              </w:rPr>
              <w:t xml:space="preserve"> as the case may be), in each case within the meaning of sections 736, 736A and 736B of the Companies Act 1985 as substituted by section 144 of the Companies Act 1989;</w:t>
            </w:r>
          </w:p>
        </w:tc>
      </w:tr>
      <w:tr w:rsidR="00A47926" w14:paraId="3548C216" w14:textId="77777777" w:rsidTr="00ED2860">
        <w:tc>
          <w:tcPr>
            <w:tcW w:w="3545" w:type="dxa"/>
          </w:tcPr>
          <w:p w14:paraId="1020DE25" w14:textId="77777777" w:rsidR="00A47926" w:rsidRPr="004D5A11" w:rsidRDefault="00A47926">
            <w:pPr>
              <w:pStyle w:val="clauseindent"/>
              <w:ind w:left="0"/>
              <w:rPr>
                <w:rFonts w:ascii="Arial" w:hAnsi="Arial" w:cs="Arial"/>
                <w:b/>
              </w:rPr>
            </w:pPr>
            <w:r>
              <w:rPr>
                <w:rFonts w:ascii="Arial" w:hAnsi="Arial" w:cs="Arial"/>
                <w:b/>
                <w:bCs/>
                <w:lang w:val="en-US"/>
              </w:rPr>
              <w:t>“</w:t>
            </w:r>
            <w:r w:rsidRPr="00A47926">
              <w:rPr>
                <w:rFonts w:ascii="Arial" w:hAnsi="Arial" w:cs="Arial"/>
                <w:b/>
                <w:bCs/>
                <w:lang w:val="en-US"/>
              </w:rPr>
              <w:t>AF Rules</w:t>
            </w:r>
            <w:r>
              <w:rPr>
                <w:rFonts w:ascii="Arial" w:hAnsi="Arial" w:cs="Arial"/>
                <w:b/>
                <w:bCs/>
                <w:lang w:val="en-US"/>
              </w:rPr>
              <w:t>”</w:t>
            </w:r>
          </w:p>
        </w:tc>
        <w:tc>
          <w:tcPr>
            <w:tcW w:w="6775" w:type="dxa"/>
          </w:tcPr>
          <w:p w14:paraId="57F6E1FE" w14:textId="77777777" w:rsidR="00A47926" w:rsidRPr="004D5A11" w:rsidRDefault="00A47926" w:rsidP="00A47926">
            <w:pPr>
              <w:pStyle w:val="clauseindent"/>
              <w:ind w:left="0"/>
              <w:jc w:val="both"/>
              <w:rPr>
                <w:rFonts w:ascii="Arial" w:hAnsi="Arial" w:cs="Arial"/>
              </w:rPr>
            </w:pPr>
            <w:r>
              <w:rPr>
                <w:rFonts w:ascii="Arial" w:hAnsi="Arial" w:cs="Arial"/>
                <w:lang w:val="en-US"/>
              </w:rPr>
              <w:t>h</w:t>
            </w:r>
            <w:r w:rsidRPr="00A47926">
              <w:rPr>
                <w:rFonts w:ascii="Arial" w:hAnsi="Arial" w:cs="Arial"/>
                <w:lang w:val="en-US"/>
              </w:rPr>
              <w:t>as the meaning given to “allocation</w:t>
            </w:r>
            <w:r>
              <w:rPr>
                <w:rFonts w:ascii="Arial" w:hAnsi="Arial" w:cs="Arial"/>
                <w:lang w:val="en-US"/>
              </w:rPr>
              <w:t xml:space="preserve"> </w:t>
            </w:r>
            <w:r w:rsidRPr="00A47926">
              <w:rPr>
                <w:rFonts w:ascii="Arial" w:hAnsi="Arial" w:cs="Arial"/>
                <w:lang w:val="en-US"/>
              </w:rPr>
              <w:t>framework” in section 13(2) of the Energy Act 2013</w:t>
            </w:r>
          </w:p>
        </w:tc>
      </w:tr>
      <w:tr w:rsidR="004D5A11" w14:paraId="5F5EF029" w14:textId="77777777" w:rsidTr="00ED2860">
        <w:tc>
          <w:tcPr>
            <w:tcW w:w="3545" w:type="dxa"/>
          </w:tcPr>
          <w:p w14:paraId="434AA6A6" w14:textId="77777777" w:rsidR="004D5A11" w:rsidRPr="004D5A11" w:rsidRDefault="004D5A11">
            <w:pPr>
              <w:pStyle w:val="clauseindent"/>
              <w:ind w:left="0"/>
              <w:rPr>
                <w:rFonts w:ascii="Arial" w:hAnsi="Arial" w:cs="Arial"/>
                <w:b/>
              </w:rPr>
            </w:pPr>
            <w:r w:rsidRPr="004D5A11">
              <w:rPr>
                <w:rFonts w:ascii="Arial" w:hAnsi="Arial" w:cs="Arial"/>
                <w:b/>
              </w:rPr>
              <w:t>“Agency”</w:t>
            </w:r>
          </w:p>
        </w:tc>
        <w:tc>
          <w:tcPr>
            <w:tcW w:w="6775" w:type="dxa"/>
          </w:tcPr>
          <w:p w14:paraId="21E81449" w14:textId="77777777" w:rsidR="004D5A11" w:rsidRPr="004D5A11" w:rsidRDefault="004D5A11" w:rsidP="00F64E07">
            <w:pPr>
              <w:pStyle w:val="clauseindent"/>
              <w:ind w:left="0"/>
              <w:jc w:val="both"/>
              <w:rPr>
                <w:rFonts w:ascii="Arial" w:hAnsi="Arial" w:cs="Arial"/>
              </w:rPr>
            </w:pPr>
            <w:r w:rsidRPr="004D5A11">
              <w:rPr>
                <w:rFonts w:ascii="Arial" w:hAnsi="Arial" w:cs="Arial"/>
              </w:rPr>
              <w:t>means the Agency for the Cooperation of the Energy Regulators established under 2009/713/EC of the European Parliament and of the Council of the 13 July 2009 establishing an Agency for the Cooperation of Energy Regulators as amended from time to time;</w:t>
            </w:r>
          </w:p>
        </w:tc>
      </w:tr>
      <w:tr w:rsidR="004D5A11" w14:paraId="6AF221AE" w14:textId="77777777" w:rsidTr="00ED2860">
        <w:tc>
          <w:tcPr>
            <w:tcW w:w="3545" w:type="dxa"/>
          </w:tcPr>
          <w:p w14:paraId="58304536" w14:textId="77777777" w:rsidR="004D5A11" w:rsidRDefault="004D5A11">
            <w:pPr>
              <w:pStyle w:val="clauseindent"/>
              <w:ind w:left="0"/>
              <w:rPr>
                <w:rFonts w:ascii="Arial" w:hAnsi="Arial" w:cs="Arial"/>
              </w:rPr>
            </w:pPr>
            <w:r>
              <w:rPr>
                <w:rFonts w:ascii="Arial" w:hAnsi="Arial" w:cs="Arial"/>
              </w:rPr>
              <w:t>"</w:t>
            </w:r>
            <w:r>
              <w:rPr>
                <w:rFonts w:ascii="Arial" w:hAnsi="Arial" w:cs="Arial"/>
                <w:b/>
              </w:rPr>
              <w:t>Agency Business</w:t>
            </w:r>
            <w:r>
              <w:rPr>
                <w:rFonts w:ascii="Arial" w:hAnsi="Arial" w:cs="Arial"/>
              </w:rPr>
              <w:t>"</w:t>
            </w:r>
          </w:p>
        </w:tc>
        <w:tc>
          <w:tcPr>
            <w:tcW w:w="6775" w:type="dxa"/>
          </w:tcPr>
          <w:p w14:paraId="4EDC0D2C" w14:textId="77777777" w:rsidR="004D5A11" w:rsidRDefault="004D5A11">
            <w:pPr>
              <w:pStyle w:val="clauseindent"/>
              <w:ind w:left="0"/>
              <w:jc w:val="both"/>
              <w:rPr>
                <w:rFonts w:ascii="Arial" w:hAnsi="Arial" w:cs="Arial"/>
              </w:rPr>
            </w:pPr>
            <w:r>
              <w:rPr>
                <w:rFonts w:ascii="Arial" w:hAnsi="Arial" w:cs="Arial"/>
              </w:rPr>
              <w:t xml:space="preserve">any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purchase or other acquisition or sale or other disposal of electricity as agent for any other </w:t>
            </w:r>
            <w:r>
              <w:rPr>
                <w:rFonts w:ascii="Arial" w:hAnsi="Arial" w:cs="Arial"/>
                <w:b/>
              </w:rPr>
              <w:t>Authorised Electricity Operator</w:t>
            </w:r>
            <w:r>
              <w:rPr>
                <w:rFonts w:ascii="Arial" w:hAnsi="Arial" w:cs="Arial"/>
              </w:rPr>
              <w:t>;</w:t>
            </w:r>
          </w:p>
        </w:tc>
      </w:tr>
      <w:tr w:rsidR="004D5A11" w14:paraId="3BE7B0FC" w14:textId="77777777" w:rsidTr="00ED2860">
        <w:tc>
          <w:tcPr>
            <w:tcW w:w="3545" w:type="dxa"/>
          </w:tcPr>
          <w:p w14:paraId="6603021A"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Ancillary Services</w:t>
            </w:r>
            <w:r>
              <w:rPr>
                <w:rFonts w:ascii="Arial" w:hAnsi="Arial" w:cs="Arial"/>
              </w:rPr>
              <w:t>"</w:t>
            </w:r>
          </w:p>
        </w:tc>
        <w:tc>
          <w:tcPr>
            <w:tcW w:w="6775" w:type="dxa"/>
          </w:tcPr>
          <w:p w14:paraId="1C747CE2" w14:textId="77777777" w:rsidR="004D5A11" w:rsidRDefault="004D5A11">
            <w:pPr>
              <w:pStyle w:val="clauseindent"/>
              <w:ind w:left="0"/>
              <w:jc w:val="both"/>
              <w:rPr>
                <w:rFonts w:ascii="Arial" w:hAnsi="Arial" w:cs="Arial"/>
              </w:rPr>
            </w:pPr>
            <w:r>
              <w:rPr>
                <w:rFonts w:ascii="Arial" w:hAnsi="Arial" w:cs="Arial"/>
                <w:b/>
              </w:rPr>
              <w:t xml:space="preserve">Part 2 System Ancillary Services </w:t>
            </w:r>
            <w:r>
              <w:rPr>
                <w:rFonts w:ascii="Arial" w:hAnsi="Arial" w:cs="Arial"/>
              </w:rPr>
              <w:t xml:space="preserve">and </w:t>
            </w:r>
            <w:r>
              <w:rPr>
                <w:rFonts w:ascii="Arial" w:hAnsi="Arial" w:cs="Arial"/>
                <w:b/>
              </w:rPr>
              <w:t>Commercial Ancillary Services</w:t>
            </w:r>
            <w:r>
              <w:rPr>
                <w:rFonts w:ascii="Arial" w:hAnsi="Arial" w:cs="Arial"/>
              </w:rPr>
              <w:t>;</w:t>
            </w:r>
          </w:p>
        </w:tc>
      </w:tr>
      <w:tr w:rsidR="004D5A11" w14:paraId="1C001403" w14:textId="77777777" w:rsidTr="00ED2860">
        <w:tc>
          <w:tcPr>
            <w:tcW w:w="3545" w:type="dxa"/>
          </w:tcPr>
          <w:p w14:paraId="427D86F1" w14:textId="77777777" w:rsidR="004D5A11" w:rsidRDefault="004D5A11">
            <w:pPr>
              <w:pStyle w:val="clauseindent"/>
              <w:ind w:left="0"/>
              <w:rPr>
                <w:rFonts w:ascii="Arial" w:hAnsi="Arial" w:cs="Arial"/>
              </w:rPr>
            </w:pPr>
            <w:r>
              <w:rPr>
                <w:rFonts w:ascii="Arial" w:hAnsi="Arial" w:cs="Arial"/>
              </w:rPr>
              <w:t>"</w:t>
            </w:r>
            <w:r>
              <w:rPr>
                <w:rFonts w:ascii="Arial" w:hAnsi="Arial" w:cs="Arial"/>
                <w:b/>
              </w:rPr>
              <w:t>Agreed Value</w:t>
            </w:r>
            <w:r>
              <w:rPr>
                <w:rFonts w:ascii="Arial" w:hAnsi="Arial" w:cs="Arial"/>
              </w:rPr>
              <w:t>"</w:t>
            </w:r>
          </w:p>
        </w:tc>
        <w:tc>
          <w:tcPr>
            <w:tcW w:w="6775" w:type="dxa"/>
          </w:tcPr>
          <w:p w14:paraId="64AEABC2" w14:textId="77777777" w:rsidR="004D5A11" w:rsidRDefault="004D5A11">
            <w:pPr>
              <w:pStyle w:val="clauseindent"/>
              <w:ind w:left="0"/>
              <w:jc w:val="both"/>
              <w:rPr>
                <w:rFonts w:ascii="Arial" w:hAnsi="Arial" w:cs="Arial"/>
                <w:b/>
              </w:rPr>
            </w:pPr>
            <w:r>
              <w:rPr>
                <w:rFonts w:ascii="Arial" w:hAnsi="Arial" w:cs="Arial"/>
              </w:rPr>
              <w:t xml:space="preserve">the value attributed by </w:t>
            </w:r>
            <w:r>
              <w:rPr>
                <w:rFonts w:ascii="Arial" w:hAnsi="Arial" w:cs="Arial"/>
                <w:b/>
                <w:bCs/>
              </w:rPr>
              <w:t>The Company</w:t>
            </w:r>
            <w:r>
              <w:rPr>
                <w:rFonts w:ascii="Arial" w:hAnsi="Arial" w:cs="Arial"/>
                <w:b/>
              </w:rPr>
              <w:t xml:space="preserve"> </w:t>
            </w:r>
            <w:r>
              <w:rPr>
                <w:rFonts w:ascii="Arial" w:hAnsi="Arial" w:cs="Arial"/>
              </w:rPr>
              <w:t xml:space="preserve"> to the form of security provided that if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cannot agree on such value then the value will be determined by an expert appointed by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 xml:space="preserve"> or, failing their agreement as to the expert, the expert nominated by the Director General of The Institute of Credit Management;</w:t>
            </w:r>
          </w:p>
        </w:tc>
      </w:tr>
      <w:tr w:rsidR="004D5A11" w14:paraId="095C13B5" w14:textId="77777777" w:rsidTr="00ED2860">
        <w:tc>
          <w:tcPr>
            <w:tcW w:w="3545" w:type="dxa"/>
          </w:tcPr>
          <w:p w14:paraId="4A0C6518" w14:textId="77777777" w:rsidR="004D5A11" w:rsidRDefault="004D5A11">
            <w:pPr>
              <w:pStyle w:val="clauseindent"/>
              <w:ind w:left="0"/>
              <w:rPr>
                <w:rFonts w:ascii="Arial" w:hAnsi="Arial" w:cs="Arial"/>
                <w:b/>
              </w:rPr>
            </w:pPr>
            <w:r>
              <w:rPr>
                <w:rFonts w:ascii="Arial" w:hAnsi="Arial" w:cs="Arial"/>
              </w:rPr>
              <w:t>"</w:t>
            </w:r>
            <w:r>
              <w:rPr>
                <w:rFonts w:ascii="Arial" w:hAnsi="Arial" w:cs="Arial"/>
                <w:b/>
              </w:rPr>
              <w:t>Alternate Election Process</w:t>
            </w:r>
            <w:r>
              <w:rPr>
                <w:rFonts w:ascii="Arial" w:hAnsi="Arial" w:cs="Arial"/>
              </w:rPr>
              <w:t>"</w:t>
            </w:r>
          </w:p>
        </w:tc>
        <w:tc>
          <w:tcPr>
            <w:tcW w:w="6775" w:type="dxa"/>
          </w:tcPr>
          <w:p w14:paraId="588F37CA" w14:textId="77777777" w:rsidR="004D5A11" w:rsidRDefault="004D5A11">
            <w:pPr>
              <w:pStyle w:val="clauseindent"/>
              <w:ind w:left="0"/>
              <w:jc w:val="both"/>
              <w:rPr>
                <w:rFonts w:ascii="Arial" w:hAnsi="Arial" w:cs="Arial"/>
              </w:rPr>
            </w:pPr>
            <w:bookmarkStart w:id="4" w:name="_BPDCD_4"/>
            <w:r w:rsidRPr="00DE41AF">
              <w:rPr>
                <w:rFonts w:ascii="Arial" w:hAnsi="Arial" w:cs="Arial"/>
              </w:rPr>
              <w:t xml:space="preserve">as </w:t>
            </w:r>
            <w:bookmarkEnd w:id="4"/>
            <w:r>
              <w:rPr>
                <w:rFonts w:ascii="Arial" w:hAnsi="Arial" w:cs="Arial"/>
              </w:rPr>
              <w:t>defined in Paragraph 8A.4.4.2</w:t>
            </w:r>
            <w:bookmarkStart w:id="5" w:name="_BPDCD_5"/>
            <w:r w:rsidRPr="00DE41AF">
              <w:rPr>
                <w:rFonts w:ascii="Arial" w:hAnsi="Arial" w:cs="Arial"/>
              </w:rPr>
              <w:t>;</w:t>
            </w:r>
            <w:r>
              <w:rPr>
                <w:rFonts w:ascii="Arial" w:hAnsi="Arial" w:cs="Arial"/>
                <w:color w:val="0000FF"/>
                <w:u w:val="double"/>
              </w:rPr>
              <w:t xml:space="preserve"> </w:t>
            </w:r>
            <w:bookmarkEnd w:id="5"/>
          </w:p>
        </w:tc>
      </w:tr>
      <w:tr w:rsidR="004D5A11" w14:paraId="23820513" w14:textId="77777777" w:rsidTr="00ED2860">
        <w:trPr>
          <w:trHeight w:val="737"/>
        </w:trPr>
        <w:tc>
          <w:tcPr>
            <w:tcW w:w="3545" w:type="dxa"/>
          </w:tcPr>
          <w:p w14:paraId="2C6CB9A2" w14:textId="77777777" w:rsidR="004D5A11" w:rsidRDefault="004D5A11">
            <w:pPr>
              <w:pStyle w:val="clauseindent"/>
              <w:ind w:left="0"/>
              <w:rPr>
                <w:rFonts w:ascii="Arial" w:hAnsi="Arial" w:cs="Arial"/>
              </w:rPr>
            </w:pPr>
            <w:r>
              <w:rPr>
                <w:rFonts w:ascii="Arial" w:hAnsi="Arial" w:cs="Arial"/>
              </w:rPr>
              <w:t>"</w:t>
            </w:r>
            <w:r>
              <w:rPr>
                <w:rFonts w:ascii="Arial" w:hAnsi="Arial" w:cs="Arial"/>
                <w:b/>
              </w:rPr>
              <w:t>Alternate Member</w:t>
            </w:r>
            <w:r w:rsidRPr="00DE41AF">
              <w:rPr>
                <w:rFonts w:ascii="Arial" w:hAnsi="Arial" w:cs="Arial"/>
                <w:b/>
              </w:rPr>
              <w:t>(s)"</w:t>
            </w:r>
          </w:p>
        </w:tc>
        <w:tc>
          <w:tcPr>
            <w:tcW w:w="6775" w:type="dxa"/>
          </w:tcPr>
          <w:p w14:paraId="621A3C23" w14:textId="77777777" w:rsidR="004D5A11" w:rsidRDefault="004D5A11">
            <w:pPr>
              <w:pStyle w:val="clauseindent"/>
              <w:ind w:left="0"/>
              <w:jc w:val="both"/>
              <w:rPr>
                <w:rFonts w:ascii="Arial" w:hAnsi="Arial" w:cs="Arial"/>
              </w:rPr>
            </w:pPr>
            <w:r>
              <w:rPr>
                <w:rFonts w:ascii="Arial" w:hAnsi="Arial" w:cs="Arial"/>
              </w:rPr>
              <w:t>persons appointed as such pursuant to Paragraph 8.7.2;</w:t>
            </w:r>
          </w:p>
        </w:tc>
      </w:tr>
      <w:tr w:rsidR="004D5A11" w14:paraId="22AF9A60" w14:textId="77777777" w:rsidTr="00ED2860">
        <w:tc>
          <w:tcPr>
            <w:tcW w:w="3545" w:type="dxa"/>
          </w:tcPr>
          <w:p w14:paraId="4E097521"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Alternate Member Interim Vacancies</w:t>
            </w:r>
            <w:r>
              <w:rPr>
                <w:rFonts w:ascii="Arial" w:hAnsi="Arial" w:cs="Arial"/>
              </w:rPr>
              <w:t>"</w:t>
            </w:r>
          </w:p>
        </w:tc>
        <w:tc>
          <w:tcPr>
            <w:tcW w:w="6775" w:type="dxa"/>
          </w:tcPr>
          <w:p w14:paraId="5BDF5AEA" w14:textId="77777777" w:rsidR="004D5A11" w:rsidRDefault="004D5A11">
            <w:pPr>
              <w:pStyle w:val="clauseindent"/>
              <w:ind w:left="0"/>
              <w:jc w:val="both"/>
              <w:rPr>
                <w:rFonts w:ascii="Arial" w:hAnsi="Arial" w:cs="Arial"/>
              </w:rPr>
            </w:pPr>
            <w:r>
              <w:rPr>
                <w:rFonts w:ascii="Arial" w:hAnsi="Arial" w:cs="Arial"/>
              </w:rPr>
              <w:t>as defined in Paragraph 8A.4.3.3</w:t>
            </w:r>
            <w:bookmarkStart w:id="6" w:name="_BPDCD_6"/>
            <w:r w:rsidRPr="00DE41AF">
              <w:rPr>
                <w:rFonts w:ascii="Arial" w:hAnsi="Arial" w:cs="Arial"/>
              </w:rPr>
              <w:t>;</w:t>
            </w:r>
            <w:bookmarkEnd w:id="6"/>
          </w:p>
        </w:tc>
      </w:tr>
      <w:tr w:rsidR="004D5A11" w14:paraId="4C978D3E" w14:textId="77777777" w:rsidTr="00ED2860">
        <w:tc>
          <w:tcPr>
            <w:tcW w:w="3545" w:type="dxa"/>
          </w:tcPr>
          <w:p w14:paraId="45C226C6" w14:textId="77777777" w:rsidR="004D5A11" w:rsidRDefault="004D5A11">
            <w:pPr>
              <w:pStyle w:val="clauseindent"/>
              <w:ind w:left="0"/>
              <w:rPr>
                <w:rFonts w:ascii="Arial" w:hAnsi="Arial" w:cs="Arial"/>
              </w:rPr>
            </w:pPr>
            <w:r>
              <w:rPr>
                <w:rFonts w:ascii="Arial" w:hAnsi="Arial" w:cs="Arial"/>
              </w:rPr>
              <w:t>"</w:t>
            </w:r>
            <w:r>
              <w:rPr>
                <w:rFonts w:ascii="Arial" w:hAnsi="Arial" w:cs="Arial"/>
                <w:b/>
              </w:rPr>
              <w:t>Allowed Interruption</w:t>
            </w:r>
            <w:r>
              <w:rPr>
                <w:rFonts w:ascii="Arial" w:hAnsi="Arial" w:cs="Arial"/>
              </w:rPr>
              <w:t>"</w:t>
            </w:r>
          </w:p>
        </w:tc>
        <w:tc>
          <w:tcPr>
            <w:tcW w:w="6775" w:type="dxa"/>
          </w:tcPr>
          <w:p w14:paraId="445641DC" w14:textId="77777777" w:rsidR="004D5A11" w:rsidRDefault="004D5A11">
            <w:pPr>
              <w:pStyle w:val="clauseindent"/>
              <w:ind w:left="0"/>
              <w:jc w:val="both"/>
              <w:rPr>
                <w:rFonts w:ascii="Arial" w:hAnsi="Arial" w:cs="Arial"/>
              </w:rPr>
            </w:pPr>
            <w:r>
              <w:rPr>
                <w:rFonts w:ascii="Arial" w:hAnsi="Arial" w:cs="Arial"/>
              </w:rPr>
              <w:t xml:space="preserve">shall mean an </w:t>
            </w:r>
            <w:r>
              <w:rPr>
                <w:rFonts w:ascii="Arial" w:hAnsi="Arial" w:cs="Arial"/>
                <w:b/>
              </w:rPr>
              <w:t xml:space="preserve">Interruption </w:t>
            </w:r>
            <w:r>
              <w:rPr>
                <w:rFonts w:ascii="Arial" w:hAnsi="Arial" w:cs="Arial"/>
              </w:rPr>
              <w:t>as a result of any of the following:</w:t>
            </w:r>
          </w:p>
          <w:p w14:paraId="3C297D26" w14:textId="77777777" w:rsidR="004D5A11" w:rsidRDefault="004D5A11" w:rsidP="00905B15">
            <w:pPr>
              <w:pStyle w:val="clauseindent"/>
              <w:numPr>
                <w:ilvl w:val="0"/>
                <w:numId w:val="34"/>
              </w:numPr>
              <w:tabs>
                <w:tab w:val="clear" w:pos="810"/>
                <w:tab w:val="left" w:pos="851"/>
              </w:tabs>
              <w:ind w:left="851" w:hanging="851"/>
              <w:jc w:val="both"/>
              <w:rPr>
                <w:rFonts w:ascii="Arial" w:hAnsi="Arial" w:cs="Arial"/>
              </w:rPr>
            </w:pPr>
            <w:r>
              <w:rPr>
                <w:rFonts w:ascii="Arial" w:hAnsi="Arial" w:cs="Arial"/>
              </w:rPr>
              <w:t xml:space="preserve">an </w:t>
            </w:r>
            <w:r>
              <w:rPr>
                <w:rFonts w:ascii="Arial" w:hAnsi="Arial" w:cs="Arial"/>
                <w:b/>
              </w:rPr>
              <w:t>Event</w:t>
            </w:r>
            <w:r>
              <w:rPr>
                <w:rFonts w:ascii="Arial" w:hAnsi="Arial" w:cs="Arial"/>
              </w:rPr>
              <w:t xml:space="preserve"> other than an </w:t>
            </w:r>
            <w:r>
              <w:rPr>
                <w:rFonts w:ascii="Arial" w:hAnsi="Arial" w:cs="Arial"/>
                <w:b/>
              </w:rPr>
              <w:t xml:space="preserve">Event </w:t>
            </w:r>
            <w:r>
              <w:rPr>
                <w:rFonts w:ascii="Arial" w:hAnsi="Arial" w:cs="Arial"/>
              </w:rPr>
              <w:t xml:space="preserve">on the </w:t>
            </w:r>
            <w:r>
              <w:rPr>
                <w:rFonts w:ascii="Arial" w:hAnsi="Arial" w:cs="Arial"/>
                <w:b/>
              </w:rPr>
              <w:t>National Electricity Transmission System</w:t>
            </w:r>
            <w:r>
              <w:rPr>
                <w:rFonts w:ascii="Arial" w:hAnsi="Arial" w:cs="Arial"/>
              </w:rPr>
              <w:t>;</w:t>
            </w:r>
          </w:p>
          <w:p w14:paraId="1EB2E7AF"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an event of </w:t>
            </w:r>
            <w:r>
              <w:rPr>
                <w:rFonts w:ascii="Arial" w:hAnsi="Arial" w:cs="Arial"/>
                <w:b/>
              </w:rPr>
              <w:t>Force Majeure</w:t>
            </w:r>
            <w:r>
              <w:rPr>
                <w:rFonts w:ascii="Arial" w:hAnsi="Arial" w:cs="Arial"/>
              </w:rPr>
              <w:t xml:space="preserve"> pursuant to Paragraph 6.19 of the </w:t>
            </w:r>
            <w:r>
              <w:rPr>
                <w:rFonts w:ascii="Arial" w:hAnsi="Arial" w:cs="Arial"/>
                <w:b/>
              </w:rPr>
              <w:t>CUSC</w:t>
            </w:r>
            <w:r>
              <w:rPr>
                <w:rFonts w:ascii="Arial" w:hAnsi="Arial" w:cs="Arial"/>
              </w:rPr>
              <w:t>;</w:t>
            </w:r>
          </w:p>
          <w:p w14:paraId="506EE5FC" w14:textId="77777777" w:rsidR="004D5A11" w:rsidRPr="00E65E8A" w:rsidRDefault="004D5A11" w:rsidP="00905B15">
            <w:pPr>
              <w:pStyle w:val="clauseindent"/>
              <w:numPr>
                <w:ilvl w:val="0"/>
                <w:numId w:val="34"/>
              </w:numPr>
              <w:tabs>
                <w:tab w:val="clear" w:pos="810"/>
                <w:tab w:val="num" w:pos="851"/>
              </w:tabs>
              <w:ind w:left="851" w:hanging="851"/>
              <w:jc w:val="both"/>
              <w:rPr>
                <w:rFonts w:ascii="Arial" w:hAnsi="Arial" w:cs="Arial"/>
                <w:szCs w:val="22"/>
                <w:lang w:eastAsia="en-GB"/>
              </w:rPr>
            </w:pPr>
            <w:r w:rsidRPr="00E65E8A">
              <w:rPr>
                <w:rFonts w:ascii="Arial" w:hAnsi="Arial" w:cs="Arial"/>
                <w:szCs w:val="22"/>
              </w:rPr>
              <w:t xml:space="preserve">(i) a </w:t>
            </w:r>
            <w:r w:rsidRPr="00D92EBB">
              <w:rPr>
                <w:rFonts w:ascii="Arial" w:hAnsi="Arial" w:cs="Arial"/>
                <w:b/>
                <w:szCs w:val="22"/>
              </w:rPr>
              <w:t>Total Shutdown</w:t>
            </w:r>
            <w:r w:rsidRPr="00E65E8A">
              <w:rPr>
                <w:rFonts w:ascii="Arial" w:hAnsi="Arial" w:cs="Arial"/>
                <w:szCs w:val="22"/>
              </w:rPr>
              <w:t xml:space="preserve"> </w:t>
            </w:r>
          </w:p>
          <w:p w14:paraId="4979E457" w14:textId="77777777" w:rsidR="004D5A11" w:rsidRPr="00E65E8A" w:rsidRDefault="004D5A11" w:rsidP="00E65E8A">
            <w:pPr>
              <w:pStyle w:val="clauseindent"/>
              <w:ind w:left="744"/>
              <w:jc w:val="both"/>
              <w:rPr>
                <w:rFonts w:ascii="Arial" w:hAnsi="Arial" w:cs="Arial"/>
              </w:rPr>
            </w:pPr>
            <w:r w:rsidRPr="00E65E8A">
              <w:rPr>
                <w:rFonts w:ascii="Arial" w:hAnsi="Arial" w:cs="Arial"/>
                <w:szCs w:val="22"/>
                <w:lang w:eastAsia="en-GB"/>
              </w:rPr>
              <w:t xml:space="preserve"> (ii) a </w:t>
            </w:r>
            <w:r w:rsidRPr="00E65E8A">
              <w:rPr>
                <w:rFonts w:ascii="Arial" w:hAnsi="Arial" w:cs="Arial"/>
                <w:b/>
                <w:bCs/>
                <w:szCs w:val="22"/>
                <w:lang w:eastAsia="en-GB"/>
              </w:rPr>
              <w:t>Partial Shutdown</w:t>
            </w:r>
            <w:r w:rsidRPr="00E65E8A">
              <w:rPr>
                <w:rFonts w:ascii="Arial" w:hAnsi="Arial" w:cs="Arial"/>
                <w:szCs w:val="22"/>
                <w:lang w:eastAsia="en-GB"/>
              </w:rPr>
              <w:t xml:space="preserve">, but only for any period of </w:t>
            </w:r>
            <w:r w:rsidRPr="00E65E8A">
              <w:rPr>
                <w:rFonts w:ascii="Arial" w:hAnsi="Arial" w:cs="Arial"/>
                <w:b/>
                <w:bCs/>
                <w:szCs w:val="22"/>
                <w:lang w:eastAsia="en-GB"/>
              </w:rPr>
              <w:t xml:space="preserve">Interruption </w:t>
            </w:r>
            <w:r w:rsidRPr="00E65E8A">
              <w:rPr>
                <w:rFonts w:ascii="Arial" w:hAnsi="Arial" w:cs="Arial"/>
                <w:szCs w:val="22"/>
                <w:lang w:eastAsia="en-GB"/>
              </w:rPr>
              <w:t xml:space="preserve">which coincides with a </w:t>
            </w:r>
            <w:r w:rsidRPr="00E65E8A">
              <w:rPr>
                <w:rFonts w:ascii="Arial" w:hAnsi="Arial" w:cs="Arial"/>
                <w:b/>
                <w:bCs/>
                <w:szCs w:val="22"/>
                <w:lang w:eastAsia="en-GB"/>
              </w:rPr>
              <w:t>Market Suspension Period</w:t>
            </w:r>
            <w:r w:rsidRPr="00E65E8A">
              <w:rPr>
                <w:rFonts w:ascii="ArialMT" w:hAnsi="ArialMT" w:cs="ArialMT"/>
                <w:sz w:val="20"/>
                <w:szCs w:val="20"/>
                <w:lang w:eastAsia="en-GB"/>
              </w:rPr>
              <w:t>;</w:t>
            </w:r>
          </w:p>
          <w:p w14:paraId="6439B7BE"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action taken under the </w:t>
            </w:r>
            <w:r>
              <w:rPr>
                <w:rFonts w:ascii="Arial" w:hAnsi="Arial" w:cs="Arial"/>
                <w:b/>
              </w:rPr>
              <w:t>Fuel Security Code</w:t>
            </w:r>
            <w:r>
              <w:rPr>
                <w:rFonts w:ascii="Arial" w:hAnsi="Arial" w:cs="Arial"/>
              </w:rPr>
              <w:t>;</w:t>
            </w:r>
          </w:p>
          <w:p w14:paraId="154AE19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b/>
              </w:rPr>
              <w:t xml:space="preserve">Disconnection </w:t>
            </w:r>
            <w:r>
              <w:rPr>
                <w:rFonts w:ascii="Arial" w:hAnsi="Arial" w:cs="Arial"/>
              </w:rPr>
              <w:t>or</w:t>
            </w:r>
            <w:r>
              <w:rPr>
                <w:rFonts w:ascii="Arial" w:hAnsi="Arial" w:cs="Arial"/>
                <w:b/>
              </w:rPr>
              <w:t xml:space="preserve"> Deenergisation</w:t>
            </w:r>
            <w:r>
              <w:rPr>
                <w:rFonts w:ascii="Arial" w:hAnsi="Arial" w:cs="Arial"/>
              </w:rPr>
              <w:t xml:space="preserve"> by or at the request of </w:t>
            </w:r>
            <w:r>
              <w:rPr>
                <w:rFonts w:ascii="Arial" w:hAnsi="Arial" w:cs="Arial"/>
                <w:b/>
                <w:bCs/>
              </w:rPr>
              <w:t>The Company</w:t>
            </w:r>
            <w:r>
              <w:rPr>
                <w:rFonts w:ascii="Arial" w:hAnsi="Arial" w:cs="Arial"/>
              </w:rPr>
              <w:t xml:space="preserve"> under Section 5 of the </w:t>
            </w:r>
            <w:r>
              <w:rPr>
                <w:rFonts w:ascii="Arial" w:hAnsi="Arial" w:cs="Arial"/>
                <w:b/>
              </w:rPr>
              <w:t xml:space="preserve">CUSC, </w:t>
            </w:r>
            <w:r>
              <w:rPr>
                <w:rFonts w:ascii="Arial" w:hAnsi="Arial" w:cs="Arial"/>
              </w:rPr>
              <w:t xml:space="preserve">except in the case of an </w:t>
            </w:r>
            <w:r>
              <w:rPr>
                <w:rFonts w:ascii="Arial" w:hAnsi="Arial" w:cs="Arial"/>
                <w:b/>
              </w:rPr>
              <w:t>Emergency Deenergisation Instruction</w:t>
            </w:r>
            <w:r>
              <w:rPr>
                <w:rFonts w:ascii="Arial" w:hAnsi="Arial" w:cs="Arial"/>
              </w:rPr>
              <w:t xml:space="preserve">; </w:t>
            </w:r>
          </w:p>
          <w:p w14:paraId="74BC66F1"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the result of a direction of the Authority or </w:t>
            </w:r>
            <w:r>
              <w:rPr>
                <w:rFonts w:ascii="Arial" w:hAnsi="Arial" w:cs="Arial"/>
                <w:b/>
              </w:rPr>
              <w:t>Secretary of State</w:t>
            </w:r>
            <w:r>
              <w:rPr>
                <w:rFonts w:ascii="Arial" w:hAnsi="Arial" w:cs="Arial"/>
              </w:rPr>
              <w:t>;</w:t>
            </w:r>
          </w:p>
          <w:p w14:paraId="7AC621A2" w14:textId="77777777" w:rsidR="004D5A11" w:rsidRDefault="004D5A11" w:rsidP="00905B15">
            <w:pPr>
              <w:pStyle w:val="clauseindent"/>
              <w:numPr>
                <w:ilvl w:val="0"/>
                <w:numId w:val="34"/>
              </w:numPr>
              <w:tabs>
                <w:tab w:val="clear" w:pos="810"/>
                <w:tab w:val="num" w:pos="851"/>
              </w:tabs>
              <w:ind w:left="851" w:hanging="851"/>
              <w:jc w:val="both"/>
              <w:rPr>
                <w:rFonts w:ascii="Arial" w:hAnsi="Arial" w:cs="Arial"/>
              </w:rPr>
            </w:pPr>
            <w:r>
              <w:rPr>
                <w:rFonts w:ascii="Arial" w:hAnsi="Arial" w:cs="Arial"/>
              </w:rPr>
              <w:t xml:space="preserve">tripping of the </w:t>
            </w:r>
            <w:r>
              <w:rPr>
                <w:rFonts w:ascii="Arial" w:hAnsi="Arial" w:cs="Arial"/>
                <w:b/>
              </w:rPr>
              <w:t>User</w:t>
            </w:r>
            <w:r>
              <w:rPr>
                <w:rFonts w:ascii="Arial" w:hAnsi="Arial" w:cs="Arial"/>
              </w:rPr>
              <w:t>’s</w:t>
            </w:r>
            <w:r>
              <w:rPr>
                <w:rFonts w:ascii="Arial" w:hAnsi="Arial" w:cs="Arial"/>
                <w:b/>
              </w:rPr>
              <w:t xml:space="preserve"> Circuit Breaker(s)</w:t>
            </w:r>
            <w:r>
              <w:rPr>
                <w:rFonts w:ascii="Arial" w:hAnsi="Arial" w:cs="Arial"/>
              </w:rPr>
              <w:t xml:space="preserve"> following receipt of a signal from a </w:t>
            </w:r>
            <w:r>
              <w:rPr>
                <w:rFonts w:ascii="Arial" w:hAnsi="Arial" w:cs="Arial"/>
                <w:b/>
              </w:rPr>
              <w:t>System to Generator Operational Intertripping Scheme</w:t>
            </w:r>
            <w:r>
              <w:rPr>
                <w:rFonts w:ascii="Arial" w:hAnsi="Arial" w:cs="Arial"/>
              </w:rPr>
              <w:t xml:space="preserve"> which has been armed in accordance with Paragraph 4.2A.2.1(b).</w:t>
            </w:r>
          </w:p>
          <w:p w14:paraId="1E054E3F" w14:textId="77777777" w:rsidR="004D5A11" w:rsidRDefault="004D5A11">
            <w:pPr>
              <w:pStyle w:val="clauseindent"/>
              <w:ind w:left="0"/>
              <w:jc w:val="both"/>
              <w:rPr>
                <w:rFonts w:ascii="Arial" w:hAnsi="Arial" w:cs="Arial"/>
              </w:rPr>
            </w:pPr>
            <w:r>
              <w:rPr>
                <w:rFonts w:ascii="Arial" w:hAnsi="Arial" w:cs="Arial"/>
              </w:rPr>
              <w:t xml:space="preserve">or if provided for in a </w:t>
            </w:r>
            <w:r>
              <w:rPr>
                <w:rFonts w:ascii="Arial" w:hAnsi="Arial" w:cs="Arial"/>
                <w:b/>
              </w:rPr>
              <w:t xml:space="preserve">Bilateral Agreement </w:t>
            </w:r>
            <w:r>
              <w:rPr>
                <w:rFonts w:ascii="Arial" w:hAnsi="Arial" w:cs="Arial"/>
              </w:rPr>
              <w:t xml:space="preserve">with the affected </w:t>
            </w:r>
            <w:r>
              <w:rPr>
                <w:rFonts w:ascii="Arial" w:hAnsi="Arial" w:cs="Arial"/>
                <w:b/>
              </w:rPr>
              <w:t>User</w:t>
            </w:r>
            <w:r>
              <w:rPr>
                <w:rFonts w:ascii="Arial" w:hAnsi="Arial" w:cs="Arial"/>
              </w:rPr>
              <w:t>;</w:t>
            </w:r>
          </w:p>
        </w:tc>
      </w:tr>
      <w:tr w:rsidR="004D5A11" w14:paraId="22813A97" w14:textId="77777777" w:rsidTr="00ED2860">
        <w:tc>
          <w:tcPr>
            <w:tcW w:w="3545" w:type="dxa"/>
          </w:tcPr>
          <w:p w14:paraId="6D1272DD"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w:t>
            </w:r>
            <w:r>
              <w:rPr>
                <w:rFonts w:ascii="Arial" w:hAnsi="Arial" w:cs="Arial"/>
              </w:rPr>
              <w:t>"</w:t>
            </w:r>
          </w:p>
        </w:tc>
        <w:tc>
          <w:tcPr>
            <w:tcW w:w="6775" w:type="dxa"/>
          </w:tcPr>
          <w:p w14:paraId="77CD8556" w14:textId="77777777" w:rsidR="004D5A11" w:rsidRDefault="004D5A11">
            <w:pPr>
              <w:pStyle w:val="clauseindent"/>
              <w:ind w:left="0"/>
              <w:jc w:val="both"/>
              <w:rPr>
                <w:rFonts w:ascii="Arial" w:hAnsi="Arial" w:cs="Arial"/>
              </w:rPr>
            </w:pPr>
            <w:r>
              <w:rPr>
                <w:rFonts w:ascii="Arial" w:hAnsi="Arial" w:cs="Arial"/>
                <w:b/>
              </w:rPr>
              <w:t>System Ancillary Services</w:t>
            </w:r>
            <w:r>
              <w:rPr>
                <w:rFonts w:ascii="Arial" w:hAnsi="Arial" w:cs="Arial"/>
              </w:rPr>
              <w:t xml:space="preserve"> and/or </w:t>
            </w:r>
            <w:r>
              <w:rPr>
                <w:rFonts w:ascii="Arial" w:hAnsi="Arial" w:cs="Arial"/>
                <w:b/>
              </w:rPr>
              <w:t>Commercial Ancillary Services</w:t>
            </w:r>
            <w:r>
              <w:rPr>
                <w:rFonts w:ascii="Arial" w:hAnsi="Arial" w:cs="Arial"/>
              </w:rPr>
              <w:t xml:space="preserve"> as the case may be;</w:t>
            </w:r>
          </w:p>
        </w:tc>
      </w:tr>
      <w:tr w:rsidR="004D5A11" w14:paraId="025A6C59" w14:textId="77777777" w:rsidTr="00ED2860">
        <w:tc>
          <w:tcPr>
            <w:tcW w:w="3545" w:type="dxa"/>
          </w:tcPr>
          <w:p w14:paraId="52B1808E" w14:textId="77777777" w:rsidR="004D5A11" w:rsidRDefault="004D5A11">
            <w:pPr>
              <w:pStyle w:val="clauseindent"/>
              <w:ind w:left="0"/>
              <w:rPr>
                <w:rFonts w:ascii="Arial" w:hAnsi="Arial" w:cs="Arial"/>
              </w:rPr>
            </w:pPr>
            <w:r>
              <w:rPr>
                <w:rFonts w:ascii="Arial" w:hAnsi="Arial" w:cs="Arial"/>
              </w:rPr>
              <w:t>"</w:t>
            </w:r>
            <w:r>
              <w:rPr>
                <w:rFonts w:ascii="Arial" w:hAnsi="Arial" w:cs="Arial"/>
                <w:b/>
              </w:rPr>
              <w:t>Ancillary Services Agreement</w:t>
            </w:r>
            <w:r>
              <w:rPr>
                <w:rFonts w:ascii="Arial" w:hAnsi="Arial" w:cs="Arial"/>
              </w:rPr>
              <w:t>"</w:t>
            </w:r>
          </w:p>
        </w:tc>
        <w:tc>
          <w:tcPr>
            <w:tcW w:w="6775" w:type="dxa"/>
          </w:tcPr>
          <w:p w14:paraId="7E9DAF48"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Ancillary Services</w:t>
            </w:r>
            <w:r>
              <w:rPr>
                <w:rFonts w:ascii="Arial" w:hAnsi="Arial" w:cs="Arial"/>
              </w:rPr>
              <w:t xml:space="preserve">, which term shall include without limitation a </w:t>
            </w:r>
            <w:r>
              <w:rPr>
                <w:rFonts w:ascii="Arial" w:hAnsi="Arial" w:cs="Arial"/>
                <w:b/>
              </w:rPr>
              <w:t>Mandatory Services Agreement</w:t>
            </w:r>
            <w:r>
              <w:rPr>
                <w:rFonts w:ascii="Arial" w:hAnsi="Arial" w:cs="Arial"/>
              </w:rPr>
              <w:t>;</w:t>
            </w:r>
          </w:p>
        </w:tc>
      </w:tr>
      <w:tr w:rsidR="004D5A11" w14:paraId="3F9A17D8" w14:textId="77777777" w:rsidTr="00ED2860">
        <w:tc>
          <w:tcPr>
            <w:tcW w:w="3545" w:type="dxa"/>
          </w:tcPr>
          <w:p w14:paraId="61FB4A4D" w14:textId="77777777" w:rsidR="004D5A11" w:rsidRDefault="004D5A11">
            <w:pPr>
              <w:pStyle w:val="clauseindent"/>
              <w:ind w:left="0"/>
              <w:rPr>
                <w:rFonts w:ascii="Arial" w:hAnsi="Arial" w:cs="Arial"/>
              </w:rPr>
            </w:pPr>
            <w:r>
              <w:rPr>
                <w:rFonts w:ascii="Arial" w:hAnsi="Arial" w:cs="Arial"/>
              </w:rPr>
              <w:t>"</w:t>
            </w:r>
            <w:r>
              <w:rPr>
                <w:rFonts w:ascii="Arial" w:hAnsi="Arial" w:cs="Arial"/>
                <w:b/>
              </w:rPr>
              <w:t>Annual Average Cold Spell (ACS) Conditions</w:t>
            </w:r>
            <w:r>
              <w:rPr>
                <w:rFonts w:ascii="Arial" w:hAnsi="Arial" w:cs="Arial"/>
              </w:rPr>
              <w:t>"</w:t>
            </w:r>
          </w:p>
        </w:tc>
        <w:tc>
          <w:tcPr>
            <w:tcW w:w="6775" w:type="dxa"/>
          </w:tcPr>
          <w:p w14:paraId="005E601E" w14:textId="77777777" w:rsidR="004D5A11" w:rsidRDefault="004D5A11">
            <w:pPr>
              <w:pStyle w:val="clauseindent"/>
              <w:ind w:left="0"/>
              <w:jc w:val="both"/>
              <w:rPr>
                <w:rFonts w:ascii="Arial" w:hAnsi="Arial" w:cs="Arial"/>
                <w:b/>
              </w:rPr>
            </w:pPr>
            <w:r>
              <w:rPr>
                <w:rFonts w:ascii="Arial" w:hAnsi="Arial" w:cs="Arial"/>
              </w:rPr>
              <w:t xml:space="preserve">a particular combination of weather elements which gives rise to a level of peak </w:t>
            </w:r>
            <w:r>
              <w:rPr>
                <w:rFonts w:ascii="Arial" w:hAnsi="Arial" w:cs="Arial"/>
                <w:b/>
              </w:rPr>
              <w:t>Demand</w:t>
            </w:r>
            <w:r>
              <w:rPr>
                <w:rFonts w:ascii="Arial" w:hAnsi="Arial" w:cs="Arial"/>
              </w:rPr>
              <w:t xml:space="preserve"> within an </w:t>
            </w:r>
            <w:r>
              <w:rPr>
                <w:rFonts w:ascii="Arial" w:hAnsi="Arial" w:cs="Arial"/>
                <w:b/>
                <w:bCs/>
              </w:rPr>
              <w:t>The Company</w:t>
            </w:r>
            <w:r>
              <w:rPr>
                <w:rFonts w:ascii="Arial" w:hAnsi="Arial" w:cs="Arial"/>
                <w:b/>
              </w:rPr>
              <w:t xml:space="preserve"> Financial Year</w:t>
            </w:r>
            <w:r>
              <w:rPr>
                <w:rFonts w:ascii="Arial" w:hAnsi="Arial" w:cs="Arial"/>
              </w:rPr>
              <w:t xml:space="preserve"> which has a 50%  chance of being exceeded as a  result of weather variation alone; </w:t>
            </w:r>
          </w:p>
        </w:tc>
      </w:tr>
      <w:tr w:rsidR="004D5A11" w14:paraId="1F2EC405" w14:textId="77777777" w:rsidTr="00ED2860">
        <w:tc>
          <w:tcPr>
            <w:tcW w:w="3545" w:type="dxa"/>
          </w:tcPr>
          <w:p w14:paraId="1591951C" w14:textId="77777777" w:rsidR="004D5A11" w:rsidRPr="007E79A2" w:rsidRDefault="004D5A11" w:rsidP="00B739A8">
            <w:pPr>
              <w:tabs>
                <w:tab w:val="left" w:pos="0"/>
              </w:tabs>
              <w:rPr>
                <w:rFonts w:ascii="Arial" w:hAnsi="Arial" w:cs="Arial"/>
                <w:b/>
                <w:bCs/>
              </w:rPr>
            </w:pPr>
            <w:r w:rsidRPr="00133810">
              <w:rPr>
                <w:rFonts w:ascii="Arial" w:hAnsi="Arial" w:cs="Arial"/>
                <w:bCs/>
              </w:rPr>
              <w:t>“</w:t>
            </w:r>
            <w:r w:rsidRPr="00CC1E0D">
              <w:rPr>
                <w:rFonts w:ascii="Arial" w:hAnsi="Arial" w:cs="Arial"/>
                <w:b/>
                <w:bCs/>
              </w:rPr>
              <w:t xml:space="preserve">Annual </w:t>
            </w:r>
            <w:r>
              <w:rPr>
                <w:rFonts w:ascii="Arial" w:hAnsi="Arial" w:cs="Arial"/>
                <w:b/>
                <w:bCs/>
              </w:rPr>
              <w:t>Wider Cancellation Amount Statement</w:t>
            </w:r>
            <w:r w:rsidRPr="00133810">
              <w:rPr>
                <w:rFonts w:ascii="Arial" w:hAnsi="Arial" w:cs="Arial"/>
                <w:bCs/>
              </w:rPr>
              <w:t>”</w:t>
            </w:r>
          </w:p>
        </w:tc>
        <w:tc>
          <w:tcPr>
            <w:tcW w:w="6775" w:type="dxa"/>
          </w:tcPr>
          <w:p w14:paraId="0D121AA8" w14:textId="77777777" w:rsidR="004D5A11" w:rsidRPr="0000119F" w:rsidRDefault="004D5A11" w:rsidP="00B739A8">
            <w:pPr>
              <w:tabs>
                <w:tab w:val="left" w:pos="0"/>
              </w:tabs>
              <w:rPr>
                <w:rFonts w:ascii="Arial" w:hAnsi="Arial" w:cs="Arial"/>
                <w:b/>
                <w:bCs/>
              </w:rPr>
            </w:pPr>
            <w:r w:rsidRPr="0000119F">
              <w:rPr>
                <w:rFonts w:ascii="Arial" w:hAnsi="Arial" w:cs="Arial"/>
                <w:bCs/>
              </w:rPr>
              <w:t xml:space="preserve">the statement published by </w:t>
            </w:r>
            <w:r w:rsidRPr="0000119F">
              <w:rPr>
                <w:rFonts w:ascii="Arial" w:hAnsi="Arial" w:cs="Arial"/>
                <w:b/>
                <w:bCs/>
              </w:rPr>
              <w:t>The Company</w:t>
            </w:r>
            <w:r w:rsidRPr="0000119F">
              <w:rPr>
                <w:rFonts w:ascii="Arial" w:hAnsi="Arial" w:cs="Arial"/>
                <w:bCs/>
              </w:rPr>
              <w:t xml:space="preserve"> each</w:t>
            </w:r>
            <w:r w:rsidRPr="0000119F">
              <w:rPr>
                <w:rFonts w:ascii="Arial" w:hAnsi="Arial" w:cs="Arial"/>
                <w:b/>
                <w:bCs/>
              </w:rPr>
              <w:t xml:space="preserve"> Financial Year </w:t>
            </w:r>
            <w:r w:rsidRPr="0000119F">
              <w:rPr>
                <w:rFonts w:ascii="Arial" w:hAnsi="Arial" w:cs="Arial"/>
                <w:bCs/>
              </w:rPr>
              <w:t>in accordance with the</w:t>
            </w:r>
            <w:r w:rsidRPr="0000119F">
              <w:rPr>
                <w:rFonts w:ascii="Arial" w:hAnsi="Arial" w:cs="Arial"/>
                <w:b/>
                <w:bCs/>
              </w:rPr>
              <w:t xml:space="preserve"> User Commitment Methodology</w:t>
            </w:r>
            <w:r w:rsidRPr="00204577">
              <w:rPr>
                <w:rFonts w:ascii="Arial" w:hAnsi="Arial" w:cs="Arial"/>
                <w:bCs/>
              </w:rPr>
              <w:t>;</w:t>
            </w:r>
          </w:p>
          <w:p w14:paraId="0A955D73" w14:textId="77777777" w:rsidR="004D5A11" w:rsidRPr="0000119F" w:rsidRDefault="004D5A11" w:rsidP="00B739A8">
            <w:pPr>
              <w:tabs>
                <w:tab w:val="left" w:pos="0"/>
              </w:tabs>
              <w:rPr>
                <w:rFonts w:ascii="Arial" w:hAnsi="Arial" w:cs="Arial"/>
                <w:b/>
                <w:bCs/>
              </w:rPr>
            </w:pPr>
          </w:p>
        </w:tc>
      </w:tr>
      <w:tr w:rsidR="004D5A11" w14:paraId="6169CCB4" w14:textId="77777777" w:rsidTr="00ED2860">
        <w:trPr>
          <w:trHeight w:val="850"/>
        </w:trPr>
        <w:tc>
          <w:tcPr>
            <w:tcW w:w="3545" w:type="dxa"/>
          </w:tcPr>
          <w:p w14:paraId="48CDDE0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Apparatus</w:t>
            </w:r>
            <w:r>
              <w:rPr>
                <w:rFonts w:ascii="Arial" w:hAnsi="Arial" w:cs="Arial"/>
              </w:rPr>
              <w:t>"</w:t>
            </w:r>
          </w:p>
          <w:p w14:paraId="6022B2FB" w14:textId="1B4B8C57" w:rsidR="004D1A33" w:rsidRDefault="004D1A33">
            <w:pPr>
              <w:pStyle w:val="clauseindent"/>
              <w:ind w:left="0"/>
              <w:rPr>
                <w:rFonts w:ascii="Arial" w:hAnsi="Arial" w:cs="Arial"/>
              </w:rPr>
            </w:pPr>
            <w:r>
              <w:rPr>
                <w:rFonts w:ascii="Arial" w:hAnsi="Arial" w:cs="Arial"/>
              </w:rPr>
              <w:br/>
            </w:r>
            <w:r w:rsidRPr="004D1A33">
              <w:rPr>
                <w:rFonts w:ascii="Arial" w:hAnsi="Arial" w:cs="Arial"/>
                <w:b/>
                <w:bCs/>
              </w:rPr>
              <w:t>“Apparent Power”</w:t>
            </w:r>
          </w:p>
        </w:tc>
        <w:tc>
          <w:tcPr>
            <w:tcW w:w="6775" w:type="dxa"/>
          </w:tcPr>
          <w:p w14:paraId="016F96D1" w14:textId="77777777" w:rsidR="004D5A11" w:rsidRDefault="004D5A11">
            <w:pPr>
              <w:pStyle w:val="clauseindent"/>
              <w:ind w:left="0"/>
              <w:jc w:val="both"/>
              <w:rPr>
                <w:rFonts w:ascii="Arial" w:hAnsi="Arial" w:cs="Arial"/>
              </w:rPr>
            </w:pPr>
            <w:r>
              <w:rPr>
                <w:rFonts w:ascii="Arial" w:hAnsi="Arial" w:cs="Arial"/>
              </w:rPr>
              <w:t xml:space="preserve">all equipment in which electrical conductors are used, supported or of which they may form a part; </w:t>
            </w:r>
          </w:p>
          <w:p w14:paraId="2E3925BF" w14:textId="5E95D5EA" w:rsidR="00EF71FD" w:rsidRDefault="00CE0699">
            <w:pPr>
              <w:pStyle w:val="clauseindent"/>
              <w:ind w:left="0"/>
              <w:jc w:val="both"/>
              <w:rPr>
                <w:rFonts w:ascii="Arial" w:hAnsi="Arial" w:cs="Arial"/>
                <w:i/>
              </w:rPr>
            </w:pPr>
            <w:r w:rsidRPr="00CE0699">
              <w:rPr>
                <w:rFonts w:ascii="Arial" w:hAnsi="Arial" w:cs="Arial"/>
              </w:rPr>
              <w:t xml:space="preserve">As defined in the </w:t>
            </w:r>
            <w:r w:rsidRPr="00CE0699">
              <w:rPr>
                <w:rFonts w:ascii="Arial" w:hAnsi="Arial" w:cs="Arial"/>
                <w:b/>
                <w:bCs/>
              </w:rPr>
              <w:t>Grid Code</w:t>
            </w:r>
          </w:p>
        </w:tc>
      </w:tr>
      <w:tr w:rsidR="004D5A11" w14:paraId="2E96AED8" w14:textId="77777777" w:rsidTr="00ED2860">
        <w:tc>
          <w:tcPr>
            <w:tcW w:w="3545" w:type="dxa"/>
          </w:tcPr>
          <w:p w14:paraId="32DEF7B3" w14:textId="77777777" w:rsidR="004D5A11" w:rsidRDefault="004D5A11">
            <w:pPr>
              <w:pStyle w:val="clauseindent"/>
              <w:ind w:left="0"/>
              <w:rPr>
                <w:rFonts w:ascii="Arial" w:hAnsi="Arial" w:cs="Arial"/>
              </w:rPr>
            </w:pPr>
            <w:r>
              <w:rPr>
                <w:rFonts w:ascii="Arial" w:hAnsi="Arial" w:cs="Arial"/>
                <w:b/>
              </w:rPr>
              <w:t>Applicant</w:t>
            </w:r>
            <w:r>
              <w:rPr>
                <w:rFonts w:ascii="Arial" w:hAnsi="Arial" w:cs="Arial"/>
              </w:rPr>
              <w:t>"</w:t>
            </w:r>
          </w:p>
        </w:tc>
        <w:tc>
          <w:tcPr>
            <w:tcW w:w="6775" w:type="dxa"/>
          </w:tcPr>
          <w:p w14:paraId="2ED14D7E" w14:textId="77777777" w:rsidR="004D5A11" w:rsidRDefault="004D5A11">
            <w:pPr>
              <w:pStyle w:val="clauseindent"/>
              <w:ind w:left="0"/>
              <w:jc w:val="both"/>
              <w:rPr>
                <w:rFonts w:ascii="Arial" w:hAnsi="Arial" w:cs="Arial"/>
              </w:rPr>
            </w:pPr>
            <w:r>
              <w:rPr>
                <w:rFonts w:ascii="Arial" w:hAnsi="Arial" w:cs="Arial"/>
              </w:rPr>
              <w:t xml:space="preserve">a person applying for connection and/or use of system under the </w:t>
            </w:r>
            <w:r>
              <w:rPr>
                <w:rFonts w:ascii="Arial" w:hAnsi="Arial" w:cs="Arial"/>
                <w:b/>
              </w:rPr>
              <w:t>CUSC</w:t>
            </w:r>
            <w:r>
              <w:rPr>
                <w:rFonts w:ascii="Arial" w:hAnsi="Arial" w:cs="Arial"/>
              </w:rPr>
              <w:t>;</w:t>
            </w:r>
          </w:p>
        </w:tc>
      </w:tr>
      <w:tr w:rsidR="004D5A11" w14:paraId="37AC4B0E" w14:textId="77777777" w:rsidTr="00ED2860">
        <w:tc>
          <w:tcPr>
            <w:tcW w:w="3545" w:type="dxa"/>
          </w:tcPr>
          <w:p w14:paraId="65BE66AA"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CUSC Objectives</w:t>
            </w:r>
            <w:r>
              <w:rPr>
                <w:rFonts w:ascii="Arial" w:hAnsi="Arial" w:cs="Arial"/>
              </w:rPr>
              <w:t>"</w:t>
            </w:r>
          </w:p>
        </w:tc>
        <w:tc>
          <w:tcPr>
            <w:tcW w:w="6775" w:type="dxa"/>
          </w:tcPr>
          <w:p w14:paraId="54756B9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179D6FB0" w14:textId="77777777" w:rsidTr="00ED2860">
        <w:tc>
          <w:tcPr>
            <w:tcW w:w="3545" w:type="dxa"/>
          </w:tcPr>
          <w:p w14:paraId="67C82675"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Applicable Value</w:t>
            </w:r>
            <w:r>
              <w:rPr>
                <w:rFonts w:ascii="Arial" w:hAnsi="Arial" w:cs="Arial"/>
              </w:rPr>
              <w:t>”</w:t>
            </w:r>
          </w:p>
        </w:tc>
        <w:tc>
          <w:tcPr>
            <w:tcW w:w="6775" w:type="dxa"/>
          </w:tcPr>
          <w:p w14:paraId="0478568F" w14:textId="77777777" w:rsidR="004D5A11" w:rsidRDefault="004D5A11">
            <w:pPr>
              <w:pStyle w:val="clauseindent"/>
              <w:ind w:left="0"/>
              <w:jc w:val="both"/>
              <w:rPr>
                <w:rFonts w:ascii="Arial" w:hAnsi="Arial" w:cs="Arial"/>
              </w:rPr>
            </w:pPr>
            <w:bookmarkStart w:id="7" w:name="_BPDCD_7"/>
            <w:r w:rsidRPr="00DE41AF">
              <w:rPr>
                <w:rFonts w:ascii="Arial" w:hAnsi="Arial" w:cs="Arial"/>
              </w:rPr>
              <w:t xml:space="preserve">the </w:t>
            </w:r>
            <w:bookmarkEnd w:id="7"/>
            <w:r>
              <w:rPr>
                <w:rFonts w:ascii="Arial" w:hAnsi="Arial" w:cs="Arial"/>
              </w:rPr>
              <w:t xml:space="preserve">highest contractual </w:t>
            </w:r>
            <w:r>
              <w:rPr>
                <w:rFonts w:ascii="Arial" w:hAnsi="Arial" w:cs="Arial"/>
                <w:b/>
                <w:bCs/>
              </w:rPr>
              <w:t>Transmission Entry Capacity</w:t>
            </w:r>
            <w:r>
              <w:rPr>
                <w:rFonts w:ascii="Arial" w:hAnsi="Arial" w:cs="Arial"/>
              </w:rPr>
              <w:t xml:space="preserve"> figure for year “t” provided to </w:t>
            </w:r>
            <w:r>
              <w:rPr>
                <w:rFonts w:ascii="Arial" w:hAnsi="Arial" w:cs="Arial"/>
                <w:b/>
                <w:bCs/>
              </w:rPr>
              <w:t>The Company</w:t>
            </w:r>
            <w:r>
              <w:rPr>
                <w:rFonts w:ascii="Arial" w:hAnsi="Arial" w:cs="Arial"/>
              </w:rPr>
              <w:t xml:space="preserve"> up to and including 31 October in year “t-1” for publication in the October update of the Seven Year Statement;</w:t>
            </w:r>
          </w:p>
        </w:tc>
      </w:tr>
      <w:tr w:rsidR="004D5A11" w14:paraId="4D543CBB" w14:textId="77777777" w:rsidTr="00ED2860">
        <w:tc>
          <w:tcPr>
            <w:tcW w:w="3545" w:type="dxa"/>
          </w:tcPr>
          <w:p w14:paraId="0DD26E36"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Application for a STTEC</w:t>
            </w:r>
            <w:r>
              <w:rPr>
                <w:rFonts w:ascii="Arial" w:hAnsi="Arial" w:cs="Arial"/>
              </w:rPr>
              <w:t>"</w:t>
            </w:r>
          </w:p>
        </w:tc>
        <w:tc>
          <w:tcPr>
            <w:tcW w:w="6775" w:type="dxa"/>
          </w:tcPr>
          <w:p w14:paraId="5CDAB4BA" w14:textId="77777777" w:rsidR="004D5A11" w:rsidRDefault="004D5A11">
            <w:pPr>
              <w:pStyle w:val="clauseindent"/>
              <w:ind w:left="0"/>
              <w:jc w:val="both"/>
              <w:rPr>
                <w:rFonts w:ascii="Arial" w:hAnsi="Arial" w:cs="Arial"/>
              </w:rPr>
            </w:pPr>
            <w:r>
              <w:rPr>
                <w:rFonts w:ascii="Arial" w:hAnsi="Arial" w:cs="Arial"/>
              </w:rPr>
              <w:t xml:space="preserve">an application made by a </w:t>
            </w:r>
            <w:r>
              <w:rPr>
                <w:rFonts w:ascii="Arial" w:hAnsi="Arial" w:cs="Arial"/>
                <w:b/>
              </w:rPr>
              <w:t>User</w:t>
            </w:r>
            <w:r>
              <w:rPr>
                <w:rFonts w:ascii="Arial" w:hAnsi="Arial" w:cs="Arial"/>
              </w:rPr>
              <w:t xml:space="preserve"> in accordance with the </w:t>
            </w:r>
            <w:r>
              <w:rPr>
                <w:rFonts w:ascii="Arial" w:hAnsi="Arial" w:cs="Arial"/>
                <w:b/>
              </w:rPr>
              <w:t>Offer</w:t>
            </w:r>
            <w:r>
              <w:rPr>
                <w:rFonts w:ascii="Arial" w:hAnsi="Arial" w:cs="Arial"/>
              </w:rPr>
              <w:t xml:space="preserve">"` Paragraph 6.31 for </w:t>
            </w:r>
            <w:r>
              <w:rPr>
                <w:rFonts w:ascii="Arial" w:hAnsi="Arial" w:cs="Arial"/>
                <w:b/>
              </w:rPr>
              <w:t xml:space="preserve">Short Term Capacity </w:t>
            </w:r>
            <w:r>
              <w:rPr>
                <w:rFonts w:ascii="Arial" w:hAnsi="Arial" w:cs="Arial"/>
              </w:rPr>
              <w:t xml:space="preserve">for a </w:t>
            </w:r>
            <w:r>
              <w:rPr>
                <w:rFonts w:ascii="Arial" w:hAnsi="Arial" w:cs="Arial"/>
                <w:b/>
              </w:rPr>
              <w:t>STTEC Period</w:t>
            </w:r>
            <w:bookmarkStart w:id="8" w:name="_BPDCI_9"/>
            <w:r w:rsidRPr="00DE41AF">
              <w:rPr>
                <w:rFonts w:ascii="Arial" w:hAnsi="Arial" w:cs="Arial"/>
              </w:rPr>
              <w:t>;</w:t>
            </w:r>
            <w:bookmarkEnd w:id="8"/>
          </w:p>
        </w:tc>
      </w:tr>
      <w:tr w:rsidR="004D5A11" w14:paraId="1BF1CB69" w14:textId="77777777" w:rsidTr="00ED2860">
        <w:tc>
          <w:tcPr>
            <w:tcW w:w="3545" w:type="dxa"/>
          </w:tcPr>
          <w:p w14:paraId="33AAA0C2" w14:textId="77777777" w:rsidR="004D5A11" w:rsidRDefault="004D5A11">
            <w:pPr>
              <w:pStyle w:val="clauseindent"/>
              <w:ind w:left="0"/>
              <w:rPr>
                <w:rFonts w:ascii="Arial" w:hAnsi="Arial" w:cs="Arial"/>
              </w:rPr>
            </w:pPr>
            <w:r>
              <w:rPr>
                <w:rFonts w:ascii="Arial" w:hAnsi="Arial" w:cs="Arial"/>
              </w:rPr>
              <w:t>"</w:t>
            </w:r>
            <w:r>
              <w:rPr>
                <w:rFonts w:ascii="Arial" w:hAnsi="Arial" w:cs="Arial"/>
                <w:b/>
              </w:rPr>
              <w:t>Approved Agency</w:t>
            </w:r>
            <w:r>
              <w:rPr>
                <w:rFonts w:ascii="Arial" w:hAnsi="Arial" w:cs="Arial"/>
              </w:rPr>
              <w:t>"</w:t>
            </w:r>
          </w:p>
        </w:tc>
        <w:tc>
          <w:tcPr>
            <w:tcW w:w="6775" w:type="dxa"/>
          </w:tcPr>
          <w:p w14:paraId="33E60F9D" w14:textId="77777777" w:rsidR="004D5A11" w:rsidRDefault="004D5A11">
            <w:pPr>
              <w:pStyle w:val="clauseindent"/>
              <w:ind w:left="0"/>
              <w:jc w:val="both"/>
              <w:rPr>
                <w:rFonts w:ascii="Arial" w:hAnsi="Arial" w:cs="Arial"/>
              </w:rPr>
            </w:pPr>
            <w:r>
              <w:rPr>
                <w:rFonts w:ascii="Arial" w:hAnsi="Arial" w:cs="Arial"/>
              </w:rPr>
              <w:t xml:space="preserve">the panel of three independent assessment agencies appointed by </w:t>
            </w:r>
            <w:bookmarkStart w:id="9" w:name="_BPDCD_10"/>
            <w:r w:rsidRPr="00DE41AF">
              <w:rPr>
                <w:rFonts w:ascii="Arial Bold" w:hAnsi="Arial Bold" w:cs="Arial"/>
                <w:b/>
                <w:bCs/>
              </w:rPr>
              <w:t>The Company</w:t>
            </w:r>
            <w:r w:rsidRPr="00DE41AF">
              <w:rPr>
                <w:rFonts w:ascii="Arial Bold" w:hAnsi="Arial Bold" w:cs="Arial"/>
              </w:rPr>
              <w:t xml:space="preserve"> </w:t>
            </w:r>
            <w:bookmarkEnd w:id="9"/>
            <w:r>
              <w:rPr>
                <w:rFonts w:ascii="Arial" w:hAnsi="Arial" w:cs="Arial"/>
              </w:rPr>
              <w:t xml:space="preserve">and other network operators from time to time for the purpose of providing </w:t>
            </w:r>
            <w:r>
              <w:rPr>
                <w:rFonts w:ascii="Arial" w:hAnsi="Arial" w:cs="Arial"/>
                <w:b/>
                <w:bCs/>
              </w:rPr>
              <w:t>Independent Credit Assessments</w:t>
            </w:r>
            <w:r>
              <w:rPr>
                <w:rFonts w:ascii="Arial" w:hAnsi="Arial" w:cs="Arial"/>
              </w:rPr>
              <w:t xml:space="preserve"> details of such agencies to be published on the </w:t>
            </w:r>
            <w:bookmarkStart w:id="10" w:name="_BPDCD_11"/>
            <w:r w:rsidRPr="00DE41AF">
              <w:rPr>
                <w:rFonts w:ascii="Arial Bold" w:hAnsi="Arial Bold" w:cs="Arial"/>
                <w:b/>
                <w:bCs/>
              </w:rPr>
              <w:t xml:space="preserve">The Company </w:t>
            </w:r>
            <w:bookmarkEnd w:id="10"/>
            <w:r>
              <w:rPr>
                <w:rFonts w:ascii="Arial" w:hAnsi="Arial" w:cs="Arial"/>
                <w:b/>
                <w:bCs/>
              </w:rPr>
              <w:t>Website</w:t>
            </w:r>
            <w:r>
              <w:rPr>
                <w:rFonts w:ascii="Arial" w:hAnsi="Arial" w:cs="Arial"/>
              </w:rPr>
              <w:t>;</w:t>
            </w:r>
          </w:p>
        </w:tc>
      </w:tr>
      <w:tr w:rsidR="004D5A11" w14:paraId="7C5DF80F" w14:textId="77777777" w:rsidTr="00ED2860">
        <w:tc>
          <w:tcPr>
            <w:tcW w:w="3545" w:type="dxa"/>
          </w:tcPr>
          <w:p w14:paraId="261538AA" w14:textId="77777777" w:rsidR="004D5A11" w:rsidRPr="00A036D5" w:rsidRDefault="004D5A11">
            <w:pPr>
              <w:pStyle w:val="clauseindent"/>
              <w:ind w:left="0"/>
              <w:rPr>
                <w:rFonts w:ascii="Arial" w:hAnsi="Arial" w:cs="Arial"/>
              </w:rPr>
            </w:pPr>
            <w:r w:rsidRPr="00A036D5">
              <w:rPr>
                <w:rFonts w:ascii="Arial" w:hAnsi="Arial" w:cs="Arial"/>
              </w:rPr>
              <w:t>"</w:t>
            </w:r>
            <w:r w:rsidRPr="00A036D5">
              <w:rPr>
                <w:rFonts w:ascii="Arial" w:hAnsi="Arial" w:cs="Arial"/>
                <w:b/>
              </w:rPr>
              <w:t>Approved CUSC Modification</w:t>
            </w:r>
            <w:r w:rsidRPr="00A036D5">
              <w:rPr>
                <w:rFonts w:ascii="Arial" w:hAnsi="Arial" w:cs="Arial"/>
              </w:rPr>
              <w:t>"</w:t>
            </w:r>
          </w:p>
        </w:tc>
        <w:tc>
          <w:tcPr>
            <w:tcW w:w="6775" w:type="dxa"/>
          </w:tcPr>
          <w:p w14:paraId="172B8A1B" w14:textId="77777777" w:rsidR="004D5A11" w:rsidRDefault="004D5A11">
            <w:pPr>
              <w:pStyle w:val="clauseindent"/>
              <w:ind w:left="0"/>
              <w:jc w:val="both"/>
              <w:rPr>
                <w:rFonts w:ascii="Arial" w:hAnsi="Arial" w:cs="Arial"/>
              </w:rPr>
            </w:pPr>
            <w:r>
              <w:rPr>
                <w:rFonts w:ascii="Arial" w:hAnsi="Arial" w:cs="Arial"/>
              </w:rPr>
              <w:t>as defined in Paragraph 8.23.7;</w:t>
            </w:r>
          </w:p>
        </w:tc>
      </w:tr>
      <w:tr w:rsidR="004D5A11" w14:paraId="21D3A769" w14:textId="77777777" w:rsidTr="00ED2860">
        <w:tc>
          <w:tcPr>
            <w:tcW w:w="3545" w:type="dxa"/>
          </w:tcPr>
          <w:p w14:paraId="3C0257E0" w14:textId="77777777" w:rsidR="004D5A11" w:rsidRPr="00A036D5" w:rsidRDefault="004D5A11" w:rsidP="00253DEE">
            <w:pPr>
              <w:pStyle w:val="clauseindent"/>
              <w:ind w:left="0"/>
              <w:rPr>
                <w:rFonts w:ascii="Arial" w:hAnsi="Arial" w:cs="Arial"/>
                <w:b/>
              </w:rPr>
            </w:pPr>
            <w:r w:rsidRPr="00A036D5">
              <w:rPr>
                <w:rFonts w:ascii="Arial" w:hAnsi="Arial" w:cs="Arial"/>
                <w:b/>
              </w:rPr>
              <w:t>“Approved CUSC Modification Fast Track Proposal”</w:t>
            </w:r>
          </w:p>
        </w:tc>
        <w:tc>
          <w:tcPr>
            <w:tcW w:w="6775" w:type="dxa"/>
          </w:tcPr>
          <w:p w14:paraId="40F2131A" w14:textId="77777777" w:rsidR="004D5A11" w:rsidRPr="001C7267" w:rsidRDefault="004D5A11" w:rsidP="00253DEE">
            <w:pPr>
              <w:pStyle w:val="clauseindent"/>
              <w:ind w:left="0"/>
              <w:jc w:val="both"/>
              <w:rPr>
                <w:rFonts w:ascii="Arial" w:hAnsi="Arial" w:cs="Arial"/>
              </w:rPr>
            </w:pPr>
            <w:r w:rsidRPr="001C7267">
              <w:rPr>
                <w:rFonts w:ascii="Arial" w:hAnsi="Arial" w:cs="Arial"/>
              </w:rPr>
              <w:t>as defined in Paragraph 8.29.7,provided that no objection is received pursuant to Paragraph 8.29.12;</w:t>
            </w:r>
          </w:p>
        </w:tc>
      </w:tr>
      <w:tr w:rsidR="004D5A11" w14:paraId="04DC3612" w14:textId="77777777" w:rsidTr="00ED2860">
        <w:tc>
          <w:tcPr>
            <w:tcW w:w="3545" w:type="dxa"/>
          </w:tcPr>
          <w:p w14:paraId="4FCA2E40" w14:textId="77777777" w:rsidR="004D5A11" w:rsidRPr="00A036D5" w:rsidRDefault="004D5A11" w:rsidP="00A63071">
            <w:pPr>
              <w:pStyle w:val="clauseindent"/>
              <w:ind w:left="0"/>
              <w:rPr>
                <w:rFonts w:ascii="Arial" w:hAnsi="Arial" w:cs="Arial"/>
                <w:b/>
              </w:rPr>
            </w:pPr>
            <w:r w:rsidRPr="00A036D5">
              <w:rPr>
                <w:rFonts w:ascii="Arial" w:hAnsi="Arial" w:cs="Arial"/>
                <w:b/>
              </w:rPr>
              <w:t>“Approved CUSC Modification Self-Governance Proposal”</w:t>
            </w:r>
          </w:p>
        </w:tc>
        <w:tc>
          <w:tcPr>
            <w:tcW w:w="6775" w:type="dxa"/>
          </w:tcPr>
          <w:p w14:paraId="1A5D358E" w14:textId="77777777" w:rsidR="004D5A11" w:rsidRPr="001C7267" w:rsidRDefault="004D5A11" w:rsidP="00A63071">
            <w:pPr>
              <w:pStyle w:val="clauseindent"/>
              <w:ind w:left="0"/>
              <w:jc w:val="both"/>
              <w:rPr>
                <w:rFonts w:ascii="Arial" w:hAnsi="Arial" w:cs="Arial"/>
              </w:rPr>
            </w:pPr>
            <w:r w:rsidRPr="001C7267">
              <w:rPr>
                <w:rFonts w:ascii="Arial" w:hAnsi="Arial" w:cs="Arial"/>
              </w:rPr>
              <w:t>as defined in Paragraph 8.25.10;</w:t>
            </w:r>
          </w:p>
        </w:tc>
      </w:tr>
      <w:tr w:rsidR="004D5A11" w14:paraId="36BDD7B1" w14:textId="77777777" w:rsidTr="00ED2860">
        <w:tc>
          <w:tcPr>
            <w:tcW w:w="3545" w:type="dxa"/>
          </w:tcPr>
          <w:p w14:paraId="0F130DD5" w14:textId="77777777" w:rsidR="004D5A11" w:rsidRDefault="004D5A11">
            <w:pPr>
              <w:pStyle w:val="clauseindent"/>
              <w:ind w:left="0"/>
              <w:rPr>
                <w:rFonts w:ascii="Arial" w:hAnsi="Arial" w:cs="Arial"/>
              </w:rPr>
            </w:pPr>
            <w:r>
              <w:rPr>
                <w:rFonts w:ascii="Arial" w:hAnsi="Arial" w:cs="Arial"/>
              </w:rPr>
              <w:t>"</w:t>
            </w:r>
            <w:r>
              <w:rPr>
                <w:rFonts w:ascii="Arial" w:hAnsi="Arial" w:cs="Arial"/>
                <w:b/>
              </w:rPr>
              <w:t>Applicable Balancing Services Volume Data</w:t>
            </w:r>
            <w:r>
              <w:rPr>
                <w:rFonts w:ascii="Arial" w:hAnsi="Arial" w:cs="Arial"/>
              </w:rPr>
              <w:t>"</w:t>
            </w:r>
          </w:p>
        </w:tc>
        <w:tc>
          <w:tcPr>
            <w:tcW w:w="6775" w:type="dxa"/>
          </w:tcPr>
          <w:p w14:paraId="69066E2E" w14:textId="77777777" w:rsidR="004D5A11" w:rsidRPr="00736B31" w:rsidRDefault="004D5A11">
            <w:pPr>
              <w:pStyle w:val="clauseindent"/>
              <w:ind w:left="0"/>
              <w:jc w:val="both"/>
              <w:rPr>
                <w:rFonts w:ascii="Arial" w:hAnsi="Arial" w:cs="Arial"/>
              </w:rPr>
            </w:pPr>
            <w:r>
              <w:rPr>
                <w:rFonts w:ascii="Arial" w:hAnsi="Arial" w:cs="Arial"/>
              </w:rPr>
              <w:t xml:space="preserve">has the meaning given in the </w:t>
            </w:r>
            <w:r>
              <w:rPr>
                <w:rFonts w:ascii="Arial" w:hAnsi="Arial" w:cs="Arial"/>
                <w:b/>
              </w:rPr>
              <w:t>Balancing and Settlement Code</w:t>
            </w:r>
            <w:r>
              <w:rPr>
                <w:rFonts w:ascii="Arial" w:hAnsi="Arial" w:cs="Arial"/>
              </w:rPr>
              <w:t>.</w:t>
            </w:r>
          </w:p>
        </w:tc>
      </w:tr>
      <w:tr w:rsidR="00456F8A" w14:paraId="0755DEA9" w14:textId="77777777" w:rsidTr="00ED2860">
        <w:tc>
          <w:tcPr>
            <w:tcW w:w="3545" w:type="dxa"/>
          </w:tcPr>
          <w:p w14:paraId="50D57491" w14:textId="77777777" w:rsidR="00062FF6" w:rsidRPr="009625ED" w:rsidRDefault="00062FF6" w:rsidP="00062FF6">
            <w:pPr>
              <w:pStyle w:val="clauseindent"/>
              <w:ind w:left="0"/>
              <w:rPr>
                <w:rFonts w:ascii="Arial" w:hAnsi="Arial" w:cs="Arial"/>
              </w:rPr>
            </w:pPr>
            <w:r w:rsidRPr="009625ED">
              <w:rPr>
                <w:rFonts w:ascii="Arial" w:hAnsi="Arial" w:cs="Arial"/>
              </w:rPr>
              <w:t>"</w:t>
            </w:r>
            <w:r w:rsidRPr="009625ED">
              <w:rPr>
                <w:rFonts w:ascii="Arial" w:hAnsi="Arial" w:cs="Arial"/>
                <w:b/>
              </w:rPr>
              <w:t>Approved Credit Rating</w:t>
            </w:r>
            <w:r w:rsidRPr="009625ED">
              <w:rPr>
                <w:rFonts w:ascii="Arial" w:hAnsi="Arial" w:cs="Arial"/>
              </w:rPr>
              <w:t>"</w:t>
            </w:r>
          </w:p>
          <w:p w14:paraId="2670A321" w14:textId="77777777" w:rsidR="00456F8A" w:rsidRDefault="00456F8A">
            <w:pPr>
              <w:pStyle w:val="clauseindent"/>
              <w:ind w:left="0"/>
              <w:rPr>
                <w:rFonts w:ascii="Arial" w:hAnsi="Arial" w:cs="Arial"/>
              </w:rPr>
            </w:pPr>
          </w:p>
        </w:tc>
        <w:tc>
          <w:tcPr>
            <w:tcW w:w="6775" w:type="dxa"/>
          </w:tcPr>
          <w:p w14:paraId="4A2EFABC" w14:textId="13768103" w:rsidR="00456F8A" w:rsidRDefault="00062FF6" w:rsidP="00062FF6">
            <w:pPr>
              <w:pStyle w:val="clauseindent"/>
              <w:ind w:left="0"/>
              <w:jc w:val="both"/>
              <w:rPr>
                <w:rFonts w:ascii="Arial" w:hAnsi="Arial" w:cs="Arial"/>
              </w:rPr>
            </w:pPr>
            <w:r w:rsidRPr="009625ED">
              <w:rPr>
                <w:rFonts w:ascii="Arial" w:hAnsi="Arial" w:cs="Arial"/>
              </w:rPr>
              <w:t xml:space="preserve">a long term debt rating of not less than BB- by Standard and Poor’s Corporation or a rating not less than Ba3 by Moody’s Investor Services, or a short term rating which correlates to those long term ratings, or an equivalent rating from any other reputable credit agency approved by </w:t>
            </w:r>
            <w:r w:rsidRPr="009625ED">
              <w:rPr>
                <w:rFonts w:ascii="Arial" w:hAnsi="Arial" w:cs="Arial"/>
                <w:b/>
                <w:bCs/>
              </w:rPr>
              <w:t>The Company</w:t>
            </w:r>
            <w:r w:rsidRPr="009625ED">
              <w:rPr>
                <w:rFonts w:ascii="Arial" w:hAnsi="Arial" w:cs="Arial"/>
              </w:rPr>
              <w:t xml:space="preserve">; or such other lower rating as may be reasonably approved by </w:t>
            </w:r>
            <w:r w:rsidRPr="009625ED">
              <w:rPr>
                <w:rFonts w:ascii="Arial" w:hAnsi="Arial" w:cs="Arial"/>
                <w:b/>
                <w:bCs/>
              </w:rPr>
              <w:t>The Company</w:t>
            </w:r>
            <w:r w:rsidRPr="009625ED">
              <w:rPr>
                <w:rFonts w:ascii="Arial" w:hAnsi="Arial" w:cs="Arial"/>
              </w:rPr>
              <w:t xml:space="preserve"> from time to time</w:t>
            </w:r>
          </w:p>
        </w:tc>
      </w:tr>
      <w:tr w:rsidR="00062FF6" w14:paraId="32CBD474" w14:textId="77777777" w:rsidTr="00ED2860">
        <w:tc>
          <w:tcPr>
            <w:tcW w:w="3545" w:type="dxa"/>
          </w:tcPr>
          <w:p w14:paraId="1F7E9DB0" w14:textId="77777777" w:rsidR="00062FF6" w:rsidRPr="009625ED" w:rsidRDefault="00062FF6" w:rsidP="00062FF6">
            <w:pPr>
              <w:autoSpaceDE w:val="0"/>
              <w:autoSpaceDN w:val="0"/>
              <w:adjustRightInd w:val="0"/>
              <w:rPr>
                <w:rFonts w:ascii="Arial,Bold" w:hAnsi="Arial,Bold" w:cs="Arial,Bold"/>
                <w:b/>
                <w:bCs/>
                <w:szCs w:val="22"/>
                <w:lang w:eastAsia="en-GB"/>
              </w:rPr>
            </w:pPr>
            <w:r w:rsidRPr="009625ED">
              <w:rPr>
                <w:rFonts w:ascii="Arial,Bold" w:hAnsi="Arial,Bold" w:cs="Arial,Bold"/>
                <w:b/>
                <w:bCs/>
                <w:szCs w:val="22"/>
                <w:lang w:eastAsia="en-GB"/>
              </w:rPr>
              <w:t>“Associated DNO Construction</w:t>
            </w:r>
          </w:p>
          <w:p w14:paraId="57743DAE" w14:textId="77777777" w:rsidR="00062FF6" w:rsidRPr="009625ED" w:rsidRDefault="00062FF6" w:rsidP="00062FF6">
            <w:pPr>
              <w:pStyle w:val="clauseindent"/>
              <w:ind w:left="0"/>
              <w:rPr>
                <w:rFonts w:ascii="Arial,Bold" w:hAnsi="Arial,Bold" w:cs="Arial,Bold"/>
                <w:b/>
                <w:bCs/>
                <w:szCs w:val="22"/>
                <w:lang w:eastAsia="en-GB"/>
              </w:rPr>
            </w:pPr>
            <w:r w:rsidRPr="009625ED">
              <w:rPr>
                <w:rFonts w:ascii="Arial,Bold" w:hAnsi="Arial,Bold" w:cs="Arial,Bold"/>
                <w:b/>
                <w:bCs/>
                <w:szCs w:val="22"/>
                <w:lang w:eastAsia="en-GB"/>
              </w:rPr>
              <w:t>Agreement”</w:t>
            </w:r>
          </w:p>
          <w:p w14:paraId="38BA4A73" w14:textId="77777777" w:rsidR="00062FF6" w:rsidRPr="009625ED" w:rsidRDefault="00062FF6" w:rsidP="005F0934">
            <w:pPr>
              <w:autoSpaceDE w:val="0"/>
              <w:autoSpaceDN w:val="0"/>
              <w:adjustRightInd w:val="0"/>
              <w:rPr>
                <w:rFonts w:ascii="Arial,Bold" w:hAnsi="Arial,Bold" w:cs="Arial,Bold"/>
                <w:b/>
                <w:bCs/>
                <w:szCs w:val="22"/>
                <w:lang w:eastAsia="en-GB"/>
              </w:rPr>
            </w:pPr>
          </w:p>
        </w:tc>
        <w:tc>
          <w:tcPr>
            <w:tcW w:w="6775" w:type="dxa"/>
          </w:tcPr>
          <w:p w14:paraId="0536F222" w14:textId="77777777" w:rsidR="00062FF6" w:rsidRPr="009625ED" w:rsidRDefault="00062FF6" w:rsidP="00062FF6">
            <w:pPr>
              <w:autoSpaceDE w:val="0"/>
              <w:autoSpaceDN w:val="0"/>
              <w:adjustRightInd w:val="0"/>
              <w:rPr>
                <w:rFonts w:ascii="Arial" w:hAnsi="Arial" w:cs="Arial"/>
                <w:szCs w:val="22"/>
                <w:lang w:eastAsia="en-GB"/>
              </w:rPr>
            </w:pPr>
            <w:r w:rsidRPr="009625ED">
              <w:rPr>
                <w:rFonts w:ascii="Arial" w:hAnsi="Arial" w:cs="Arial"/>
                <w:szCs w:val="22"/>
                <w:lang w:eastAsia="en-GB"/>
              </w:rPr>
              <w:t xml:space="preserve">a </w:t>
            </w:r>
            <w:r w:rsidRPr="009625ED">
              <w:rPr>
                <w:rFonts w:ascii="Arial" w:hAnsi="Arial" w:cs="Arial"/>
                <w:b/>
                <w:bCs/>
                <w:szCs w:val="22"/>
                <w:lang w:eastAsia="en-GB"/>
              </w:rPr>
              <w:t xml:space="preserve">Construction Agreement </w:t>
            </w:r>
            <w:r w:rsidRPr="009625ED">
              <w:rPr>
                <w:rFonts w:ascii="Arial" w:hAnsi="Arial" w:cs="Arial"/>
                <w:szCs w:val="22"/>
                <w:lang w:eastAsia="en-GB"/>
              </w:rPr>
              <w:t xml:space="preserve">between </w:t>
            </w:r>
            <w:r w:rsidRPr="009625ED">
              <w:rPr>
                <w:rFonts w:ascii="Arial" w:hAnsi="Arial" w:cs="Arial"/>
                <w:b/>
                <w:bCs/>
                <w:szCs w:val="22"/>
                <w:lang w:eastAsia="en-GB"/>
              </w:rPr>
              <w:t xml:space="preserve">The Company </w:t>
            </w:r>
            <w:r w:rsidRPr="009625ED">
              <w:rPr>
                <w:rFonts w:ascii="Arial" w:hAnsi="Arial" w:cs="Arial"/>
                <w:szCs w:val="22"/>
                <w:lang w:eastAsia="en-GB"/>
              </w:rPr>
              <w:t xml:space="preserve">and a </w:t>
            </w:r>
            <w:r w:rsidRPr="009625ED">
              <w:rPr>
                <w:rFonts w:ascii="Arial" w:hAnsi="Arial" w:cs="Arial"/>
                <w:b/>
                <w:bCs/>
                <w:szCs w:val="22"/>
                <w:lang w:eastAsia="en-GB"/>
              </w:rPr>
              <w:t xml:space="preserve">User </w:t>
            </w:r>
            <w:r w:rsidRPr="009625ED">
              <w:rPr>
                <w:rFonts w:ascii="Arial" w:hAnsi="Arial" w:cs="Arial"/>
                <w:szCs w:val="22"/>
                <w:lang w:eastAsia="en-GB"/>
              </w:rPr>
              <w:t>in the category of a</w:t>
            </w:r>
            <w:r w:rsidRPr="009625ED">
              <w:rPr>
                <w:rFonts w:ascii="Arial" w:hAnsi="Arial" w:cs="Arial"/>
                <w:b/>
                <w:bCs/>
                <w:szCs w:val="22"/>
                <w:lang w:eastAsia="en-GB"/>
              </w:rPr>
              <w:t xml:space="preserve"> Distribution System </w:t>
            </w:r>
            <w:r w:rsidRPr="009625ED">
              <w:rPr>
                <w:rFonts w:ascii="Arial" w:hAnsi="Arial" w:cs="Arial"/>
                <w:szCs w:val="22"/>
                <w:lang w:eastAsia="en-GB"/>
              </w:rPr>
              <w:t>directly connected to</w:t>
            </w:r>
            <w:r w:rsidRPr="009625ED">
              <w:rPr>
                <w:rFonts w:ascii="Arial" w:hAnsi="Arial" w:cs="Arial"/>
                <w:b/>
                <w:bCs/>
                <w:szCs w:val="22"/>
                <w:lang w:eastAsia="en-GB"/>
              </w:rPr>
              <w:t xml:space="preserve"> </w:t>
            </w:r>
            <w:r w:rsidRPr="009625ED">
              <w:rPr>
                <w:rFonts w:ascii="Arial" w:hAnsi="Arial" w:cs="Arial"/>
                <w:szCs w:val="22"/>
                <w:lang w:eastAsia="en-GB"/>
              </w:rPr>
              <w:t xml:space="preserve">the </w:t>
            </w:r>
            <w:r w:rsidRPr="009625ED">
              <w:rPr>
                <w:rFonts w:ascii="Arial" w:hAnsi="Arial" w:cs="Arial"/>
                <w:b/>
                <w:bCs/>
                <w:szCs w:val="22"/>
                <w:lang w:eastAsia="en-GB"/>
              </w:rPr>
              <w:t xml:space="preserve">National Electricity Transmission System </w:t>
            </w:r>
            <w:r w:rsidRPr="009625ED">
              <w:rPr>
                <w:rFonts w:ascii="Arial" w:hAnsi="Arial" w:cs="Arial"/>
                <w:szCs w:val="22"/>
                <w:lang w:eastAsia="en-GB"/>
              </w:rPr>
              <w:t>in respect of works required on the</w:t>
            </w:r>
            <w:r w:rsidRPr="009625ED">
              <w:rPr>
                <w:rFonts w:ascii="Arial" w:hAnsi="Arial" w:cs="Arial"/>
                <w:b/>
                <w:bCs/>
                <w:szCs w:val="22"/>
                <w:lang w:eastAsia="en-GB"/>
              </w:rPr>
              <w:t xml:space="preserve"> National Electricity Transmission System </w:t>
            </w:r>
            <w:r w:rsidRPr="009625ED">
              <w:rPr>
                <w:rFonts w:ascii="Arial" w:hAnsi="Arial" w:cs="Arial"/>
                <w:szCs w:val="22"/>
                <w:lang w:eastAsia="en-GB"/>
              </w:rPr>
              <w:t xml:space="preserve">as a consequence of the connection of </w:t>
            </w:r>
            <w:r w:rsidRPr="009625ED">
              <w:rPr>
                <w:rFonts w:ascii="Arial" w:hAnsi="Arial" w:cs="Arial"/>
                <w:b/>
                <w:bCs/>
                <w:szCs w:val="22"/>
                <w:lang w:eastAsia="en-GB"/>
              </w:rPr>
              <w:t xml:space="preserve">Distributed Generation </w:t>
            </w:r>
            <w:r w:rsidRPr="009625ED">
              <w:rPr>
                <w:rFonts w:ascii="Arial" w:hAnsi="Arial" w:cs="Arial"/>
                <w:szCs w:val="22"/>
                <w:lang w:eastAsia="en-GB"/>
              </w:rPr>
              <w:t xml:space="preserve">to the </w:t>
            </w:r>
            <w:r w:rsidRPr="009625ED">
              <w:rPr>
                <w:rFonts w:ascii="Arial" w:hAnsi="Arial" w:cs="Arial"/>
                <w:b/>
                <w:bCs/>
                <w:szCs w:val="22"/>
                <w:lang w:eastAsia="en-GB"/>
              </w:rPr>
              <w:t>Distribution System</w:t>
            </w:r>
            <w:r w:rsidRPr="009625ED">
              <w:rPr>
                <w:rFonts w:ascii="Arial" w:hAnsi="Arial" w:cs="Arial"/>
                <w:szCs w:val="22"/>
                <w:lang w:eastAsia="en-GB"/>
              </w:rPr>
              <w:t>;</w:t>
            </w:r>
          </w:p>
          <w:p w14:paraId="5DC6E854" w14:textId="77777777" w:rsidR="00062FF6" w:rsidRPr="009625ED" w:rsidRDefault="00062FF6" w:rsidP="00B87B3A">
            <w:pPr>
              <w:autoSpaceDE w:val="0"/>
              <w:autoSpaceDN w:val="0"/>
              <w:adjustRightInd w:val="0"/>
              <w:rPr>
                <w:rFonts w:ascii="Arial" w:hAnsi="Arial" w:cs="Arial"/>
                <w:szCs w:val="22"/>
                <w:lang w:eastAsia="en-GB"/>
              </w:rPr>
            </w:pPr>
          </w:p>
        </w:tc>
      </w:tr>
      <w:tr w:rsidR="004D5A11" w14:paraId="061E85F2" w14:textId="77777777" w:rsidTr="00ED2860">
        <w:tc>
          <w:tcPr>
            <w:tcW w:w="3545" w:type="dxa"/>
          </w:tcPr>
          <w:p w14:paraId="4E6FD07E" w14:textId="77777777" w:rsidR="006B5BE4" w:rsidRPr="009625ED" w:rsidRDefault="006B5BE4" w:rsidP="005F0934">
            <w:pPr>
              <w:pStyle w:val="clauseindent"/>
              <w:ind w:left="0"/>
              <w:rPr>
                <w:rFonts w:ascii="Arial" w:hAnsi="Arial" w:cs="Arial"/>
              </w:rPr>
            </w:pPr>
            <w:r w:rsidRPr="009625ED">
              <w:rPr>
                <w:rFonts w:ascii="Arial" w:hAnsi="Arial" w:cs="Arial"/>
                <w:szCs w:val="22"/>
                <w:lang w:eastAsia="en-GB"/>
              </w:rPr>
              <w:t>“</w:t>
            </w:r>
            <w:r w:rsidRPr="009625ED">
              <w:rPr>
                <w:rFonts w:ascii="Arial,Bold" w:hAnsi="Arial,Bold" w:cs="Arial,Bold"/>
                <w:b/>
                <w:bCs/>
                <w:szCs w:val="22"/>
                <w:lang w:eastAsia="en-GB"/>
              </w:rPr>
              <w:t>Associated Export BM Unit</w:t>
            </w:r>
            <w:r w:rsidRPr="009625ED">
              <w:rPr>
                <w:rFonts w:ascii="Arial" w:hAnsi="Arial" w:cs="Arial"/>
                <w:szCs w:val="22"/>
                <w:lang w:eastAsia="en-GB"/>
              </w:rPr>
              <w:t>”</w:t>
            </w:r>
          </w:p>
        </w:tc>
        <w:tc>
          <w:tcPr>
            <w:tcW w:w="6775" w:type="dxa"/>
          </w:tcPr>
          <w:p w14:paraId="19BFED06" w14:textId="77777777" w:rsidR="006B5BE4" w:rsidRPr="009625ED" w:rsidRDefault="006B5BE4" w:rsidP="006B5BE4">
            <w:pPr>
              <w:autoSpaceDE w:val="0"/>
              <w:autoSpaceDN w:val="0"/>
              <w:adjustRightInd w:val="0"/>
              <w:rPr>
                <w:rFonts w:ascii="Arial" w:hAnsi="Arial" w:cs="Arial"/>
                <w:szCs w:val="22"/>
                <w:lang w:eastAsia="en-GB"/>
              </w:rPr>
            </w:pPr>
            <w:r w:rsidRPr="009625ED">
              <w:rPr>
                <w:rFonts w:ascii="Arial" w:hAnsi="Arial" w:cs="Arial"/>
                <w:szCs w:val="22"/>
                <w:lang w:eastAsia="en-GB"/>
              </w:rPr>
              <w:t xml:space="preserve">an </w:t>
            </w:r>
            <w:r w:rsidRPr="009625ED">
              <w:rPr>
                <w:rFonts w:ascii="Arial,Bold" w:hAnsi="Arial,Bold" w:cs="Arial,Bold"/>
                <w:b/>
                <w:bCs/>
                <w:szCs w:val="22"/>
                <w:lang w:eastAsia="en-GB"/>
              </w:rPr>
              <w:t xml:space="preserve">Export BM Unit </w:t>
            </w:r>
            <w:r w:rsidRPr="009625ED">
              <w:rPr>
                <w:rFonts w:ascii="Arial" w:hAnsi="Arial" w:cs="Arial"/>
                <w:szCs w:val="22"/>
                <w:lang w:eastAsia="en-GB"/>
              </w:rPr>
              <w:t>where:</w:t>
            </w:r>
          </w:p>
          <w:p w14:paraId="72F4C276" w14:textId="77777777" w:rsidR="006B5BE4" w:rsidRPr="009625ED" w:rsidRDefault="006B5BE4" w:rsidP="006B5BE4">
            <w:pPr>
              <w:autoSpaceDE w:val="0"/>
              <w:autoSpaceDN w:val="0"/>
              <w:adjustRightInd w:val="0"/>
              <w:rPr>
                <w:rFonts w:ascii="Arial" w:hAnsi="Arial" w:cs="Arial"/>
                <w:szCs w:val="22"/>
                <w:lang w:eastAsia="en-GB"/>
              </w:rPr>
            </w:pPr>
          </w:p>
          <w:p w14:paraId="32D52D6B" w14:textId="77777777" w:rsidR="006B5BE4" w:rsidRPr="009625ED" w:rsidRDefault="00C41037" w:rsidP="00C41037">
            <w:pPr>
              <w:autoSpaceDE w:val="0"/>
              <w:autoSpaceDN w:val="0"/>
              <w:adjustRightInd w:val="0"/>
              <w:rPr>
                <w:rFonts w:ascii="Arial" w:hAnsi="Arial" w:cs="Arial"/>
                <w:szCs w:val="22"/>
                <w:lang w:eastAsia="en-GB"/>
              </w:rPr>
            </w:pPr>
            <w:r w:rsidRPr="009625ED">
              <w:rPr>
                <w:rFonts w:ascii="Arial" w:hAnsi="Arial" w:cs="Arial"/>
                <w:szCs w:val="22"/>
                <w:lang w:eastAsia="en-GB"/>
              </w:rPr>
              <w:t xml:space="preserve">      (i)     </w:t>
            </w:r>
            <w:r w:rsidR="006B5BE4" w:rsidRPr="009625ED">
              <w:rPr>
                <w:rFonts w:ascii="Arial" w:hAnsi="Arial" w:cs="Arial"/>
                <w:szCs w:val="22"/>
                <w:lang w:eastAsia="en-GB"/>
              </w:rPr>
              <w:t xml:space="preserve">that </w:t>
            </w:r>
            <w:r w:rsidR="006B5BE4" w:rsidRPr="009625ED">
              <w:rPr>
                <w:rFonts w:ascii="Arial,Bold" w:hAnsi="Arial,Bold" w:cs="Arial,Bold"/>
                <w:b/>
                <w:bCs/>
                <w:szCs w:val="22"/>
                <w:lang w:eastAsia="en-GB"/>
              </w:rPr>
              <w:t xml:space="preserve">Export BM Unit </w:t>
            </w:r>
            <w:r w:rsidR="006B5BE4" w:rsidRPr="009625ED">
              <w:rPr>
                <w:rFonts w:ascii="Arial" w:hAnsi="Arial" w:cs="Arial"/>
                <w:szCs w:val="22"/>
                <w:lang w:eastAsia="en-GB"/>
              </w:rPr>
              <w:t xml:space="preserve">and an </w:t>
            </w:r>
            <w:r w:rsidR="006B5BE4" w:rsidRPr="009625ED">
              <w:rPr>
                <w:rFonts w:ascii="Arial,Bold" w:hAnsi="Arial,Bold" w:cs="Arial,Bold"/>
                <w:b/>
                <w:bCs/>
                <w:szCs w:val="22"/>
                <w:lang w:eastAsia="en-GB"/>
              </w:rPr>
              <w:t xml:space="preserve">Import BM Unit </w:t>
            </w:r>
            <w:r w:rsidR="006B5BE4" w:rsidRPr="009625ED">
              <w:rPr>
                <w:rFonts w:ascii="Arial" w:hAnsi="Arial" w:cs="Arial"/>
                <w:szCs w:val="22"/>
                <w:lang w:eastAsia="en-GB"/>
              </w:rPr>
              <w:t>are</w:t>
            </w:r>
          </w:p>
          <w:p w14:paraId="373C21C9"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lastRenderedPageBreak/>
              <w:t xml:space="preserve">comprised in the </w:t>
            </w:r>
            <w:r w:rsidRPr="009625ED">
              <w:rPr>
                <w:rFonts w:ascii="Arial,Bold" w:hAnsi="Arial,Bold" w:cs="Arial,Bold"/>
                <w:b/>
                <w:bCs/>
                <w:szCs w:val="22"/>
                <w:lang w:eastAsia="en-GB"/>
              </w:rPr>
              <w:t xml:space="preserve">User’s Equipment </w:t>
            </w:r>
            <w:r w:rsidRPr="009625ED">
              <w:rPr>
                <w:rFonts w:ascii="Arial" w:hAnsi="Arial" w:cs="Arial"/>
                <w:szCs w:val="22"/>
                <w:lang w:eastAsia="en-GB"/>
              </w:rPr>
              <w:t>are both registered</w:t>
            </w:r>
          </w:p>
          <w:p w14:paraId="18E8F38A"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 w:hAnsi="Arial" w:cs="Arial"/>
                <w:szCs w:val="22"/>
                <w:lang w:eastAsia="en-GB"/>
              </w:rPr>
              <w:t>as being associated with each other</w:t>
            </w:r>
            <w:r w:rsidR="003B2757">
              <w:rPr>
                <w:rFonts w:ascii="Arial" w:hAnsi="Arial" w:cs="Arial"/>
                <w:szCs w:val="22"/>
                <w:lang w:eastAsia="en-GB"/>
              </w:rPr>
              <w:t xml:space="preserve"> by being</w:t>
            </w:r>
            <w:r w:rsidRPr="009625ED">
              <w:rPr>
                <w:rFonts w:ascii="Arial" w:hAnsi="Arial" w:cs="Arial"/>
                <w:szCs w:val="22"/>
                <w:lang w:eastAsia="en-GB"/>
              </w:rPr>
              <w:t xml:space="preserve"> </w:t>
            </w:r>
          </w:p>
          <w:p w14:paraId="3BD3AE9A" w14:textId="77777777" w:rsidR="006B5BE4" w:rsidRPr="009625ED" w:rsidRDefault="006B5BE4" w:rsidP="00627D27">
            <w:pPr>
              <w:autoSpaceDE w:val="0"/>
              <w:autoSpaceDN w:val="0"/>
              <w:adjustRightInd w:val="0"/>
              <w:ind w:left="851"/>
              <w:rPr>
                <w:rFonts w:ascii="Arial" w:hAnsi="Arial" w:cs="Arial"/>
                <w:szCs w:val="22"/>
                <w:lang w:eastAsia="en-GB"/>
              </w:rPr>
            </w:pPr>
            <w:r w:rsidRPr="009625ED">
              <w:rPr>
                <w:rFonts w:ascii="Arial" w:hAnsi="Arial" w:cs="Arial"/>
                <w:szCs w:val="22"/>
                <w:lang w:eastAsia="en-GB"/>
              </w:rPr>
              <w:t xml:space="preserve">listed  in </w:t>
            </w:r>
            <w:r w:rsidRPr="009625ED">
              <w:rPr>
                <w:rFonts w:ascii="Arial,Bold" w:hAnsi="Arial,Bold" w:cs="Arial,Bold"/>
                <w:b/>
                <w:bCs/>
                <w:szCs w:val="22"/>
                <w:lang w:eastAsia="en-GB"/>
              </w:rPr>
              <w:t xml:space="preserve">Appendix C </w:t>
            </w:r>
            <w:r w:rsidRPr="009625ED">
              <w:rPr>
                <w:rFonts w:ascii="Arial" w:hAnsi="Arial" w:cs="Arial"/>
                <w:szCs w:val="22"/>
                <w:lang w:eastAsia="en-GB"/>
              </w:rPr>
              <w:t>of the same</w:t>
            </w:r>
          </w:p>
          <w:p w14:paraId="42DE2FFF" w14:textId="77777777" w:rsidR="006B5BE4" w:rsidRPr="009625ED" w:rsidRDefault="006B5BE4" w:rsidP="00F96CF5">
            <w:pPr>
              <w:autoSpaceDE w:val="0"/>
              <w:autoSpaceDN w:val="0"/>
              <w:adjustRightInd w:val="0"/>
              <w:ind w:left="851"/>
              <w:rPr>
                <w:rFonts w:ascii="Arial" w:hAnsi="Arial" w:cs="Arial"/>
                <w:szCs w:val="22"/>
                <w:lang w:eastAsia="en-GB"/>
              </w:rPr>
            </w:pPr>
            <w:r w:rsidRPr="009625ED">
              <w:rPr>
                <w:rFonts w:ascii="Arial,Bold" w:hAnsi="Arial,Bold" w:cs="Arial,Bold"/>
                <w:b/>
                <w:bCs/>
                <w:szCs w:val="22"/>
                <w:lang w:eastAsia="en-GB"/>
              </w:rPr>
              <w:t xml:space="preserve">Bilateral Connection Agreement; </w:t>
            </w:r>
            <w:r w:rsidRPr="009625ED">
              <w:rPr>
                <w:rFonts w:ascii="Arial" w:hAnsi="Arial" w:cs="Arial"/>
                <w:szCs w:val="22"/>
                <w:lang w:eastAsia="en-GB"/>
              </w:rPr>
              <w:t>and</w:t>
            </w:r>
          </w:p>
          <w:p w14:paraId="60E4329C" w14:textId="77777777" w:rsidR="00C41037" w:rsidRPr="009625ED" w:rsidRDefault="00C41037" w:rsidP="006B5BE4">
            <w:pPr>
              <w:autoSpaceDE w:val="0"/>
              <w:autoSpaceDN w:val="0"/>
              <w:adjustRightInd w:val="0"/>
              <w:rPr>
                <w:rFonts w:ascii="Arial" w:hAnsi="Arial" w:cs="Arial"/>
                <w:szCs w:val="22"/>
                <w:lang w:eastAsia="en-GB"/>
              </w:rPr>
            </w:pPr>
          </w:p>
          <w:p w14:paraId="2D7676DF" w14:textId="77777777" w:rsidR="005F0934" w:rsidRPr="009625ED" w:rsidRDefault="006B5BE4" w:rsidP="00F96CF5">
            <w:pPr>
              <w:autoSpaceDE w:val="0"/>
              <w:autoSpaceDN w:val="0"/>
              <w:adjustRightInd w:val="0"/>
              <w:rPr>
                <w:rFonts w:ascii="Arial" w:hAnsi="Arial" w:cs="Arial"/>
                <w:szCs w:val="22"/>
                <w:lang w:eastAsia="en-GB"/>
              </w:rPr>
            </w:pPr>
            <w:r w:rsidRPr="009625ED">
              <w:rPr>
                <w:rFonts w:ascii="Arial" w:hAnsi="Arial" w:cs="Arial"/>
                <w:szCs w:val="22"/>
                <w:lang w:eastAsia="en-GB"/>
              </w:rPr>
              <w:t xml:space="preserve">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is </w:t>
            </w:r>
            <w:r w:rsidRPr="009625ED">
              <w:rPr>
                <w:rFonts w:ascii="Arial,Bold" w:hAnsi="Arial,Bold" w:cs="Arial,Bold"/>
                <w:b/>
                <w:bCs/>
                <w:szCs w:val="22"/>
                <w:lang w:eastAsia="en-GB"/>
              </w:rPr>
              <w:t xml:space="preserve">Deenergised </w:t>
            </w:r>
            <w:r w:rsidRPr="009625ED">
              <w:rPr>
                <w:rFonts w:ascii="Arial" w:hAnsi="Arial" w:cs="Arial"/>
                <w:szCs w:val="22"/>
                <w:lang w:eastAsia="en-GB"/>
              </w:rPr>
              <w:t>and as a direct consequence of</w:t>
            </w:r>
            <w:r w:rsidR="00C41037" w:rsidRPr="009625ED">
              <w:rPr>
                <w:rFonts w:ascii="Arial" w:hAnsi="Arial" w:cs="Arial"/>
                <w:szCs w:val="22"/>
                <w:lang w:eastAsia="en-GB"/>
              </w:rPr>
              <w:t xml:space="preserve">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Deenergisation </w:t>
            </w:r>
            <w:r w:rsidRPr="009625ED">
              <w:rPr>
                <w:rFonts w:ascii="Arial" w:hAnsi="Arial" w:cs="Arial"/>
                <w:szCs w:val="22"/>
                <w:lang w:eastAsia="en-GB"/>
              </w:rPr>
              <w:t xml:space="preserve">of the </w:t>
            </w:r>
            <w:r w:rsidRPr="009625ED">
              <w:rPr>
                <w:rFonts w:ascii="Arial,Bold" w:hAnsi="Arial,Bold" w:cs="Arial,Bold"/>
                <w:b/>
                <w:bCs/>
                <w:szCs w:val="22"/>
                <w:lang w:eastAsia="en-GB"/>
              </w:rPr>
              <w:t xml:space="preserve">Import BM Unit </w:t>
            </w:r>
            <w:r w:rsidRPr="009625ED">
              <w:rPr>
                <w:rFonts w:ascii="Arial" w:hAnsi="Arial" w:cs="Arial"/>
                <w:szCs w:val="22"/>
                <w:lang w:eastAsia="en-GB"/>
              </w:rPr>
              <w:t xml:space="preserve">the </w:t>
            </w:r>
            <w:r w:rsidRPr="009625ED">
              <w:rPr>
                <w:rFonts w:ascii="Arial,Bold" w:hAnsi="Arial,Bold" w:cs="Arial,Bold"/>
                <w:b/>
                <w:bCs/>
                <w:szCs w:val="22"/>
                <w:lang w:eastAsia="en-GB"/>
              </w:rPr>
              <w:t xml:space="preserve">Export BM Unit </w:t>
            </w:r>
            <w:r w:rsidRPr="009625ED">
              <w:rPr>
                <w:rFonts w:ascii="Arial" w:hAnsi="Arial" w:cs="Arial"/>
                <w:szCs w:val="22"/>
                <w:lang w:eastAsia="en-GB"/>
              </w:rPr>
              <w:t>is</w:t>
            </w:r>
            <w:r w:rsidR="00C41037" w:rsidRPr="009625ED">
              <w:rPr>
                <w:rFonts w:ascii="Arial" w:hAnsi="Arial" w:cs="Arial"/>
                <w:szCs w:val="22"/>
                <w:lang w:eastAsia="en-GB"/>
              </w:rPr>
              <w:t xml:space="preserve"> </w:t>
            </w:r>
            <w:r w:rsidRPr="009625ED">
              <w:rPr>
                <w:rFonts w:ascii="Arial" w:hAnsi="Arial" w:cs="Arial"/>
                <w:szCs w:val="22"/>
                <w:lang w:eastAsia="en-GB"/>
              </w:rPr>
              <w:t xml:space="preserve">also </w:t>
            </w:r>
            <w:r w:rsidRPr="009625ED">
              <w:rPr>
                <w:rFonts w:ascii="Arial,Bold" w:hAnsi="Arial,Bold" w:cs="Arial,Bold"/>
                <w:b/>
                <w:bCs/>
                <w:szCs w:val="22"/>
                <w:lang w:eastAsia="en-GB"/>
              </w:rPr>
              <w:t>Deenergised</w:t>
            </w:r>
            <w:r w:rsidRPr="009625ED">
              <w:rPr>
                <w:rFonts w:ascii="Arial" w:hAnsi="Arial" w:cs="Arial"/>
                <w:szCs w:val="22"/>
                <w:lang w:eastAsia="en-GB"/>
              </w:rPr>
              <w:t>;</w:t>
            </w:r>
          </w:p>
          <w:p w14:paraId="34BB0794" w14:textId="77777777" w:rsidR="00C41037" w:rsidRPr="009625ED" w:rsidRDefault="00C41037" w:rsidP="00F96CF5">
            <w:pPr>
              <w:autoSpaceDE w:val="0"/>
              <w:autoSpaceDN w:val="0"/>
              <w:adjustRightInd w:val="0"/>
              <w:rPr>
                <w:rFonts w:ascii="Arial" w:hAnsi="Arial" w:cs="Arial"/>
                <w:szCs w:val="22"/>
                <w:lang w:eastAsia="en-GB"/>
              </w:rPr>
            </w:pPr>
          </w:p>
        </w:tc>
      </w:tr>
      <w:tr w:rsidR="004D5A11" w14:paraId="302B5750" w14:textId="77777777" w:rsidTr="00ED2860">
        <w:tc>
          <w:tcPr>
            <w:tcW w:w="3545" w:type="dxa"/>
          </w:tcPr>
          <w:p w14:paraId="5C054BD6" w14:textId="77777777" w:rsidR="004D5A11" w:rsidRPr="007E79A2" w:rsidRDefault="004D5A11" w:rsidP="00B739A8">
            <w:pPr>
              <w:tabs>
                <w:tab w:val="left" w:pos="0"/>
              </w:tabs>
              <w:rPr>
                <w:rFonts w:ascii="Arial" w:hAnsi="Arial" w:cs="Arial"/>
                <w:b/>
                <w:bCs/>
              </w:rPr>
            </w:pPr>
            <w:r w:rsidRPr="00133810">
              <w:rPr>
                <w:rFonts w:ascii="Arial" w:hAnsi="Arial" w:cs="Arial"/>
                <w:bCs/>
              </w:rPr>
              <w:lastRenderedPageBreak/>
              <w:t>“</w:t>
            </w:r>
            <w:r w:rsidRPr="007E79A2">
              <w:rPr>
                <w:rFonts w:ascii="Arial" w:hAnsi="Arial" w:cs="Arial"/>
                <w:b/>
                <w:bCs/>
              </w:rPr>
              <w:t>Attributable Works</w:t>
            </w:r>
            <w:r w:rsidRPr="00133810">
              <w:rPr>
                <w:rFonts w:ascii="Arial" w:hAnsi="Arial" w:cs="Arial"/>
                <w:bCs/>
              </w:rPr>
              <w:t>”</w:t>
            </w:r>
          </w:p>
        </w:tc>
        <w:tc>
          <w:tcPr>
            <w:tcW w:w="6775" w:type="dxa"/>
          </w:tcPr>
          <w:p w14:paraId="523B300D" w14:textId="77777777" w:rsidR="004D5A11" w:rsidRPr="00204577" w:rsidRDefault="004D5A11" w:rsidP="00B739A8">
            <w:pPr>
              <w:tabs>
                <w:tab w:val="left" w:pos="0"/>
              </w:tabs>
              <w:jc w:val="both"/>
              <w:rPr>
                <w:rFonts w:ascii="Arial" w:hAnsi="Arial" w:cs="Arial"/>
                <w:szCs w:val="22"/>
              </w:rPr>
            </w:pPr>
            <w:r>
              <w:rPr>
                <w:rFonts w:ascii="Arial" w:hAnsi="Arial" w:cs="Arial"/>
                <w:szCs w:val="22"/>
              </w:rPr>
              <w:t>t</w:t>
            </w:r>
            <w:r w:rsidRPr="00204577">
              <w:rPr>
                <w:rFonts w:ascii="Arial" w:hAnsi="Arial" w:cs="Arial"/>
                <w:szCs w:val="22"/>
              </w:rPr>
              <w:t>hose</w:t>
            </w:r>
            <w:r>
              <w:rPr>
                <w:rFonts w:ascii="Arial" w:hAnsi="Arial" w:cs="Arial"/>
                <w:szCs w:val="22"/>
              </w:rPr>
              <w:t xml:space="preserve"> components of the</w:t>
            </w:r>
            <w:r w:rsidRPr="00204577">
              <w:rPr>
                <w:rFonts w:ascii="Arial" w:hAnsi="Arial" w:cs="Arial"/>
                <w:szCs w:val="22"/>
              </w:rPr>
              <w:t xml:space="preserve"> </w:t>
            </w:r>
            <w:r w:rsidRPr="00204577">
              <w:rPr>
                <w:rFonts w:ascii="Arial" w:hAnsi="Arial" w:cs="Arial"/>
                <w:b/>
                <w:szCs w:val="22"/>
              </w:rPr>
              <w:t xml:space="preserve">Construction Works </w:t>
            </w:r>
            <w:r w:rsidRPr="00241BAC">
              <w:rPr>
                <w:rFonts w:ascii="Arial" w:hAnsi="Arial" w:cs="Arial"/>
                <w:szCs w:val="22"/>
              </w:rPr>
              <w:t>which are</w:t>
            </w:r>
            <w:r>
              <w:rPr>
                <w:rFonts w:ascii="Arial" w:hAnsi="Arial" w:cs="Arial"/>
                <w:b/>
                <w:szCs w:val="22"/>
              </w:rPr>
              <w:t xml:space="preserve"> </w:t>
            </w:r>
            <w:r w:rsidRPr="00204577">
              <w:rPr>
                <w:rFonts w:ascii="Arial" w:hAnsi="Arial" w:cs="Arial"/>
                <w:szCs w:val="22"/>
              </w:rPr>
              <w:t xml:space="preserve">required (a) to connect a </w:t>
            </w:r>
            <w:r w:rsidRPr="00204577">
              <w:rPr>
                <w:rFonts w:ascii="Arial" w:hAnsi="Arial" w:cs="Arial"/>
                <w:b/>
                <w:szCs w:val="22"/>
              </w:rPr>
              <w:t>Power Station</w:t>
            </w:r>
            <w:r w:rsidRPr="00204577">
              <w:rPr>
                <w:rFonts w:ascii="Arial" w:hAnsi="Arial" w:cs="Arial"/>
                <w:szCs w:val="22"/>
              </w:rPr>
              <w:t xml:space="preserve"> </w:t>
            </w:r>
            <w:r w:rsidR="006602AE">
              <w:rPr>
                <w:rFonts w:ascii="Arial" w:hAnsi="Arial" w:cs="Arial"/>
                <w:szCs w:val="22"/>
              </w:rPr>
              <w:t xml:space="preserve">or </w:t>
            </w:r>
            <w:r w:rsidR="006602AE" w:rsidRPr="00A90405">
              <w:rPr>
                <w:rFonts w:ascii="Arial" w:hAnsi="Arial" w:cs="Arial"/>
                <w:b/>
                <w:szCs w:val="22"/>
              </w:rPr>
              <w:t>Interconnector</w:t>
            </w:r>
            <w:r w:rsidR="006602AE">
              <w:rPr>
                <w:rFonts w:ascii="Arial" w:hAnsi="Arial" w:cs="Arial"/>
                <w:szCs w:val="22"/>
              </w:rPr>
              <w:t xml:space="preserve"> </w:t>
            </w:r>
            <w:r w:rsidRPr="00204577">
              <w:rPr>
                <w:rFonts w:ascii="Arial" w:hAnsi="Arial" w:cs="Arial"/>
                <w:szCs w:val="22"/>
              </w:rPr>
              <w:t xml:space="preserve">which is to be connected at </w:t>
            </w:r>
            <w:r>
              <w:rPr>
                <w:rFonts w:ascii="Arial" w:hAnsi="Arial" w:cs="Arial"/>
                <w:szCs w:val="22"/>
              </w:rPr>
              <w:t xml:space="preserve">a </w:t>
            </w:r>
            <w:r w:rsidRPr="00204577">
              <w:rPr>
                <w:rFonts w:ascii="Arial" w:hAnsi="Arial" w:cs="Arial"/>
                <w:b/>
                <w:szCs w:val="22"/>
              </w:rPr>
              <w:t xml:space="preserve">Connection Site </w:t>
            </w:r>
            <w:r w:rsidRPr="00204577">
              <w:rPr>
                <w:rFonts w:ascii="Arial" w:hAnsi="Arial" w:cs="Arial"/>
                <w:szCs w:val="22"/>
              </w:rPr>
              <w:t>to the nearest suitable</w:t>
            </w:r>
            <w:r w:rsidRPr="00204577">
              <w:rPr>
                <w:rFonts w:ascii="Arial" w:hAnsi="Arial" w:cs="Arial"/>
                <w:b/>
                <w:szCs w:val="22"/>
              </w:rPr>
              <w:t xml:space="preserve"> MITS Node</w:t>
            </w:r>
            <w:r>
              <w:rPr>
                <w:rFonts w:ascii="Arial" w:hAnsi="Arial" w:cs="Arial"/>
                <w:szCs w:val="22"/>
              </w:rPr>
              <w:t>;</w:t>
            </w:r>
            <w:r w:rsidRPr="00204577">
              <w:rPr>
                <w:rFonts w:ascii="Arial" w:hAnsi="Arial" w:cs="Arial"/>
                <w:szCs w:val="22"/>
              </w:rPr>
              <w:t xml:space="preserve"> or (b) </w:t>
            </w:r>
            <w:r w:rsidRPr="00B90D6A">
              <w:rPr>
                <w:rFonts w:ascii="Arial" w:hAnsi="Arial" w:cs="Arial"/>
                <w:szCs w:val="22"/>
              </w:rPr>
              <w:t xml:space="preserve">in respect of an </w:t>
            </w:r>
            <w:r w:rsidRPr="00B90D6A">
              <w:rPr>
                <w:rFonts w:ascii="Arial" w:hAnsi="Arial" w:cs="Arial"/>
                <w:b/>
                <w:szCs w:val="22"/>
              </w:rPr>
              <w:t>Embedded Power Station</w:t>
            </w:r>
            <w:r w:rsidRPr="00B90D6A">
              <w:rPr>
                <w:rFonts w:ascii="Arial" w:hAnsi="Arial" w:cs="Arial"/>
                <w:szCs w:val="22"/>
              </w:rPr>
              <w:t xml:space="preserve"> </w:t>
            </w:r>
            <w:r>
              <w:rPr>
                <w:rFonts w:ascii="Arial" w:hAnsi="Arial" w:cs="Arial"/>
                <w:szCs w:val="22"/>
              </w:rPr>
              <w:t xml:space="preserve">from the relevant </w:t>
            </w:r>
            <w:r w:rsidRPr="00B90D6A">
              <w:rPr>
                <w:rFonts w:ascii="Arial" w:hAnsi="Arial" w:cs="Arial"/>
                <w:b/>
                <w:szCs w:val="22"/>
              </w:rPr>
              <w:t>Grid Supply Point</w:t>
            </w:r>
            <w:r>
              <w:rPr>
                <w:rFonts w:ascii="Arial" w:hAnsi="Arial" w:cs="Arial"/>
                <w:szCs w:val="22"/>
              </w:rPr>
              <w:t xml:space="preserve"> to </w:t>
            </w:r>
            <w:r w:rsidRPr="00204577">
              <w:rPr>
                <w:rFonts w:ascii="Arial" w:hAnsi="Arial" w:cs="Arial"/>
                <w:szCs w:val="22"/>
              </w:rPr>
              <w:t xml:space="preserve">the nearest suitable </w:t>
            </w:r>
            <w:r w:rsidRPr="00204577">
              <w:rPr>
                <w:rFonts w:ascii="Arial" w:hAnsi="Arial" w:cs="Arial"/>
                <w:b/>
                <w:szCs w:val="22"/>
              </w:rPr>
              <w:t>MITS Node</w:t>
            </w:r>
            <w:r>
              <w:rPr>
                <w:rFonts w:ascii="Arial" w:hAnsi="Arial" w:cs="Arial"/>
                <w:szCs w:val="22"/>
              </w:rPr>
              <w:t xml:space="preserve"> </w:t>
            </w:r>
          </w:p>
          <w:p w14:paraId="43AF3E5C" w14:textId="77777777" w:rsidR="004D5A11" w:rsidRPr="00204577" w:rsidRDefault="004D5A11" w:rsidP="00B739A8">
            <w:pPr>
              <w:tabs>
                <w:tab w:val="left" w:pos="0"/>
              </w:tabs>
              <w:jc w:val="both"/>
              <w:rPr>
                <w:rFonts w:ascii="Arial" w:hAnsi="Arial" w:cs="Arial"/>
                <w:szCs w:val="22"/>
              </w:rPr>
            </w:pPr>
            <w:r>
              <w:rPr>
                <w:rFonts w:ascii="Arial" w:hAnsi="Arial" w:cs="Arial"/>
                <w:szCs w:val="22"/>
              </w:rPr>
              <w:t xml:space="preserve">(and in any case above where the </w:t>
            </w:r>
            <w:r w:rsidRPr="00204577">
              <w:rPr>
                <w:rFonts w:ascii="Arial" w:hAnsi="Arial" w:cs="Arial"/>
                <w:b/>
                <w:szCs w:val="22"/>
              </w:rPr>
              <w:t>Construction Works</w:t>
            </w:r>
            <w:r>
              <w:rPr>
                <w:rFonts w:ascii="Arial" w:hAnsi="Arial" w:cs="Arial"/>
                <w:szCs w:val="22"/>
              </w:rPr>
              <w:t xml:space="preserve"> include a </w:t>
            </w:r>
            <w:r w:rsidRPr="00204577">
              <w:rPr>
                <w:rFonts w:ascii="Arial" w:hAnsi="Arial" w:cs="Arial"/>
                <w:b/>
                <w:szCs w:val="22"/>
              </w:rPr>
              <w:t>Transmissio</w:t>
            </w:r>
            <w:r>
              <w:rPr>
                <w:rFonts w:ascii="Arial" w:hAnsi="Arial" w:cs="Arial"/>
                <w:szCs w:val="22"/>
              </w:rPr>
              <w:t xml:space="preserve">n substation that once constructed will become the </w:t>
            </w:r>
            <w:r w:rsidRPr="00204577">
              <w:rPr>
                <w:rFonts w:ascii="Arial" w:hAnsi="Arial" w:cs="Arial"/>
                <w:b/>
                <w:szCs w:val="22"/>
              </w:rPr>
              <w:t>MITS Node</w:t>
            </w:r>
            <w:r>
              <w:rPr>
                <w:rFonts w:ascii="Arial" w:hAnsi="Arial" w:cs="Arial"/>
                <w:szCs w:val="22"/>
              </w:rPr>
              <w:t xml:space="preserve">, the </w:t>
            </w:r>
            <w:r w:rsidRPr="00204577">
              <w:rPr>
                <w:rFonts w:ascii="Arial" w:hAnsi="Arial" w:cs="Arial"/>
                <w:b/>
                <w:szCs w:val="22"/>
              </w:rPr>
              <w:t>Attributable Works</w:t>
            </w:r>
            <w:r>
              <w:rPr>
                <w:rFonts w:ascii="Arial" w:hAnsi="Arial" w:cs="Arial"/>
                <w:szCs w:val="22"/>
              </w:rPr>
              <w:t xml:space="preserve"> will include such </w:t>
            </w:r>
            <w:r w:rsidRPr="00204577">
              <w:rPr>
                <w:rFonts w:ascii="Arial" w:hAnsi="Arial" w:cs="Arial"/>
                <w:b/>
                <w:szCs w:val="22"/>
              </w:rPr>
              <w:t>Transmission</w:t>
            </w:r>
            <w:r>
              <w:rPr>
                <w:rFonts w:ascii="Arial" w:hAnsi="Arial" w:cs="Arial"/>
                <w:szCs w:val="22"/>
              </w:rPr>
              <w:t xml:space="preserve"> substation) </w:t>
            </w:r>
            <w:r w:rsidRPr="00204577">
              <w:rPr>
                <w:rFonts w:ascii="Arial" w:hAnsi="Arial" w:cs="Arial"/>
                <w:szCs w:val="22"/>
              </w:rPr>
              <w:t xml:space="preserve">and </w:t>
            </w:r>
            <w:r>
              <w:rPr>
                <w:rFonts w:ascii="Arial" w:hAnsi="Arial" w:cs="Arial"/>
                <w:szCs w:val="22"/>
              </w:rPr>
              <w:t xml:space="preserve">which in </w:t>
            </w:r>
            <w:r w:rsidRPr="00204577">
              <w:rPr>
                <w:rFonts w:ascii="Arial" w:hAnsi="Arial" w:cs="Arial"/>
                <w:szCs w:val="22"/>
              </w:rPr>
              <w:t xml:space="preserve">relation to a particular </w:t>
            </w:r>
            <w:r w:rsidRPr="00204577">
              <w:rPr>
                <w:rFonts w:ascii="Arial" w:hAnsi="Arial" w:cs="Arial"/>
                <w:b/>
                <w:bCs/>
                <w:szCs w:val="22"/>
              </w:rPr>
              <w:t>User</w:t>
            </w:r>
            <w:r w:rsidRPr="00204577">
              <w:rPr>
                <w:rFonts w:ascii="Arial" w:hAnsi="Arial" w:cs="Arial"/>
                <w:szCs w:val="22"/>
              </w:rPr>
              <w:t xml:space="preserve"> </w:t>
            </w:r>
            <w:r>
              <w:rPr>
                <w:rFonts w:ascii="Arial" w:hAnsi="Arial" w:cs="Arial"/>
                <w:szCs w:val="22"/>
              </w:rPr>
              <w:t>are as specified</w:t>
            </w:r>
            <w:r w:rsidRPr="00204577">
              <w:rPr>
                <w:rFonts w:ascii="Arial" w:hAnsi="Arial" w:cs="Arial"/>
                <w:szCs w:val="22"/>
              </w:rPr>
              <w:t xml:space="preserve"> in its </w:t>
            </w:r>
            <w:r w:rsidRPr="00204577">
              <w:rPr>
                <w:rFonts w:ascii="Arial" w:hAnsi="Arial" w:cs="Arial"/>
                <w:b/>
                <w:bCs/>
                <w:szCs w:val="22"/>
              </w:rPr>
              <w:t>Construction Agreement</w:t>
            </w:r>
            <w:r w:rsidRPr="00204577">
              <w:rPr>
                <w:rFonts w:ascii="Arial" w:hAnsi="Arial" w:cs="Arial"/>
                <w:szCs w:val="22"/>
              </w:rPr>
              <w:t>;</w:t>
            </w:r>
          </w:p>
          <w:p w14:paraId="34F82EE2" w14:textId="77777777" w:rsidR="004D5A11" w:rsidRPr="0000119F" w:rsidRDefault="004D5A11" w:rsidP="00B739A8">
            <w:pPr>
              <w:tabs>
                <w:tab w:val="left" w:pos="0"/>
              </w:tabs>
              <w:rPr>
                <w:rFonts w:ascii="Arial" w:hAnsi="Arial" w:cs="Arial"/>
              </w:rPr>
            </w:pPr>
          </w:p>
        </w:tc>
      </w:tr>
      <w:tr w:rsidR="004D5A11" w14:paraId="69E6F603" w14:textId="77777777" w:rsidTr="00ED2860">
        <w:tc>
          <w:tcPr>
            <w:tcW w:w="3545" w:type="dxa"/>
          </w:tcPr>
          <w:p w14:paraId="09C16F48"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szCs w:val="22"/>
              </w:rPr>
              <w:t>”</w:t>
            </w:r>
          </w:p>
        </w:tc>
        <w:tc>
          <w:tcPr>
            <w:tcW w:w="6775" w:type="dxa"/>
          </w:tcPr>
          <w:p w14:paraId="5CD6E11D" w14:textId="77777777" w:rsidR="004D5A11" w:rsidRDefault="004D5A11" w:rsidP="00B739A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which applies on and after the </w:t>
            </w:r>
            <w:r w:rsidRPr="002D58AB">
              <w:rPr>
                <w:rFonts w:ascii="Arial" w:hAnsi="Arial" w:cs="Arial"/>
                <w:b/>
                <w:szCs w:val="22"/>
              </w:rPr>
              <w:t>Trigger Date</w:t>
            </w:r>
            <w:r>
              <w:rPr>
                <w:rFonts w:ascii="Arial" w:hAnsi="Arial" w:cs="Arial"/>
                <w:szCs w:val="22"/>
              </w:rPr>
              <w:t xml:space="preserve"> and prior to the </w:t>
            </w:r>
            <w:r w:rsidRPr="007277F2">
              <w:rPr>
                <w:rFonts w:ascii="Arial" w:hAnsi="Arial" w:cs="Arial"/>
                <w:b/>
                <w:szCs w:val="22"/>
              </w:rPr>
              <w:t>Charging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3A870C13" w14:textId="77777777" w:rsidR="004D5A11" w:rsidRDefault="004D5A11" w:rsidP="00B739A8">
            <w:pPr>
              <w:jc w:val="both"/>
              <w:rPr>
                <w:rFonts w:ascii="Arial" w:hAnsi="Arial" w:cs="Arial"/>
                <w:szCs w:val="22"/>
              </w:rPr>
            </w:pPr>
          </w:p>
        </w:tc>
      </w:tr>
      <w:tr w:rsidR="004D5A11" w14:paraId="08502A0D" w14:textId="77777777" w:rsidTr="00ED2860">
        <w:tc>
          <w:tcPr>
            <w:tcW w:w="3545" w:type="dxa"/>
          </w:tcPr>
          <w:p w14:paraId="5C78CB5F" w14:textId="77777777" w:rsidR="004D5A11" w:rsidRDefault="004D5A11" w:rsidP="00B739A8">
            <w:pPr>
              <w:jc w:val="both"/>
              <w:rPr>
                <w:rFonts w:ascii="Arial" w:hAnsi="Arial" w:cs="Arial"/>
                <w:szCs w:val="22"/>
              </w:rPr>
            </w:pPr>
            <w:r w:rsidRPr="007C4987">
              <w:rPr>
                <w:rFonts w:ascii="Arial" w:hAnsi="Arial" w:cs="Arial"/>
                <w:szCs w:val="22"/>
              </w:rPr>
              <w:t>“</w:t>
            </w:r>
            <w:r w:rsidRPr="007C4987">
              <w:rPr>
                <w:rFonts w:ascii="Arial" w:hAnsi="Arial" w:cs="Arial"/>
                <w:b/>
                <w:szCs w:val="22"/>
              </w:rPr>
              <w:t>Attributable Works Capital Cost</w:t>
            </w:r>
            <w:r>
              <w:rPr>
                <w:rFonts w:ascii="Arial" w:hAnsi="Arial" w:cs="Arial"/>
                <w:szCs w:val="22"/>
              </w:rPr>
              <w:t xml:space="preserve">” </w:t>
            </w:r>
          </w:p>
        </w:tc>
        <w:tc>
          <w:tcPr>
            <w:tcW w:w="6775" w:type="dxa"/>
          </w:tcPr>
          <w:p w14:paraId="211EE623" w14:textId="77777777" w:rsidR="004D5A11" w:rsidRPr="007C4987" w:rsidRDefault="004D5A11" w:rsidP="00B739A8">
            <w:pPr>
              <w:jc w:val="both"/>
              <w:rPr>
                <w:rFonts w:ascii="Arial" w:hAnsi="Arial" w:cs="Arial"/>
                <w:b/>
                <w:szCs w:val="22"/>
              </w:rPr>
            </w:pPr>
            <w:r w:rsidRPr="007C4987">
              <w:rPr>
                <w:rFonts w:ascii="Arial" w:hAnsi="Arial" w:cs="Arial"/>
                <w:szCs w:val="22"/>
              </w:rPr>
              <w:t xml:space="preserve">means the fees, expenses and costs of whatever nature reasonably and properly incurred or due in respect of each component within the </w:t>
            </w:r>
            <w:r w:rsidRPr="007C4987">
              <w:rPr>
                <w:rFonts w:ascii="Arial" w:hAnsi="Arial" w:cs="Arial"/>
                <w:b/>
                <w:szCs w:val="22"/>
              </w:rPr>
              <w:t>Attributable Works</w:t>
            </w:r>
            <w:r w:rsidRPr="007C4987">
              <w:rPr>
                <w:rFonts w:ascii="Arial" w:hAnsi="Arial" w:cs="Arial"/>
                <w:szCs w:val="22"/>
              </w:rPr>
              <w:t>;</w:t>
            </w:r>
          </w:p>
          <w:p w14:paraId="396F9266" w14:textId="77777777" w:rsidR="004D5A11" w:rsidRDefault="004D5A11" w:rsidP="00B739A8">
            <w:pPr>
              <w:jc w:val="both"/>
              <w:rPr>
                <w:rFonts w:ascii="Arial" w:hAnsi="Arial" w:cs="Arial"/>
                <w:szCs w:val="22"/>
              </w:rPr>
            </w:pPr>
          </w:p>
        </w:tc>
      </w:tr>
      <w:tr w:rsidR="004D5A11" w14:paraId="623C1C5E" w14:textId="77777777" w:rsidTr="00ED2860">
        <w:tc>
          <w:tcPr>
            <w:tcW w:w="3545" w:type="dxa"/>
          </w:tcPr>
          <w:p w14:paraId="0669E3C8"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Authorised Recipient</w:t>
            </w:r>
            <w:r>
              <w:rPr>
                <w:rFonts w:ascii="Arial" w:hAnsi="Arial" w:cs="Arial"/>
              </w:rPr>
              <w:t>"</w:t>
            </w:r>
          </w:p>
        </w:tc>
        <w:tc>
          <w:tcPr>
            <w:tcW w:w="6775" w:type="dxa"/>
          </w:tcPr>
          <w:p w14:paraId="275425D5" w14:textId="7DBFD16F" w:rsidR="004D5A11" w:rsidRDefault="004D5A11">
            <w:pPr>
              <w:pStyle w:val="clauseindent"/>
              <w:ind w:left="0"/>
              <w:jc w:val="both"/>
              <w:rPr>
                <w:rFonts w:ascii="Arial" w:hAnsi="Arial" w:cs="Arial"/>
                <w:i/>
              </w:rPr>
            </w:pPr>
            <w:r>
              <w:rPr>
                <w:rFonts w:ascii="Arial" w:hAnsi="Arial" w:cs="Arial"/>
              </w:rPr>
              <w:t xml:space="preserve">in relation to any  </w:t>
            </w:r>
            <w:r>
              <w:rPr>
                <w:rFonts w:ascii="Arial" w:hAnsi="Arial" w:cs="Arial"/>
                <w:b/>
              </w:rPr>
              <w:t>Protected Information</w:t>
            </w:r>
            <w:r>
              <w:rPr>
                <w:rFonts w:ascii="Arial" w:hAnsi="Arial" w:cs="Arial"/>
              </w:rPr>
              <w:t xml:space="preserve">, means any </w:t>
            </w:r>
            <w:r>
              <w:rPr>
                <w:rFonts w:ascii="Arial" w:hAnsi="Arial" w:cs="Arial"/>
                <w:b/>
              </w:rPr>
              <w:t>Business Person</w:t>
            </w:r>
            <w:r>
              <w:rPr>
                <w:rFonts w:ascii="Arial" w:hAnsi="Arial" w:cs="Arial"/>
              </w:rPr>
              <w:t xml:space="preserve"> who, before the </w:t>
            </w:r>
            <w:r>
              <w:rPr>
                <w:rFonts w:ascii="Arial" w:hAnsi="Arial" w:cs="Arial"/>
                <w:b/>
              </w:rPr>
              <w:t>Protected Information</w:t>
            </w:r>
            <w:r>
              <w:rPr>
                <w:rFonts w:ascii="Arial" w:hAnsi="Arial" w:cs="Arial"/>
              </w:rPr>
              <w:t xml:space="preserve"> had been divulged to </w:t>
            </w:r>
            <w:r w:rsidR="00E42EB2">
              <w:rPr>
                <w:rFonts w:ascii="Arial" w:hAnsi="Arial" w:cs="Arial"/>
              </w:rPr>
              <w:t xml:space="preserve">them </w:t>
            </w:r>
            <w:r>
              <w:rPr>
                <w:rFonts w:ascii="Arial" w:hAnsi="Arial" w:cs="Arial"/>
              </w:rPr>
              <w:t xml:space="preserve">by </w:t>
            </w:r>
            <w:r>
              <w:rPr>
                <w:rFonts w:ascii="Arial" w:hAnsi="Arial" w:cs="Arial"/>
                <w:b/>
                <w:bCs/>
              </w:rPr>
              <w:t>The Company</w:t>
            </w:r>
            <w:r>
              <w:rPr>
                <w:rFonts w:ascii="Arial" w:hAnsi="Arial" w:cs="Arial"/>
              </w:rPr>
              <w:t xml:space="preserve"> or any </w:t>
            </w:r>
            <w:r>
              <w:rPr>
                <w:rFonts w:ascii="Arial" w:hAnsi="Arial" w:cs="Arial"/>
                <w:b/>
              </w:rPr>
              <w:t>Subsidiary</w:t>
            </w:r>
            <w:r>
              <w:rPr>
                <w:rFonts w:ascii="Arial" w:hAnsi="Arial" w:cs="Arial"/>
              </w:rPr>
              <w:t xml:space="preserve"> of </w:t>
            </w:r>
            <w:r>
              <w:rPr>
                <w:rFonts w:ascii="Arial" w:hAnsi="Arial" w:cs="Arial"/>
                <w:b/>
                <w:bCs/>
              </w:rPr>
              <w:t>The Company</w:t>
            </w:r>
            <w:r>
              <w:rPr>
                <w:rFonts w:ascii="Arial" w:hAnsi="Arial" w:cs="Arial"/>
              </w:rPr>
              <w:t xml:space="preserve">, had been informed of the nature and effect of Paragraph 6.15.1 and who requires access to such </w:t>
            </w:r>
            <w:r>
              <w:rPr>
                <w:rFonts w:ascii="Arial" w:hAnsi="Arial" w:cs="Arial"/>
                <w:b/>
              </w:rPr>
              <w:t>Protected Information</w:t>
            </w:r>
            <w:r>
              <w:rPr>
                <w:rFonts w:ascii="Arial" w:hAnsi="Arial" w:cs="Arial"/>
              </w:rPr>
              <w:t xml:space="preserve"> for the proper performance of </w:t>
            </w:r>
            <w:r w:rsidR="00E42EB2">
              <w:rPr>
                <w:rFonts w:ascii="Arial" w:hAnsi="Arial" w:cs="Arial"/>
              </w:rPr>
              <w:t xml:space="preserve">their </w:t>
            </w:r>
            <w:r>
              <w:rPr>
                <w:rFonts w:ascii="Arial" w:hAnsi="Arial" w:cs="Arial"/>
              </w:rPr>
              <w:t xml:space="preserve">duties as a </w:t>
            </w:r>
            <w:r>
              <w:rPr>
                <w:rFonts w:ascii="Arial" w:hAnsi="Arial" w:cs="Arial"/>
                <w:b/>
              </w:rPr>
              <w:t>Business Person</w:t>
            </w:r>
            <w:r>
              <w:rPr>
                <w:rFonts w:ascii="Arial" w:hAnsi="Arial" w:cs="Arial"/>
              </w:rPr>
              <w:t xml:space="preserve"> in the course of </w:t>
            </w:r>
            <w:r>
              <w:rPr>
                <w:rFonts w:ascii="Arial" w:hAnsi="Arial" w:cs="Arial"/>
                <w:b/>
              </w:rPr>
              <w:t>Permitted Activities</w:t>
            </w:r>
            <w:r>
              <w:rPr>
                <w:rFonts w:ascii="Arial" w:hAnsi="Arial" w:cs="Arial"/>
              </w:rPr>
              <w:t>;</w:t>
            </w:r>
          </w:p>
        </w:tc>
      </w:tr>
      <w:tr w:rsidR="004D5A11" w14:paraId="2A05F4BE" w14:textId="77777777" w:rsidTr="00ED2860">
        <w:tc>
          <w:tcPr>
            <w:tcW w:w="3545" w:type="dxa"/>
          </w:tcPr>
          <w:p w14:paraId="371920A2" w14:textId="77777777" w:rsidR="004D5A11" w:rsidRDefault="004D5A11">
            <w:pPr>
              <w:pStyle w:val="clauseindent"/>
              <w:ind w:left="0"/>
              <w:rPr>
                <w:rFonts w:ascii="Arial" w:hAnsi="Arial" w:cs="Arial"/>
              </w:rPr>
            </w:pPr>
            <w:r>
              <w:rPr>
                <w:rFonts w:ascii="Arial" w:hAnsi="Arial" w:cs="Arial"/>
              </w:rPr>
              <w:t>"</w:t>
            </w:r>
            <w:r>
              <w:rPr>
                <w:rFonts w:ascii="Arial" w:hAnsi="Arial" w:cs="Arial"/>
                <w:b/>
              </w:rPr>
              <w:t>Authority</w:t>
            </w:r>
            <w:r>
              <w:rPr>
                <w:rFonts w:ascii="Arial" w:hAnsi="Arial" w:cs="Arial"/>
              </w:rPr>
              <w:t>"</w:t>
            </w:r>
          </w:p>
        </w:tc>
        <w:tc>
          <w:tcPr>
            <w:tcW w:w="6775" w:type="dxa"/>
          </w:tcPr>
          <w:p w14:paraId="5A05C290" w14:textId="77777777" w:rsidR="004D5A11" w:rsidRDefault="004D5A11">
            <w:pPr>
              <w:pStyle w:val="clauseindent"/>
              <w:ind w:left="0"/>
              <w:jc w:val="both"/>
              <w:rPr>
                <w:rFonts w:ascii="Arial" w:hAnsi="Arial" w:cs="Arial"/>
              </w:rPr>
            </w:pPr>
            <w:r>
              <w:rPr>
                <w:rFonts w:ascii="Arial" w:hAnsi="Arial" w:cs="Arial"/>
              </w:rPr>
              <w:t xml:space="preserve">the Director General of Electricity Supply appointed for the time being pursuant to section 1 of the </w:t>
            </w:r>
            <w:r>
              <w:rPr>
                <w:rFonts w:ascii="Arial" w:hAnsi="Arial" w:cs="Arial"/>
                <w:b/>
              </w:rPr>
              <w:t xml:space="preserve">Act </w:t>
            </w:r>
            <w:r>
              <w:rPr>
                <w:rFonts w:ascii="Arial" w:hAnsi="Arial" w:cs="Arial"/>
              </w:rPr>
              <w:t xml:space="preserve">or, after the coming into force of section 1 of the Utilities Act 2000, the Gas and Electricity Markets Authority established by that section; </w:t>
            </w:r>
          </w:p>
        </w:tc>
      </w:tr>
      <w:tr w:rsidR="004D5A11" w14:paraId="697BDD87" w14:textId="77777777" w:rsidTr="00ED2860">
        <w:tc>
          <w:tcPr>
            <w:tcW w:w="3545" w:type="dxa"/>
          </w:tcPr>
          <w:p w14:paraId="418ADC1D" w14:textId="77777777" w:rsidR="004D5A11" w:rsidRDefault="004D5A11">
            <w:pPr>
              <w:pStyle w:val="BodyTextIndent"/>
              <w:tabs>
                <w:tab w:val="left" w:pos="1134"/>
                <w:tab w:val="left" w:pos="1161"/>
              </w:tabs>
              <w:ind w:left="0"/>
              <w:rPr>
                <w:rFonts w:ascii="Arial" w:hAnsi="Arial" w:cs="Arial"/>
                <w:b/>
              </w:rPr>
            </w:pPr>
            <w:r>
              <w:rPr>
                <w:rFonts w:ascii="Arial" w:hAnsi="Arial" w:cs="Arial"/>
                <w:b/>
              </w:rPr>
              <w:t>"Available LDTEC"</w:t>
            </w:r>
          </w:p>
          <w:p w14:paraId="072B1C21" w14:textId="77777777" w:rsidR="004D5A11" w:rsidRDefault="004D5A11">
            <w:pPr>
              <w:pStyle w:val="clauseindent"/>
              <w:ind w:left="0"/>
              <w:rPr>
                <w:rFonts w:ascii="Arial" w:hAnsi="Arial" w:cs="Arial"/>
              </w:rPr>
            </w:pPr>
          </w:p>
        </w:tc>
        <w:tc>
          <w:tcPr>
            <w:tcW w:w="6775" w:type="dxa"/>
          </w:tcPr>
          <w:p w14:paraId="1BE2DE6E" w14:textId="77777777" w:rsidR="004D5A11" w:rsidRDefault="004D5A11">
            <w:pPr>
              <w:autoSpaceDE w:val="0"/>
              <w:autoSpaceDN w:val="0"/>
              <w:adjustRightInd w:val="0"/>
              <w:spacing w:after="120"/>
              <w:jc w:val="both"/>
              <w:rPr>
                <w:rFonts w:ascii="Arial" w:hAnsi="Arial" w:cs="Arial"/>
              </w:rPr>
            </w:pPr>
            <w:r>
              <w:rPr>
                <w:rFonts w:ascii="Arial" w:hAnsi="Arial" w:cs="Arial"/>
                <w:lang w:val="en-US"/>
              </w:rPr>
              <w:t xml:space="preserve">is the level of MW for an </w:t>
            </w:r>
            <w:r>
              <w:rPr>
                <w:rFonts w:ascii="Arial" w:hAnsi="Arial" w:cs="Arial"/>
                <w:b/>
                <w:lang w:val="en-US"/>
              </w:rPr>
              <w:t xml:space="preserve">LDTEC Week </w:t>
            </w:r>
            <w:r>
              <w:rPr>
                <w:rFonts w:ascii="Arial" w:hAnsi="Arial" w:cs="Arial"/>
                <w:lang w:val="en-US"/>
              </w:rPr>
              <w:t xml:space="preserve">as notified by </w:t>
            </w:r>
            <w:bookmarkStart w:id="11" w:name="_BPDCD_13"/>
            <w:r w:rsidRPr="00DE41AF">
              <w:rPr>
                <w:rFonts w:ascii="Arial Bold" w:hAnsi="Arial Bold" w:cs="Arial"/>
                <w:b/>
                <w:lang w:val="en-US"/>
              </w:rPr>
              <w:t>The Company</w:t>
            </w:r>
            <w:r w:rsidRPr="00DE41AF">
              <w:rPr>
                <w:rFonts w:ascii="Arial Bold" w:hAnsi="Arial Bold" w:cs="Arial"/>
                <w:lang w:val="en-US"/>
              </w:rPr>
              <w:t xml:space="preserve"> </w:t>
            </w:r>
            <w:bookmarkEnd w:id="11"/>
            <w:r>
              <w:rPr>
                <w:rFonts w:ascii="Arial" w:hAnsi="Arial" w:cs="Arial"/>
                <w:lang w:val="en-US"/>
              </w:rPr>
              <w:t xml:space="preserve">to a </w:t>
            </w:r>
            <w:r>
              <w:rPr>
                <w:rFonts w:ascii="Arial" w:hAnsi="Arial" w:cs="Arial"/>
                <w:b/>
                <w:lang w:val="en-US"/>
              </w:rPr>
              <w:t>User</w:t>
            </w:r>
            <w:r>
              <w:rPr>
                <w:rFonts w:ascii="Arial" w:hAnsi="Arial" w:cs="Arial"/>
                <w:lang w:val="en-US"/>
              </w:rPr>
              <w:t xml:space="preserve"> in (in the case of the first seven </w:t>
            </w:r>
            <w:r>
              <w:rPr>
                <w:rFonts w:ascii="Arial" w:hAnsi="Arial" w:cs="Arial"/>
                <w:b/>
                <w:lang w:val="en-US"/>
              </w:rPr>
              <w:t>LDTEC Weeks</w:t>
            </w:r>
            <w:r>
              <w:rPr>
                <w:rFonts w:ascii="Arial" w:hAnsi="Arial" w:cs="Arial"/>
                <w:lang w:val="en-US"/>
              </w:rPr>
              <w:t xml:space="preserve">) the </w:t>
            </w:r>
            <w:r>
              <w:rPr>
                <w:rFonts w:ascii="Arial" w:hAnsi="Arial" w:cs="Arial"/>
                <w:b/>
                <w:lang w:val="en-US"/>
              </w:rPr>
              <w:t>LDTEC  Indicative Block Offer</w:t>
            </w:r>
            <w:r>
              <w:rPr>
                <w:rFonts w:ascii="Arial" w:hAnsi="Arial" w:cs="Arial"/>
                <w:lang w:val="en-US"/>
              </w:rPr>
              <w:t xml:space="preserve"> and for subsequent </w:t>
            </w:r>
            <w:r>
              <w:rPr>
                <w:rFonts w:ascii="Arial" w:hAnsi="Arial" w:cs="Arial"/>
                <w:b/>
                <w:lang w:val="en-US"/>
              </w:rPr>
              <w:t>LDTEC Weeks</w:t>
            </w:r>
            <w:r>
              <w:rPr>
                <w:rFonts w:ascii="Arial" w:hAnsi="Arial" w:cs="Arial"/>
                <w:lang w:val="en-US"/>
              </w:rPr>
              <w:t xml:space="preserve"> in an </w:t>
            </w:r>
            <w:r>
              <w:rPr>
                <w:rFonts w:ascii="Arial" w:hAnsi="Arial" w:cs="Arial"/>
                <w:b/>
                <w:lang w:val="en-US"/>
              </w:rPr>
              <w:t>LDTEC Availability Notification</w:t>
            </w:r>
            <w:bookmarkStart w:id="12" w:name="_BPDCD_14"/>
            <w:r w:rsidRPr="00DE41AF">
              <w:rPr>
                <w:rFonts w:ascii="Arial" w:hAnsi="Arial" w:cs="Arial"/>
                <w:lang w:val="en-US"/>
              </w:rPr>
              <w:t>;</w:t>
            </w:r>
            <w:bookmarkEnd w:id="12"/>
          </w:p>
        </w:tc>
      </w:tr>
      <w:tr w:rsidR="004D5A11" w14:paraId="33D9BCB0" w14:textId="77777777" w:rsidTr="00ED2860">
        <w:tc>
          <w:tcPr>
            <w:tcW w:w="3545" w:type="dxa"/>
          </w:tcPr>
          <w:p w14:paraId="4FEE6D64" w14:textId="77777777" w:rsidR="004D5A11" w:rsidRDefault="004D5A11">
            <w:pPr>
              <w:pStyle w:val="BodyTextIndent"/>
              <w:tabs>
                <w:tab w:val="left" w:pos="1134"/>
                <w:tab w:val="left" w:pos="1161"/>
              </w:tabs>
              <w:ind w:left="0"/>
              <w:rPr>
                <w:rFonts w:ascii="Arial" w:hAnsi="Arial" w:cs="Arial"/>
                <w:b/>
                <w:i/>
                <w:color w:val="FF0000"/>
                <w:u w:val="single"/>
              </w:rPr>
            </w:pPr>
            <w:r>
              <w:rPr>
                <w:rFonts w:ascii="Arial" w:hAnsi="Arial" w:cs="Arial"/>
              </w:rPr>
              <w:t>"</w:t>
            </w:r>
            <w:r>
              <w:rPr>
                <w:rFonts w:ascii="Arial" w:hAnsi="Arial" w:cs="Arial"/>
                <w:b/>
              </w:rPr>
              <w:t>Back Stop Date</w:t>
            </w:r>
            <w:r>
              <w:rPr>
                <w:rFonts w:ascii="Arial" w:hAnsi="Arial" w:cs="Arial"/>
              </w:rPr>
              <w:t>"</w:t>
            </w:r>
          </w:p>
        </w:tc>
        <w:tc>
          <w:tcPr>
            <w:tcW w:w="6775" w:type="dxa"/>
          </w:tcPr>
          <w:p w14:paraId="08E77E02" w14:textId="77777777" w:rsidR="004D5A11" w:rsidRDefault="004D5A11">
            <w:pPr>
              <w:autoSpaceDE w:val="0"/>
              <w:autoSpaceDN w:val="0"/>
              <w:adjustRightInd w:val="0"/>
              <w:spacing w:after="120"/>
              <w:jc w:val="both"/>
              <w:rPr>
                <w:rFonts w:ascii="Arial" w:hAnsi="Arial" w:cs="Arial"/>
                <w:color w:val="FF0000"/>
                <w:u w:val="single"/>
                <w:lang w:val="en-US"/>
              </w:rPr>
            </w:pPr>
            <w:r>
              <w:rPr>
                <w:rFonts w:ascii="Arial" w:hAnsi="Arial" w:cs="Arial"/>
              </w:rPr>
              <w:t xml:space="preserve">in relation to an item of </w:t>
            </w:r>
            <w:r>
              <w:rPr>
                <w:rFonts w:ascii="Arial" w:hAnsi="Arial" w:cs="Arial"/>
                <w:b/>
              </w:rPr>
              <w:t>Derogated Plant</w:t>
            </w:r>
            <w:r>
              <w:rPr>
                <w:rFonts w:ascii="Arial" w:hAnsi="Arial" w:cs="Arial"/>
              </w:rPr>
              <w:t xml:space="preserve">, the date by which it is to attain its </w:t>
            </w:r>
            <w:r>
              <w:rPr>
                <w:rFonts w:ascii="Arial" w:hAnsi="Arial" w:cs="Arial"/>
                <w:b/>
              </w:rPr>
              <w:t>Required Standard</w:t>
            </w:r>
            <w:r>
              <w:rPr>
                <w:rFonts w:ascii="Arial" w:hAnsi="Arial" w:cs="Arial"/>
              </w:rPr>
              <w:t xml:space="preserve">, as specified in or pursuant to the relevant </w:t>
            </w:r>
            <w:r>
              <w:rPr>
                <w:rFonts w:ascii="Arial" w:hAnsi="Arial" w:cs="Arial"/>
                <w:b/>
              </w:rPr>
              <w:t>Derogation</w:t>
            </w:r>
            <w:r>
              <w:rPr>
                <w:rFonts w:ascii="Arial" w:hAnsi="Arial" w:cs="Arial"/>
              </w:rPr>
              <w:t>;</w:t>
            </w:r>
          </w:p>
        </w:tc>
      </w:tr>
      <w:tr w:rsidR="004D5A11" w14:paraId="2646F0DE" w14:textId="77777777" w:rsidTr="00ED2860">
        <w:tc>
          <w:tcPr>
            <w:tcW w:w="3545" w:type="dxa"/>
          </w:tcPr>
          <w:p w14:paraId="43287AFD" w14:textId="77777777" w:rsidR="004D5A11" w:rsidRDefault="004D5A11">
            <w:pPr>
              <w:pStyle w:val="clauseindent"/>
              <w:ind w:left="0"/>
              <w:rPr>
                <w:rFonts w:ascii="Arial" w:hAnsi="Arial" w:cs="Arial"/>
              </w:rPr>
            </w:pPr>
            <w:r>
              <w:rPr>
                <w:rFonts w:ascii="Arial" w:hAnsi="Arial" w:cs="Arial"/>
              </w:rPr>
              <w:lastRenderedPageBreak/>
              <w:t>"</w:t>
            </w:r>
            <w:r>
              <w:rPr>
                <w:rFonts w:ascii="Arial" w:hAnsi="Arial" w:cs="Arial"/>
                <w:b/>
              </w:rPr>
              <w:t>Balancing and Settlement Code</w:t>
            </w:r>
            <w:r>
              <w:rPr>
                <w:rFonts w:ascii="Arial" w:hAnsi="Arial" w:cs="Arial"/>
              </w:rPr>
              <w:t>" or</w:t>
            </w:r>
            <w:r>
              <w:rPr>
                <w:rFonts w:ascii="Arial" w:hAnsi="Arial" w:cs="Arial"/>
                <w:b/>
              </w:rPr>
              <w:t xml:space="preserve"> </w:t>
            </w:r>
            <w:r>
              <w:rPr>
                <w:rFonts w:ascii="Arial" w:hAnsi="Arial" w:cs="Arial"/>
              </w:rPr>
              <w:t>"</w:t>
            </w:r>
            <w:r>
              <w:rPr>
                <w:rFonts w:ascii="Arial" w:hAnsi="Arial" w:cs="Arial"/>
                <w:b/>
              </w:rPr>
              <w:t>BSC</w:t>
            </w:r>
            <w:r>
              <w:rPr>
                <w:rFonts w:ascii="Arial" w:hAnsi="Arial" w:cs="Arial"/>
              </w:rPr>
              <w:t>"</w:t>
            </w:r>
          </w:p>
        </w:tc>
        <w:tc>
          <w:tcPr>
            <w:tcW w:w="6775" w:type="dxa"/>
          </w:tcPr>
          <w:p w14:paraId="03030797"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w:t>
            </w:r>
            <w:r>
              <w:rPr>
                <w:rFonts w:ascii="Arial" w:hAnsi="Arial" w:cs="Arial"/>
                <w:b/>
              </w:rPr>
              <w:br/>
              <w:t>Licence</w:t>
            </w:r>
            <w:r>
              <w:rPr>
                <w:rFonts w:ascii="Arial" w:hAnsi="Arial" w:cs="Arial"/>
              </w:rPr>
              <w:t>;</w:t>
            </w:r>
          </w:p>
        </w:tc>
      </w:tr>
      <w:tr w:rsidR="004D5A11" w14:paraId="0A4CC802" w14:textId="77777777" w:rsidTr="00ED2860">
        <w:tc>
          <w:tcPr>
            <w:tcW w:w="3545" w:type="dxa"/>
          </w:tcPr>
          <w:p w14:paraId="0A93334B"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Code</w:t>
            </w:r>
            <w:r>
              <w:rPr>
                <w:rFonts w:ascii="Arial" w:hAnsi="Arial" w:cs="Arial"/>
              </w:rPr>
              <w:t>" or "</w:t>
            </w:r>
            <w:r>
              <w:rPr>
                <w:rFonts w:ascii="Arial" w:hAnsi="Arial" w:cs="Arial"/>
                <w:b/>
              </w:rPr>
              <w:t>BC</w:t>
            </w:r>
            <w:r>
              <w:rPr>
                <w:rFonts w:ascii="Arial" w:hAnsi="Arial" w:cs="Arial"/>
              </w:rPr>
              <w:t>"</w:t>
            </w:r>
          </w:p>
        </w:tc>
        <w:tc>
          <w:tcPr>
            <w:tcW w:w="6775" w:type="dxa"/>
          </w:tcPr>
          <w:p w14:paraId="4C23890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3536D1F9" w14:textId="77777777" w:rsidTr="00ED2860">
        <w:tc>
          <w:tcPr>
            <w:tcW w:w="3545" w:type="dxa"/>
          </w:tcPr>
          <w:p w14:paraId="3EA1AEDF"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Mechanism</w:t>
            </w:r>
            <w:r>
              <w:rPr>
                <w:rFonts w:ascii="Arial" w:hAnsi="Arial" w:cs="Arial"/>
              </w:rPr>
              <w:t>"</w:t>
            </w:r>
          </w:p>
        </w:tc>
        <w:tc>
          <w:tcPr>
            <w:tcW w:w="6775" w:type="dxa"/>
          </w:tcPr>
          <w:p w14:paraId="5BBE790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3701FD2" w14:textId="77777777" w:rsidTr="00ED2860">
        <w:tc>
          <w:tcPr>
            <w:tcW w:w="3545" w:type="dxa"/>
          </w:tcPr>
          <w:p w14:paraId="132206AA"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w:t>
            </w:r>
            <w:r>
              <w:rPr>
                <w:rFonts w:ascii="Arial" w:hAnsi="Arial" w:cs="Arial"/>
              </w:rPr>
              <w:t>"</w:t>
            </w:r>
          </w:p>
        </w:tc>
        <w:tc>
          <w:tcPr>
            <w:tcW w:w="6775" w:type="dxa"/>
          </w:tcPr>
          <w:p w14:paraId="1B666CFE"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Transmission Licence</w:t>
            </w:r>
            <w:r>
              <w:rPr>
                <w:rFonts w:ascii="Arial" w:hAnsi="Arial" w:cs="Arial"/>
              </w:rPr>
              <w:t>;</w:t>
            </w:r>
          </w:p>
        </w:tc>
      </w:tr>
      <w:tr w:rsidR="004D5A11" w14:paraId="76015122" w14:textId="77777777" w:rsidTr="00ED2860">
        <w:tc>
          <w:tcPr>
            <w:tcW w:w="3545" w:type="dxa"/>
          </w:tcPr>
          <w:p w14:paraId="3F818312"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Activity</w:t>
            </w:r>
            <w:r>
              <w:rPr>
                <w:rFonts w:ascii="Arial" w:hAnsi="Arial" w:cs="Arial"/>
              </w:rPr>
              <w:t>"</w:t>
            </w:r>
          </w:p>
        </w:tc>
        <w:tc>
          <w:tcPr>
            <w:tcW w:w="6775" w:type="dxa"/>
          </w:tcPr>
          <w:p w14:paraId="668E23D3"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670323F9" w14:textId="77777777" w:rsidTr="00ED2860">
        <w:tc>
          <w:tcPr>
            <w:tcW w:w="3545" w:type="dxa"/>
          </w:tcPr>
          <w:p w14:paraId="2B926C61" w14:textId="77777777" w:rsidR="004D5A11" w:rsidRDefault="004D5A11">
            <w:pPr>
              <w:pStyle w:val="clauseindent"/>
              <w:ind w:left="0"/>
              <w:rPr>
                <w:rFonts w:ascii="Arial" w:hAnsi="Arial" w:cs="Arial"/>
              </w:rPr>
            </w:pPr>
            <w:r>
              <w:rPr>
                <w:rFonts w:ascii="Arial" w:hAnsi="Arial" w:cs="Arial"/>
              </w:rPr>
              <w:t>"</w:t>
            </w:r>
            <w:r>
              <w:rPr>
                <w:rFonts w:ascii="Arial" w:hAnsi="Arial" w:cs="Arial"/>
                <w:b/>
              </w:rPr>
              <w:t>Balancing Services Agreement</w:t>
            </w:r>
            <w:r>
              <w:rPr>
                <w:rFonts w:ascii="Arial" w:hAnsi="Arial" w:cs="Arial"/>
              </w:rPr>
              <w:t>"</w:t>
            </w:r>
          </w:p>
        </w:tc>
        <w:tc>
          <w:tcPr>
            <w:tcW w:w="6775" w:type="dxa"/>
          </w:tcPr>
          <w:p w14:paraId="2B5495CA" w14:textId="77777777" w:rsidR="004D5A11" w:rsidRDefault="004D5A11">
            <w:pPr>
              <w:pStyle w:val="clauseindent"/>
              <w:ind w:left="0"/>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governing the provision of and payment for one or more </w:t>
            </w:r>
            <w:r>
              <w:rPr>
                <w:rFonts w:ascii="Arial" w:hAnsi="Arial" w:cs="Arial"/>
                <w:b/>
              </w:rPr>
              <w:t>Balancing Services</w:t>
            </w:r>
            <w:r>
              <w:rPr>
                <w:rFonts w:ascii="Arial" w:hAnsi="Arial" w:cs="Arial"/>
              </w:rPr>
              <w:t>;</w:t>
            </w:r>
          </w:p>
        </w:tc>
      </w:tr>
      <w:tr w:rsidR="00062FF6" w14:paraId="4EA9CB38" w14:textId="77777777" w:rsidTr="00ED2860">
        <w:tc>
          <w:tcPr>
            <w:tcW w:w="3545" w:type="dxa"/>
          </w:tcPr>
          <w:p w14:paraId="0089482D" w14:textId="7162A682" w:rsidR="00062FF6" w:rsidRDefault="00062FF6" w:rsidP="00062FF6">
            <w:pPr>
              <w:pStyle w:val="clauseindent"/>
              <w:ind w:left="0"/>
              <w:rPr>
                <w:rFonts w:ascii="Arial" w:hAnsi="Arial" w:cs="Arial"/>
              </w:rPr>
            </w:pPr>
            <w:r>
              <w:rPr>
                <w:rFonts w:ascii="Arial" w:hAnsi="Arial" w:cs="Arial"/>
              </w:rPr>
              <w:t>"</w:t>
            </w:r>
            <w:r>
              <w:rPr>
                <w:rFonts w:ascii="Arial" w:hAnsi="Arial" w:cs="Arial"/>
                <w:b/>
              </w:rPr>
              <w:t>Balancing Services Use of System Charges</w:t>
            </w:r>
            <w:r>
              <w:rPr>
                <w:rFonts w:ascii="Arial" w:hAnsi="Arial" w:cs="Arial"/>
              </w:rPr>
              <w:t>"</w:t>
            </w:r>
          </w:p>
        </w:tc>
        <w:tc>
          <w:tcPr>
            <w:tcW w:w="6775" w:type="dxa"/>
          </w:tcPr>
          <w:p w14:paraId="2DA283DF" w14:textId="0B5C7719" w:rsidR="00062FF6" w:rsidRDefault="00062FF6" w:rsidP="00062FF6">
            <w:pPr>
              <w:pStyle w:val="clauseindent"/>
              <w:ind w:left="0"/>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Balancing Services Activity</w:t>
            </w:r>
            <w:r>
              <w:rPr>
                <w:rFonts w:ascii="Arial" w:hAnsi="Arial" w:cs="Arial"/>
              </w:rPr>
              <w:t>;</w:t>
            </w:r>
          </w:p>
        </w:tc>
      </w:tr>
      <w:tr w:rsidR="004D5A11" w14:paraId="1FADBE0C" w14:textId="77777777" w:rsidTr="00ED2860">
        <w:tc>
          <w:tcPr>
            <w:tcW w:w="3545" w:type="dxa"/>
          </w:tcPr>
          <w:p w14:paraId="3FA11DD9" w14:textId="77777777" w:rsidR="004D5A11" w:rsidRDefault="004D5A11" w:rsidP="00FB5A3E">
            <w:pPr>
              <w:pStyle w:val="clauseindent"/>
              <w:ind w:left="0"/>
              <w:rPr>
                <w:rFonts w:ascii="Arial" w:hAnsi="Arial" w:cs="Arial"/>
              </w:rPr>
            </w:pPr>
            <w:r w:rsidRPr="00FB5A3E">
              <w:rPr>
                <w:rFonts w:ascii="Helvetica" w:hAnsi="Helvetica" w:cs="Helvetica"/>
                <w:szCs w:val="22"/>
                <w:lang w:eastAsia="en-GB"/>
              </w:rPr>
              <w:t>"</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Charges Forecast Information</w:t>
            </w:r>
            <w:r w:rsidRPr="00FB5A3E">
              <w:rPr>
                <w:rFonts w:ascii="Helvetica" w:hAnsi="Helvetica" w:cs="Helvetica"/>
                <w:szCs w:val="22"/>
                <w:lang w:eastAsia="en-GB"/>
              </w:rPr>
              <w:t>"</w:t>
            </w:r>
          </w:p>
        </w:tc>
        <w:tc>
          <w:tcPr>
            <w:tcW w:w="6775" w:type="dxa"/>
          </w:tcPr>
          <w:p w14:paraId="4195821F" w14:textId="77777777" w:rsidR="004D5A11" w:rsidRDefault="004D5A11" w:rsidP="00CB03FF">
            <w:pPr>
              <w:pStyle w:val="clauseindent"/>
              <w:ind w:left="0"/>
              <w:jc w:val="both"/>
              <w:rPr>
                <w:rFonts w:ascii="Arial" w:hAnsi="Arial" w:cs="Arial"/>
              </w:rPr>
            </w:pPr>
            <w:r w:rsidRPr="00FB5A3E">
              <w:rPr>
                <w:rFonts w:ascii="Helvetica-Bold" w:hAnsi="Helvetica-Bold" w:cs="Helvetica-Bold"/>
                <w:b/>
                <w:bCs/>
                <w:szCs w:val="22"/>
                <w:lang w:eastAsia="en-GB"/>
              </w:rPr>
              <w:t xml:space="preserve">The Company’s </w:t>
            </w:r>
            <w:r w:rsidRPr="00FB5A3E">
              <w:rPr>
                <w:rFonts w:ascii="Helvetica" w:hAnsi="Helvetica" w:cs="Helvetica"/>
                <w:szCs w:val="22"/>
                <w:lang w:eastAsia="en-GB"/>
              </w:rPr>
              <w:t>estimate of the average</w:t>
            </w:r>
            <w:r>
              <w:rPr>
                <w:rFonts w:ascii="Helvetica" w:hAnsi="Helvetica" w:cs="Helvetica"/>
                <w:szCs w:val="22"/>
                <w:lang w:eastAsia="en-GB"/>
              </w:rPr>
              <w:t xml:space="preserve"> </w:t>
            </w:r>
            <w:r w:rsidRPr="00FB5A3E">
              <w:rPr>
                <w:rFonts w:ascii="Helvetica" w:hAnsi="Helvetica" w:cs="Helvetica"/>
                <w:szCs w:val="22"/>
                <w:lang w:eastAsia="en-GB"/>
              </w:rPr>
              <w:t xml:space="preserve">expected </w:t>
            </w:r>
            <w:r w:rsidRPr="00FB5A3E">
              <w:rPr>
                <w:rFonts w:ascii="Helvetica-Bold" w:hAnsi="Helvetica-Bold" w:cs="Helvetica-Bold"/>
                <w:b/>
                <w:bCs/>
                <w:szCs w:val="22"/>
                <w:lang w:eastAsia="en-GB"/>
              </w:rPr>
              <w:t>Balancing Services Use of System</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Charges </w:t>
            </w:r>
            <w:r w:rsidRPr="00FB5A3E">
              <w:rPr>
                <w:rFonts w:ascii="Helvetica" w:hAnsi="Helvetica" w:cs="Helvetica"/>
                <w:szCs w:val="22"/>
                <w:lang w:eastAsia="en-GB"/>
              </w:rPr>
              <w:t xml:space="preserve">for each month in the </w:t>
            </w:r>
            <w:r w:rsidRPr="00FB5A3E">
              <w:rPr>
                <w:rFonts w:ascii="Helvetica-Bold" w:hAnsi="Helvetica-Bold" w:cs="Helvetica-Bold"/>
                <w:b/>
                <w:bCs/>
                <w:szCs w:val="22"/>
                <w:lang w:eastAsia="en-GB"/>
              </w:rPr>
              <w:t>Current</w:t>
            </w:r>
            <w:r>
              <w:rPr>
                <w:rFonts w:ascii="Helvetica-Bold" w:hAnsi="Helvetica-Bold" w:cs="Helvetica-Bold"/>
                <w:b/>
                <w:bCs/>
                <w:szCs w:val="22"/>
                <w:lang w:eastAsia="en-GB"/>
              </w:rPr>
              <w:t xml:space="preserve"> </w:t>
            </w:r>
            <w:r w:rsidRPr="00FB5A3E">
              <w:rPr>
                <w:rFonts w:ascii="Helvetica-Bold" w:hAnsi="Helvetica-Bold" w:cs="Helvetica-Bold"/>
                <w:b/>
                <w:bCs/>
                <w:szCs w:val="22"/>
                <w:lang w:eastAsia="en-GB"/>
              </w:rPr>
              <w:t xml:space="preserve">Financial Year </w:t>
            </w:r>
            <w:r w:rsidRPr="00FB5A3E">
              <w:rPr>
                <w:rFonts w:ascii="Helvetica" w:hAnsi="Helvetica" w:cs="Helvetica"/>
                <w:szCs w:val="22"/>
                <w:lang w:eastAsia="en-GB"/>
              </w:rPr>
              <w:t>and each month of the following</w:t>
            </w:r>
            <w:r>
              <w:rPr>
                <w:rFonts w:ascii="Helvetica" w:hAnsi="Helvetica" w:cs="Helvetica"/>
                <w:szCs w:val="22"/>
                <w:lang w:eastAsia="en-GB"/>
              </w:rPr>
              <w:t xml:space="preserve"> </w:t>
            </w:r>
            <w:r w:rsidRPr="00FB5A3E">
              <w:rPr>
                <w:rFonts w:ascii="Helvetica-Bold" w:hAnsi="Helvetica-Bold" w:cs="Helvetica-Bold"/>
                <w:b/>
                <w:bCs/>
                <w:szCs w:val="22"/>
                <w:lang w:eastAsia="en-GB"/>
              </w:rPr>
              <w:t>Financial Year</w:t>
            </w:r>
            <w:r w:rsidRPr="00FB5A3E">
              <w:rPr>
                <w:rFonts w:ascii="Helvetica" w:hAnsi="Helvetica" w:cs="Helvetica"/>
                <w:szCs w:val="22"/>
                <w:lang w:eastAsia="en-GB"/>
              </w:rPr>
              <w:t>.</w:t>
            </w:r>
          </w:p>
        </w:tc>
      </w:tr>
      <w:tr w:rsidR="004D5A11" w14:paraId="4F48D67D" w14:textId="77777777" w:rsidTr="00ED2860">
        <w:tc>
          <w:tcPr>
            <w:tcW w:w="3545" w:type="dxa"/>
          </w:tcPr>
          <w:p w14:paraId="6760A394" w14:textId="020F44E6" w:rsidR="009A6FF3" w:rsidRDefault="004D5A11" w:rsidP="00062FF6">
            <w:pPr>
              <w:pStyle w:val="clauseindent"/>
              <w:ind w:left="0"/>
              <w:rPr>
                <w:rFonts w:ascii="Arial" w:hAnsi="Arial" w:cs="Arial"/>
              </w:rPr>
            </w:pPr>
            <w:r>
              <w:rPr>
                <w:rFonts w:ascii="Arial" w:hAnsi="Arial" w:cs="Arial"/>
              </w:rPr>
              <w:t>"</w:t>
            </w:r>
            <w:r>
              <w:rPr>
                <w:rFonts w:ascii="Arial" w:hAnsi="Arial" w:cs="Arial"/>
                <w:b/>
              </w:rPr>
              <w:t>Balancing Services Use of System Reconciliation Statement</w:t>
            </w:r>
            <w:r>
              <w:rPr>
                <w:rFonts w:ascii="Arial" w:hAnsi="Arial" w:cs="Arial"/>
              </w:rPr>
              <w:t>"</w:t>
            </w:r>
          </w:p>
        </w:tc>
        <w:tc>
          <w:tcPr>
            <w:tcW w:w="6775" w:type="dxa"/>
          </w:tcPr>
          <w:p w14:paraId="1EB21449" w14:textId="3351DA8A" w:rsidR="00CC7E52" w:rsidRDefault="004D5A11">
            <w:pPr>
              <w:pStyle w:val="clauseindent"/>
              <w:ind w:left="0"/>
              <w:jc w:val="both"/>
              <w:rPr>
                <w:rFonts w:ascii="Arial" w:hAnsi="Arial" w:cs="Arial"/>
              </w:rPr>
            </w:pPr>
            <w:r>
              <w:rPr>
                <w:rFonts w:ascii="Arial" w:hAnsi="Arial" w:cs="Arial"/>
              </w:rPr>
              <w:t>as defined in Paragraph 3.15.1</w:t>
            </w:r>
            <w:bookmarkStart w:id="13" w:name="_BPDCD_15"/>
            <w:r w:rsidRPr="00DE41AF">
              <w:rPr>
                <w:rFonts w:ascii="Arial" w:hAnsi="Arial" w:cs="Arial"/>
              </w:rPr>
              <w:t>;</w:t>
            </w:r>
            <w:bookmarkEnd w:id="13"/>
          </w:p>
          <w:p w14:paraId="01706113" w14:textId="0118FFA5" w:rsidR="00CC7E52" w:rsidRDefault="00CC7E52">
            <w:pPr>
              <w:pStyle w:val="clauseindent"/>
              <w:ind w:left="0"/>
              <w:jc w:val="both"/>
              <w:rPr>
                <w:rFonts w:ascii="Arial" w:hAnsi="Arial" w:cs="Arial"/>
              </w:rPr>
            </w:pPr>
          </w:p>
        </w:tc>
      </w:tr>
      <w:tr w:rsidR="00062FF6" w14:paraId="5FD33000" w14:textId="77777777" w:rsidTr="00ED2860">
        <w:tc>
          <w:tcPr>
            <w:tcW w:w="3545" w:type="dxa"/>
          </w:tcPr>
          <w:p w14:paraId="7CC3604B" w14:textId="233BBB23" w:rsidR="00062FF6" w:rsidRDefault="00062FF6">
            <w:pPr>
              <w:pStyle w:val="clauseindent"/>
              <w:ind w:left="0"/>
              <w:rPr>
                <w:rFonts w:ascii="Arial" w:hAnsi="Arial" w:cs="Arial"/>
                <w:b/>
                <w:bCs/>
              </w:rPr>
            </w:pPr>
            <w:r w:rsidRPr="00B315B6">
              <w:rPr>
                <w:rFonts w:ascii="Arial" w:hAnsi="Arial" w:cs="Arial"/>
                <w:b/>
                <w:bCs/>
              </w:rPr>
              <w:t>“Balancing Services Use of System Working Capital Facility”</w:t>
            </w:r>
          </w:p>
        </w:tc>
        <w:tc>
          <w:tcPr>
            <w:tcW w:w="6775" w:type="dxa"/>
            <w:shd w:val="clear" w:color="auto" w:fill="auto"/>
          </w:tcPr>
          <w:p w14:paraId="6E522144" w14:textId="2E393EE7" w:rsidR="00062FF6" w:rsidRDefault="00062FF6">
            <w:pPr>
              <w:pStyle w:val="clauseindent"/>
              <w:ind w:left="0"/>
              <w:jc w:val="both"/>
              <w:rPr>
                <w:rFonts w:ascii="Arial" w:hAnsi="Arial" w:cs="Arial"/>
              </w:rPr>
            </w:pPr>
            <w:r w:rsidRPr="001D3F08">
              <w:rPr>
                <w:rFonts w:ascii="Arial" w:hAnsi="Arial" w:cs="Arial"/>
              </w:rPr>
              <w:t xml:space="preserve">the component of the working capital facility, which is capped to a level as agreed between </w:t>
            </w:r>
            <w:r w:rsidRPr="001D3F08">
              <w:rPr>
                <w:rFonts w:ascii="Arial" w:hAnsi="Arial" w:cs="Arial"/>
                <w:b/>
                <w:bCs/>
              </w:rPr>
              <w:t>The Company</w:t>
            </w:r>
            <w:r w:rsidRPr="001D3F08">
              <w:rPr>
                <w:rFonts w:ascii="Arial" w:hAnsi="Arial" w:cs="Arial"/>
              </w:rPr>
              <w:t xml:space="preserve"> and </w:t>
            </w:r>
            <w:r w:rsidRPr="001D3F08">
              <w:rPr>
                <w:rFonts w:ascii="Arial" w:hAnsi="Arial" w:cs="Arial"/>
                <w:b/>
                <w:bCs/>
              </w:rPr>
              <w:t>The Authority,</w:t>
            </w:r>
            <w:r w:rsidRPr="001D3F08">
              <w:rPr>
                <w:rFonts w:ascii="Arial" w:hAnsi="Arial" w:cs="Arial"/>
              </w:rPr>
              <w:t xml:space="preserve"> available to </w:t>
            </w:r>
            <w:r w:rsidRPr="001D3F08">
              <w:rPr>
                <w:rFonts w:ascii="Arial" w:hAnsi="Arial" w:cs="Arial"/>
                <w:b/>
                <w:bCs/>
              </w:rPr>
              <w:t>The Company</w:t>
            </w:r>
            <w:r w:rsidRPr="001D3F08">
              <w:rPr>
                <w:rFonts w:ascii="Arial" w:hAnsi="Arial" w:cs="Arial"/>
              </w:rPr>
              <w:t xml:space="preserve"> which is ringfenced for the purposes of </w:t>
            </w:r>
            <w:r w:rsidRPr="001D3F08">
              <w:rPr>
                <w:rFonts w:ascii="Arial" w:hAnsi="Arial" w:cs="Arial"/>
                <w:b/>
                <w:bCs/>
              </w:rPr>
              <w:t>BSUoS Charges</w:t>
            </w:r>
            <w:r w:rsidRPr="001D3F08">
              <w:rPr>
                <w:rFonts w:ascii="Arial" w:hAnsi="Arial" w:cs="Arial"/>
              </w:rPr>
              <w:t>;</w:t>
            </w:r>
          </w:p>
        </w:tc>
      </w:tr>
      <w:tr w:rsidR="004D5A11" w14:paraId="2F134B75" w14:textId="77777777" w:rsidTr="00ED2860">
        <w:tc>
          <w:tcPr>
            <w:tcW w:w="3545" w:type="dxa"/>
          </w:tcPr>
          <w:p w14:paraId="38596948" w14:textId="77777777" w:rsidR="004D5A11" w:rsidRDefault="004D5A11">
            <w:pPr>
              <w:pStyle w:val="clauseindent"/>
              <w:ind w:left="0"/>
              <w:rPr>
                <w:rFonts w:ascii="Arial" w:hAnsi="Arial" w:cs="Arial"/>
                <w:b/>
                <w:bCs/>
              </w:rPr>
            </w:pPr>
            <w:r>
              <w:rPr>
                <w:rFonts w:ascii="Arial" w:hAnsi="Arial" w:cs="Arial"/>
                <w:b/>
                <w:bCs/>
              </w:rPr>
              <w:t>"Bank Account"</w:t>
            </w:r>
          </w:p>
        </w:tc>
        <w:tc>
          <w:tcPr>
            <w:tcW w:w="6775" w:type="dxa"/>
            <w:shd w:val="clear" w:color="auto" w:fill="auto"/>
          </w:tcPr>
          <w:p w14:paraId="5928B55D" w14:textId="77777777" w:rsidR="004D5A11" w:rsidRDefault="004D5A11">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w:t>
            </w:r>
            <w:r>
              <w:rPr>
                <w:rFonts w:ascii="Arial" w:hAnsi="Arial" w:cs="Arial"/>
              </w:rPr>
              <w:t xml:space="preserve"> bearing interest from (and including) the date of deposit of principal sums to (but excluding) the date of withdrawal of principal sums from such account, mandated for withdrawal of principal solely by </w:t>
            </w:r>
            <w:r>
              <w:rPr>
                <w:rFonts w:ascii="Arial" w:hAnsi="Arial" w:cs="Arial"/>
                <w:b/>
                <w:bCs/>
              </w:rPr>
              <w:t>The Company</w:t>
            </w:r>
            <w:r>
              <w:rPr>
                <w:rFonts w:ascii="Arial" w:hAnsi="Arial" w:cs="Arial"/>
              </w:rPr>
              <w:t xml:space="preserve"> against delivery of a </w:t>
            </w:r>
            <w:r>
              <w:rPr>
                <w:rFonts w:ascii="Arial" w:hAnsi="Arial" w:cs="Arial"/>
                <w:b/>
              </w:rPr>
              <w:t>Notice of Drawing</w:t>
            </w:r>
            <w:r>
              <w:rPr>
                <w:rFonts w:ascii="Arial" w:hAnsi="Arial" w:cs="Arial"/>
              </w:rPr>
              <w:t xml:space="preserve"> for the amount demanded therein and mandated for the transfer of any interest accrued to the </w:t>
            </w:r>
            <w:r>
              <w:rPr>
                <w:rFonts w:ascii="Arial" w:hAnsi="Arial" w:cs="Arial"/>
                <w:b/>
              </w:rPr>
              <w:t>Bank Account</w:t>
            </w:r>
            <w:r>
              <w:rPr>
                <w:rFonts w:ascii="Arial" w:hAnsi="Arial" w:cs="Arial"/>
              </w:rPr>
              <w:t xml:space="preserve"> to such account to:</w:t>
            </w:r>
          </w:p>
          <w:p w14:paraId="09C29232" w14:textId="77777777" w:rsidR="004D5A11" w:rsidRPr="006E10F8" w:rsidRDefault="004D5A11" w:rsidP="006E10F8">
            <w:pPr>
              <w:pStyle w:val="clauseindent"/>
              <w:ind w:left="0"/>
              <w:jc w:val="both"/>
              <w:rPr>
                <w:rFonts w:ascii="Arial" w:hAnsi="Arial" w:cs="Arial"/>
              </w:rPr>
            </w:pPr>
            <w:r w:rsidRPr="006E10F8">
              <w:rPr>
                <w:rFonts w:ascii="Arial" w:hAnsi="Arial" w:cs="Arial"/>
              </w:rPr>
              <w:t xml:space="preserve">a) an associated bank account in the name of </w:t>
            </w:r>
            <w:r w:rsidRPr="001502E7">
              <w:rPr>
                <w:rFonts w:ascii="Arial" w:hAnsi="Arial" w:cs="Arial"/>
                <w:b/>
              </w:rPr>
              <w:t>The Company</w:t>
            </w:r>
            <w:r w:rsidRPr="006E10F8">
              <w:rPr>
                <w:rFonts w:ascii="Arial" w:hAnsi="Arial" w:cs="Arial"/>
              </w:rPr>
              <w:t xml:space="preserve"> in which the interest accruing in respect of the principal sums deposited by the </w:t>
            </w:r>
            <w:r w:rsidRPr="001502E7">
              <w:rPr>
                <w:rFonts w:ascii="Arial" w:hAnsi="Arial" w:cs="Arial"/>
                <w:b/>
              </w:rPr>
              <w:t xml:space="preserve">User </w:t>
            </w:r>
            <w:r w:rsidRPr="006E10F8">
              <w:rPr>
                <w:rFonts w:ascii="Arial" w:hAnsi="Arial" w:cs="Arial"/>
              </w:rPr>
              <w:t>shall be ascertainable; or</w:t>
            </w:r>
          </w:p>
          <w:p w14:paraId="086F40BD" w14:textId="77777777" w:rsidR="004D5A11" w:rsidRDefault="004D5A11">
            <w:pPr>
              <w:pStyle w:val="clauseindent"/>
              <w:ind w:left="0"/>
              <w:jc w:val="both"/>
              <w:rPr>
                <w:rFonts w:ascii="Arial" w:hAnsi="Arial" w:cs="Arial"/>
              </w:rPr>
            </w:pPr>
            <w:r w:rsidRPr="006E10F8">
              <w:rPr>
                <w:rFonts w:ascii="Arial" w:hAnsi="Arial" w:cs="Arial"/>
              </w:rPr>
              <w:t>b) such bank account as the User may specify;</w:t>
            </w:r>
          </w:p>
        </w:tc>
      </w:tr>
      <w:tr w:rsidR="004D5A11" w14:paraId="2D5C30AE" w14:textId="77777777" w:rsidTr="00ED2860">
        <w:tc>
          <w:tcPr>
            <w:tcW w:w="3545" w:type="dxa"/>
          </w:tcPr>
          <w:p w14:paraId="12429535" w14:textId="77777777" w:rsidR="004D5A11" w:rsidRDefault="004D5A11">
            <w:pPr>
              <w:pStyle w:val="clauseindent"/>
              <w:ind w:left="0"/>
              <w:rPr>
                <w:rFonts w:ascii="Arial" w:hAnsi="Arial" w:cs="Arial"/>
                <w:b/>
                <w:bCs/>
              </w:rPr>
            </w:pPr>
            <w:r>
              <w:rPr>
                <w:rFonts w:ascii="Arial" w:hAnsi="Arial" w:cs="Arial"/>
                <w:b/>
                <w:bCs/>
              </w:rPr>
              <w:lastRenderedPageBreak/>
              <w:t>"Base Rate"</w:t>
            </w:r>
          </w:p>
        </w:tc>
        <w:tc>
          <w:tcPr>
            <w:tcW w:w="6775" w:type="dxa"/>
            <w:shd w:val="clear" w:color="auto" w:fill="auto"/>
          </w:tcPr>
          <w:p w14:paraId="1F62D398" w14:textId="77777777" w:rsidR="004D5A11" w:rsidRDefault="004D5A11">
            <w:pPr>
              <w:pStyle w:val="clauseindent"/>
              <w:ind w:left="0"/>
              <w:jc w:val="both"/>
              <w:rPr>
                <w:rFonts w:ascii="Arial" w:hAnsi="Arial" w:cs="Arial"/>
              </w:rPr>
            </w:pPr>
            <w:r>
              <w:rPr>
                <w:rFonts w:ascii="Arial" w:hAnsi="Arial" w:cs="Arial"/>
              </w:rPr>
              <w:t xml:space="preserve">in respect of any day, the rate per annum which is equal to the base lending rate from time to time of Barclays Bank PLC as at the close of business on the immediately preceding </w:t>
            </w:r>
            <w:r>
              <w:rPr>
                <w:rFonts w:ascii="Arial" w:hAnsi="Arial" w:cs="Arial"/>
                <w:b/>
              </w:rPr>
              <w:t>Business Day</w:t>
            </w:r>
            <w:r>
              <w:rPr>
                <w:rFonts w:ascii="Arial" w:hAnsi="Arial" w:cs="Arial"/>
              </w:rPr>
              <w:t>;</w:t>
            </w:r>
          </w:p>
        </w:tc>
      </w:tr>
      <w:tr w:rsidR="004D5A11" w14:paraId="64A19CA1" w14:textId="77777777" w:rsidTr="00ED2860">
        <w:tc>
          <w:tcPr>
            <w:tcW w:w="3545" w:type="dxa"/>
          </w:tcPr>
          <w:p w14:paraId="44C46179" w14:textId="77777777" w:rsidR="004D5A11" w:rsidRDefault="004D5A11">
            <w:pPr>
              <w:pStyle w:val="clauseindent"/>
              <w:ind w:left="0"/>
              <w:rPr>
                <w:rFonts w:ascii="Arial" w:hAnsi="Arial" w:cs="Arial"/>
                <w:b/>
                <w:bCs/>
              </w:rPr>
            </w:pPr>
            <w:r>
              <w:rPr>
                <w:rFonts w:ascii="Arial" w:hAnsi="Arial" w:cs="Arial"/>
                <w:b/>
                <w:bCs/>
              </w:rPr>
              <w:t>"Base Value at Risk"</w:t>
            </w:r>
          </w:p>
        </w:tc>
        <w:tc>
          <w:tcPr>
            <w:tcW w:w="6775" w:type="dxa"/>
            <w:shd w:val="clear" w:color="auto" w:fill="auto"/>
          </w:tcPr>
          <w:p w14:paraId="3CDC25C4" w14:textId="2F98F519" w:rsidR="004D5A11" w:rsidRPr="00CC1A3E" w:rsidRDefault="004D5A11">
            <w:pPr>
              <w:pStyle w:val="clauseindent"/>
              <w:ind w:left="0"/>
              <w:jc w:val="both"/>
              <w:rPr>
                <w:rFonts w:ascii="Arial" w:hAnsi="Arial" w:cs="Arial"/>
                <w:b/>
              </w:rPr>
            </w:pPr>
            <w:bookmarkStart w:id="14" w:name="_BPDCD_16"/>
            <w:r w:rsidRPr="00DE41AF">
              <w:rPr>
                <w:rFonts w:ascii="Arial" w:hAnsi="Arial" w:cs="Arial"/>
              </w:rPr>
              <w:t xml:space="preserve">the </w:t>
            </w:r>
            <w:bookmarkEnd w:id="14"/>
            <w:r>
              <w:rPr>
                <w:rFonts w:ascii="Arial" w:hAnsi="Arial" w:cs="Arial"/>
              </w:rPr>
              <w:t xml:space="preserve">sum of </w:t>
            </w:r>
            <w:r>
              <w:rPr>
                <w:rFonts w:ascii="Arial" w:hAnsi="Arial" w:cs="Arial"/>
                <w:b/>
              </w:rPr>
              <w:t>HH Base Value at Risk</w:t>
            </w:r>
            <w:r w:rsidR="00CC1A3E">
              <w:rPr>
                <w:rFonts w:ascii="Arial" w:hAnsi="Arial" w:cs="Arial"/>
                <w:b/>
              </w:rPr>
              <w:t>,</w:t>
            </w:r>
            <w:r>
              <w:rPr>
                <w:rFonts w:ascii="Arial" w:hAnsi="Arial" w:cs="Arial"/>
              </w:rPr>
              <w:t xml:space="preserve"> </w:t>
            </w:r>
            <w:r>
              <w:rPr>
                <w:rFonts w:ascii="Arial" w:hAnsi="Arial" w:cs="Arial"/>
                <w:b/>
              </w:rPr>
              <w:t>NHH Base Value at Risk</w:t>
            </w:r>
            <w:r w:rsidR="00CC1A3E" w:rsidRPr="00CC1A3E">
              <w:rPr>
                <w:rFonts w:ascii="Arial" w:hAnsi="Arial" w:cs="Arial"/>
                <w:b/>
              </w:rPr>
              <w:t>, FDSC Base Value a</w:t>
            </w:r>
            <w:r w:rsidR="00540B6D">
              <w:rPr>
                <w:rFonts w:ascii="Arial" w:hAnsi="Arial" w:cs="Arial"/>
                <w:b/>
              </w:rPr>
              <w:t>t</w:t>
            </w:r>
            <w:r w:rsidR="00CC1A3E" w:rsidRPr="00CC1A3E">
              <w:rPr>
                <w:rFonts w:ascii="Arial" w:hAnsi="Arial" w:cs="Arial"/>
                <w:b/>
              </w:rPr>
              <w:t xml:space="preserve"> Risk</w:t>
            </w:r>
            <w:r w:rsidR="00CC1A3E">
              <w:rPr>
                <w:rFonts w:ascii="Arial" w:hAnsi="Arial" w:cs="Arial"/>
                <w:b/>
              </w:rPr>
              <w:t xml:space="preserve"> </w:t>
            </w:r>
            <w:r w:rsidR="00CC1A3E">
              <w:rPr>
                <w:rFonts w:ascii="Arial" w:hAnsi="Arial" w:cs="Arial"/>
                <w:bCs/>
              </w:rPr>
              <w:t xml:space="preserve">and the </w:t>
            </w:r>
            <w:r w:rsidR="00CC1A3E">
              <w:rPr>
                <w:rFonts w:ascii="Arial" w:hAnsi="Arial" w:cs="Arial"/>
                <w:b/>
              </w:rPr>
              <w:t>UMS Base Value at Risk.</w:t>
            </w:r>
          </w:p>
        </w:tc>
      </w:tr>
      <w:tr w:rsidR="004D5A11" w14:paraId="76E31184" w14:textId="77777777" w:rsidTr="00ED2860">
        <w:tc>
          <w:tcPr>
            <w:tcW w:w="3545" w:type="dxa"/>
          </w:tcPr>
          <w:p w14:paraId="2702B0D2" w14:textId="77777777" w:rsidR="004D5A11" w:rsidRDefault="004D5A11">
            <w:pPr>
              <w:pStyle w:val="clauseindent"/>
              <w:ind w:left="0"/>
              <w:rPr>
                <w:rFonts w:ascii="Arial" w:hAnsi="Arial" w:cs="Arial"/>
                <w:b/>
                <w:bCs/>
              </w:rPr>
            </w:pPr>
            <w:r>
              <w:rPr>
                <w:rFonts w:ascii="Arial" w:hAnsi="Arial" w:cs="Arial"/>
                <w:b/>
                <w:bCs/>
              </w:rPr>
              <w:t>"BELLA Application"</w:t>
            </w:r>
          </w:p>
        </w:tc>
        <w:tc>
          <w:tcPr>
            <w:tcW w:w="6775" w:type="dxa"/>
            <w:shd w:val="clear" w:color="auto" w:fill="auto"/>
          </w:tcPr>
          <w:p w14:paraId="2D462415" w14:textId="77777777" w:rsidR="004D5A11" w:rsidRDefault="004D5A11">
            <w:pPr>
              <w:pStyle w:val="clauseindent"/>
              <w:ind w:left="0"/>
              <w:jc w:val="both"/>
              <w:rPr>
                <w:rFonts w:ascii="Arial" w:hAnsi="Arial" w:cs="Arial"/>
              </w:rPr>
            </w:pPr>
            <w:r>
              <w:rPr>
                <w:rFonts w:ascii="Arial" w:hAnsi="Arial" w:cs="Arial"/>
              </w:rPr>
              <w:t xml:space="preserve">an application for a </w:t>
            </w:r>
            <w:r>
              <w:rPr>
                <w:rFonts w:ascii="Arial" w:hAnsi="Arial" w:cs="Arial"/>
                <w:b/>
              </w:rPr>
              <w:t>BELLA</w:t>
            </w:r>
            <w:r>
              <w:rPr>
                <w:rFonts w:ascii="Arial" w:hAnsi="Arial" w:cs="Arial"/>
              </w:rPr>
              <w:t xml:space="preserve"> in the form or substantially in the form set out in Exhibit Q;</w:t>
            </w:r>
          </w:p>
        </w:tc>
      </w:tr>
      <w:tr w:rsidR="004D5A11" w14:paraId="65FA37AC" w14:textId="77777777" w:rsidTr="00ED2860">
        <w:tc>
          <w:tcPr>
            <w:tcW w:w="3545" w:type="dxa"/>
          </w:tcPr>
          <w:p w14:paraId="0023F7A2" w14:textId="77777777" w:rsidR="004D5A11" w:rsidRDefault="004D5A11">
            <w:pPr>
              <w:pStyle w:val="clauseindent"/>
              <w:ind w:left="0"/>
              <w:rPr>
                <w:rFonts w:ascii="Arial" w:hAnsi="Arial" w:cs="Arial"/>
                <w:b/>
                <w:bCs/>
              </w:rPr>
            </w:pPr>
            <w:r>
              <w:rPr>
                <w:rFonts w:ascii="Arial" w:hAnsi="Arial" w:cs="Arial"/>
                <w:b/>
                <w:bCs/>
              </w:rPr>
              <w:t>"BELLA Offer"</w:t>
            </w:r>
          </w:p>
        </w:tc>
        <w:tc>
          <w:tcPr>
            <w:tcW w:w="6775" w:type="dxa"/>
            <w:shd w:val="clear" w:color="auto" w:fill="auto"/>
          </w:tcPr>
          <w:p w14:paraId="7EDFACEF" w14:textId="77777777" w:rsidR="004D5A11" w:rsidRDefault="004D5A11">
            <w:pPr>
              <w:pStyle w:val="clauseindent"/>
              <w:ind w:left="0"/>
              <w:jc w:val="both"/>
              <w:rPr>
                <w:rFonts w:ascii="Arial" w:hAnsi="Arial" w:cs="Arial"/>
              </w:rPr>
            </w:pPr>
            <w:r>
              <w:rPr>
                <w:rFonts w:ascii="Arial" w:hAnsi="Arial" w:cs="Arial"/>
              </w:rPr>
              <w:t xml:space="preserve">an offer for a </w:t>
            </w:r>
            <w:r>
              <w:rPr>
                <w:rFonts w:ascii="Arial" w:hAnsi="Arial" w:cs="Arial"/>
                <w:b/>
              </w:rPr>
              <w:t>BELLA</w:t>
            </w:r>
            <w:r>
              <w:rPr>
                <w:rFonts w:ascii="Arial" w:hAnsi="Arial" w:cs="Arial"/>
              </w:rPr>
              <w:t xml:space="preserve"> in the form or substantially the form set out in Exhibit R including any revision or extension of such offer;</w:t>
            </w:r>
          </w:p>
        </w:tc>
      </w:tr>
      <w:tr w:rsidR="004D5A11" w14:paraId="39DD55F5" w14:textId="77777777" w:rsidTr="00ED2860">
        <w:tc>
          <w:tcPr>
            <w:tcW w:w="3545" w:type="dxa"/>
          </w:tcPr>
          <w:p w14:paraId="4B36AA75" w14:textId="77777777" w:rsidR="004D5A11" w:rsidRDefault="004D5A11">
            <w:pPr>
              <w:pStyle w:val="clauseindent"/>
              <w:ind w:left="0"/>
              <w:rPr>
                <w:rFonts w:ascii="Arial" w:hAnsi="Arial" w:cs="Arial"/>
                <w:b/>
                <w:bCs/>
              </w:rPr>
            </w:pPr>
            <w:r>
              <w:rPr>
                <w:rFonts w:ascii="Arial" w:hAnsi="Arial" w:cs="Arial"/>
                <w:b/>
                <w:bCs/>
              </w:rPr>
              <w:t>"Bi-annual Estimate"</w:t>
            </w:r>
          </w:p>
        </w:tc>
        <w:tc>
          <w:tcPr>
            <w:tcW w:w="6775" w:type="dxa"/>
            <w:shd w:val="clear" w:color="auto" w:fill="auto"/>
          </w:tcPr>
          <w:p w14:paraId="0B3636B4" w14:textId="77777777" w:rsidR="004D5A11" w:rsidRDefault="004D5A11">
            <w:pPr>
              <w:pStyle w:val="clauseindent"/>
              <w:ind w:left="0"/>
              <w:jc w:val="both"/>
              <w:rPr>
                <w:rFonts w:ascii="Arial" w:hAnsi="Arial" w:cs="Arial"/>
              </w:rPr>
            </w:pPr>
            <w:r>
              <w:rPr>
                <w:rFonts w:ascii="Arial" w:hAnsi="Arial" w:cs="Arial"/>
              </w:rPr>
              <w:t xml:space="preserve">an estimate pursuant to Paragraph 2.21.2 of all payments to be made or which may be required to be made by the </w:t>
            </w:r>
            <w:r>
              <w:rPr>
                <w:rFonts w:ascii="Arial" w:hAnsi="Arial" w:cs="Arial"/>
                <w:b/>
              </w:rPr>
              <w:t>User</w:t>
            </w:r>
            <w:r>
              <w:rPr>
                <w:rFonts w:ascii="Arial" w:hAnsi="Arial" w:cs="Arial"/>
              </w:rPr>
              <w:t xml:space="preserve"> in any relevant period, such estimate to be substantially in the form set out in Exhibit L to the </w:t>
            </w:r>
            <w:r>
              <w:rPr>
                <w:rFonts w:ascii="Arial" w:hAnsi="Arial" w:cs="Arial"/>
                <w:b/>
              </w:rPr>
              <w:t>CUSC</w:t>
            </w:r>
            <w:r>
              <w:rPr>
                <w:rFonts w:ascii="Arial" w:hAnsi="Arial" w:cs="Arial"/>
              </w:rPr>
              <w:t>;</w:t>
            </w:r>
          </w:p>
        </w:tc>
      </w:tr>
      <w:tr w:rsidR="004D5A11" w14:paraId="5F158005" w14:textId="77777777" w:rsidTr="00ED2860">
        <w:tc>
          <w:tcPr>
            <w:tcW w:w="3545" w:type="dxa"/>
          </w:tcPr>
          <w:p w14:paraId="7B37652D" w14:textId="77777777" w:rsidR="004D5A11" w:rsidRDefault="004D5A11">
            <w:pPr>
              <w:pStyle w:val="clauseindent"/>
              <w:ind w:left="0"/>
              <w:rPr>
                <w:rFonts w:ascii="Arial" w:hAnsi="Arial" w:cs="Arial"/>
                <w:b/>
                <w:bCs/>
              </w:rPr>
            </w:pPr>
            <w:r>
              <w:rPr>
                <w:rFonts w:ascii="Arial" w:hAnsi="Arial" w:cs="Arial"/>
                <w:b/>
                <w:bCs/>
              </w:rPr>
              <w:t>“Bid”</w:t>
            </w:r>
          </w:p>
        </w:tc>
        <w:tc>
          <w:tcPr>
            <w:tcW w:w="6775" w:type="dxa"/>
            <w:shd w:val="clear" w:color="auto" w:fill="auto"/>
          </w:tcPr>
          <w:p w14:paraId="17317300"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7E51EFE" w14:textId="77777777" w:rsidTr="00ED2860">
        <w:tc>
          <w:tcPr>
            <w:tcW w:w="3545" w:type="dxa"/>
          </w:tcPr>
          <w:p w14:paraId="56DD226C" w14:textId="77777777" w:rsidR="004D5A11" w:rsidRDefault="004D5A11">
            <w:pPr>
              <w:pStyle w:val="clauseindent"/>
              <w:ind w:left="0"/>
              <w:rPr>
                <w:rFonts w:ascii="Arial" w:hAnsi="Arial" w:cs="Arial"/>
                <w:b/>
                <w:bCs/>
              </w:rPr>
            </w:pPr>
            <w:r>
              <w:rPr>
                <w:rFonts w:ascii="Arial" w:hAnsi="Arial" w:cs="Arial"/>
                <w:b/>
                <w:bCs/>
              </w:rPr>
              <w:t>"Bid-Offer Acceptance"</w:t>
            </w:r>
          </w:p>
        </w:tc>
        <w:tc>
          <w:tcPr>
            <w:tcW w:w="6775" w:type="dxa"/>
            <w:shd w:val="clear" w:color="auto" w:fill="auto"/>
          </w:tcPr>
          <w:p w14:paraId="7C7E64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25D7D5F" w14:textId="77777777" w:rsidTr="00ED2860">
        <w:tc>
          <w:tcPr>
            <w:tcW w:w="3545" w:type="dxa"/>
          </w:tcPr>
          <w:p w14:paraId="4BE2A3C1" w14:textId="77777777" w:rsidR="004D5A11" w:rsidRDefault="004D5A11">
            <w:pPr>
              <w:pStyle w:val="clauseindent"/>
              <w:ind w:left="0"/>
              <w:rPr>
                <w:rFonts w:ascii="Arial" w:hAnsi="Arial" w:cs="Arial"/>
                <w:b/>
                <w:bCs/>
              </w:rPr>
            </w:pPr>
            <w:r>
              <w:rPr>
                <w:rFonts w:ascii="Arial" w:hAnsi="Arial" w:cs="Arial"/>
                <w:b/>
                <w:bCs/>
              </w:rPr>
              <w:t>"Bid-Offer Volume"</w:t>
            </w:r>
          </w:p>
        </w:tc>
        <w:tc>
          <w:tcPr>
            <w:tcW w:w="6775" w:type="dxa"/>
            <w:shd w:val="clear" w:color="auto" w:fill="auto"/>
          </w:tcPr>
          <w:p w14:paraId="50B106C4" w14:textId="77777777" w:rsidR="004D5A11" w:rsidRDefault="004D5A11">
            <w:pPr>
              <w:pStyle w:val="clauseindent"/>
              <w:ind w:left="0"/>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4D5A11" w14:paraId="1367333E" w14:textId="77777777" w:rsidTr="00ED2860">
        <w:tc>
          <w:tcPr>
            <w:tcW w:w="3545" w:type="dxa"/>
          </w:tcPr>
          <w:p w14:paraId="479F7C21" w14:textId="77777777" w:rsidR="004D5A11" w:rsidRDefault="004D5A11">
            <w:pPr>
              <w:pStyle w:val="clauseindent"/>
              <w:ind w:left="0"/>
              <w:rPr>
                <w:rFonts w:ascii="Arial" w:hAnsi="Arial" w:cs="Arial"/>
                <w:b/>
                <w:bCs/>
              </w:rPr>
            </w:pPr>
            <w:r>
              <w:rPr>
                <w:rFonts w:ascii="Arial" w:hAnsi="Arial" w:cs="Arial"/>
                <w:b/>
                <w:bCs/>
              </w:rPr>
              <w:t>"Bilateral Agreement"</w:t>
            </w:r>
          </w:p>
        </w:tc>
        <w:tc>
          <w:tcPr>
            <w:tcW w:w="6775" w:type="dxa"/>
            <w:shd w:val="clear" w:color="auto" w:fill="auto"/>
          </w:tcPr>
          <w:p w14:paraId="4C69D6ED" w14:textId="77777777" w:rsidR="004D5A11" w:rsidRDefault="004D5A11">
            <w:pPr>
              <w:pStyle w:val="clauseindent"/>
              <w:ind w:left="0"/>
              <w:jc w:val="both"/>
              <w:rPr>
                <w:rFonts w:ascii="Arial" w:hAnsi="Arial" w:cs="Arial"/>
              </w:rPr>
            </w:pPr>
            <w:r>
              <w:rPr>
                <w:rFonts w:ascii="Arial" w:hAnsi="Arial" w:cs="Arial"/>
              </w:rPr>
              <w:t xml:space="preserve">in relation to a </w:t>
            </w:r>
            <w:r>
              <w:rPr>
                <w:rFonts w:ascii="Arial" w:hAnsi="Arial" w:cs="Arial"/>
                <w:b/>
              </w:rPr>
              <w:t>User</w:t>
            </w:r>
            <w:r>
              <w:rPr>
                <w:rFonts w:ascii="Arial" w:hAnsi="Arial" w:cs="Arial"/>
              </w:rPr>
              <w:t xml:space="preserve">, a </w:t>
            </w:r>
            <w:r>
              <w:rPr>
                <w:rFonts w:ascii="Arial" w:hAnsi="Arial" w:cs="Arial"/>
                <w:b/>
              </w:rPr>
              <w:t>Bilateral Connection Agreement</w:t>
            </w:r>
            <w:r>
              <w:rPr>
                <w:rFonts w:ascii="Arial" w:hAnsi="Arial" w:cs="Arial"/>
              </w:rPr>
              <w:t xml:space="preserve"> or a </w:t>
            </w:r>
            <w:r>
              <w:rPr>
                <w:rFonts w:ascii="Arial" w:hAnsi="Arial" w:cs="Arial"/>
                <w:b/>
              </w:rPr>
              <w:t>Bilateral Embedded Generation Agreement</w:t>
            </w:r>
            <w:r>
              <w:rPr>
                <w:rFonts w:ascii="Arial" w:hAnsi="Arial" w:cs="Arial"/>
              </w:rPr>
              <w:t xml:space="preserve">, or a </w:t>
            </w:r>
            <w:r>
              <w:rPr>
                <w:rFonts w:ascii="Arial" w:hAnsi="Arial" w:cs="Arial"/>
                <w:b/>
              </w:rPr>
              <w:t>BELLA</w:t>
            </w:r>
            <w:r w:rsidR="0093761D">
              <w:rPr>
                <w:rFonts w:ascii="Arial" w:hAnsi="Arial" w:cs="Arial"/>
                <w:b/>
              </w:rPr>
              <w:t xml:space="preserve"> or a Virtual Lead Party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User</w:t>
            </w:r>
            <w:r>
              <w:rPr>
                <w:rFonts w:ascii="Arial" w:hAnsi="Arial" w:cs="Arial"/>
              </w:rPr>
              <w:t>;</w:t>
            </w:r>
          </w:p>
        </w:tc>
      </w:tr>
      <w:tr w:rsidR="004D5A11" w14:paraId="0D89B65A" w14:textId="77777777" w:rsidTr="00ED2860">
        <w:tc>
          <w:tcPr>
            <w:tcW w:w="3545" w:type="dxa"/>
          </w:tcPr>
          <w:p w14:paraId="79258FA3" w14:textId="77777777" w:rsidR="004D5A11" w:rsidRDefault="004D5A11">
            <w:pPr>
              <w:pStyle w:val="clauseindent"/>
              <w:ind w:left="0"/>
              <w:rPr>
                <w:rFonts w:ascii="Arial" w:hAnsi="Arial" w:cs="Arial"/>
                <w:b/>
                <w:bCs/>
              </w:rPr>
            </w:pPr>
            <w:r>
              <w:rPr>
                <w:rFonts w:ascii="Arial" w:hAnsi="Arial" w:cs="Arial"/>
                <w:b/>
                <w:bCs/>
              </w:rPr>
              <w:t>"Bilateral Connection Agreement"</w:t>
            </w:r>
          </w:p>
        </w:tc>
        <w:tc>
          <w:tcPr>
            <w:tcW w:w="6775" w:type="dxa"/>
            <w:shd w:val="clear" w:color="auto" w:fill="auto"/>
          </w:tcPr>
          <w:p w14:paraId="3104504F"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1 to </w:t>
            </w:r>
            <w:r>
              <w:rPr>
                <w:rFonts w:ascii="Arial" w:hAnsi="Arial" w:cs="Arial"/>
                <w:b/>
              </w:rPr>
              <w:t>Schedule</w:t>
            </w:r>
            <w:r>
              <w:rPr>
                <w:rFonts w:ascii="Arial" w:hAnsi="Arial" w:cs="Arial"/>
              </w:rPr>
              <w:t xml:space="preserve"> </w:t>
            </w:r>
            <w:r>
              <w:rPr>
                <w:rFonts w:ascii="Arial" w:hAnsi="Arial" w:cs="Arial"/>
                <w:b/>
              </w:rPr>
              <w:t>2</w:t>
            </w:r>
            <w:r>
              <w:rPr>
                <w:rFonts w:ascii="Arial" w:hAnsi="Arial" w:cs="Arial"/>
              </w:rPr>
              <w:t>;</w:t>
            </w:r>
          </w:p>
        </w:tc>
      </w:tr>
      <w:tr w:rsidR="004D5A11" w14:paraId="217D32CC" w14:textId="77777777" w:rsidTr="00ED2860">
        <w:tc>
          <w:tcPr>
            <w:tcW w:w="3545" w:type="dxa"/>
          </w:tcPr>
          <w:p w14:paraId="77255164" w14:textId="77777777" w:rsidR="004D5A11" w:rsidRDefault="004D5A11">
            <w:pPr>
              <w:pStyle w:val="clauseindent"/>
              <w:ind w:left="0"/>
              <w:rPr>
                <w:rFonts w:ascii="Arial" w:hAnsi="Arial" w:cs="Arial"/>
                <w:b/>
                <w:bCs/>
              </w:rPr>
            </w:pPr>
            <w:r>
              <w:rPr>
                <w:rFonts w:ascii="Arial" w:hAnsi="Arial" w:cs="Arial"/>
                <w:b/>
                <w:bCs/>
              </w:rPr>
              <w:t>"Bilateral Embedded Generation Agreement"</w:t>
            </w:r>
          </w:p>
        </w:tc>
        <w:tc>
          <w:tcPr>
            <w:tcW w:w="6775" w:type="dxa"/>
            <w:shd w:val="clear" w:color="auto" w:fill="auto"/>
          </w:tcPr>
          <w:p w14:paraId="6DB05A18" w14:textId="77777777" w:rsidR="004D5A11" w:rsidRDefault="004D5A11">
            <w:pPr>
              <w:pStyle w:val="clauseindent"/>
              <w:ind w:left="0"/>
              <w:jc w:val="both"/>
              <w:rPr>
                <w:rFonts w:ascii="Arial" w:hAnsi="Arial" w:cs="Arial"/>
              </w:rPr>
            </w:pPr>
            <w:r>
              <w:rPr>
                <w:rFonts w:ascii="Arial" w:hAnsi="Arial" w:cs="Arial"/>
              </w:rPr>
              <w:t xml:space="preserve">an agreement entered into pursuant to Paragraph 1.3.1, a form of which is set out in Exhibit 2 to </w:t>
            </w:r>
            <w:r>
              <w:rPr>
                <w:rFonts w:ascii="Arial" w:hAnsi="Arial" w:cs="Arial"/>
                <w:b/>
              </w:rPr>
              <w:t>Schedule 2</w:t>
            </w:r>
            <w:r>
              <w:rPr>
                <w:rFonts w:ascii="Arial" w:hAnsi="Arial" w:cs="Arial"/>
              </w:rPr>
              <w:t>;</w:t>
            </w:r>
          </w:p>
        </w:tc>
      </w:tr>
      <w:tr w:rsidR="004D5A11" w14:paraId="78F59ACE" w14:textId="77777777" w:rsidTr="00ED2860">
        <w:tc>
          <w:tcPr>
            <w:tcW w:w="3545" w:type="dxa"/>
          </w:tcPr>
          <w:p w14:paraId="5B127B1F" w14:textId="77777777" w:rsidR="004D5A11" w:rsidRDefault="004D5A11">
            <w:pPr>
              <w:pStyle w:val="clauseindent"/>
              <w:ind w:left="0"/>
              <w:rPr>
                <w:rFonts w:ascii="Arial" w:hAnsi="Arial" w:cs="Arial"/>
                <w:b/>
                <w:bCs/>
              </w:rPr>
            </w:pPr>
            <w:r>
              <w:rPr>
                <w:rFonts w:ascii="Arial" w:hAnsi="Arial" w:cs="Arial"/>
                <w:b/>
                <w:bCs/>
              </w:rPr>
              <w:t>"Bilateral Embedded Licence exemptable Large power station Agreement" or "BELLA"</w:t>
            </w:r>
          </w:p>
        </w:tc>
        <w:tc>
          <w:tcPr>
            <w:tcW w:w="6775" w:type="dxa"/>
            <w:shd w:val="clear" w:color="auto" w:fill="auto"/>
          </w:tcPr>
          <w:p w14:paraId="6F0A4B3F" w14:textId="77777777" w:rsidR="004D5A11" w:rsidRDefault="004D5A11">
            <w:pPr>
              <w:pStyle w:val="clauseindent"/>
              <w:ind w:left="0"/>
              <w:jc w:val="both"/>
              <w:rPr>
                <w:rFonts w:ascii="Arial" w:hAnsi="Arial" w:cs="Arial"/>
              </w:rPr>
            </w:pPr>
            <w:r>
              <w:rPr>
                <w:rFonts w:ascii="Arial" w:hAnsi="Arial" w:cs="Arial"/>
              </w:rPr>
              <w:t xml:space="preserve">an agreement in respect of an </w:t>
            </w:r>
            <w:r>
              <w:rPr>
                <w:rFonts w:ascii="Arial" w:hAnsi="Arial" w:cs="Arial"/>
                <w:b/>
              </w:rPr>
              <w:t>Embedded Exemptable Large Power Station</w:t>
            </w:r>
            <w:r>
              <w:rPr>
                <w:rFonts w:ascii="Arial" w:hAnsi="Arial" w:cs="Arial"/>
              </w:rPr>
              <w:t xml:space="preserve"> entered into pursuant to Paragraph 1.3.1, a form of which is set out in Exhibit 5 to </w:t>
            </w:r>
            <w:r>
              <w:rPr>
                <w:rFonts w:ascii="Arial" w:hAnsi="Arial" w:cs="Arial"/>
                <w:b/>
              </w:rPr>
              <w:t>Schedule 2</w:t>
            </w:r>
            <w:r>
              <w:rPr>
                <w:rFonts w:ascii="Arial" w:hAnsi="Arial" w:cs="Arial"/>
              </w:rPr>
              <w:t>;</w:t>
            </w:r>
          </w:p>
        </w:tc>
      </w:tr>
      <w:tr w:rsidR="004D5A11" w14:paraId="2120F43A" w14:textId="77777777" w:rsidTr="00ED2860">
        <w:tc>
          <w:tcPr>
            <w:tcW w:w="3545" w:type="dxa"/>
          </w:tcPr>
          <w:p w14:paraId="0140D8D6" w14:textId="77777777" w:rsidR="004D5A11" w:rsidRDefault="004D5A11">
            <w:pPr>
              <w:pStyle w:val="clauseindent"/>
              <w:ind w:left="0"/>
              <w:rPr>
                <w:rFonts w:ascii="Arial" w:hAnsi="Arial" w:cs="Arial"/>
                <w:b/>
                <w:bCs/>
              </w:rPr>
            </w:pPr>
            <w:r>
              <w:rPr>
                <w:rFonts w:ascii="Arial" w:hAnsi="Arial" w:cs="Arial"/>
                <w:b/>
                <w:bCs/>
              </w:rPr>
              <w:t>"Bilateral Insurance Policy"</w:t>
            </w:r>
          </w:p>
        </w:tc>
        <w:tc>
          <w:tcPr>
            <w:tcW w:w="6775" w:type="dxa"/>
            <w:shd w:val="clear" w:color="auto" w:fill="auto"/>
          </w:tcPr>
          <w:p w14:paraId="2FCB30EE" w14:textId="77777777" w:rsidR="004D5A11" w:rsidRDefault="004D5A11">
            <w:pPr>
              <w:pStyle w:val="clauseindent"/>
              <w:ind w:left="0"/>
              <w:jc w:val="both"/>
              <w:rPr>
                <w:rFonts w:ascii="Arial" w:hAnsi="Arial" w:cs="Arial"/>
              </w:rPr>
            </w:pPr>
            <w:r>
              <w:rPr>
                <w:rFonts w:ascii="Arial" w:hAnsi="Arial" w:cs="Arial"/>
              </w:rPr>
              <w:t xml:space="preserve">a policy of insurance taken out by the </w:t>
            </w:r>
            <w:r>
              <w:rPr>
                <w:rFonts w:ascii="Arial" w:hAnsi="Arial" w:cs="Arial"/>
                <w:b/>
              </w:rPr>
              <w:t>User</w:t>
            </w:r>
            <w:r>
              <w:rPr>
                <w:rFonts w:ascii="Arial" w:hAnsi="Arial" w:cs="Arial"/>
              </w:rPr>
              <w:t xml:space="preserve"> with a company in the business of providing insurance who meets the </w:t>
            </w:r>
            <w:r>
              <w:rPr>
                <w:rFonts w:ascii="Arial" w:hAnsi="Arial" w:cs="Arial"/>
                <w:b/>
              </w:rPr>
              <w:t>Requirements</w:t>
            </w:r>
            <w:r>
              <w:rPr>
                <w:rFonts w:ascii="Arial" w:hAnsi="Arial" w:cs="Arial"/>
              </w:rPr>
              <w:t xml:space="preserve"> for the benefit of </w:t>
            </w:r>
            <w:r>
              <w:rPr>
                <w:rFonts w:ascii="Arial" w:hAnsi="Arial" w:cs="Arial"/>
                <w:b/>
                <w:bCs/>
              </w:rPr>
              <w:t>The Company</w:t>
            </w:r>
            <w:r>
              <w:rPr>
                <w:rFonts w:ascii="Arial" w:hAnsi="Arial" w:cs="Arial"/>
              </w:rPr>
              <w:t xml:space="preserve"> and upon which </w:t>
            </w:r>
            <w:r>
              <w:rPr>
                <w:rFonts w:ascii="Arial" w:hAnsi="Arial" w:cs="Arial"/>
                <w:b/>
                <w:bCs/>
              </w:rPr>
              <w:t>The Company</w:t>
            </w:r>
            <w:r>
              <w:rPr>
                <w:rFonts w:ascii="Arial" w:hAnsi="Arial" w:cs="Arial"/>
              </w:rPr>
              <w:t xml:space="preserve"> can claim if the circumstances set out in </w:t>
            </w:r>
            <w:r>
              <w:rPr>
                <w:rFonts w:ascii="Arial" w:hAnsi="Arial" w:cs="Arial"/>
                <w:b/>
              </w:rPr>
              <w:t xml:space="preserve">CUSC </w:t>
            </w:r>
            <w:r>
              <w:rPr>
                <w:rFonts w:ascii="Arial" w:hAnsi="Arial" w:cs="Arial"/>
              </w:rPr>
              <w:t xml:space="preserve">Paragraph 5.3.1(b) (i) to (v) arise in respect of such </w:t>
            </w:r>
            <w:r>
              <w:rPr>
                <w:rFonts w:ascii="Arial" w:hAnsi="Arial" w:cs="Arial"/>
                <w:b/>
              </w:rPr>
              <w:t>User</w:t>
            </w:r>
            <w:r>
              <w:rPr>
                <w:rFonts w:ascii="Arial" w:hAnsi="Arial" w:cs="Arial"/>
              </w:rPr>
              <w:t xml:space="preserve"> and which shall provide security for the </w:t>
            </w:r>
            <w:r>
              <w:rPr>
                <w:rFonts w:ascii="Arial" w:hAnsi="Arial" w:cs="Arial"/>
                <w:b/>
              </w:rPr>
              <w:t>Agreed Value</w:t>
            </w:r>
            <w:r>
              <w:rPr>
                <w:rFonts w:ascii="Arial" w:hAnsi="Arial" w:cs="Arial"/>
              </w:rPr>
              <w:t xml:space="preserve">. 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 xml:space="preserve">or failing their agreement as to the </w:t>
            </w:r>
            <w:r>
              <w:rPr>
                <w:rFonts w:ascii="Arial" w:hAnsi="Arial" w:cs="Arial"/>
              </w:rPr>
              <w:lastRenderedPageBreak/>
              <w:t>expert the expert nominated by the Director General of The Institute of Credit Management;</w:t>
            </w:r>
          </w:p>
        </w:tc>
      </w:tr>
      <w:tr w:rsidR="004D5A11" w14:paraId="4E11571E" w14:textId="77777777" w:rsidTr="00ED2860">
        <w:tc>
          <w:tcPr>
            <w:tcW w:w="3545" w:type="dxa"/>
          </w:tcPr>
          <w:p w14:paraId="08462B47" w14:textId="77777777" w:rsidR="004D5A11" w:rsidRDefault="004D5A11">
            <w:pPr>
              <w:pStyle w:val="BodyTextIndent"/>
              <w:tabs>
                <w:tab w:val="left" w:pos="1134"/>
                <w:tab w:val="left" w:pos="1161"/>
              </w:tabs>
              <w:ind w:left="0"/>
              <w:rPr>
                <w:rFonts w:ascii="Arial" w:hAnsi="Arial" w:cs="Arial"/>
                <w:b/>
                <w:bCs/>
              </w:rPr>
            </w:pPr>
            <w:r>
              <w:rPr>
                <w:rFonts w:ascii="Arial" w:hAnsi="Arial" w:cs="Arial"/>
                <w:b/>
                <w:bCs/>
              </w:rPr>
              <w:lastRenderedPageBreak/>
              <w:t>"Block LDTEC"</w:t>
            </w:r>
          </w:p>
        </w:tc>
        <w:tc>
          <w:tcPr>
            <w:tcW w:w="6775" w:type="dxa"/>
            <w:shd w:val="clear" w:color="auto" w:fill="auto"/>
          </w:tcPr>
          <w:p w14:paraId="06F70898" w14:textId="77777777" w:rsidR="004D5A11" w:rsidRPr="00736B31" w:rsidRDefault="004D5A11">
            <w:pPr>
              <w:pStyle w:val="BodyTextIndent"/>
              <w:tabs>
                <w:tab w:val="left" w:pos="1134"/>
                <w:tab w:val="left" w:pos="1161"/>
              </w:tabs>
              <w:ind w:left="2"/>
              <w:jc w:val="both"/>
              <w:rPr>
                <w:rFonts w:ascii="Arial" w:hAnsi="Arial" w:cs="Arial"/>
              </w:rPr>
            </w:pPr>
            <w:r>
              <w:rPr>
                <w:rFonts w:ascii="Arial" w:hAnsi="Arial" w:cs="Arial"/>
                <w:lang w:val="en-US"/>
              </w:rPr>
              <w:t>is</w:t>
            </w:r>
            <w:r>
              <w:rPr>
                <w:rFonts w:ascii="Arial" w:hAnsi="Arial" w:cs="Arial"/>
                <w:b/>
                <w:lang w:val="en-US"/>
              </w:rPr>
              <w:t xml:space="preserve"> </w:t>
            </w:r>
            <w:r>
              <w:rPr>
                <w:rFonts w:ascii="Arial" w:hAnsi="Arial" w:cs="Arial"/>
                <w:lang w:val="en-US"/>
              </w:rPr>
              <w:t xml:space="preserve">at any given time the lower of the MW figure in the </w:t>
            </w:r>
            <w:r>
              <w:rPr>
                <w:rFonts w:ascii="Arial" w:hAnsi="Arial" w:cs="Arial"/>
                <w:b/>
                <w:lang w:val="en-US"/>
              </w:rPr>
              <w:t>LDTEC Profile</w:t>
            </w:r>
            <w:r>
              <w:rPr>
                <w:rFonts w:ascii="Arial" w:hAnsi="Arial" w:cs="Arial"/>
                <w:lang w:val="en-US"/>
              </w:rPr>
              <w:t xml:space="preserve"> or </w:t>
            </w:r>
            <w:r>
              <w:rPr>
                <w:rFonts w:ascii="Arial" w:hAnsi="Arial" w:cs="Arial"/>
                <w:b/>
                <w:lang w:val="en-US"/>
              </w:rPr>
              <w:t>Adjusted LDTEC</w:t>
            </w:r>
            <w:r>
              <w:rPr>
                <w:rFonts w:ascii="Arial" w:hAnsi="Arial" w:cs="Arial"/>
                <w:lang w:val="en-US"/>
              </w:rPr>
              <w:t xml:space="preserve"> </w:t>
            </w:r>
            <w:r>
              <w:rPr>
                <w:rFonts w:ascii="Arial" w:hAnsi="Arial" w:cs="Arial"/>
                <w:b/>
                <w:lang w:val="en-US"/>
              </w:rPr>
              <w:t xml:space="preserve">Profile </w:t>
            </w:r>
            <w:r>
              <w:rPr>
                <w:rFonts w:ascii="Arial" w:hAnsi="Arial" w:cs="Arial"/>
                <w:lang w:val="en-US"/>
              </w:rPr>
              <w:t xml:space="preserve">for an </w:t>
            </w:r>
            <w:r>
              <w:rPr>
                <w:rFonts w:ascii="Arial" w:hAnsi="Arial" w:cs="Arial"/>
                <w:b/>
                <w:lang w:val="en-US"/>
              </w:rPr>
              <w:t>LDTEC Period</w:t>
            </w:r>
            <w:r>
              <w:rPr>
                <w:rFonts w:ascii="Arial" w:hAnsi="Arial" w:cs="Arial"/>
                <w:lang w:val="en-US"/>
              </w:rPr>
              <w:t>;</w:t>
            </w:r>
          </w:p>
        </w:tc>
      </w:tr>
      <w:tr w:rsidR="004D5A11" w14:paraId="64C561D0" w14:textId="77777777" w:rsidTr="00ED2860">
        <w:tc>
          <w:tcPr>
            <w:tcW w:w="3545" w:type="dxa"/>
          </w:tcPr>
          <w:p w14:paraId="0A47FC52" w14:textId="77777777" w:rsidR="004D5A11" w:rsidRDefault="004D5A11">
            <w:pPr>
              <w:pStyle w:val="clauseindent"/>
              <w:ind w:left="0"/>
              <w:rPr>
                <w:rFonts w:ascii="Arial" w:hAnsi="Arial" w:cs="Arial"/>
                <w:b/>
                <w:bCs/>
              </w:rPr>
            </w:pPr>
            <w:r>
              <w:rPr>
                <w:rFonts w:ascii="Arial" w:hAnsi="Arial" w:cs="Arial"/>
                <w:b/>
                <w:bCs/>
              </w:rPr>
              <w:t>"BM Unit"</w:t>
            </w:r>
          </w:p>
        </w:tc>
        <w:tc>
          <w:tcPr>
            <w:tcW w:w="6775" w:type="dxa"/>
            <w:shd w:val="clear" w:color="auto" w:fill="auto"/>
          </w:tcPr>
          <w:p w14:paraId="06A78C7E"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3ED9E815" w14:textId="77777777" w:rsidTr="00ED2860">
        <w:tc>
          <w:tcPr>
            <w:tcW w:w="3545" w:type="dxa"/>
          </w:tcPr>
          <w:p w14:paraId="03465091" w14:textId="77777777" w:rsidR="004D5A11" w:rsidRDefault="004D5A11">
            <w:pPr>
              <w:pStyle w:val="clauseindent"/>
              <w:ind w:left="0"/>
              <w:rPr>
                <w:rFonts w:ascii="Arial" w:hAnsi="Arial" w:cs="Arial"/>
                <w:b/>
                <w:bCs/>
              </w:rPr>
            </w:pPr>
            <w:r>
              <w:rPr>
                <w:rFonts w:ascii="Arial" w:hAnsi="Arial" w:cs="Arial"/>
                <w:b/>
                <w:bCs/>
              </w:rPr>
              <w:t>"BM Unit Identifiers"</w:t>
            </w:r>
          </w:p>
        </w:tc>
        <w:tc>
          <w:tcPr>
            <w:tcW w:w="6775" w:type="dxa"/>
            <w:shd w:val="clear" w:color="auto" w:fill="auto"/>
          </w:tcPr>
          <w:p w14:paraId="3B8D82A6" w14:textId="77777777" w:rsidR="004D5A11" w:rsidRDefault="004D5A11">
            <w:pPr>
              <w:pStyle w:val="clauseindent"/>
              <w:ind w:left="0"/>
              <w:jc w:val="both"/>
              <w:rPr>
                <w:rFonts w:ascii="Arial" w:hAnsi="Arial" w:cs="Arial"/>
              </w:rPr>
            </w:pPr>
            <w:r>
              <w:rPr>
                <w:rFonts w:ascii="Arial" w:hAnsi="Arial" w:cs="Arial"/>
              </w:rPr>
              <w:t xml:space="preserve">the identifiers (as defined in the </w:t>
            </w:r>
            <w:r>
              <w:rPr>
                <w:rFonts w:ascii="Arial" w:hAnsi="Arial" w:cs="Arial"/>
                <w:b/>
              </w:rPr>
              <w:t>Balancing and Settlement Code</w:t>
            </w:r>
            <w:r>
              <w:rPr>
                <w:rFonts w:ascii="Arial" w:hAnsi="Arial" w:cs="Arial"/>
              </w:rPr>
              <w:t xml:space="preserve">) of the </w:t>
            </w:r>
            <w:r>
              <w:rPr>
                <w:rFonts w:ascii="Arial" w:hAnsi="Arial" w:cs="Arial"/>
                <w:b/>
              </w:rPr>
              <w:t>BM Units</w:t>
            </w:r>
            <w:r>
              <w:rPr>
                <w:rFonts w:ascii="Arial" w:hAnsi="Arial" w:cs="Arial"/>
              </w:rPr>
              <w:t>;</w:t>
            </w:r>
          </w:p>
        </w:tc>
      </w:tr>
      <w:tr w:rsidR="004D5A11" w14:paraId="791D741C" w14:textId="77777777" w:rsidTr="00ED2860">
        <w:tc>
          <w:tcPr>
            <w:tcW w:w="3545" w:type="dxa"/>
          </w:tcPr>
          <w:p w14:paraId="48A94CF0" w14:textId="77777777" w:rsidR="004D5A11" w:rsidRDefault="004D5A11">
            <w:pPr>
              <w:pStyle w:val="clauseindent"/>
              <w:ind w:left="0"/>
              <w:rPr>
                <w:rFonts w:ascii="Arial" w:hAnsi="Arial" w:cs="Arial"/>
                <w:b/>
                <w:bCs/>
              </w:rPr>
            </w:pPr>
            <w:r>
              <w:rPr>
                <w:rFonts w:ascii="Arial" w:hAnsi="Arial" w:cs="Arial"/>
                <w:b/>
                <w:bCs/>
              </w:rPr>
              <w:t>"BM Unit Metered Volume"</w:t>
            </w:r>
          </w:p>
        </w:tc>
        <w:tc>
          <w:tcPr>
            <w:tcW w:w="6775" w:type="dxa"/>
            <w:shd w:val="clear" w:color="auto" w:fill="auto"/>
          </w:tcPr>
          <w:p w14:paraId="21F96ED4"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234B3337" w14:textId="77777777" w:rsidTr="00ED2860">
        <w:tc>
          <w:tcPr>
            <w:tcW w:w="3545" w:type="dxa"/>
          </w:tcPr>
          <w:p w14:paraId="79FC3FBE" w14:textId="77777777" w:rsidR="004D5A11" w:rsidRDefault="004D5A11">
            <w:pPr>
              <w:pStyle w:val="clauseindent"/>
              <w:ind w:left="0"/>
              <w:rPr>
                <w:rFonts w:ascii="Arial" w:hAnsi="Arial" w:cs="Arial"/>
                <w:b/>
                <w:bCs/>
              </w:rPr>
            </w:pPr>
            <w:r>
              <w:rPr>
                <w:rFonts w:ascii="Arial" w:hAnsi="Arial" w:cs="Arial"/>
                <w:b/>
                <w:bCs/>
              </w:rPr>
              <w:t>"Boundary Point Metering System"</w:t>
            </w:r>
          </w:p>
        </w:tc>
        <w:tc>
          <w:tcPr>
            <w:tcW w:w="6775" w:type="dxa"/>
            <w:shd w:val="clear" w:color="auto" w:fill="auto"/>
          </w:tcPr>
          <w:p w14:paraId="5D2659AD"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51F0A5B5" w14:textId="77777777" w:rsidTr="00ED2860">
        <w:tc>
          <w:tcPr>
            <w:tcW w:w="3545" w:type="dxa"/>
          </w:tcPr>
          <w:p w14:paraId="16F89801" w14:textId="77777777" w:rsidR="004D5A11" w:rsidRDefault="004D5A11">
            <w:pPr>
              <w:pStyle w:val="clauseindent"/>
              <w:ind w:left="0"/>
              <w:rPr>
                <w:rFonts w:ascii="Arial" w:hAnsi="Arial" w:cs="Arial"/>
                <w:b/>
                <w:bCs/>
              </w:rPr>
            </w:pPr>
            <w:r>
              <w:rPr>
                <w:rFonts w:ascii="Arial" w:hAnsi="Arial" w:cs="Arial"/>
                <w:b/>
                <w:bCs/>
              </w:rPr>
              <w:t>"British Grid Systems Agreement"</w:t>
            </w:r>
          </w:p>
        </w:tc>
        <w:tc>
          <w:tcPr>
            <w:tcW w:w="6775" w:type="dxa"/>
            <w:shd w:val="clear" w:color="auto" w:fill="auto"/>
          </w:tcPr>
          <w:p w14:paraId="59EC1BBA" w14:textId="77777777" w:rsidR="004D5A11" w:rsidRDefault="004D5A11">
            <w:pPr>
              <w:pStyle w:val="clauseindent"/>
              <w:ind w:left="0"/>
              <w:jc w:val="both"/>
              <w:rPr>
                <w:rFonts w:ascii="Arial" w:hAnsi="Arial" w:cs="Arial"/>
              </w:rPr>
            </w:pPr>
            <w:r>
              <w:rPr>
                <w:rFonts w:ascii="Arial" w:hAnsi="Arial" w:cs="Arial"/>
              </w:rPr>
              <w:t xml:space="preserve">the agreement made on 30 March 1990 of that name between </w:t>
            </w:r>
            <w:r>
              <w:rPr>
                <w:rFonts w:ascii="Arial" w:hAnsi="Arial" w:cs="Arial"/>
                <w:b/>
                <w:bCs/>
              </w:rPr>
              <w:t>The Company</w:t>
            </w:r>
            <w:r>
              <w:rPr>
                <w:rFonts w:ascii="Arial" w:hAnsi="Arial" w:cs="Arial"/>
              </w:rPr>
              <w:t>, Scottish Hydro Electric plc, and Scottish Power plc;</w:t>
            </w:r>
          </w:p>
        </w:tc>
      </w:tr>
      <w:tr w:rsidR="004D5A11" w14:paraId="3E8B6CEF" w14:textId="77777777" w:rsidTr="00ED2860">
        <w:tc>
          <w:tcPr>
            <w:tcW w:w="3545" w:type="dxa"/>
          </w:tcPr>
          <w:p w14:paraId="1811E341" w14:textId="77777777" w:rsidR="004D5A11" w:rsidRDefault="004D5A11">
            <w:pPr>
              <w:pStyle w:val="clauseindent"/>
              <w:ind w:left="0"/>
              <w:rPr>
                <w:rFonts w:ascii="Arial" w:hAnsi="Arial" w:cs="Arial"/>
                <w:b/>
                <w:bCs/>
              </w:rPr>
            </w:pPr>
            <w:r>
              <w:rPr>
                <w:rFonts w:ascii="Arial" w:hAnsi="Arial" w:cs="Arial"/>
                <w:b/>
                <w:bCs/>
              </w:rPr>
              <w:t>"BSC Agent"</w:t>
            </w:r>
          </w:p>
        </w:tc>
        <w:tc>
          <w:tcPr>
            <w:tcW w:w="6775" w:type="dxa"/>
            <w:shd w:val="clear" w:color="auto" w:fill="auto"/>
          </w:tcPr>
          <w:p w14:paraId="0147E792"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4D5A11" w14:paraId="241BF31B" w14:textId="77777777" w:rsidTr="00ED2860">
        <w:tc>
          <w:tcPr>
            <w:tcW w:w="3545" w:type="dxa"/>
          </w:tcPr>
          <w:p w14:paraId="05DEDCB4" w14:textId="77777777" w:rsidR="004D5A11" w:rsidRDefault="004D5A11">
            <w:pPr>
              <w:pStyle w:val="clauseindent"/>
              <w:ind w:left="0"/>
              <w:rPr>
                <w:rFonts w:ascii="Arial" w:hAnsi="Arial" w:cs="Arial"/>
                <w:b/>
                <w:bCs/>
              </w:rPr>
            </w:pPr>
            <w:r>
              <w:rPr>
                <w:rFonts w:ascii="Arial" w:hAnsi="Arial" w:cs="Arial"/>
                <w:b/>
                <w:bCs/>
              </w:rPr>
              <w:t>"BSC Framework Agreement"</w:t>
            </w:r>
          </w:p>
        </w:tc>
        <w:tc>
          <w:tcPr>
            <w:tcW w:w="6775" w:type="dxa"/>
          </w:tcPr>
          <w:p w14:paraId="51C59618" w14:textId="77777777" w:rsidR="004D5A11" w:rsidRDefault="004D5A11">
            <w:pPr>
              <w:pStyle w:val="clauseindent"/>
              <w:ind w:left="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48A84D49" w14:textId="77777777" w:rsidTr="00ED2860">
        <w:tc>
          <w:tcPr>
            <w:tcW w:w="3545" w:type="dxa"/>
          </w:tcPr>
          <w:p w14:paraId="5F4A2B39" w14:textId="77777777" w:rsidR="004D5A11" w:rsidRDefault="004D5A11">
            <w:pPr>
              <w:pStyle w:val="clauseindent"/>
              <w:ind w:left="0"/>
              <w:rPr>
                <w:rFonts w:ascii="Arial" w:hAnsi="Arial" w:cs="Arial"/>
                <w:b/>
                <w:bCs/>
              </w:rPr>
            </w:pPr>
            <w:r>
              <w:rPr>
                <w:rFonts w:ascii="Arial" w:hAnsi="Arial" w:cs="Arial"/>
                <w:b/>
                <w:bCs/>
              </w:rPr>
              <w:t>"BSC Panel"</w:t>
            </w:r>
          </w:p>
        </w:tc>
        <w:tc>
          <w:tcPr>
            <w:tcW w:w="6775" w:type="dxa"/>
          </w:tcPr>
          <w:p w14:paraId="3B69106F" w14:textId="77777777" w:rsidR="004D5A11" w:rsidRDefault="004D5A11">
            <w:pPr>
              <w:pStyle w:val="clauseindent"/>
              <w:ind w:left="0"/>
              <w:jc w:val="both"/>
              <w:rPr>
                <w:rFonts w:ascii="Arial" w:hAnsi="Arial" w:cs="Arial"/>
              </w:rPr>
            </w:pPr>
            <w:r>
              <w:rPr>
                <w:rFonts w:ascii="Arial" w:hAnsi="Arial" w:cs="Arial"/>
              </w:rPr>
              <w:t xml:space="preserve">the Panel as defined in the </w:t>
            </w:r>
            <w:r>
              <w:rPr>
                <w:rFonts w:ascii="Arial" w:hAnsi="Arial" w:cs="Arial"/>
                <w:b/>
              </w:rPr>
              <w:t>Balancing and Settlement Code</w:t>
            </w:r>
            <w:r>
              <w:rPr>
                <w:rFonts w:ascii="Arial" w:hAnsi="Arial" w:cs="Arial"/>
              </w:rPr>
              <w:t>;</w:t>
            </w:r>
          </w:p>
        </w:tc>
      </w:tr>
      <w:tr w:rsidR="004D5A11" w14:paraId="2D0E3B77" w14:textId="77777777" w:rsidTr="00ED2860">
        <w:tc>
          <w:tcPr>
            <w:tcW w:w="3545" w:type="dxa"/>
          </w:tcPr>
          <w:p w14:paraId="7BA9D6FD" w14:textId="77777777" w:rsidR="004D5A11" w:rsidRDefault="004D5A11">
            <w:pPr>
              <w:pStyle w:val="clauseindent"/>
              <w:ind w:left="0"/>
              <w:rPr>
                <w:rFonts w:ascii="Arial" w:hAnsi="Arial" w:cs="Arial"/>
                <w:b/>
                <w:bCs/>
              </w:rPr>
            </w:pPr>
            <w:r>
              <w:rPr>
                <w:rFonts w:ascii="Arial" w:hAnsi="Arial" w:cs="Arial"/>
                <w:b/>
                <w:bCs/>
              </w:rPr>
              <w:t>"BSC Party"</w:t>
            </w:r>
          </w:p>
        </w:tc>
        <w:tc>
          <w:tcPr>
            <w:tcW w:w="6775" w:type="dxa"/>
          </w:tcPr>
          <w:p w14:paraId="3DA99036" w14:textId="77777777" w:rsidR="004D5A11" w:rsidRDefault="004D5A11">
            <w:pPr>
              <w:pStyle w:val="clauseindent"/>
              <w:ind w:left="0"/>
              <w:jc w:val="both"/>
              <w:rPr>
                <w:rFonts w:ascii="Arial" w:hAnsi="Arial" w:cs="Arial"/>
              </w:rPr>
            </w:pPr>
            <w:r>
              <w:rPr>
                <w:rFonts w:ascii="Arial" w:hAnsi="Arial" w:cs="Arial"/>
              </w:rPr>
              <w:t xml:space="preserve">a person who is for the time being bound by the </w:t>
            </w:r>
            <w:r>
              <w:rPr>
                <w:rFonts w:ascii="Arial" w:hAnsi="Arial" w:cs="Arial"/>
                <w:b/>
              </w:rPr>
              <w:t xml:space="preserve">Balancing and Settlement Code </w:t>
            </w:r>
            <w:r>
              <w:rPr>
                <w:rFonts w:ascii="Arial" w:hAnsi="Arial" w:cs="Arial"/>
              </w:rPr>
              <w:t xml:space="preserve">by virtue of being a party to the </w:t>
            </w:r>
            <w:r>
              <w:rPr>
                <w:rFonts w:ascii="Arial" w:hAnsi="Arial" w:cs="Arial"/>
                <w:b/>
              </w:rPr>
              <w:t>BSC Framework Agreement</w:t>
            </w:r>
            <w:r>
              <w:rPr>
                <w:rFonts w:ascii="Arial" w:hAnsi="Arial" w:cs="Arial"/>
              </w:rPr>
              <w:t>;</w:t>
            </w:r>
          </w:p>
        </w:tc>
      </w:tr>
      <w:tr w:rsidR="004D5A11" w14:paraId="422DDAAA" w14:textId="77777777" w:rsidTr="00ED2860">
        <w:tc>
          <w:tcPr>
            <w:tcW w:w="3545" w:type="dxa"/>
          </w:tcPr>
          <w:p w14:paraId="160C0186" w14:textId="77777777" w:rsidR="004D5A11" w:rsidRDefault="004D5A11">
            <w:pPr>
              <w:pStyle w:val="clauseindent"/>
              <w:ind w:left="0"/>
              <w:rPr>
                <w:rFonts w:ascii="Arial" w:hAnsi="Arial" w:cs="Arial"/>
                <w:b/>
                <w:bCs/>
              </w:rPr>
            </w:pPr>
            <w:r>
              <w:rPr>
                <w:rFonts w:ascii="Arial" w:hAnsi="Arial" w:cs="Arial"/>
                <w:b/>
                <w:bCs/>
              </w:rPr>
              <w:t>"Business Day"</w:t>
            </w:r>
          </w:p>
        </w:tc>
        <w:tc>
          <w:tcPr>
            <w:tcW w:w="6775" w:type="dxa"/>
          </w:tcPr>
          <w:p w14:paraId="65A33B7B" w14:textId="77777777" w:rsidR="004D5A11" w:rsidRDefault="004D5A11">
            <w:pPr>
              <w:pStyle w:val="clauseindent"/>
              <w:ind w:left="0"/>
              <w:jc w:val="both"/>
              <w:rPr>
                <w:rFonts w:ascii="Arial" w:hAnsi="Arial" w:cs="Arial"/>
                <w:i/>
              </w:rPr>
            </w:pPr>
            <w:r>
              <w:rPr>
                <w:rFonts w:ascii="Arial" w:hAnsi="Arial" w:cs="Arial"/>
              </w:rPr>
              <w:t xml:space="preserve">any week-day other than a Saturday on which banks are open for domestic business in the City of London; </w:t>
            </w:r>
          </w:p>
        </w:tc>
      </w:tr>
      <w:tr w:rsidR="004D5A11" w14:paraId="6EB37076" w14:textId="77777777" w:rsidTr="00ED2860">
        <w:tc>
          <w:tcPr>
            <w:tcW w:w="3545" w:type="dxa"/>
          </w:tcPr>
          <w:p w14:paraId="742A84B2" w14:textId="77777777" w:rsidR="004D5A11" w:rsidRDefault="004D5A11">
            <w:pPr>
              <w:pStyle w:val="clauseindent"/>
              <w:ind w:left="0"/>
              <w:rPr>
                <w:rFonts w:ascii="Arial" w:hAnsi="Arial" w:cs="Arial"/>
                <w:b/>
                <w:bCs/>
              </w:rPr>
            </w:pPr>
            <w:r>
              <w:rPr>
                <w:rFonts w:ascii="Arial" w:hAnsi="Arial" w:cs="Arial"/>
                <w:b/>
                <w:bCs/>
              </w:rPr>
              <w:t>"Business Person"</w:t>
            </w:r>
          </w:p>
        </w:tc>
        <w:tc>
          <w:tcPr>
            <w:tcW w:w="6775" w:type="dxa"/>
          </w:tcPr>
          <w:p w14:paraId="1E3191CF" w14:textId="77777777" w:rsidR="004D5A11" w:rsidRDefault="004D5A11">
            <w:pPr>
              <w:pStyle w:val="clauseindent"/>
              <w:ind w:left="0"/>
              <w:jc w:val="both"/>
              <w:rPr>
                <w:rFonts w:ascii="Arial" w:hAnsi="Arial" w:cs="Arial"/>
              </w:rPr>
            </w:pPr>
            <w:r>
              <w:rPr>
                <w:rFonts w:ascii="Arial" w:hAnsi="Arial" w:cs="Arial"/>
              </w:rPr>
              <w:t xml:space="preserve">any person who is a </w:t>
            </w:r>
            <w:r>
              <w:rPr>
                <w:rFonts w:ascii="Arial" w:hAnsi="Arial" w:cs="Arial"/>
                <w:b/>
              </w:rPr>
              <w:t xml:space="preserve">Main Business Person </w:t>
            </w:r>
            <w:r>
              <w:rPr>
                <w:rFonts w:ascii="Arial" w:hAnsi="Arial" w:cs="Arial"/>
              </w:rPr>
              <w:t>or a</w:t>
            </w:r>
            <w:r>
              <w:rPr>
                <w:rFonts w:ascii="Arial" w:hAnsi="Arial" w:cs="Arial"/>
                <w:b/>
              </w:rPr>
              <w:t xml:space="preserve"> Corporate Functions Person</w:t>
            </w:r>
            <w:r>
              <w:rPr>
                <w:rFonts w:ascii="Arial" w:hAnsi="Arial" w:cs="Arial"/>
              </w:rPr>
              <w:t xml:space="preserve"> and "</w:t>
            </w:r>
            <w:r>
              <w:rPr>
                <w:rFonts w:ascii="Arial" w:hAnsi="Arial" w:cs="Arial"/>
                <w:b/>
              </w:rPr>
              <w:t>Business Personnel</w:t>
            </w:r>
            <w:r>
              <w:rPr>
                <w:rFonts w:ascii="Arial" w:hAnsi="Arial" w:cs="Arial"/>
              </w:rPr>
              <w:t>" shall be construed accordingly;</w:t>
            </w:r>
          </w:p>
        </w:tc>
      </w:tr>
      <w:tr w:rsidR="004D5A11" w:rsidRPr="0000119F" w14:paraId="09DBC4CD"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4EE5CE5" w14:textId="77777777" w:rsidR="004D5A11" w:rsidRPr="007E79A2"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w:t>
            </w:r>
            <w:r w:rsidRPr="00133810">
              <w:rPr>
                <w:rFonts w:ascii="Arial" w:hAnsi="Arial" w:cs="Arial"/>
                <w:bCs/>
              </w:rPr>
              <w:t>”</w:t>
            </w:r>
          </w:p>
        </w:tc>
        <w:tc>
          <w:tcPr>
            <w:tcW w:w="6804" w:type="dxa"/>
            <w:tcBorders>
              <w:top w:val="nil"/>
              <w:left w:val="nil"/>
              <w:bottom w:val="nil"/>
              <w:right w:val="nil"/>
            </w:tcBorders>
          </w:tcPr>
          <w:p w14:paraId="776EAB1C" w14:textId="77777777" w:rsidR="004D5A11" w:rsidRPr="0000119F" w:rsidRDefault="004D5A11" w:rsidP="00B739A8">
            <w:pPr>
              <w:tabs>
                <w:tab w:val="left" w:pos="0"/>
              </w:tabs>
              <w:jc w:val="both"/>
              <w:rPr>
                <w:rFonts w:ascii="Arial" w:hAnsi="Arial" w:cs="Arial"/>
              </w:rPr>
            </w:pPr>
            <w:r>
              <w:rPr>
                <w:rFonts w:ascii="Arial" w:hAnsi="Arial" w:cs="Arial"/>
              </w:rPr>
              <w:t>t</w:t>
            </w:r>
            <w:r w:rsidRPr="0000119F">
              <w:rPr>
                <w:rFonts w:ascii="Arial" w:hAnsi="Arial" w:cs="Arial"/>
              </w:rPr>
              <w:t>h</w:t>
            </w:r>
            <w:r>
              <w:rPr>
                <w:rFonts w:ascii="Arial" w:hAnsi="Arial" w:cs="Arial"/>
              </w:rPr>
              <w:t xml:space="preserve">e </w:t>
            </w:r>
            <w:r w:rsidRPr="0000119F">
              <w:rPr>
                <w:rFonts w:ascii="Arial" w:hAnsi="Arial" w:cs="Arial"/>
              </w:rPr>
              <w:t xml:space="preserve">charge payable by </w:t>
            </w:r>
            <w:r>
              <w:rPr>
                <w:rFonts w:ascii="Arial" w:hAnsi="Arial" w:cs="Arial"/>
              </w:rPr>
              <w:t>certain</w:t>
            </w:r>
            <w:r w:rsidRPr="0000119F">
              <w:rPr>
                <w:rFonts w:ascii="Arial" w:hAnsi="Arial" w:cs="Arial"/>
              </w:rPr>
              <w:t xml:space="preserve"> </w:t>
            </w:r>
            <w:r w:rsidRPr="0000119F">
              <w:rPr>
                <w:rFonts w:ascii="Arial" w:hAnsi="Arial" w:cs="Arial"/>
                <w:b/>
              </w:rPr>
              <w:t>User</w:t>
            </w:r>
            <w:r>
              <w:rPr>
                <w:rFonts w:ascii="Arial" w:hAnsi="Arial" w:cs="Arial"/>
                <w:b/>
              </w:rPr>
              <w:t>s</w:t>
            </w:r>
            <w:r w:rsidRPr="0000119F">
              <w:rPr>
                <w:rFonts w:ascii="Arial" w:hAnsi="Arial" w:cs="Arial"/>
              </w:rPr>
              <w:t xml:space="preserve"> in the event of termination of a </w:t>
            </w:r>
            <w:r w:rsidRPr="00282EF5">
              <w:rPr>
                <w:rFonts w:ascii="Arial" w:hAnsi="Arial" w:cs="Arial"/>
                <w:b/>
              </w:rPr>
              <w:t>Bilateral Connection Agreement</w:t>
            </w:r>
            <w:r w:rsidRPr="00282EF5">
              <w:rPr>
                <w:rFonts w:ascii="Arial" w:hAnsi="Arial" w:cs="Arial"/>
              </w:rPr>
              <w:t xml:space="preserve"> or </w:t>
            </w:r>
            <w:r w:rsidRPr="00282EF5">
              <w:rPr>
                <w:rFonts w:ascii="Arial" w:hAnsi="Arial" w:cs="Arial"/>
                <w:b/>
              </w:rPr>
              <w:t>Bilateral Embedded Generation Agreement</w:t>
            </w:r>
            <w:r w:rsidRPr="00282EF5">
              <w:rPr>
                <w:rFonts w:ascii="Arial" w:hAnsi="Arial" w:cs="Arial"/>
              </w:rPr>
              <w:t xml:space="preserve"> or</w:t>
            </w:r>
            <w:r w:rsidRPr="0000119F">
              <w:rPr>
                <w:rFonts w:ascii="Arial" w:hAnsi="Arial" w:cs="Arial"/>
              </w:rPr>
              <w:t xml:space="preserve"> </w:t>
            </w:r>
            <w:r w:rsidRPr="0000119F">
              <w:rPr>
                <w:rFonts w:ascii="Arial" w:hAnsi="Arial" w:cs="Arial"/>
                <w:b/>
              </w:rPr>
              <w:t>Construction Agreement</w:t>
            </w:r>
            <w:r w:rsidRPr="0000119F">
              <w:rPr>
                <w:rFonts w:ascii="Arial" w:hAnsi="Arial" w:cs="Arial"/>
              </w:rPr>
              <w:t xml:space="preserve"> </w:t>
            </w:r>
            <w:r>
              <w:rPr>
                <w:rFonts w:ascii="Arial" w:hAnsi="Arial" w:cs="Arial"/>
              </w:rPr>
              <w:t xml:space="preserve">or a reduction in </w:t>
            </w:r>
            <w:r w:rsidRPr="00B657CC">
              <w:rPr>
                <w:rFonts w:ascii="Arial" w:hAnsi="Arial" w:cs="Arial"/>
                <w:b/>
              </w:rPr>
              <w:t>Transmission Entry Capacity</w:t>
            </w:r>
            <w:r>
              <w:rPr>
                <w:rFonts w:ascii="Arial" w:hAnsi="Arial" w:cs="Arial"/>
              </w:rPr>
              <w:t xml:space="preserve"> </w:t>
            </w:r>
            <w:r w:rsidR="006602AE">
              <w:rPr>
                <w:rFonts w:ascii="Arial" w:hAnsi="Arial" w:cs="Arial"/>
              </w:rPr>
              <w:t xml:space="preserve">or a reduction in </w:t>
            </w:r>
            <w:r w:rsidR="006602AE" w:rsidRPr="00A90405">
              <w:rPr>
                <w:rFonts w:ascii="Arial" w:hAnsi="Arial" w:cs="Arial"/>
                <w:b/>
              </w:rPr>
              <w:t>Interconnector User Commitment Capacity</w:t>
            </w:r>
            <w:r w:rsidR="006602AE">
              <w:rPr>
                <w:rFonts w:ascii="Arial" w:hAnsi="Arial" w:cs="Arial"/>
              </w:rPr>
              <w:t xml:space="preserve"> </w:t>
            </w:r>
            <w:r>
              <w:rPr>
                <w:rFonts w:ascii="Arial" w:hAnsi="Arial" w:cs="Arial"/>
              </w:rPr>
              <w:t xml:space="preserve">or a reduction in </w:t>
            </w:r>
            <w:r>
              <w:rPr>
                <w:rFonts w:ascii="Arial" w:hAnsi="Arial" w:cs="Arial"/>
                <w:b/>
              </w:rPr>
              <w:t>Developer</w:t>
            </w:r>
            <w:r w:rsidRPr="00B657CC">
              <w:rPr>
                <w:rFonts w:ascii="Arial" w:hAnsi="Arial" w:cs="Arial"/>
                <w:b/>
              </w:rPr>
              <w:t xml:space="preserve"> Capacity</w:t>
            </w:r>
            <w:r>
              <w:rPr>
                <w:rFonts w:ascii="Arial" w:hAnsi="Arial" w:cs="Arial"/>
              </w:rPr>
              <w:t xml:space="preserve"> </w:t>
            </w:r>
            <w:r w:rsidRPr="0000119F">
              <w:rPr>
                <w:rFonts w:ascii="Arial" w:hAnsi="Arial" w:cs="Arial"/>
              </w:rPr>
              <w:t xml:space="preserve">as calculated in accordance with the </w:t>
            </w:r>
            <w:r w:rsidRPr="0000119F">
              <w:rPr>
                <w:rFonts w:ascii="Arial" w:hAnsi="Arial" w:cs="Arial"/>
                <w:b/>
              </w:rPr>
              <w:t>User Commitment Methodology</w:t>
            </w:r>
            <w:r w:rsidRPr="0000119F">
              <w:rPr>
                <w:rFonts w:ascii="Arial" w:hAnsi="Arial" w:cs="Arial"/>
              </w:rPr>
              <w:t>;</w:t>
            </w:r>
          </w:p>
          <w:p w14:paraId="6BA73CFE" w14:textId="77777777" w:rsidR="004D5A11" w:rsidRPr="0000119F" w:rsidRDefault="004D5A11" w:rsidP="00B739A8">
            <w:pPr>
              <w:tabs>
                <w:tab w:val="left" w:pos="0"/>
              </w:tabs>
              <w:rPr>
                <w:rFonts w:ascii="Arial" w:hAnsi="Arial" w:cs="Arial"/>
              </w:rPr>
            </w:pPr>
          </w:p>
        </w:tc>
      </w:tr>
      <w:tr w:rsidR="004D5A11" w14:paraId="338ADBE7"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4F19AEEF" w14:textId="77777777" w:rsidR="004D5A11" w:rsidRDefault="004D5A11" w:rsidP="00B739A8">
            <w:pPr>
              <w:jc w:val="both"/>
              <w:rPr>
                <w:rFonts w:ascii="Arial" w:hAnsi="Arial" w:cs="Arial"/>
                <w:szCs w:val="22"/>
              </w:rPr>
            </w:pPr>
            <w:r>
              <w:rPr>
                <w:rFonts w:ascii="Arial" w:hAnsi="Arial" w:cs="Arial"/>
                <w:szCs w:val="22"/>
              </w:rPr>
              <w:t>“</w:t>
            </w:r>
            <w:r>
              <w:rPr>
                <w:rFonts w:ascii="Arial" w:hAnsi="Arial" w:cs="Arial"/>
                <w:b/>
                <w:szCs w:val="22"/>
              </w:rPr>
              <w:t>Cancellation Charge Profile</w:t>
            </w:r>
            <w:r>
              <w:rPr>
                <w:rFonts w:ascii="Arial" w:hAnsi="Arial" w:cs="Arial"/>
                <w:szCs w:val="22"/>
              </w:rPr>
              <w:t>”</w:t>
            </w:r>
          </w:p>
        </w:tc>
        <w:tc>
          <w:tcPr>
            <w:tcW w:w="6804" w:type="dxa"/>
            <w:tcBorders>
              <w:top w:val="nil"/>
              <w:left w:val="nil"/>
              <w:bottom w:val="nil"/>
              <w:right w:val="nil"/>
            </w:tcBorders>
          </w:tcPr>
          <w:p w14:paraId="2758E516" w14:textId="77777777" w:rsidR="004D5A11" w:rsidRDefault="004D5A11" w:rsidP="00B739A8">
            <w:pPr>
              <w:jc w:val="both"/>
              <w:rPr>
                <w:rFonts w:ascii="Arial" w:hAnsi="Arial" w:cs="Arial"/>
                <w:szCs w:val="22"/>
              </w:rPr>
            </w:pPr>
            <w:r>
              <w:rPr>
                <w:rFonts w:ascii="Arial" w:hAnsi="Arial" w:cs="Arial"/>
                <w:szCs w:val="22"/>
              </w:rPr>
              <w:t xml:space="preserve">the profile as applied to the </w:t>
            </w:r>
            <w:r w:rsidRPr="00CC1E0D">
              <w:rPr>
                <w:rFonts w:ascii="Arial" w:hAnsi="Arial" w:cs="Arial"/>
                <w:b/>
                <w:szCs w:val="22"/>
              </w:rPr>
              <w:t>Fixed Attributable Works Cancellation</w:t>
            </w:r>
            <w:r>
              <w:rPr>
                <w:rFonts w:ascii="Arial" w:hAnsi="Arial" w:cs="Arial"/>
                <w:szCs w:val="22"/>
              </w:rPr>
              <w:t xml:space="preserve"> </w:t>
            </w:r>
            <w:r w:rsidRPr="00CC1E0D">
              <w:rPr>
                <w:rFonts w:ascii="Arial" w:hAnsi="Arial" w:cs="Arial"/>
                <w:b/>
                <w:szCs w:val="22"/>
              </w:rPr>
              <w:t>Charge</w:t>
            </w:r>
            <w:r>
              <w:rPr>
                <w:rFonts w:ascii="Arial" w:hAnsi="Arial" w:cs="Arial"/>
                <w:szCs w:val="22"/>
              </w:rPr>
              <w:t xml:space="preserve"> and </w:t>
            </w:r>
            <w:r w:rsidRPr="00CC1E0D">
              <w:rPr>
                <w:rFonts w:ascii="Arial" w:hAnsi="Arial" w:cs="Arial"/>
                <w:b/>
                <w:szCs w:val="22"/>
              </w:rPr>
              <w:t>Wider Cancellation Charge</w:t>
            </w:r>
            <w:r>
              <w:rPr>
                <w:rFonts w:ascii="Arial" w:hAnsi="Arial" w:cs="Arial"/>
                <w:szCs w:val="22"/>
              </w:rPr>
              <w:t xml:space="preserve"> in accordance with Part Two of the </w:t>
            </w:r>
            <w:r w:rsidRPr="00CC1E0D">
              <w:rPr>
                <w:rFonts w:ascii="Arial" w:hAnsi="Arial" w:cs="Arial"/>
                <w:b/>
                <w:szCs w:val="22"/>
              </w:rPr>
              <w:t>User Commitment Methodology</w:t>
            </w:r>
            <w:r>
              <w:rPr>
                <w:rFonts w:ascii="Arial" w:hAnsi="Arial" w:cs="Arial"/>
                <w:szCs w:val="22"/>
              </w:rPr>
              <w:t xml:space="preserve">; </w:t>
            </w:r>
          </w:p>
          <w:p w14:paraId="185943CD" w14:textId="77777777" w:rsidR="004D5A11" w:rsidRDefault="004D5A11" w:rsidP="00B739A8">
            <w:pPr>
              <w:jc w:val="both"/>
              <w:rPr>
                <w:rFonts w:ascii="Arial" w:hAnsi="Arial" w:cs="Arial"/>
                <w:szCs w:val="22"/>
              </w:rPr>
            </w:pPr>
          </w:p>
        </w:tc>
      </w:tr>
      <w:tr w:rsidR="004D5A11" w:rsidRPr="0000119F" w14:paraId="482B21B4"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7122EAE2" w14:textId="77777777" w:rsidR="004D5A11" w:rsidRDefault="004D5A11" w:rsidP="00B739A8">
            <w:pPr>
              <w:tabs>
                <w:tab w:val="left" w:pos="0"/>
              </w:tabs>
              <w:rPr>
                <w:rFonts w:ascii="Arial" w:hAnsi="Arial" w:cs="Arial"/>
                <w:b/>
                <w:bCs/>
              </w:rPr>
            </w:pPr>
            <w:r w:rsidRPr="00133810">
              <w:rPr>
                <w:rFonts w:ascii="Arial" w:hAnsi="Arial" w:cs="Arial"/>
                <w:bCs/>
              </w:rPr>
              <w:t>“</w:t>
            </w:r>
            <w:r>
              <w:rPr>
                <w:rFonts w:ascii="Arial" w:hAnsi="Arial" w:cs="Arial"/>
                <w:b/>
                <w:bCs/>
              </w:rPr>
              <w:t>Cancellation Charge Secured Amount</w:t>
            </w:r>
            <w:r w:rsidRPr="00133810">
              <w:rPr>
                <w:rFonts w:ascii="Arial" w:hAnsi="Arial" w:cs="Arial"/>
                <w:bCs/>
              </w:rPr>
              <w:t>”</w:t>
            </w:r>
          </w:p>
        </w:tc>
        <w:tc>
          <w:tcPr>
            <w:tcW w:w="6804" w:type="dxa"/>
            <w:tcBorders>
              <w:top w:val="nil"/>
              <w:left w:val="nil"/>
              <w:bottom w:val="nil"/>
              <w:right w:val="nil"/>
            </w:tcBorders>
          </w:tcPr>
          <w:p w14:paraId="6399C241" w14:textId="77777777" w:rsidR="004D5A11" w:rsidRPr="0000119F" w:rsidRDefault="004D5A11" w:rsidP="00B739A8">
            <w:pPr>
              <w:tabs>
                <w:tab w:val="left" w:pos="0"/>
              </w:tabs>
              <w:rPr>
                <w:rFonts w:ascii="Arial" w:hAnsi="Arial" w:cs="Arial"/>
              </w:rPr>
            </w:pPr>
            <w:r w:rsidRPr="0000119F">
              <w:rPr>
                <w:rFonts w:ascii="Arial" w:hAnsi="Arial" w:cs="Arial"/>
              </w:rPr>
              <w:t xml:space="preserve">the amount to be secured by a </w:t>
            </w:r>
            <w:r w:rsidRPr="0000119F">
              <w:rPr>
                <w:rFonts w:ascii="Arial" w:hAnsi="Arial" w:cs="Arial"/>
                <w:b/>
              </w:rPr>
              <w:t xml:space="preserve">User </w:t>
            </w:r>
            <w:r w:rsidRPr="0000119F">
              <w:rPr>
                <w:rFonts w:ascii="Arial" w:hAnsi="Arial" w:cs="Arial"/>
              </w:rPr>
              <w:t>f</w:t>
            </w:r>
            <w:r>
              <w:rPr>
                <w:rFonts w:ascii="Arial" w:hAnsi="Arial" w:cs="Arial"/>
              </w:rPr>
              <w:t>rom the start of and during</w:t>
            </w:r>
            <w:r w:rsidRPr="0000119F">
              <w:rPr>
                <w:rFonts w:ascii="Arial" w:hAnsi="Arial" w:cs="Arial"/>
              </w:rPr>
              <w:t xml:space="preserve"> a </w:t>
            </w:r>
            <w:r w:rsidRPr="00282EF5">
              <w:rPr>
                <w:rFonts w:ascii="Arial" w:hAnsi="Arial" w:cs="Arial"/>
                <w:b/>
              </w:rPr>
              <w:t>Security Period</w:t>
            </w:r>
            <w:r w:rsidRPr="0000119F">
              <w:rPr>
                <w:rFonts w:ascii="Arial" w:hAnsi="Arial" w:cs="Arial"/>
              </w:rPr>
              <w:t xml:space="preserve"> as such amount is </w:t>
            </w:r>
            <w:r>
              <w:rPr>
                <w:rFonts w:ascii="Arial" w:hAnsi="Arial" w:cs="Arial"/>
              </w:rPr>
              <w:t xml:space="preserve">applied and </w:t>
            </w:r>
            <w:r w:rsidRPr="0000119F">
              <w:rPr>
                <w:rFonts w:ascii="Arial" w:hAnsi="Arial" w:cs="Arial"/>
              </w:rPr>
              <w:t xml:space="preserve">calculated in </w:t>
            </w:r>
            <w:r w:rsidRPr="0000119F">
              <w:rPr>
                <w:rFonts w:ascii="Arial" w:hAnsi="Arial" w:cs="Arial"/>
              </w:rPr>
              <w:lastRenderedPageBreak/>
              <w:t xml:space="preserve">accordance with </w:t>
            </w:r>
            <w:r>
              <w:rPr>
                <w:rFonts w:ascii="Arial" w:hAnsi="Arial" w:cs="Arial"/>
              </w:rPr>
              <w:t xml:space="preserve">Part Three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00119F">
              <w:rPr>
                <w:rFonts w:ascii="Arial" w:hAnsi="Arial" w:cs="Arial"/>
              </w:rPr>
              <w:t>;</w:t>
            </w:r>
          </w:p>
          <w:p w14:paraId="1CBE3605" w14:textId="77777777" w:rsidR="004D5A11" w:rsidRPr="0000119F" w:rsidRDefault="004D5A11" w:rsidP="00B739A8">
            <w:pPr>
              <w:tabs>
                <w:tab w:val="left" w:pos="0"/>
              </w:tabs>
              <w:rPr>
                <w:rFonts w:ascii="Arial" w:hAnsi="Arial" w:cs="Arial"/>
              </w:rPr>
            </w:pPr>
          </w:p>
        </w:tc>
      </w:tr>
      <w:tr w:rsidR="004D5A11" w:rsidRPr="0000119F" w14:paraId="43B4D0FC"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39B8BF99" w14:textId="77777777" w:rsidR="004D5A11" w:rsidRPr="00C41037" w:rsidRDefault="004D5A11" w:rsidP="00B739A8">
            <w:pPr>
              <w:jc w:val="both"/>
              <w:rPr>
                <w:rFonts w:ascii="Arial" w:hAnsi="Arial" w:cs="Arial"/>
                <w:szCs w:val="22"/>
              </w:rPr>
            </w:pPr>
            <w:r w:rsidRPr="00B87B3A">
              <w:rPr>
                <w:rFonts w:ascii="Arial" w:hAnsi="Arial" w:cs="Arial"/>
                <w:szCs w:val="22"/>
              </w:rPr>
              <w:lastRenderedPageBreak/>
              <w:t>“</w:t>
            </w:r>
            <w:r w:rsidRPr="00B87B3A">
              <w:rPr>
                <w:rFonts w:ascii="Arial" w:hAnsi="Arial" w:cs="Arial"/>
                <w:b/>
                <w:szCs w:val="22"/>
              </w:rPr>
              <w:t>Cancellation Charge</w:t>
            </w:r>
            <w:r w:rsidRPr="00E127E2">
              <w:rPr>
                <w:rFonts w:ascii="Arial" w:hAnsi="Arial" w:cs="Arial"/>
                <w:b/>
                <w:szCs w:val="22"/>
              </w:rPr>
              <w:t xml:space="preserve"> Secured Amount  Statement</w:t>
            </w:r>
            <w:r w:rsidRPr="00C41037">
              <w:rPr>
                <w:rFonts w:ascii="Arial" w:hAnsi="Arial" w:cs="Arial"/>
                <w:szCs w:val="22"/>
              </w:rPr>
              <w:t>”</w:t>
            </w:r>
          </w:p>
          <w:p w14:paraId="7F9B15D0" w14:textId="77777777" w:rsidR="009F7CE1" w:rsidRPr="00C41037" w:rsidRDefault="009F7CE1" w:rsidP="00B739A8">
            <w:pPr>
              <w:jc w:val="both"/>
              <w:rPr>
                <w:rFonts w:ascii="Arial" w:hAnsi="Arial" w:cs="Arial"/>
                <w:szCs w:val="22"/>
              </w:rPr>
            </w:pPr>
          </w:p>
          <w:p w14:paraId="7BA0C678" w14:textId="77777777" w:rsidR="009F7CE1" w:rsidRPr="00C41037" w:rsidRDefault="009F7CE1" w:rsidP="00B739A8">
            <w:pPr>
              <w:jc w:val="both"/>
              <w:rPr>
                <w:rFonts w:ascii="Arial" w:hAnsi="Arial" w:cs="Arial"/>
                <w:szCs w:val="22"/>
              </w:rPr>
            </w:pPr>
          </w:p>
          <w:p w14:paraId="096627E6" w14:textId="77777777" w:rsidR="009F7CE1" w:rsidRPr="00F96CF5" w:rsidRDefault="009F7CE1" w:rsidP="00B739A8">
            <w:pPr>
              <w:jc w:val="both"/>
              <w:rPr>
                <w:rFonts w:ascii="Arial" w:hAnsi="Arial" w:cs="Arial"/>
                <w:szCs w:val="22"/>
              </w:rPr>
            </w:pPr>
          </w:p>
          <w:p w14:paraId="604A65CF" w14:textId="77777777" w:rsidR="009F7CE1" w:rsidRPr="00B87B3A" w:rsidRDefault="009F7CE1" w:rsidP="00062FF6">
            <w:pPr>
              <w:jc w:val="both"/>
              <w:rPr>
                <w:rFonts w:ascii="Arial" w:hAnsi="Arial" w:cs="Arial"/>
                <w:szCs w:val="22"/>
              </w:rPr>
            </w:pPr>
          </w:p>
        </w:tc>
        <w:tc>
          <w:tcPr>
            <w:tcW w:w="6804" w:type="dxa"/>
            <w:tcBorders>
              <w:top w:val="nil"/>
              <w:left w:val="nil"/>
              <w:bottom w:val="nil"/>
              <w:right w:val="nil"/>
            </w:tcBorders>
          </w:tcPr>
          <w:p w14:paraId="62F254AF" w14:textId="3B8BAC62" w:rsidR="009F7CE1" w:rsidRPr="00F96CF5" w:rsidRDefault="004D5A11" w:rsidP="00B739A8">
            <w:pPr>
              <w:jc w:val="both"/>
              <w:rPr>
                <w:rFonts w:ascii="Arial" w:hAnsi="Arial" w:cs="Arial"/>
                <w:b/>
                <w:szCs w:val="22"/>
              </w:rPr>
            </w:pPr>
            <w:r w:rsidRPr="00B87B3A">
              <w:rPr>
                <w:rFonts w:ascii="Arial" w:hAnsi="Arial" w:cs="Arial"/>
                <w:szCs w:val="22"/>
              </w:rPr>
              <w:t xml:space="preserve">the statement issued by </w:t>
            </w:r>
            <w:r w:rsidRPr="00B87B3A">
              <w:rPr>
                <w:rFonts w:ascii="Arial" w:hAnsi="Arial" w:cs="Arial"/>
                <w:b/>
                <w:szCs w:val="22"/>
              </w:rPr>
              <w:t>The Com</w:t>
            </w:r>
            <w:r w:rsidRPr="00E127E2">
              <w:rPr>
                <w:rFonts w:ascii="Arial" w:hAnsi="Arial" w:cs="Arial"/>
                <w:b/>
                <w:szCs w:val="22"/>
              </w:rPr>
              <w:t>pany</w:t>
            </w:r>
            <w:r w:rsidRPr="00E127E2">
              <w:rPr>
                <w:rFonts w:ascii="Arial" w:hAnsi="Arial" w:cs="Arial"/>
                <w:szCs w:val="22"/>
              </w:rPr>
              <w:t xml:space="preserve"> to a </w:t>
            </w:r>
            <w:r w:rsidRPr="00E127E2">
              <w:rPr>
                <w:rFonts w:ascii="Arial" w:hAnsi="Arial" w:cs="Arial"/>
                <w:b/>
                <w:szCs w:val="22"/>
              </w:rPr>
              <w:t>User</w:t>
            </w:r>
            <w:r w:rsidRPr="00E127E2">
              <w:rPr>
                <w:rFonts w:ascii="Arial" w:hAnsi="Arial" w:cs="Arial"/>
                <w:szCs w:val="22"/>
              </w:rPr>
              <w:t xml:space="preserve"> in accordance with </w:t>
            </w:r>
            <w:r w:rsidRPr="00C41037">
              <w:rPr>
                <w:rFonts w:ascii="Arial" w:hAnsi="Arial" w:cs="Arial"/>
              </w:rPr>
              <w:t xml:space="preserve">Part Two of the </w:t>
            </w:r>
            <w:r w:rsidRPr="00C41037">
              <w:rPr>
                <w:rFonts w:ascii="Arial" w:hAnsi="Arial" w:cs="Arial"/>
                <w:b/>
              </w:rPr>
              <w:t>User Commitment</w:t>
            </w:r>
            <w:r w:rsidRPr="00C41037">
              <w:rPr>
                <w:rFonts w:ascii="Arial" w:hAnsi="Arial" w:cs="Arial"/>
              </w:rPr>
              <w:t xml:space="preserve"> </w:t>
            </w:r>
            <w:r w:rsidRPr="00C41037">
              <w:rPr>
                <w:rFonts w:ascii="Arial" w:hAnsi="Arial" w:cs="Arial"/>
                <w:b/>
              </w:rPr>
              <w:t>Methodology</w:t>
            </w:r>
            <w:r w:rsidRPr="00C41037">
              <w:rPr>
                <w:rFonts w:ascii="Arial" w:hAnsi="Arial" w:cs="Arial"/>
                <w:szCs w:val="22"/>
              </w:rPr>
              <w:t xml:space="preserve"> showing the </w:t>
            </w:r>
            <w:r w:rsidRPr="00F96CF5">
              <w:rPr>
                <w:rFonts w:ascii="Arial" w:hAnsi="Arial" w:cs="Arial"/>
                <w:b/>
                <w:szCs w:val="22"/>
              </w:rPr>
              <w:t xml:space="preserve">Cancellation Charge Secured Amount </w:t>
            </w:r>
            <w:r w:rsidRPr="00F96CF5">
              <w:rPr>
                <w:rFonts w:ascii="Arial" w:hAnsi="Arial" w:cs="Arial"/>
                <w:szCs w:val="22"/>
              </w:rPr>
              <w:t xml:space="preserve">for a given </w:t>
            </w:r>
            <w:r w:rsidRPr="00F96CF5">
              <w:rPr>
                <w:rFonts w:ascii="Arial" w:hAnsi="Arial" w:cs="Arial"/>
                <w:b/>
                <w:szCs w:val="22"/>
              </w:rPr>
              <w:t>Security Period</w:t>
            </w:r>
            <w:r w:rsidRPr="00F96CF5">
              <w:rPr>
                <w:rFonts w:ascii="Arial" w:hAnsi="Arial" w:cs="Arial"/>
                <w:szCs w:val="22"/>
              </w:rPr>
              <w:t xml:space="preserve"> such statement to be in substantially the form set out in Exhibit MM2 to the </w:t>
            </w:r>
            <w:r w:rsidRPr="00F96CF5">
              <w:rPr>
                <w:rFonts w:ascii="Arial" w:hAnsi="Arial" w:cs="Arial"/>
                <w:b/>
                <w:szCs w:val="22"/>
              </w:rPr>
              <w:t>CUSC</w:t>
            </w:r>
            <w:r w:rsidRPr="00F96CF5">
              <w:rPr>
                <w:rFonts w:ascii="Arial" w:hAnsi="Arial" w:cs="Arial"/>
                <w:szCs w:val="22"/>
              </w:rPr>
              <w:t>;</w:t>
            </w:r>
          </w:p>
          <w:p w14:paraId="27F02B2B" w14:textId="77777777" w:rsidR="009F7CE1" w:rsidRPr="00F96CF5" w:rsidRDefault="009F7CE1" w:rsidP="00062FF6">
            <w:pPr>
              <w:autoSpaceDE w:val="0"/>
              <w:autoSpaceDN w:val="0"/>
              <w:adjustRightInd w:val="0"/>
              <w:rPr>
                <w:rFonts w:ascii="Arial" w:hAnsi="Arial" w:cs="Arial"/>
                <w:szCs w:val="22"/>
                <w:lang w:eastAsia="en-GB"/>
              </w:rPr>
            </w:pPr>
          </w:p>
        </w:tc>
      </w:tr>
      <w:tr w:rsidR="00062FF6" w:rsidRPr="0000119F" w14:paraId="03F931DD"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22ECDBBD" w14:textId="77777777" w:rsidR="00062FF6" w:rsidRPr="00F96CF5" w:rsidRDefault="00062FF6" w:rsidP="00062FF6">
            <w:pPr>
              <w:jc w:val="both"/>
              <w:rPr>
                <w:rFonts w:ascii="Arial,Bold" w:hAnsi="Arial,Bold" w:cs="Arial,Bold"/>
                <w:b/>
                <w:bCs/>
                <w:szCs w:val="22"/>
                <w:lang w:eastAsia="en-GB"/>
              </w:rPr>
            </w:pPr>
            <w:r w:rsidRPr="00F96CF5">
              <w:rPr>
                <w:rFonts w:ascii="Arial,Bold" w:hAnsi="Arial,Bold" w:cs="Arial,Bold"/>
                <w:b/>
                <w:bCs/>
                <w:szCs w:val="22"/>
                <w:lang w:eastAsia="en-GB"/>
              </w:rPr>
              <w:t>“</w:t>
            </w:r>
            <w:r w:rsidRPr="00F96CF5">
              <w:rPr>
                <w:rFonts w:ascii="Arial" w:hAnsi="Arial" w:cs="Arial"/>
                <w:b/>
                <w:bCs/>
                <w:szCs w:val="22"/>
                <w:lang w:eastAsia="en-GB"/>
              </w:rPr>
              <w:t>Cancellation Charge Short</w:t>
            </w:r>
            <w:r w:rsidRPr="00F96CF5">
              <w:rPr>
                <w:rFonts w:ascii="Arial,Bold" w:hAnsi="Arial,Bold" w:cs="Arial,Bold"/>
                <w:b/>
                <w:bCs/>
                <w:szCs w:val="22"/>
                <w:lang w:eastAsia="en-GB"/>
              </w:rPr>
              <w:t>fall”</w:t>
            </w:r>
          </w:p>
          <w:p w14:paraId="69653455" w14:textId="77777777" w:rsidR="00062FF6" w:rsidRDefault="00062FF6" w:rsidP="00B739A8">
            <w:pPr>
              <w:jc w:val="both"/>
              <w:rPr>
                <w:rFonts w:ascii="Arial" w:hAnsi="Arial" w:cs="Arial"/>
                <w:szCs w:val="22"/>
              </w:rPr>
            </w:pPr>
          </w:p>
        </w:tc>
        <w:tc>
          <w:tcPr>
            <w:tcW w:w="6804" w:type="dxa"/>
            <w:tcBorders>
              <w:top w:val="nil"/>
              <w:left w:val="nil"/>
              <w:bottom w:val="nil"/>
              <w:right w:val="nil"/>
            </w:tcBorders>
          </w:tcPr>
          <w:p w14:paraId="1B5B9A1C" w14:textId="4584CB63" w:rsidR="00062FF6" w:rsidRPr="00F96CF5" w:rsidRDefault="00062FF6" w:rsidP="00062FF6">
            <w:pPr>
              <w:autoSpaceDE w:val="0"/>
              <w:autoSpaceDN w:val="0"/>
              <w:adjustRightInd w:val="0"/>
              <w:rPr>
                <w:rFonts w:ascii="Arial" w:hAnsi="Arial" w:cs="Arial"/>
                <w:szCs w:val="22"/>
                <w:lang w:eastAsia="en-GB"/>
              </w:rPr>
            </w:pPr>
            <w:r w:rsidRPr="00F96CF5">
              <w:rPr>
                <w:rFonts w:ascii="Arial" w:hAnsi="Arial" w:cs="Arial"/>
                <w:szCs w:val="22"/>
                <w:lang w:eastAsia="en-GB"/>
              </w:rPr>
              <w:t xml:space="preserve">the difference between (a) the </w:t>
            </w:r>
            <w:r w:rsidRPr="00F96CF5">
              <w:rPr>
                <w:rFonts w:ascii="Arial" w:hAnsi="Arial" w:cs="Arial"/>
                <w:b/>
                <w:bCs/>
                <w:szCs w:val="22"/>
                <w:lang w:eastAsia="en-GB"/>
              </w:rPr>
              <w:t xml:space="preserve">Cancellation Charge Secured Amount </w:t>
            </w:r>
            <w:r w:rsidRPr="00F96CF5">
              <w:rPr>
                <w:rFonts w:ascii="Arial" w:hAnsi="Arial" w:cs="Arial"/>
                <w:szCs w:val="22"/>
                <w:lang w:eastAsia="en-GB"/>
              </w:rPr>
              <w:t>(or such higher</w:t>
            </w:r>
            <w:r w:rsidRPr="00F96CF5">
              <w:rPr>
                <w:rFonts w:ascii="Arial" w:hAnsi="Arial" w:cs="Arial"/>
                <w:b/>
                <w:bCs/>
                <w:szCs w:val="22"/>
                <w:lang w:eastAsia="en-GB"/>
              </w:rPr>
              <w:t xml:space="preserve"> </w:t>
            </w:r>
            <w:r w:rsidRPr="00F96CF5">
              <w:rPr>
                <w:rFonts w:ascii="Arial" w:hAnsi="Arial" w:cs="Arial"/>
                <w:szCs w:val="22"/>
                <w:lang w:eastAsia="en-GB"/>
              </w:rPr>
              <w:t xml:space="preserve">sum as paid by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to the </w:t>
            </w:r>
            <w:r w:rsidRPr="00F96CF5">
              <w:rPr>
                <w:rFonts w:ascii="Arial" w:hAnsi="Arial" w:cs="Arial"/>
                <w:b/>
                <w:bCs/>
                <w:szCs w:val="22"/>
                <w:lang w:eastAsia="en-GB"/>
              </w:rPr>
              <w:t xml:space="preserve">User </w:t>
            </w:r>
            <w:r w:rsidRPr="00F96CF5">
              <w:rPr>
                <w:rFonts w:ascii="Arial" w:hAnsi="Arial" w:cs="Arial"/>
                <w:szCs w:val="22"/>
                <w:lang w:eastAsia="en-GB"/>
              </w:rPr>
              <w:t>in</w:t>
            </w:r>
            <w:r>
              <w:rPr>
                <w:rFonts w:ascii="Arial" w:hAnsi="Arial" w:cs="Arial"/>
                <w:szCs w:val="22"/>
                <w:lang w:eastAsia="en-GB"/>
              </w:rPr>
              <w:t xml:space="preserve"> </w:t>
            </w:r>
            <w:r w:rsidRPr="00F96CF5">
              <w:rPr>
                <w:rFonts w:ascii="Arial" w:hAnsi="Arial" w:cs="Arial"/>
                <w:szCs w:val="22"/>
                <w:lang w:eastAsia="en-GB"/>
              </w:rPr>
              <w:t xml:space="preserve">respect of the </w:t>
            </w:r>
            <w:r w:rsidRPr="00F96CF5">
              <w:rPr>
                <w:rFonts w:ascii="Arial" w:hAnsi="Arial" w:cs="Arial"/>
                <w:b/>
                <w:bCs/>
                <w:szCs w:val="22"/>
                <w:lang w:eastAsia="en-GB"/>
              </w:rPr>
              <w:t>Cancellation Charge</w:t>
            </w:r>
            <w:r w:rsidRPr="00F96CF5">
              <w:rPr>
                <w:rFonts w:ascii="Arial" w:hAnsi="Arial" w:cs="Arial"/>
                <w:szCs w:val="22"/>
                <w:lang w:eastAsia="en-GB"/>
              </w:rPr>
              <w:t xml:space="preserve">) and (b) the </w:t>
            </w:r>
            <w:r w:rsidRPr="00F96CF5">
              <w:rPr>
                <w:rFonts w:ascii="Arial" w:hAnsi="Arial" w:cs="Arial"/>
                <w:b/>
                <w:bCs/>
                <w:szCs w:val="22"/>
                <w:lang w:eastAsia="en-GB"/>
              </w:rPr>
              <w:t xml:space="preserve">Cancellation Charge </w:t>
            </w:r>
            <w:r w:rsidRPr="00F96CF5">
              <w:rPr>
                <w:rFonts w:ascii="Arial" w:hAnsi="Arial" w:cs="Arial"/>
                <w:szCs w:val="22"/>
                <w:lang w:eastAsia="en-GB"/>
              </w:rPr>
              <w:t xml:space="preserve">payable by the </w:t>
            </w:r>
            <w:r w:rsidRPr="00F96CF5">
              <w:rPr>
                <w:rFonts w:ascii="Arial" w:hAnsi="Arial" w:cs="Arial"/>
                <w:b/>
                <w:bCs/>
                <w:szCs w:val="22"/>
                <w:lang w:eastAsia="en-GB"/>
              </w:rPr>
              <w:t>User</w:t>
            </w:r>
            <w:r w:rsidRPr="00F96CF5">
              <w:rPr>
                <w:rFonts w:ascii="Arial" w:hAnsi="Arial" w:cs="Arial"/>
                <w:szCs w:val="22"/>
                <w:lang w:eastAsia="en-GB"/>
              </w:rPr>
              <w:t>;</w:t>
            </w:r>
          </w:p>
          <w:p w14:paraId="6A957D6A" w14:textId="77777777" w:rsidR="00062FF6" w:rsidRPr="00282EF5" w:rsidRDefault="00062FF6" w:rsidP="00B739A8">
            <w:pPr>
              <w:jc w:val="both"/>
              <w:rPr>
                <w:rFonts w:ascii="Arial" w:hAnsi="Arial" w:cs="Arial"/>
                <w:szCs w:val="22"/>
              </w:rPr>
            </w:pPr>
          </w:p>
        </w:tc>
      </w:tr>
      <w:tr w:rsidR="004D5A11" w:rsidRPr="0000119F" w14:paraId="7D7F2992" w14:textId="77777777" w:rsidTr="00ED286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3545" w:type="dxa"/>
            <w:tcBorders>
              <w:top w:val="nil"/>
              <w:left w:val="nil"/>
              <w:bottom w:val="nil"/>
              <w:right w:val="nil"/>
            </w:tcBorders>
          </w:tcPr>
          <w:p w14:paraId="0AC22E83" w14:textId="77777777" w:rsidR="004D5A11" w:rsidRDefault="004D5A11" w:rsidP="00B739A8">
            <w:pPr>
              <w:jc w:val="both"/>
              <w:rPr>
                <w:rFonts w:ascii="Arial" w:hAnsi="Arial" w:cs="Arial"/>
                <w:szCs w:val="22"/>
              </w:rPr>
            </w:pPr>
            <w:r>
              <w:rPr>
                <w:rFonts w:ascii="Arial" w:hAnsi="Arial" w:cs="Arial"/>
                <w:szCs w:val="22"/>
              </w:rPr>
              <w:t>“</w:t>
            </w:r>
            <w:r w:rsidRPr="002B0FDC">
              <w:rPr>
                <w:rFonts w:ascii="Arial" w:hAnsi="Arial" w:cs="Arial"/>
                <w:b/>
                <w:szCs w:val="22"/>
              </w:rPr>
              <w:t>Cancellation</w:t>
            </w:r>
            <w:r w:rsidR="00A47926">
              <w:rPr>
                <w:rFonts w:ascii="Arial" w:hAnsi="Arial" w:cs="Arial"/>
                <w:b/>
                <w:szCs w:val="22"/>
              </w:rPr>
              <w:t xml:space="preserve"> C</w:t>
            </w:r>
            <w:r w:rsidRPr="002B0FDC">
              <w:rPr>
                <w:rFonts w:ascii="Arial" w:hAnsi="Arial" w:cs="Arial"/>
                <w:b/>
                <w:szCs w:val="22"/>
              </w:rPr>
              <w:t>harge Statement</w:t>
            </w:r>
            <w:r>
              <w:rPr>
                <w:rFonts w:ascii="Arial" w:hAnsi="Arial" w:cs="Arial"/>
                <w:szCs w:val="22"/>
              </w:rPr>
              <w:t>”</w:t>
            </w:r>
          </w:p>
        </w:tc>
        <w:tc>
          <w:tcPr>
            <w:tcW w:w="6804" w:type="dxa"/>
            <w:tcBorders>
              <w:top w:val="nil"/>
              <w:left w:val="nil"/>
              <w:bottom w:val="nil"/>
              <w:right w:val="nil"/>
            </w:tcBorders>
          </w:tcPr>
          <w:p w14:paraId="567F1EB2" w14:textId="77777777" w:rsidR="004D5A11" w:rsidRDefault="004D5A11" w:rsidP="00B739A8">
            <w:pPr>
              <w:jc w:val="both"/>
              <w:rPr>
                <w:rFonts w:ascii="Arial" w:hAnsi="Arial" w:cs="Arial"/>
                <w:szCs w:val="22"/>
              </w:rPr>
            </w:pPr>
            <w:r w:rsidRPr="00282EF5">
              <w:rPr>
                <w:rFonts w:ascii="Arial" w:hAnsi="Arial" w:cs="Arial"/>
                <w:szCs w:val="22"/>
              </w:rPr>
              <w:t xml:space="preserve">the statement 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sidRPr="00282EF5">
              <w:rPr>
                <w:rFonts w:ascii="Arial" w:hAnsi="Arial" w:cs="Arial"/>
                <w:szCs w:val="22"/>
              </w:rPr>
              <w:t>such statement to be in substantial</w:t>
            </w:r>
            <w:r>
              <w:rPr>
                <w:rFonts w:ascii="Arial" w:hAnsi="Arial" w:cs="Arial"/>
                <w:szCs w:val="22"/>
              </w:rPr>
              <w:t>ly the form set out in Exhibit MM1</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65C97AF6" w14:textId="77777777" w:rsidR="004D5A11" w:rsidRPr="0000119F" w:rsidRDefault="004D5A11" w:rsidP="00B739A8">
            <w:pPr>
              <w:jc w:val="both"/>
              <w:rPr>
                <w:rFonts w:ascii="Arial" w:hAnsi="Arial" w:cs="Arial"/>
                <w:szCs w:val="22"/>
              </w:rPr>
            </w:pPr>
          </w:p>
        </w:tc>
      </w:tr>
      <w:tr w:rsidR="004D5A11" w14:paraId="2C55E8F9" w14:textId="77777777" w:rsidTr="00ED2860">
        <w:tc>
          <w:tcPr>
            <w:tcW w:w="3545" w:type="dxa"/>
          </w:tcPr>
          <w:p w14:paraId="126AD00F" w14:textId="0E10D1D0" w:rsidR="004D5A11" w:rsidRPr="008654EE" w:rsidRDefault="004D5A11">
            <w:pPr>
              <w:spacing w:after="120" w:line="360" w:lineRule="auto"/>
              <w:rPr>
                <w:rFonts w:ascii="Arial Bold" w:hAnsi="Arial Bold" w:cs="Arial"/>
                <w:b/>
              </w:rPr>
            </w:pPr>
            <w:bookmarkStart w:id="15" w:name="_BPDCI_20"/>
            <w:r w:rsidRPr="008654EE">
              <w:rPr>
                <w:rFonts w:ascii="Arial Bold" w:hAnsi="Arial Bold" w:cs="Arial"/>
                <w:b/>
                <w:bCs/>
              </w:rPr>
              <w:t>"</w:t>
            </w:r>
            <w:bookmarkEnd w:id="15"/>
            <w:r w:rsidRPr="008654EE">
              <w:rPr>
                <w:rFonts w:ascii="Arial Bold" w:hAnsi="Arial Bold" w:cs="Arial"/>
                <w:b/>
              </w:rPr>
              <w:t>CAP 179 Implementation Date</w:t>
            </w:r>
            <w:bookmarkStart w:id="16" w:name="_BPDCD_21"/>
            <w:r w:rsidRPr="008654EE">
              <w:rPr>
                <w:rFonts w:ascii="Arial Bold" w:hAnsi="Arial Bold" w:cs="Arial"/>
                <w:b/>
                <w:bCs/>
              </w:rPr>
              <w:t>"</w:t>
            </w:r>
            <w:r w:rsidRPr="008654EE">
              <w:rPr>
                <w:rFonts w:ascii="Arial Bold" w:hAnsi="Arial Bold" w:cs="Arial"/>
                <w:b/>
              </w:rPr>
              <w:t xml:space="preserve"> </w:t>
            </w:r>
            <w:bookmarkEnd w:id="16"/>
          </w:p>
        </w:tc>
        <w:tc>
          <w:tcPr>
            <w:tcW w:w="6775" w:type="dxa"/>
          </w:tcPr>
          <w:p w14:paraId="26BC9968" w14:textId="77777777" w:rsidR="004D5A11" w:rsidRDefault="004D5A11">
            <w:pPr>
              <w:spacing w:after="120"/>
              <w:jc w:val="both"/>
              <w:rPr>
                <w:rFonts w:ascii="Arial" w:hAnsi="Arial" w:cs="Arial"/>
              </w:rPr>
            </w:pPr>
            <w:r>
              <w:rPr>
                <w:rFonts w:ascii="Arial" w:hAnsi="Arial" w:cs="Arial"/>
              </w:rPr>
              <w:t xml:space="preserve">shall mean the date specified as the </w:t>
            </w:r>
            <w:r>
              <w:rPr>
                <w:rFonts w:ascii="Arial" w:hAnsi="Arial" w:cs="Arial"/>
                <w:b/>
              </w:rPr>
              <w:t>Implementation Date</w:t>
            </w:r>
            <w:r>
              <w:rPr>
                <w:rFonts w:ascii="Arial" w:hAnsi="Arial" w:cs="Arial"/>
              </w:rPr>
              <w:t xml:space="preserve"> in the direction issued by the </w:t>
            </w:r>
            <w:r>
              <w:rPr>
                <w:rFonts w:ascii="Arial" w:hAnsi="Arial" w:cs="Arial"/>
                <w:b/>
              </w:rPr>
              <w:t>Authority</w:t>
            </w:r>
            <w:r>
              <w:rPr>
                <w:rFonts w:ascii="Arial" w:hAnsi="Arial" w:cs="Arial"/>
              </w:rPr>
              <w:t xml:space="preserve"> approving </w:t>
            </w:r>
            <w:r>
              <w:rPr>
                <w:rFonts w:ascii="Arial" w:hAnsi="Arial" w:cs="Arial"/>
                <w:b/>
              </w:rPr>
              <w:t xml:space="preserve">CUSC Amendment Proposal </w:t>
            </w:r>
            <w:r>
              <w:rPr>
                <w:rFonts w:ascii="Arial" w:hAnsi="Arial" w:cs="Arial"/>
              </w:rPr>
              <w:t xml:space="preserve">179 (Prevention of Timing Out of Authority Decisions on                                       Amendment Proposals); </w:t>
            </w:r>
          </w:p>
        </w:tc>
      </w:tr>
      <w:tr w:rsidR="004D5A11" w14:paraId="6984EFE2" w14:textId="77777777" w:rsidTr="00ED2860">
        <w:tc>
          <w:tcPr>
            <w:tcW w:w="3545" w:type="dxa"/>
          </w:tcPr>
          <w:p w14:paraId="76D76927" w14:textId="77777777" w:rsidR="004D5A11" w:rsidRDefault="004D5A11">
            <w:pPr>
              <w:spacing w:after="120" w:line="360" w:lineRule="auto"/>
              <w:rPr>
                <w:rFonts w:ascii="Arial" w:hAnsi="Arial" w:cs="Arial"/>
                <w:b/>
                <w:bCs/>
              </w:rPr>
            </w:pPr>
            <w:r>
              <w:rPr>
                <w:rFonts w:ascii="Arial" w:hAnsi="Arial" w:cs="Arial"/>
                <w:b/>
                <w:bCs/>
              </w:rPr>
              <w:t>"Capability Payment"</w:t>
            </w:r>
            <w:r>
              <w:rPr>
                <w:rFonts w:ascii="Arial" w:hAnsi="Arial" w:cs="Arial"/>
                <w:b/>
                <w:bCs/>
              </w:rPr>
              <w:tab/>
            </w:r>
          </w:p>
        </w:tc>
        <w:tc>
          <w:tcPr>
            <w:tcW w:w="6775" w:type="dxa"/>
          </w:tcPr>
          <w:p w14:paraId="40E9EF0F" w14:textId="77777777" w:rsidR="004D5A11" w:rsidRDefault="004D5A11">
            <w:pPr>
              <w:spacing w:after="120"/>
              <w:jc w:val="both"/>
              <w:rPr>
                <w:rFonts w:ascii="Arial" w:hAnsi="Arial" w:cs="Arial"/>
              </w:rPr>
            </w:pPr>
            <w:r>
              <w:rPr>
                <w:rFonts w:ascii="Arial" w:hAnsi="Arial" w:cs="Arial"/>
                <w:bCs/>
              </w:rPr>
              <w:t>as defined in Paragraph 4.2A.4(a)(i);</w:t>
            </w:r>
          </w:p>
        </w:tc>
      </w:tr>
      <w:tr w:rsidR="00A47926" w14:paraId="15ACB2C8" w14:textId="77777777" w:rsidTr="00ED2860">
        <w:tc>
          <w:tcPr>
            <w:tcW w:w="3545" w:type="dxa"/>
          </w:tcPr>
          <w:p w14:paraId="2BF39E59" w14:textId="77777777" w:rsidR="00A47926" w:rsidRDefault="00701F81">
            <w:pPr>
              <w:pStyle w:val="BodyText"/>
              <w:spacing w:line="240" w:lineRule="atLeast"/>
              <w:rPr>
                <w:rStyle w:val="DeltaViewInsertion"/>
                <w:rFonts w:ascii="Arial" w:hAnsi="Arial" w:cs="Arial"/>
                <w:b/>
                <w:bCs/>
                <w:color w:val="000000"/>
                <w:w w:val="0"/>
                <w:u w:val="none"/>
              </w:rPr>
            </w:pPr>
            <w:r>
              <w:rPr>
                <w:rFonts w:ascii="Arial" w:hAnsi="Arial" w:cs="Arial"/>
                <w:b/>
                <w:bCs/>
                <w:color w:val="000000"/>
                <w:w w:val="0"/>
                <w:lang w:val="en-US"/>
              </w:rPr>
              <w:t>“</w:t>
            </w:r>
            <w:r w:rsidRPr="00701F81">
              <w:rPr>
                <w:rFonts w:ascii="Arial" w:hAnsi="Arial" w:cs="Arial"/>
                <w:b/>
                <w:bCs/>
                <w:color w:val="000000"/>
                <w:w w:val="0"/>
                <w:lang w:val="en-US"/>
              </w:rPr>
              <w:t>Capacity Market Documents</w:t>
            </w:r>
            <w:r>
              <w:rPr>
                <w:rFonts w:ascii="Arial" w:hAnsi="Arial" w:cs="Arial"/>
                <w:b/>
                <w:bCs/>
                <w:color w:val="000000"/>
                <w:w w:val="0"/>
                <w:lang w:val="en-US"/>
              </w:rPr>
              <w:t>”</w:t>
            </w:r>
          </w:p>
        </w:tc>
        <w:tc>
          <w:tcPr>
            <w:tcW w:w="6775" w:type="dxa"/>
          </w:tcPr>
          <w:p w14:paraId="3C0E8FBA" w14:textId="77777777" w:rsidR="00A47926"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 xml:space="preserve">he </w:t>
            </w:r>
            <w:r w:rsidR="00701F81" w:rsidRPr="00701F81">
              <w:rPr>
                <w:rFonts w:ascii="Arial" w:hAnsi="Arial" w:cs="Arial"/>
                <w:b/>
                <w:bCs/>
                <w:color w:val="000000"/>
                <w:w w:val="0"/>
                <w:lang w:val="en-US"/>
              </w:rPr>
              <w:t>Capacity Market Rules</w:t>
            </w:r>
            <w:r w:rsidR="00701F81" w:rsidRPr="00701F81">
              <w:rPr>
                <w:rFonts w:ascii="Arial" w:hAnsi="Arial" w:cs="Arial"/>
                <w:color w:val="000000"/>
                <w:w w:val="0"/>
                <w:lang w:val="en-US"/>
              </w:rPr>
              <w:t>, The</w:t>
            </w:r>
            <w:r w:rsidR="00701F81">
              <w:rPr>
                <w:rFonts w:ascii="Arial" w:hAnsi="Arial" w:cs="Arial"/>
                <w:color w:val="000000"/>
                <w:w w:val="0"/>
                <w:lang w:val="en-US"/>
              </w:rPr>
              <w:t xml:space="preserve"> </w:t>
            </w:r>
            <w:r w:rsidR="00701F81" w:rsidRPr="00701F81">
              <w:rPr>
                <w:rFonts w:ascii="Arial" w:hAnsi="Arial" w:cs="Arial"/>
                <w:color w:val="000000"/>
                <w:w w:val="0"/>
                <w:lang w:val="en-US"/>
              </w:rPr>
              <w:t>Electricity Capacity Regulations 2014 and any other Regulations made under Chapter 3 of Part 2 of the Energy Act 2013 which are in force from time to time</w:t>
            </w:r>
            <w:r w:rsidR="00701F81">
              <w:rPr>
                <w:rFonts w:ascii="Arial" w:hAnsi="Arial" w:cs="Arial"/>
                <w:color w:val="000000"/>
                <w:w w:val="0"/>
                <w:lang w:val="en-US"/>
              </w:rPr>
              <w:t>;</w:t>
            </w:r>
          </w:p>
        </w:tc>
      </w:tr>
      <w:tr w:rsidR="00701F81" w14:paraId="482042E3" w14:textId="77777777" w:rsidTr="00ED2860">
        <w:tc>
          <w:tcPr>
            <w:tcW w:w="3545" w:type="dxa"/>
          </w:tcPr>
          <w:p w14:paraId="1D535ED3" w14:textId="77777777" w:rsidR="00701F81" w:rsidRDefault="00701F81">
            <w:pPr>
              <w:pStyle w:val="BodyText"/>
              <w:spacing w:line="240" w:lineRule="atLeast"/>
              <w:rPr>
                <w:rStyle w:val="DeltaViewInsertion"/>
                <w:rFonts w:ascii="Arial" w:hAnsi="Arial" w:cs="Arial"/>
                <w:b/>
                <w:bCs/>
                <w:color w:val="000000"/>
                <w:w w:val="0"/>
                <w:u w:val="none"/>
              </w:rPr>
            </w:pPr>
            <w:r>
              <w:rPr>
                <w:rStyle w:val="DeltaViewInsertion"/>
                <w:rFonts w:ascii="Arial" w:hAnsi="Arial" w:cs="Arial"/>
                <w:b/>
                <w:bCs/>
                <w:color w:val="000000"/>
                <w:w w:val="0"/>
                <w:u w:val="none"/>
              </w:rPr>
              <w:t>“Capacity Market Rules”</w:t>
            </w:r>
          </w:p>
        </w:tc>
        <w:tc>
          <w:tcPr>
            <w:tcW w:w="6775" w:type="dxa"/>
          </w:tcPr>
          <w:p w14:paraId="22699906" w14:textId="77777777" w:rsidR="00701F81" w:rsidRDefault="00E24FDF">
            <w:pPr>
              <w:pStyle w:val="BodyText"/>
              <w:spacing w:line="240" w:lineRule="atLeast"/>
              <w:jc w:val="both"/>
              <w:rPr>
                <w:rStyle w:val="DeltaViewInsertion"/>
                <w:rFonts w:ascii="Arial" w:hAnsi="Arial" w:cs="Arial"/>
                <w:color w:val="000000"/>
                <w:w w:val="0"/>
                <w:u w:val="none"/>
              </w:rPr>
            </w:pPr>
            <w:r>
              <w:rPr>
                <w:rFonts w:ascii="Arial" w:hAnsi="Arial" w:cs="Arial"/>
                <w:color w:val="000000"/>
                <w:w w:val="0"/>
              </w:rPr>
              <w:t>T</w:t>
            </w:r>
            <w:r w:rsidR="00701F81" w:rsidRPr="00701F81">
              <w:rPr>
                <w:rFonts w:ascii="Arial" w:hAnsi="Arial" w:cs="Arial"/>
                <w:color w:val="000000"/>
                <w:w w:val="0"/>
                <w:lang w:val="en-US"/>
              </w:rPr>
              <w:t>he rules made under section 34 of the</w:t>
            </w:r>
            <w:r w:rsidR="00701F81">
              <w:rPr>
                <w:rFonts w:ascii="Arial" w:hAnsi="Arial" w:cs="Arial"/>
                <w:color w:val="000000"/>
                <w:w w:val="0"/>
                <w:lang w:val="en-US"/>
              </w:rPr>
              <w:t xml:space="preserve"> </w:t>
            </w:r>
            <w:r w:rsidR="00701F81" w:rsidRPr="00701F81">
              <w:rPr>
                <w:rFonts w:ascii="Arial" w:hAnsi="Arial" w:cs="Arial"/>
                <w:color w:val="000000"/>
                <w:w w:val="0"/>
                <w:lang w:val="en-US"/>
              </w:rPr>
              <w:t>Energy Act 2013 as modified from time to time in accordance with that section and The Electricity Capacity Regulations 2014;</w:t>
            </w:r>
          </w:p>
        </w:tc>
      </w:tr>
      <w:tr w:rsidR="004D5A11" w14:paraId="3235FBA1" w14:textId="77777777" w:rsidTr="00ED2860">
        <w:tc>
          <w:tcPr>
            <w:tcW w:w="3545" w:type="dxa"/>
          </w:tcPr>
          <w:p w14:paraId="18B2D1CA" w14:textId="686E3936" w:rsidR="004D5A11" w:rsidRDefault="004D5A11">
            <w:pPr>
              <w:pStyle w:val="BodyText"/>
              <w:spacing w:line="240" w:lineRule="atLeast"/>
              <w:rPr>
                <w:rFonts w:ascii="Arial" w:hAnsi="Arial" w:cs="Arial"/>
                <w:b/>
                <w:bCs/>
                <w:color w:val="000000"/>
                <w:w w:val="0"/>
              </w:rPr>
            </w:pPr>
            <w:bookmarkStart w:id="17" w:name="_DV_C120"/>
            <w:r>
              <w:rPr>
                <w:rStyle w:val="DeltaViewInsertion"/>
                <w:rFonts w:ascii="Arial" w:hAnsi="Arial" w:cs="Arial"/>
                <w:b/>
                <w:bCs/>
                <w:color w:val="000000"/>
                <w:w w:val="0"/>
                <w:u w:val="none"/>
              </w:rPr>
              <w:t>"Category 1 Intertripping Scheme"</w:t>
            </w:r>
            <w:bookmarkEnd w:id="17"/>
          </w:p>
        </w:tc>
        <w:tc>
          <w:tcPr>
            <w:tcW w:w="6775" w:type="dxa"/>
          </w:tcPr>
          <w:p w14:paraId="1F26E543" w14:textId="77777777" w:rsidR="004D5A11" w:rsidRDefault="004D5A11">
            <w:pPr>
              <w:pStyle w:val="BodyText"/>
              <w:spacing w:line="240" w:lineRule="atLeast"/>
              <w:jc w:val="both"/>
              <w:rPr>
                <w:rFonts w:ascii="Arial" w:hAnsi="Arial" w:cs="Arial"/>
                <w:color w:val="000000"/>
                <w:w w:val="0"/>
              </w:rPr>
            </w:pPr>
            <w:bookmarkStart w:id="18" w:name="_DV_C121"/>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bookmarkEnd w:id="18"/>
          </w:p>
        </w:tc>
      </w:tr>
      <w:tr w:rsidR="004D5A11" w14:paraId="4A0AC05B" w14:textId="77777777" w:rsidTr="00ED2860">
        <w:tc>
          <w:tcPr>
            <w:tcW w:w="3545" w:type="dxa"/>
          </w:tcPr>
          <w:p w14:paraId="5C03237B" w14:textId="7CB6BAAF" w:rsidR="004D5A11" w:rsidRDefault="004D5A11">
            <w:pPr>
              <w:pStyle w:val="BodyText"/>
              <w:spacing w:line="240" w:lineRule="atLeast"/>
              <w:rPr>
                <w:rFonts w:ascii="Arial" w:hAnsi="Arial" w:cs="Arial"/>
                <w:b/>
                <w:bCs/>
                <w:color w:val="000000"/>
                <w:w w:val="0"/>
              </w:rPr>
            </w:pPr>
            <w:bookmarkStart w:id="19" w:name="_DV_C122"/>
            <w:r>
              <w:rPr>
                <w:rStyle w:val="DeltaViewInsertion"/>
                <w:rFonts w:ascii="Arial" w:hAnsi="Arial" w:cs="Arial"/>
                <w:b/>
                <w:bCs/>
                <w:color w:val="000000"/>
                <w:w w:val="0"/>
                <w:u w:val="none"/>
              </w:rPr>
              <w:t>"Category 2 Intertripping Scheme"</w:t>
            </w:r>
            <w:bookmarkEnd w:id="19"/>
          </w:p>
        </w:tc>
        <w:tc>
          <w:tcPr>
            <w:tcW w:w="6775" w:type="dxa"/>
          </w:tcPr>
          <w:p w14:paraId="7F751745"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28D8EEF6" w14:textId="77777777" w:rsidTr="00ED2860">
        <w:tc>
          <w:tcPr>
            <w:tcW w:w="3545" w:type="dxa"/>
          </w:tcPr>
          <w:p w14:paraId="19823A81" w14:textId="03AD3BCD" w:rsidR="004D5A11" w:rsidRDefault="004D5A11">
            <w:pPr>
              <w:pStyle w:val="BodyText"/>
              <w:spacing w:line="240" w:lineRule="atLeast"/>
              <w:rPr>
                <w:rFonts w:ascii="Arial" w:hAnsi="Arial" w:cs="Arial"/>
                <w:b/>
                <w:bCs/>
                <w:color w:val="000000"/>
                <w:w w:val="0"/>
              </w:rPr>
            </w:pPr>
            <w:bookmarkStart w:id="20" w:name="_DV_C127"/>
            <w:r>
              <w:rPr>
                <w:rStyle w:val="DeltaViewInsertion"/>
                <w:rFonts w:ascii="Arial" w:hAnsi="Arial" w:cs="Arial"/>
                <w:b/>
                <w:bCs/>
                <w:color w:val="000000"/>
                <w:w w:val="0"/>
                <w:u w:val="none"/>
              </w:rPr>
              <w:t>"Category 3 Intertripping Scheme"</w:t>
            </w:r>
            <w:bookmarkEnd w:id="20"/>
          </w:p>
        </w:tc>
        <w:tc>
          <w:tcPr>
            <w:tcW w:w="6775" w:type="dxa"/>
          </w:tcPr>
          <w:p w14:paraId="340B195E"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D32E0ED" w14:textId="77777777" w:rsidTr="00ED2860">
        <w:tc>
          <w:tcPr>
            <w:tcW w:w="3545" w:type="dxa"/>
          </w:tcPr>
          <w:p w14:paraId="2554159B" w14:textId="75618D6C" w:rsidR="004D5A11" w:rsidRDefault="004D5A11">
            <w:pPr>
              <w:pStyle w:val="BodyText"/>
              <w:spacing w:line="240" w:lineRule="atLeast"/>
              <w:rPr>
                <w:rFonts w:ascii="Arial" w:hAnsi="Arial" w:cs="Arial"/>
                <w:b/>
                <w:bCs/>
                <w:color w:val="000000"/>
                <w:w w:val="0"/>
              </w:rPr>
            </w:pPr>
            <w:bookmarkStart w:id="21" w:name="_DV_C129"/>
            <w:r>
              <w:rPr>
                <w:rStyle w:val="DeltaViewInsertion"/>
                <w:rFonts w:ascii="Arial" w:hAnsi="Arial" w:cs="Arial"/>
                <w:b/>
                <w:bCs/>
                <w:color w:val="000000"/>
                <w:w w:val="0"/>
                <w:u w:val="none"/>
              </w:rPr>
              <w:t>"Category 4 Intertripping Scheme"</w:t>
            </w:r>
            <w:bookmarkEnd w:id="21"/>
          </w:p>
        </w:tc>
        <w:tc>
          <w:tcPr>
            <w:tcW w:w="6775" w:type="dxa"/>
          </w:tcPr>
          <w:p w14:paraId="25CDA4AA" w14:textId="77777777" w:rsidR="004D5A11" w:rsidRDefault="004D5A11">
            <w:pPr>
              <w:pStyle w:val="BodyText"/>
              <w:spacing w:line="240" w:lineRule="atLeast"/>
              <w:jc w:val="both"/>
              <w:rPr>
                <w:rFonts w:ascii="Arial" w:hAnsi="Arial" w:cs="Arial"/>
                <w:color w:val="000000"/>
                <w:w w:val="0"/>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4D5A11" w14:paraId="56AE678B" w14:textId="77777777" w:rsidTr="00ED2860">
        <w:tc>
          <w:tcPr>
            <w:tcW w:w="3545" w:type="dxa"/>
          </w:tcPr>
          <w:p w14:paraId="03EBD5C5" w14:textId="77777777" w:rsidR="004D5A11" w:rsidRDefault="004D5A11">
            <w:pPr>
              <w:pStyle w:val="clauseindent"/>
              <w:tabs>
                <w:tab w:val="left" w:pos="3180"/>
              </w:tabs>
              <w:ind w:left="0"/>
              <w:rPr>
                <w:rFonts w:ascii="Arial" w:hAnsi="Arial" w:cs="Arial"/>
                <w:b/>
                <w:bCs/>
              </w:rPr>
            </w:pPr>
            <w:r>
              <w:rPr>
                <w:rFonts w:ascii="Arial" w:hAnsi="Arial" w:cs="Arial"/>
                <w:b/>
                <w:bCs/>
              </w:rPr>
              <w:t>"CCGT Unit"</w:t>
            </w:r>
            <w:r>
              <w:rPr>
                <w:rFonts w:ascii="Arial" w:hAnsi="Arial" w:cs="Arial"/>
                <w:b/>
                <w:bCs/>
              </w:rPr>
              <w:tab/>
            </w:r>
          </w:p>
        </w:tc>
        <w:tc>
          <w:tcPr>
            <w:tcW w:w="6775" w:type="dxa"/>
          </w:tcPr>
          <w:p w14:paraId="097488BD" w14:textId="77777777" w:rsidR="004D5A11" w:rsidRDefault="004D5A11">
            <w:pPr>
              <w:pStyle w:val="clauseindent"/>
              <w:ind w:left="0"/>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within a </w:t>
            </w:r>
            <w:r>
              <w:rPr>
                <w:rFonts w:ascii="Arial" w:hAnsi="Arial" w:cs="Arial"/>
                <w:b/>
              </w:rPr>
              <w:t>CCGT Module</w:t>
            </w:r>
            <w:r>
              <w:rPr>
                <w:rFonts w:ascii="Arial" w:hAnsi="Arial" w:cs="Arial"/>
              </w:rPr>
              <w:t>;</w:t>
            </w:r>
          </w:p>
        </w:tc>
      </w:tr>
      <w:tr w:rsidR="004D5A11" w14:paraId="163E2885" w14:textId="77777777" w:rsidTr="00ED2860">
        <w:tc>
          <w:tcPr>
            <w:tcW w:w="3545" w:type="dxa"/>
          </w:tcPr>
          <w:p w14:paraId="7BC711C4" w14:textId="77777777" w:rsidR="004D5A11" w:rsidRDefault="004D5A11">
            <w:pPr>
              <w:pStyle w:val="BodyText"/>
              <w:spacing w:after="120"/>
              <w:rPr>
                <w:rFonts w:ascii="Arial" w:hAnsi="Arial" w:cs="Arial"/>
                <w:b/>
                <w:bCs/>
              </w:rPr>
            </w:pPr>
            <w:r>
              <w:rPr>
                <w:rFonts w:ascii="Arial" w:hAnsi="Arial" w:cs="Arial"/>
                <w:b/>
                <w:bCs/>
              </w:rPr>
              <w:t>“Central Volume Allocation”</w:t>
            </w:r>
          </w:p>
        </w:tc>
        <w:tc>
          <w:tcPr>
            <w:tcW w:w="6775" w:type="dxa"/>
          </w:tcPr>
          <w:p w14:paraId="1F0176FA" w14:textId="77777777" w:rsidR="004D5A11" w:rsidRDefault="004D5A11">
            <w:pPr>
              <w:pStyle w:val="BodyText"/>
              <w:spacing w:after="120"/>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701F81" w14:paraId="2CB17C47" w14:textId="77777777" w:rsidTr="00ED2860">
        <w:tc>
          <w:tcPr>
            <w:tcW w:w="3545" w:type="dxa"/>
          </w:tcPr>
          <w:p w14:paraId="69A525AB" w14:textId="77777777" w:rsidR="00701F81" w:rsidRDefault="00701F81">
            <w:pPr>
              <w:pStyle w:val="BodyText"/>
              <w:rPr>
                <w:rFonts w:ascii="Arial" w:hAnsi="Arial" w:cs="Arial"/>
                <w:b/>
                <w:bCs/>
              </w:rPr>
            </w:pPr>
            <w:r>
              <w:rPr>
                <w:rFonts w:ascii="Arial" w:hAnsi="Arial" w:cs="Arial"/>
                <w:b/>
                <w:bCs/>
              </w:rPr>
              <w:t xml:space="preserve">“CfD </w:t>
            </w:r>
            <w:r w:rsidR="00E24FDF">
              <w:rPr>
                <w:rFonts w:ascii="Arial" w:hAnsi="Arial" w:cs="Arial"/>
                <w:b/>
                <w:bCs/>
              </w:rPr>
              <w:t>A</w:t>
            </w:r>
            <w:r>
              <w:rPr>
                <w:rFonts w:ascii="Arial" w:hAnsi="Arial" w:cs="Arial"/>
                <w:b/>
                <w:bCs/>
              </w:rPr>
              <w:t>dministrative Parties</w:t>
            </w:r>
            <w:r w:rsidR="00075E76">
              <w:rPr>
                <w:rFonts w:ascii="Arial" w:hAnsi="Arial" w:cs="Arial"/>
                <w:b/>
                <w:bCs/>
              </w:rPr>
              <w:t>”</w:t>
            </w:r>
            <w:r>
              <w:rPr>
                <w:rFonts w:ascii="Arial" w:hAnsi="Arial" w:cs="Arial"/>
                <w:b/>
                <w:bCs/>
              </w:rPr>
              <w:t xml:space="preserve"> </w:t>
            </w:r>
          </w:p>
        </w:tc>
        <w:tc>
          <w:tcPr>
            <w:tcW w:w="6775" w:type="dxa"/>
          </w:tcPr>
          <w:p w14:paraId="7FA30987" w14:textId="77777777" w:rsidR="00701F81" w:rsidRDefault="00075E76">
            <w:pPr>
              <w:pStyle w:val="BodyText"/>
              <w:jc w:val="both"/>
              <w:rPr>
                <w:rFonts w:ascii="Arial" w:hAnsi="Arial" w:cs="Arial"/>
              </w:rPr>
            </w:pPr>
            <w:r w:rsidRPr="00075E76">
              <w:rPr>
                <w:rFonts w:ascii="Arial" w:hAnsi="Arial" w:cs="Arial"/>
                <w:lang w:val="en-US"/>
              </w:rPr>
              <w:t xml:space="preserve">The Secretary of State, a </w:t>
            </w:r>
            <w:r w:rsidRPr="00075E76">
              <w:rPr>
                <w:rFonts w:ascii="Arial" w:hAnsi="Arial" w:cs="Arial"/>
                <w:b/>
                <w:bCs/>
                <w:lang w:val="en-US"/>
              </w:rPr>
              <w:t>CfD</w:t>
            </w:r>
            <w:r>
              <w:rPr>
                <w:rFonts w:ascii="Arial" w:hAnsi="Arial" w:cs="Arial"/>
                <w:b/>
                <w:bCs/>
                <w:lang w:val="en-US"/>
              </w:rPr>
              <w:t xml:space="preserve"> </w:t>
            </w:r>
            <w:r w:rsidRPr="00075E76">
              <w:rPr>
                <w:rFonts w:ascii="Arial" w:hAnsi="Arial" w:cs="Arial"/>
                <w:b/>
                <w:bCs/>
                <w:lang w:val="en-US"/>
              </w:rPr>
              <w:t>Counterparty</w:t>
            </w:r>
            <w:r w:rsidRPr="00075E76">
              <w:rPr>
                <w:rFonts w:ascii="Arial" w:hAnsi="Arial" w:cs="Arial"/>
                <w:lang w:val="en-US"/>
              </w:rPr>
              <w:t xml:space="preserve"> and any </w:t>
            </w:r>
            <w:r w:rsidRPr="00075E76">
              <w:rPr>
                <w:rFonts w:ascii="Arial" w:hAnsi="Arial" w:cs="Arial"/>
                <w:b/>
                <w:bCs/>
                <w:lang w:val="en-US"/>
              </w:rPr>
              <w:t>CfD Settlement Services Provider</w:t>
            </w:r>
            <w:r>
              <w:rPr>
                <w:rFonts w:ascii="Arial" w:hAnsi="Arial" w:cs="Arial"/>
                <w:lang w:val="en-US"/>
              </w:rPr>
              <w:t>;</w:t>
            </w:r>
          </w:p>
        </w:tc>
      </w:tr>
      <w:tr w:rsidR="00075E76" w14:paraId="37832DDE" w14:textId="77777777" w:rsidTr="00ED2860">
        <w:tc>
          <w:tcPr>
            <w:tcW w:w="3545" w:type="dxa"/>
          </w:tcPr>
          <w:p w14:paraId="2FF96990" w14:textId="77777777" w:rsidR="00075E76" w:rsidRDefault="00075E76">
            <w:pPr>
              <w:pStyle w:val="BodyText"/>
              <w:rPr>
                <w:rFonts w:ascii="Arial" w:hAnsi="Arial" w:cs="Arial"/>
                <w:b/>
                <w:bCs/>
              </w:rPr>
            </w:pPr>
            <w:r>
              <w:rPr>
                <w:rFonts w:ascii="Arial" w:hAnsi="Arial" w:cs="Arial"/>
                <w:b/>
                <w:bCs/>
              </w:rPr>
              <w:lastRenderedPageBreak/>
              <w:t>“CfD Counterparty”</w:t>
            </w:r>
          </w:p>
        </w:tc>
        <w:tc>
          <w:tcPr>
            <w:tcW w:w="6775" w:type="dxa"/>
          </w:tcPr>
          <w:p w14:paraId="0E5394E1" w14:textId="77777777" w:rsidR="00075E76" w:rsidRDefault="007E2499" w:rsidP="00075E76">
            <w:pPr>
              <w:pStyle w:val="BodyText"/>
              <w:jc w:val="both"/>
              <w:rPr>
                <w:rFonts w:ascii="Arial" w:hAnsi="Arial" w:cs="Arial"/>
              </w:rPr>
            </w:pPr>
            <w:r>
              <w:rPr>
                <w:rFonts w:ascii="Arial" w:hAnsi="Arial" w:cs="Arial"/>
                <w:lang w:val="en-US"/>
              </w:rPr>
              <w:t>a</w:t>
            </w:r>
            <w:r w:rsidR="00075E76" w:rsidRPr="00075E76">
              <w:rPr>
                <w:rFonts w:ascii="Arial" w:hAnsi="Arial" w:cs="Arial"/>
                <w:lang w:val="en-US"/>
              </w:rPr>
              <w:t xml:space="preserve"> person designated as a “CfD</w:t>
            </w:r>
            <w:r w:rsidR="00075E76">
              <w:rPr>
                <w:rFonts w:ascii="Arial" w:hAnsi="Arial" w:cs="Arial"/>
                <w:lang w:val="en-US"/>
              </w:rPr>
              <w:t xml:space="preserve"> </w:t>
            </w:r>
            <w:r w:rsidR="00075E76" w:rsidRPr="00075E76">
              <w:rPr>
                <w:rFonts w:ascii="Arial" w:hAnsi="Arial" w:cs="Arial"/>
                <w:lang w:val="en-US"/>
              </w:rPr>
              <w:t>counterparty” under section 7(1) of the Energy Act 2013</w:t>
            </w:r>
            <w:r w:rsidR="00075E76">
              <w:rPr>
                <w:rFonts w:ascii="Arial" w:hAnsi="Arial" w:cs="Arial"/>
                <w:lang w:val="en-US"/>
              </w:rPr>
              <w:t>;</w:t>
            </w:r>
          </w:p>
        </w:tc>
      </w:tr>
      <w:tr w:rsidR="007E2499" w14:paraId="2B977C07" w14:textId="77777777" w:rsidTr="00ED2860">
        <w:tc>
          <w:tcPr>
            <w:tcW w:w="3545" w:type="dxa"/>
          </w:tcPr>
          <w:p w14:paraId="3E8364FB" w14:textId="77777777" w:rsidR="007E2499" w:rsidRDefault="007E2499">
            <w:pPr>
              <w:pStyle w:val="BodyText"/>
              <w:rPr>
                <w:rFonts w:ascii="Arial" w:hAnsi="Arial" w:cs="Arial"/>
                <w:b/>
                <w:bCs/>
              </w:rPr>
            </w:pPr>
            <w:r>
              <w:rPr>
                <w:rFonts w:ascii="Arial" w:hAnsi="Arial" w:cs="Arial"/>
                <w:b/>
                <w:bCs/>
              </w:rPr>
              <w:t>“CfD Documents”</w:t>
            </w:r>
          </w:p>
        </w:tc>
        <w:tc>
          <w:tcPr>
            <w:tcW w:w="6775" w:type="dxa"/>
          </w:tcPr>
          <w:p w14:paraId="51C5C806" w14:textId="77777777" w:rsidR="007E2499" w:rsidRDefault="007E2499">
            <w:pPr>
              <w:pStyle w:val="BodyText"/>
              <w:jc w:val="both"/>
              <w:rPr>
                <w:rFonts w:ascii="Arial" w:hAnsi="Arial" w:cs="Arial"/>
              </w:rPr>
            </w:pPr>
            <w:r>
              <w:rPr>
                <w:rFonts w:ascii="Arial" w:hAnsi="Arial" w:cs="Arial"/>
                <w:lang w:val="en-US"/>
              </w:rPr>
              <w:t>t</w:t>
            </w:r>
            <w:r w:rsidRPr="007E2499">
              <w:rPr>
                <w:rFonts w:ascii="Arial" w:hAnsi="Arial" w:cs="Arial"/>
                <w:lang w:val="en-US"/>
              </w:rPr>
              <w:t xml:space="preserve">he </w:t>
            </w:r>
            <w:r w:rsidRPr="007E2499">
              <w:rPr>
                <w:rFonts w:ascii="Arial" w:hAnsi="Arial" w:cs="Arial"/>
                <w:b/>
                <w:bCs/>
                <w:lang w:val="en-US"/>
              </w:rPr>
              <w:t>AF Rules</w:t>
            </w:r>
            <w:r w:rsidRPr="007E2499">
              <w:rPr>
                <w:rFonts w:ascii="Arial" w:hAnsi="Arial" w:cs="Arial"/>
                <w:lang w:val="en-US"/>
              </w:rPr>
              <w:t>, The Contracts for</w:t>
            </w:r>
            <w:r>
              <w:rPr>
                <w:rFonts w:ascii="Arial" w:hAnsi="Arial" w:cs="Arial"/>
                <w:lang w:val="en-US"/>
              </w:rPr>
              <w:t xml:space="preserve"> </w:t>
            </w:r>
            <w:r w:rsidRPr="007E2499">
              <w:rPr>
                <w:rFonts w:ascii="Arial" w:hAnsi="Arial" w:cs="Arial"/>
                <w:lang w:val="en-US"/>
              </w:rPr>
              <w:t>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7E2499" w14:paraId="575DA9F9" w14:textId="77777777" w:rsidTr="00ED2860">
        <w:tc>
          <w:tcPr>
            <w:tcW w:w="3545" w:type="dxa"/>
          </w:tcPr>
          <w:p w14:paraId="6D7DD6F5" w14:textId="77777777" w:rsidR="007E2499" w:rsidRDefault="007E2499">
            <w:pPr>
              <w:pStyle w:val="BodyText"/>
              <w:rPr>
                <w:rFonts w:ascii="Arial" w:hAnsi="Arial" w:cs="Arial"/>
                <w:b/>
                <w:bCs/>
              </w:rPr>
            </w:pPr>
            <w:r>
              <w:rPr>
                <w:rFonts w:ascii="Arial" w:hAnsi="Arial" w:cs="Arial"/>
                <w:b/>
                <w:bCs/>
              </w:rPr>
              <w:t>“CfD Settlement Services Provider”</w:t>
            </w:r>
          </w:p>
        </w:tc>
        <w:tc>
          <w:tcPr>
            <w:tcW w:w="6775" w:type="dxa"/>
          </w:tcPr>
          <w:p w14:paraId="0FAC5A9C" w14:textId="77777777" w:rsidR="007E2499" w:rsidRDefault="00D04E79">
            <w:pPr>
              <w:pStyle w:val="BodyText"/>
              <w:jc w:val="both"/>
              <w:rPr>
                <w:rFonts w:ascii="Arial" w:hAnsi="Arial" w:cs="Arial"/>
              </w:rPr>
            </w:pPr>
            <w:r>
              <w:rPr>
                <w:rFonts w:ascii="Arial" w:hAnsi="Arial" w:cs="Arial"/>
              </w:rPr>
              <w:t>means any person:</w:t>
            </w:r>
          </w:p>
          <w:p w14:paraId="621CD1D6" w14:textId="77777777" w:rsidR="00D04E79" w:rsidRDefault="00D04E79" w:rsidP="00D04E79">
            <w:pPr>
              <w:pStyle w:val="BodyText"/>
              <w:numPr>
                <w:ilvl w:val="5"/>
                <w:numId w:val="20"/>
              </w:numPr>
              <w:tabs>
                <w:tab w:val="clear" w:pos="3402"/>
                <w:tab w:val="num" w:pos="1595"/>
              </w:tabs>
              <w:ind w:left="1595" w:hanging="851"/>
              <w:jc w:val="both"/>
              <w:rPr>
                <w:rFonts w:ascii="Arial Bold" w:hAnsi="Arial Bold" w:cs="Arial"/>
                <w:b/>
              </w:rPr>
            </w:pPr>
            <w:r>
              <w:rPr>
                <w:rFonts w:ascii="Arial" w:hAnsi="Arial" w:cs="Arial"/>
              </w:rPr>
              <w:t xml:space="preserve">appointed for the time being and from time to time by a </w:t>
            </w:r>
            <w:r w:rsidRPr="00D04E79">
              <w:rPr>
                <w:rFonts w:ascii="Arial Bold" w:hAnsi="Arial Bold" w:cs="Arial"/>
                <w:b/>
              </w:rPr>
              <w:t>CfD</w:t>
            </w:r>
            <w:r>
              <w:rPr>
                <w:rFonts w:ascii="Arial Bold" w:hAnsi="Arial Bold" w:cs="Arial"/>
                <w:b/>
              </w:rPr>
              <w:t xml:space="preserve"> Counterparty</w:t>
            </w:r>
            <w:r w:rsidRPr="00D04E79">
              <w:rPr>
                <w:rFonts w:ascii="Arial" w:hAnsi="Arial" w:cs="Arial"/>
              </w:rPr>
              <w:t>; or</w:t>
            </w:r>
            <w:r>
              <w:rPr>
                <w:rFonts w:ascii="Arial Bold" w:hAnsi="Arial Bold" w:cs="Arial"/>
                <w:b/>
              </w:rPr>
              <w:t xml:space="preserve"> </w:t>
            </w:r>
          </w:p>
          <w:p w14:paraId="06AADD4E" w14:textId="77777777" w:rsidR="00AD152E" w:rsidRPr="00AD152E" w:rsidRDefault="000150E8" w:rsidP="00AD152E">
            <w:pPr>
              <w:pStyle w:val="BodyText"/>
              <w:numPr>
                <w:ilvl w:val="5"/>
                <w:numId w:val="20"/>
              </w:numPr>
              <w:tabs>
                <w:tab w:val="clear" w:pos="3402"/>
                <w:tab w:val="num" w:pos="1595"/>
              </w:tabs>
              <w:ind w:left="1595" w:hanging="851"/>
              <w:jc w:val="both"/>
              <w:rPr>
                <w:rFonts w:ascii="Arial" w:hAnsi="Arial" w:cs="Arial"/>
              </w:rPr>
            </w:pPr>
            <w:r>
              <w:rPr>
                <w:rFonts w:ascii="Arial" w:hAnsi="Arial" w:cs="Arial"/>
              </w:rPr>
              <w:t xml:space="preserve">who is designated </w:t>
            </w:r>
            <w:r w:rsidR="00AD152E">
              <w:rPr>
                <w:rFonts w:ascii="Arial" w:hAnsi="Arial" w:cs="Arial"/>
              </w:rPr>
              <w:t xml:space="preserve">by virtue of Section C1.2.1B of </w:t>
            </w:r>
            <w:r>
              <w:rPr>
                <w:rFonts w:ascii="Arial" w:hAnsi="Arial" w:cs="Arial"/>
              </w:rPr>
              <w:t>t</w:t>
            </w:r>
            <w:r w:rsidR="00AD152E">
              <w:rPr>
                <w:rFonts w:ascii="Arial" w:hAnsi="Arial" w:cs="Arial"/>
              </w:rPr>
              <w:t xml:space="preserve">he </w:t>
            </w:r>
            <w:r w:rsidR="00AD152E" w:rsidRPr="00AD152E">
              <w:rPr>
                <w:rFonts w:ascii="Arial Bold" w:hAnsi="Arial Bold" w:cs="Arial"/>
                <w:b/>
              </w:rPr>
              <w:t>Balancing and Settlement Code</w:t>
            </w:r>
            <w:r w:rsidR="00AD152E">
              <w:rPr>
                <w:rFonts w:ascii="Arial Bold" w:hAnsi="Arial Bold" w:cs="Arial"/>
                <w:b/>
              </w:rPr>
              <w:t>,</w:t>
            </w:r>
          </w:p>
          <w:p w14:paraId="63F8B5A7" w14:textId="77777777" w:rsidR="00D04E79" w:rsidRDefault="00AD152E" w:rsidP="00AD152E">
            <w:pPr>
              <w:pStyle w:val="BodyText"/>
              <w:jc w:val="both"/>
              <w:rPr>
                <w:rFonts w:ascii="Arial" w:hAnsi="Arial" w:cs="Arial"/>
              </w:rPr>
            </w:pPr>
            <w:r w:rsidRPr="00AD152E">
              <w:rPr>
                <w:rFonts w:ascii="Arial" w:hAnsi="Arial" w:cs="Arial"/>
                <w:lang w:val="en-US"/>
              </w:rPr>
              <w:t>in either case to carry out any of the CFD settlement activities (or any successor entity performing CFD settlement activities);</w:t>
            </w:r>
            <w:r>
              <w:rPr>
                <w:rFonts w:ascii="Arial" w:hAnsi="Arial" w:cs="Arial"/>
              </w:rPr>
              <w:t xml:space="preserve"> </w:t>
            </w:r>
          </w:p>
        </w:tc>
      </w:tr>
      <w:tr w:rsidR="0093429F" w14:paraId="6B0F9628" w14:textId="77777777" w:rsidTr="00ED2860">
        <w:tc>
          <w:tcPr>
            <w:tcW w:w="3545" w:type="dxa"/>
          </w:tcPr>
          <w:p w14:paraId="5D0B3C84" w14:textId="07DFACA1" w:rsidR="008026E0" w:rsidRDefault="00E000A3" w:rsidP="009F6BF6">
            <w:pPr>
              <w:pStyle w:val="BodyText"/>
              <w:rPr>
                <w:rFonts w:ascii="Arial" w:hAnsi="Arial" w:cs="Arial"/>
                <w:b/>
                <w:bCs/>
              </w:rPr>
            </w:pPr>
            <w:r>
              <w:rPr>
                <w:rFonts w:ascii="Arial" w:hAnsi="Arial" w:cs="Arial"/>
                <w:b/>
                <w:bCs/>
              </w:rPr>
              <w:t>“</w:t>
            </w:r>
            <w:r w:rsidR="00B74A4C">
              <w:rPr>
                <w:rFonts w:ascii="Arial" w:hAnsi="Arial" w:cs="Arial"/>
                <w:b/>
                <w:bCs/>
              </w:rPr>
              <w:t xml:space="preserve">Charges for Physical </w:t>
            </w:r>
            <w:r w:rsidR="00100F8E">
              <w:rPr>
                <w:rFonts w:ascii="Arial" w:hAnsi="Arial" w:cs="Arial"/>
                <w:b/>
                <w:bCs/>
              </w:rPr>
              <w:t>Asse</w:t>
            </w:r>
            <w:r w:rsidR="00766A3D">
              <w:rPr>
                <w:rFonts w:ascii="Arial" w:hAnsi="Arial" w:cs="Arial"/>
                <w:b/>
                <w:bCs/>
              </w:rPr>
              <w:t>ts Required for Connection”</w:t>
            </w:r>
          </w:p>
        </w:tc>
        <w:tc>
          <w:tcPr>
            <w:tcW w:w="6775" w:type="dxa"/>
          </w:tcPr>
          <w:p w14:paraId="131D6DF2" w14:textId="7046AC73" w:rsidR="007D1BE8" w:rsidRDefault="003A2C33" w:rsidP="009F6BF6">
            <w:pPr>
              <w:pStyle w:val="BodyText"/>
              <w:jc w:val="both"/>
              <w:rPr>
                <w:rFonts w:ascii="Arial" w:hAnsi="Arial" w:cs="Arial"/>
              </w:rPr>
            </w:pPr>
            <w:r w:rsidRPr="007E6CDB">
              <w:rPr>
                <w:rFonts w:ascii="Arial" w:hAnsi="Arial" w:cs="Arial"/>
              </w:rPr>
              <w:t>shall mean charges paid by producers for physical assets required for connection to the system or the upgrade of the connection.</w:t>
            </w:r>
          </w:p>
        </w:tc>
      </w:tr>
      <w:tr w:rsidR="009F6BF6" w14:paraId="524D2445" w14:textId="77777777" w:rsidTr="00ED2860">
        <w:tc>
          <w:tcPr>
            <w:tcW w:w="3545" w:type="dxa"/>
          </w:tcPr>
          <w:p w14:paraId="74197FE9" w14:textId="3782ED7C" w:rsidR="009F6BF6" w:rsidRDefault="009F6BF6">
            <w:pPr>
              <w:pStyle w:val="BodyText"/>
              <w:rPr>
                <w:rFonts w:ascii="Arial" w:hAnsi="Arial" w:cs="Arial"/>
                <w:b/>
                <w:bCs/>
              </w:rPr>
            </w:pPr>
            <w:r>
              <w:rPr>
                <w:rFonts w:ascii="Arial" w:hAnsi="Arial" w:cs="Arial"/>
                <w:b/>
                <w:bCs/>
              </w:rPr>
              <w:t>“Charging Band”</w:t>
            </w:r>
          </w:p>
        </w:tc>
        <w:tc>
          <w:tcPr>
            <w:tcW w:w="6775" w:type="dxa"/>
          </w:tcPr>
          <w:p w14:paraId="114D01DD" w14:textId="0241768A" w:rsidR="009F6BF6" w:rsidRDefault="009F6BF6">
            <w:pPr>
              <w:pStyle w:val="BodyText"/>
              <w:jc w:val="both"/>
              <w:rPr>
                <w:rFonts w:ascii="Arial" w:hAnsi="Arial" w:cs="Arial"/>
              </w:rPr>
            </w:pPr>
            <w:r>
              <w:rPr>
                <w:rFonts w:ascii="Arial" w:hAnsi="Arial" w:cs="Arial"/>
                <w:sz w:val="24"/>
              </w:rPr>
              <w:t xml:space="preserve">a </w:t>
            </w:r>
            <w:r w:rsidRPr="00637FF9">
              <w:rPr>
                <w:rFonts w:ascii="Arial" w:hAnsi="Arial" w:cs="Arial"/>
                <w:sz w:val="24"/>
              </w:rPr>
              <w:t xml:space="preserve">band containing sites from one of the </w:t>
            </w:r>
            <w:r w:rsidRPr="00637FF9">
              <w:rPr>
                <w:rFonts w:ascii="Arial" w:hAnsi="Arial" w:cs="Arial"/>
                <w:b/>
                <w:sz w:val="24"/>
              </w:rPr>
              <w:t>Residual Charging Groups</w:t>
            </w:r>
            <w:r w:rsidRPr="00637FF9">
              <w:rPr>
                <w:rFonts w:ascii="Arial" w:hAnsi="Arial" w:cs="Arial"/>
                <w:sz w:val="24"/>
              </w:rPr>
              <w:t xml:space="preserve"> created for the purpose of </w:t>
            </w:r>
            <w:r w:rsidRPr="00637FF9">
              <w:rPr>
                <w:rFonts w:ascii="Arial" w:hAnsi="Arial" w:cs="Arial"/>
                <w:b/>
                <w:sz w:val="24"/>
              </w:rPr>
              <w:t>Transmission Demand Residual</w:t>
            </w:r>
            <w:r w:rsidRPr="00637FF9">
              <w:rPr>
                <w:rFonts w:ascii="Arial" w:hAnsi="Arial" w:cs="Arial"/>
                <w:sz w:val="24"/>
              </w:rPr>
              <w:t xml:space="preserve"> charging in accordance with 14.15.137 of the </w:t>
            </w:r>
            <w:r w:rsidRPr="00637FF9">
              <w:rPr>
                <w:rFonts w:ascii="Arial" w:hAnsi="Arial" w:cs="Arial"/>
                <w:b/>
                <w:sz w:val="24"/>
              </w:rPr>
              <w:t>Connection and Use of System Code</w:t>
            </w:r>
            <w:r>
              <w:rPr>
                <w:rFonts w:ascii="Arial" w:hAnsi="Arial" w:cs="Arial"/>
                <w:b/>
                <w:sz w:val="24"/>
              </w:rPr>
              <w:t>;</w:t>
            </w:r>
          </w:p>
        </w:tc>
      </w:tr>
      <w:tr w:rsidR="004D5A11" w14:paraId="5C045A0D" w14:textId="77777777" w:rsidTr="00ED2860">
        <w:tc>
          <w:tcPr>
            <w:tcW w:w="3545" w:type="dxa"/>
          </w:tcPr>
          <w:p w14:paraId="3F4E9B49" w14:textId="77777777" w:rsidR="004D5A11" w:rsidRDefault="004D5A11">
            <w:pPr>
              <w:pStyle w:val="BodyText"/>
              <w:rPr>
                <w:rFonts w:ascii="Arial" w:hAnsi="Arial" w:cs="Arial"/>
                <w:b/>
                <w:bCs/>
              </w:rPr>
            </w:pPr>
            <w:r>
              <w:rPr>
                <w:rFonts w:ascii="Arial" w:hAnsi="Arial" w:cs="Arial"/>
                <w:b/>
                <w:bCs/>
              </w:rPr>
              <w:t>“Charging Date”</w:t>
            </w:r>
          </w:p>
        </w:tc>
        <w:tc>
          <w:tcPr>
            <w:tcW w:w="6775" w:type="dxa"/>
          </w:tcPr>
          <w:p w14:paraId="45A81397"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Construction Agreement</w:t>
            </w:r>
            <w:r>
              <w:rPr>
                <w:rFonts w:ascii="Arial" w:hAnsi="Arial" w:cs="Arial"/>
              </w:rPr>
              <w:t>;</w:t>
            </w:r>
          </w:p>
        </w:tc>
      </w:tr>
      <w:tr w:rsidR="004D5A11" w14:paraId="1BE43F66" w14:textId="77777777" w:rsidTr="00ED2860">
        <w:tc>
          <w:tcPr>
            <w:tcW w:w="3545" w:type="dxa"/>
          </w:tcPr>
          <w:p w14:paraId="2DFF8887" w14:textId="77777777" w:rsidR="004D5A11" w:rsidRDefault="004D5A11">
            <w:pPr>
              <w:pStyle w:val="BodyText"/>
              <w:rPr>
                <w:rFonts w:ascii="Arial" w:hAnsi="Arial" w:cs="Arial"/>
                <w:b/>
                <w:bCs/>
              </w:rPr>
            </w:pPr>
            <w:r>
              <w:rPr>
                <w:rFonts w:ascii="Arial" w:hAnsi="Arial" w:cs="Arial"/>
                <w:b/>
                <w:bCs/>
              </w:rPr>
              <w:t>"Charging Dispute"</w:t>
            </w:r>
          </w:p>
        </w:tc>
        <w:tc>
          <w:tcPr>
            <w:tcW w:w="6775" w:type="dxa"/>
          </w:tcPr>
          <w:p w14:paraId="3F257AC9" w14:textId="77777777" w:rsidR="004D5A11" w:rsidRDefault="004D5A11">
            <w:pPr>
              <w:pStyle w:val="BodyText"/>
              <w:rPr>
                <w:rFonts w:ascii="Arial" w:hAnsi="Arial" w:cs="Arial"/>
                <w:b/>
                <w:i/>
              </w:rPr>
            </w:pPr>
            <w:r>
              <w:rPr>
                <w:rFonts w:ascii="Arial" w:hAnsi="Arial" w:cs="Arial"/>
              </w:rPr>
              <w:t>as defined in Paragraph 7.2.1;</w:t>
            </w:r>
          </w:p>
        </w:tc>
      </w:tr>
      <w:tr w:rsidR="004D5A11" w14:paraId="333338DA" w14:textId="77777777" w:rsidTr="00ED2860">
        <w:tc>
          <w:tcPr>
            <w:tcW w:w="3545" w:type="dxa"/>
          </w:tcPr>
          <w:p w14:paraId="1E60DF62" w14:textId="77777777" w:rsidR="004D5A11" w:rsidRDefault="004D5A11">
            <w:pPr>
              <w:pStyle w:val="BodyText"/>
              <w:rPr>
                <w:rFonts w:ascii="Arial" w:hAnsi="Arial" w:cs="Arial"/>
                <w:b/>
                <w:bCs/>
              </w:rPr>
            </w:pPr>
            <w:r>
              <w:rPr>
                <w:rFonts w:ascii="Arial" w:hAnsi="Arial" w:cs="Arial"/>
                <w:b/>
                <w:bCs/>
              </w:rPr>
              <w:t>“Charging Methodologies”</w:t>
            </w:r>
          </w:p>
        </w:tc>
        <w:tc>
          <w:tcPr>
            <w:tcW w:w="6775" w:type="dxa"/>
          </w:tcPr>
          <w:p w14:paraId="05667657" w14:textId="77777777" w:rsidR="004D5A11" w:rsidRDefault="004D5A11">
            <w:pPr>
              <w:pStyle w:val="BodyText"/>
              <w:jc w:val="both"/>
              <w:rPr>
                <w:rFonts w:ascii="Arial" w:hAnsi="Arial" w:cs="Arial"/>
              </w:rPr>
            </w:pPr>
            <w:r>
              <w:rPr>
                <w:rFonts w:ascii="Arial" w:hAnsi="Arial" w:cs="Arial"/>
              </w:rPr>
              <w:t xml:space="preserve">(a) the </w:t>
            </w:r>
            <w:r>
              <w:rPr>
                <w:rFonts w:ascii="Arial" w:hAnsi="Arial" w:cs="Arial"/>
                <w:b/>
                <w:bCs/>
              </w:rPr>
              <w:t>Use of System Charging Methodology</w:t>
            </w:r>
            <w:r>
              <w:rPr>
                <w:rFonts w:ascii="Arial" w:hAnsi="Arial" w:cs="Arial"/>
              </w:rPr>
              <w:t>; and/or</w:t>
            </w:r>
          </w:p>
          <w:p w14:paraId="46D6A2E0" w14:textId="77777777" w:rsidR="004D5A11" w:rsidRDefault="004D5A11">
            <w:pPr>
              <w:pStyle w:val="BodyText"/>
              <w:jc w:val="both"/>
              <w:rPr>
                <w:rFonts w:ascii="Arial" w:hAnsi="Arial" w:cs="Arial"/>
              </w:rPr>
            </w:pPr>
            <w:r>
              <w:rPr>
                <w:rFonts w:ascii="Arial" w:hAnsi="Arial" w:cs="Arial"/>
              </w:rPr>
              <w:t xml:space="preserve">(b) the </w:t>
            </w:r>
            <w:r>
              <w:rPr>
                <w:rFonts w:ascii="Arial" w:hAnsi="Arial" w:cs="Arial"/>
                <w:b/>
                <w:bCs/>
              </w:rPr>
              <w:t>Connection Charging Methodology</w:t>
            </w:r>
            <w:r>
              <w:rPr>
                <w:rFonts w:ascii="Arial" w:hAnsi="Arial" w:cs="Arial"/>
              </w:rPr>
              <w:t>;</w:t>
            </w:r>
          </w:p>
        </w:tc>
      </w:tr>
      <w:tr w:rsidR="004D5A11" w14:paraId="6465DC37" w14:textId="77777777" w:rsidTr="00ED2860">
        <w:tc>
          <w:tcPr>
            <w:tcW w:w="3545" w:type="dxa"/>
          </w:tcPr>
          <w:p w14:paraId="4F18D5FE" w14:textId="77777777" w:rsidR="004D5A11" w:rsidRDefault="004D5A11">
            <w:pPr>
              <w:pStyle w:val="BodyText"/>
              <w:rPr>
                <w:rFonts w:ascii="Arial" w:hAnsi="Arial" w:cs="Arial"/>
                <w:b/>
                <w:bCs/>
              </w:rPr>
            </w:pPr>
            <w:r>
              <w:rPr>
                <w:rFonts w:ascii="Arial" w:hAnsi="Arial" w:cs="Arial"/>
                <w:b/>
                <w:bCs/>
              </w:rPr>
              <w:t>"Charging Statements"</w:t>
            </w:r>
          </w:p>
        </w:tc>
        <w:tc>
          <w:tcPr>
            <w:tcW w:w="6775" w:type="dxa"/>
          </w:tcPr>
          <w:p w14:paraId="06D6401A" w14:textId="77777777" w:rsidR="004D5A11" w:rsidRDefault="004D5A11">
            <w:pPr>
              <w:pStyle w:val="BodyText"/>
              <w:jc w:val="both"/>
              <w:rPr>
                <w:rFonts w:ascii="Arial" w:hAnsi="Arial" w:cs="Arial"/>
                <w:b/>
                <w:i/>
              </w:rPr>
            </w:pPr>
            <w:r>
              <w:rPr>
                <w:rFonts w:ascii="Arial" w:hAnsi="Arial" w:cs="Arial"/>
              </w:rPr>
              <w:t xml:space="preserve">the </w:t>
            </w:r>
            <w:r>
              <w:rPr>
                <w:rFonts w:ascii="Arial" w:hAnsi="Arial" w:cs="Arial"/>
                <w:b/>
              </w:rPr>
              <w:t>Statement of the Connection Charging Methodology</w:t>
            </w:r>
            <w:r>
              <w:rPr>
                <w:rFonts w:ascii="Arial" w:hAnsi="Arial" w:cs="Arial"/>
              </w:rPr>
              <w:t xml:space="preserve">, the </w:t>
            </w:r>
            <w:r>
              <w:rPr>
                <w:rFonts w:ascii="Arial" w:hAnsi="Arial" w:cs="Arial"/>
                <w:b/>
              </w:rPr>
              <w:t>Statement of the Use of System Charging Methodology</w:t>
            </w:r>
            <w:r>
              <w:rPr>
                <w:rFonts w:ascii="Arial" w:hAnsi="Arial" w:cs="Arial"/>
              </w:rPr>
              <w:t xml:space="preserve">, and the </w:t>
            </w:r>
            <w:r>
              <w:rPr>
                <w:rFonts w:ascii="Arial" w:hAnsi="Arial" w:cs="Arial"/>
                <w:b/>
              </w:rPr>
              <w:t>Statement of Use of System Charges</w:t>
            </w:r>
            <w:r>
              <w:rPr>
                <w:rFonts w:ascii="Arial" w:hAnsi="Arial" w:cs="Arial"/>
              </w:rPr>
              <w:t>;</w:t>
            </w:r>
          </w:p>
        </w:tc>
      </w:tr>
      <w:tr w:rsidR="004D5A11" w14:paraId="4944A122" w14:textId="77777777" w:rsidTr="00ED2860">
        <w:tc>
          <w:tcPr>
            <w:tcW w:w="3545" w:type="dxa"/>
          </w:tcPr>
          <w:p w14:paraId="32BE21B8" w14:textId="15A1FC0A" w:rsidR="004D5A11" w:rsidRDefault="004D5A11">
            <w:pPr>
              <w:rPr>
                <w:rFonts w:ascii="Arial" w:hAnsi="Arial" w:cs="Arial"/>
                <w:b/>
              </w:rPr>
            </w:pPr>
            <w:bookmarkStart w:id="22" w:name="_DV_C131"/>
            <w:r>
              <w:rPr>
                <w:rFonts w:ascii="Arial" w:hAnsi="Arial" w:cs="Arial"/>
                <w:b/>
              </w:rPr>
              <w:t>"Circuit Breaker"</w:t>
            </w:r>
            <w:bookmarkEnd w:id="22"/>
          </w:p>
        </w:tc>
        <w:tc>
          <w:tcPr>
            <w:tcW w:w="6775" w:type="dxa"/>
          </w:tcPr>
          <w:p w14:paraId="43204D5C" w14:textId="77777777" w:rsidR="004D5A11" w:rsidRDefault="004D5A11">
            <w:pPr>
              <w:pStyle w:val="BodyText"/>
              <w:tabs>
                <w:tab w:val="left" w:pos="72"/>
              </w:tabs>
              <w:spacing w:line="240" w:lineRule="atLeast"/>
              <w:jc w:val="both"/>
              <w:rPr>
                <w:rFonts w:ascii="Arial" w:hAnsi="Arial" w:cs="Arial"/>
                <w:color w:val="000000"/>
                <w:w w:val="0"/>
              </w:rPr>
            </w:pPr>
            <w:r>
              <w:rPr>
                <w:rFonts w:ascii="Arial" w:hAnsi="Arial" w:cs="Arial"/>
                <w:color w:val="000000"/>
                <w:w w:val="0"/>
              </w:rPr>
              <w:t>a mechanical switching device, capable of making, carrying and breaking currents under normal circuit conditions and also of making, carrying for a specified time and breaking currents under specified abnormal circuit conditions, such as those of short circuit</w:t>
            </w:r>
            <w:bookmarkStart w:id="23" w:name="_BPDCD_22"/>
            <w:r>
              <w:rPr>
                <w:rFonts w:ascii="Arial" w:hAnsi="Arial" w:cs="Arial"/>
                <w:color w:val="0000FF"/>
                <w:w w:val="0"/>
                <w:u w:val="double"/>
              </w:rPr>
              <w:t>;</w:t>
            </w:r>
            <w:bookmarkEnd w:id="23"/>
          </w:p>
        </w:tc>
      </w:tr>
      <w:tr w:rsidR="004D5A11" w14:paraId="2431FE17" w14:textId="77777777" w:rsidTr="00ED2860">
        <w:tc>
          <w:tcPr>
            <w:tcW w:w="3545" w:type="dxa"/>
          </w:tcPr>
          <w:p w14:paraId="68E65F9A" w14:textId="77777777" w:rsidR="004D5A11" w:rsidRDefault="004D5A11">
            <w:pPr>
              <w:pStyle w:val="BodyText"/>
              <w:rPr>
                <w:rFonts w:ascii="Arial" w:hAnsi="Arial" w:cs="Arial"/>
                <w:b/>
                <w:bCs/>
              </w:rPr>
            </w:pPr>
            <w:r>
              <w:rPr>
                <w:rFonts w:ascii="Arial" w:hAnsi="Arial" w:cs="Arial"/>
                <w:b/>
                <w:bCs/>
              </w:rPr>
              <w:t>“Citizens Advice”</w:t>
            </w:r>
          </w:p>
        </w:tc>
        <w:tc>
          <w:tcPr>
            <w:tcW w:w="6775" w:type="dxa"/>
          </w:tcPr>
          <w:p w14:paraId="68EE975F" w14:textId="77777777" w:rsidR="004D5A11" w:rsidRDefault="004D5A11">
            <w:pPr>
              <w:pStyle w:val="BodyText"/>
              <w:jc w:val="both"/>
              <w:rPr>
                <w:rFonts w:ascii="Arial" w:hAnsi="Arial" w:cs="Arial"/>
              </w:rPr>
            </w:pPr>
            <w:r>
              <w:rPr>
                <w:rFonts w:ascii="Arial" w:hAnsi="Arial" w:cs="Arial"/>
              </w:rPr>
              <w:t>Means the National Association of Citizens Advice Bureaux</w:t>
            </w:r>
          </w:p>
        </w:tc>
      </w:tr>
      <w:tr w:rsidR="004D5A11" w14:paraId="659084D4" w14:textId="77777777" w:rsidTr="00ED2860">
        <w:tc>
          <w:tcPr>
            <w:tcW w:w="3545" w:type="dxa"/>
          </w:tcPr>
          <w:p w14:paraId="2CED8562" w14:textId="77777777" w:rsidR="004D5A11" w:rsidRDefault="004D5A11">
            <w:pPr>
              <w:pStyle w:val="BodyText"/>
              <w:rPr>
                <w:rFonts w:ascii="Arial" w:hAnsi="Arial" w:cs="Arial"/>
                <w:b/>
                <w:bCs/>
              </w:rPr>
            </w:pPr>
            <w:r>
              <w:rPr>
                <w:rFonts w:ascii="Arial" w:hAnsi="Arial" w:cs="Arial"/>
                <w:b/>
                <w:bCs/>
              </w:rPr>
              <w:t>“Citizens Advice Scotland”</w:t>
            </w:r>
          </w:p>
        </w:tc>
        <w:tc>
          <w:tcPr>
            <w:tcW w:w="6775" w:type="dxa"/>
          </w:tcPr>
          <w:p w14:paraId="2F22CFF4" w14:textId="77777777" w:rsidR="004D5A11" w:rsidRDefault="004D5A11">
            <w:pPr>
              <w:pStyle w:val="BodyText"/>
              <w:jc w:val="both"/>
              <w:rPr>
                <w:rFonts w:ascii="Arial" w:hAnsi="Arial" w:cs="Arial"/>
              </w:rPr>
            </w:pPr>
            <w:r>
              <w:rPr>
                <w:rFonts w:ascii="Arial" w:hAnsi="Arial" w:cs="Arial"/>
              </w:rPr>
              <w:t>Means the Scottish Association of Citizens Advice Bureaux</w:t>
            </w:r>
          </w:p>
        </w:tc>
      </w:tr>
      <w:tr w:rsidR="003A7390" w14:paraId="2056544B" w14:textId="77777777" w:rsidTr="00ED2860">
        <w:tc>
          <w:tcPr>
            <w:tcW w:w="3545" w:type="dxa"/>
          </w:tcPr>
          <w:p w14:paraId="744493E7" w14:textId="77777777" w:rsidR="003A7390" w:rsidRDefault="003A7390">
            <w:pPr>
              <w:pStyle w:val="BodyText"/>
              <w:rPr>
                <w:rFonts w:ascii="Arial" w:hAnsi="Arial" w:cs="Arial"/>
                <w:b/>
                <w:bCs/>
              </w:rPr>
            </w:pPr>
            <w:r>
              <w:rPr>
                <w:rFonts w:ascii="Arial" w:hAnsi="Arial" w:cs="Arial"/>
                <w:b/>
                <w:bCs/>
              </w:rPr>
              <w:lastRenderedPageBreak/>
              <w:t>“CM Administrative Parties”</w:t>
            </w:r>
          </w:p>
        </w:tc>
        <w:tc>
          <w:tcPr>
            <w:tcW w:w="6775" w:type="dxa"/>
          </w:tcPr>
          <w:p w14:paraId="05EAEB6C" w14:textId="77777777" w:rsidR="003A7390" w:rsidRDefault="003A7390">
            <w:pPr>
              <w:pStyle w:val="BodyText"/>
              <w:jc w:val="both"/>
              <w:rPr>
                <w:rFonts w:ascii="Arial" w:hAnsi="Arial" w:cs="Arial"/>
              </w:rPr>
            </w:pPr>
            <w:r>
              <w:rPr>
                <w:rFonts w:ascii="Arial" w:hAnsi="Arial" w:cs="Arial"/>
                <w:lang w:val="en-US"/>
              </w:rPr>
              <w:t>t</w:t>
            </w:r>
            <w:r w:rsidRPr="003A7390">
              <w:rPr>
                <w:rFonts w:ascii="Arial" w:hAnsi="Arial" w:cs="Arial"/>
                <w:lang w:val="en-US"/>
              </w:rPr>
              <w:t xml:space="preserve">he </w:t>
            </w:r>
            <w:r w:rsidRPr="003A7390">
              <w:rPr>
                <w:rFonts w:ascii="Arial" w:hAnsi="Arial" w:cs="Arial"/>
                <w:b/>
                <w:bCs/>
                <w:lang w:val="en-US"/>
              </w:rPr>
              <w:t>Secretary of State</w:t>
            </w:r>
            <w:r w:rsidRPr="003A7390">
              <w:rPr>
                <w:rFonts w:ascii="Arial" w:hAnsi="Arial" w:cs="Arial"/>
                <w:lang w:val="en-US"/>
              </w:rPr>
              <w:t xml:space="preserve">, the </w:t>
            </w:r>
            <w:r w:rsidRPr="003A7390">
              <w:rPr>
                <w:rFonts w:ascii="Arial" w:hAnsi="Arial" w:cs="Arial"/>
                <w:b/>
                <w:bCs/>
                <w:lang w:val="en-US"/>
              </w:rPr>
              <w:t>CM</w:t>
            </w:r>
            <w:r>
              <w:rPr>
                <w:rFonts w:ascii="Arial" w:hAnsi="Arial" w:cs="Arial"/>
                <w:b/>
                <w:bCs/>
                <w:lang w:val="en-US"/>
              </w:rPr>
              <w:t xml:space="preserve"> </w:t>
            </w:r>
            <w:r w:rsidRPr="003A7390">
              <w:rPr>
                <w:rFonts w:ascii="Arial" w:hAnsi="Arial" w:cs="Arial"/>
                <w:b/>
                <w:bCs/>
                <w:lang w:val="en-US"/>
              </w:rPr>
              <w:t>Settlement Body</w:t>
            </w:r>
            <w:r w:rsidRPr="003A7390">
              <w:rPr>
                <w:rFonts w:ascii="Arial" w:hAnsi="Arial" w:cs="Arial"/>
                <w:lang w:val="en-US"/>
              </w:rPr>
              <w:t xml:space="preserve">, and any </w:t>
            </w:r>
            <w:r w:rsidRPr="003A7390">
              <w:rPr>
                <w:rFonts w:ascii="Arial" w:hAnsi="Arial" w:cs="Arial"/>
                <w:b/>
                <w:bCs/>
                <w:lang w:val="en-US"/>
              </w:rPr>
              <w:t>CM Settlement Services Provider</w:t>
            </w:r>
            <w:r w:rsidRPr="003A7390">
              <w:rPr>
                <w:rFonts w:ascii="Arial" w:hAnsi="Arial" w:cs="Arial"/>
                <w:lang w:val="en-US"/>
              </w:rPr>
              <w:t>;</w:t>
            </w:r>
          </w:p>
        </w:tc>
      </w:tr>
      <w:tr w:rsidR="004D5A11" w14:paraId="3E226671" w14:textId="77777777" w:rsidTr="00ED2860">
        <w:tc>
          <w:tcPr>
            <w:tcW w:w="3545" w:type="dxa"/>
          </w:tcPr>
          <w:p w14:paraId="2AEC94B8" w14:textId="77777777" w:rsidR="004D5A11" w:rsidRDefault="004D5A11">
            <w:pPr>
              <w:pStyle w:val="BodyText"/>
              <w:rPr>
                <w:rFonts w:ascii="Arial" w:hAnsi="Arial" w:cs="Arial"/>
                <w:b/>
                <w:bCs/>
              </w:rPr>
            </w:pPr>
            <w:r>
              <w:rPr>
                <w:rFonts w:ascii="Arial" w:hAnsi="Arial" w:cs="Arial"/>
                <w:b/>
                <w:bCs/>
              </w:rPr>
              <w:t>"CMRS"</w:t>
            </w:r>
          </w:p>
        </w:tc>
        <w:tc>
          <w:tcPr>
            <w:tcW w:w="6775" w:type="dxa"/>
          </w:tcPr>
          <w:p w14:paraId="511217A8" w14:textId="77777777" w:rsidR="004D5A11" w:rsidRDefault="004D5A11">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3A7390" w14:paraId="514B7953" w14:textId="77777777" w:rsidTr="00ED2860">
        <w:tc>
          <w:tcPr>
            <w:tcW w:w="3545" w:type="dxa"/>
          </w:tcPr>
          <w:p w14:paraId="48C0D1CB" w14:textId="77777777" w:rsidR="003A7390" w:rsidRPr="003A7390" w:rsidRDefault="003A7390">
            <w:pPr>
              <w:pStyle w:val="BodyText"/>
              <w:rPr>
                <w:rFonts w:ascii="Arial" w:hAnsi="Arial" w:cs="Arial"/>
                <w:bCs/>
              </w:rPr>
            </w:pPr>
            <w:r>
              <w:rPr>
                <w:rFonts w:ascii="Arial" w:hAnsi="Arial" w:cs="Arial"/>
                <w:b/>
                <w:bCs/>
              </w:rPr>
              <w:t>“CM Settlement Body”</w:t>
            </w:r>
          </w:p>
        </w:tc>
        <w:tc>
          <w:tcPr>
            <w:tcW w:w="6775" w:type="dxa"/>
          </w:tcPr>
          <w:p w14:paraId="283D434C" w14:textId="77777777" w:rsidR="003A7390" w:rsidRDefault="003A7390">
            <w:pPr>
              <w:pStyle w:val="BodyText"/>
              <w:jc w:val="both"/>
              <w:rPr>
                <w:rFonts w:ascii="Arial" w:hAnsi="Arial" w:cs="Arial"/>
              </w:rPr>
            </w:pPr>
            <w:r w:rsidRPr="003A7390">
              <w:rPr>
                <w:rFonts w:ascii="Arial" w:hAnsi="Arial" w:cs="Arial"/>
                <w:lang w:val="en-US"/>
              </w:rPr>
              <w:t>the Electricity Settlements Company Ltd or</w:t>
            </w:r>
            <w:r>
              <w:rPr>
                <w:rFonts w:ascii="Arial" w:hAnsi="Arial" w:cs="Arial"/>
                <w:lang w:val="en-US"/>
              </w:rPr>
              <w:t xml:space="preserve"> </w:t>
            </w:r>
            <w:r w:rsidRPr="003A7390">
              <w:rPr>
                <w:rFonts w:ascii="Arial" w:hAnsi="Arial" w:cs="Arial"/>
                <w:lang w:val="en-US"/>
              </w:rPr>
              <w:t>such other person as may from time to time be appointed as Settlement Body under regulation 80 of the Electricity Capacity Regulations 2014;</w:t>
            </w:r>
          </w:p>
        </w:tc>
      </w:tr>
      <w:tr w:rsidR="003A7390" w14:paraId="0D809073" w14:textId="77777777" w:rsidTr="00ED2860">
        <w:tc>
          <w:tcPr>
            <w:tcW w:w="3545" w:type="dxa"/>
          </w:tcPr>
          <w:p w14:paraId="577A4044" w14:textId="77777777" w:rsidR="003A7390" w:rsidRDefault="003A7390">
            <w:pPr>
              <w:pStyle w:val="BodyText"/>
              <w:rPr>
                <w:rFonts w:ascii="Arial" w:hAnsi="Arial" w:cs="Arial"/>
                <w:b/>
                <w:bCs/>
              </w:rPr>
            </w:pPr>
            <w:r>
              <w:rPr>
                <w:rFonts w:ascii="Arial" w:hAnsi="Arial" w:cs="Arial"/>
                <w:b/>
                <w:bCs/>
              </w:rPr>
              <w:t>“CM Settlement Services Provider”</w:t>
            </w:r>
          </w:p>
        </w:tc>
        <w:tc>
          <w:tcPr>
            <w:tcW w:w="6775" w:type="dxa"/>
          </w:tcPr>
          <w:p w14:paraId="080045C0" w14:textId="77777777" w:rsidR="003A7390" w:rsidRDefault="003A7390" w:rsidP="003A7390">
            <w:pPr>
              <w:pStyle w:val="BodyText"/>
              <w:jc w:val="both"/>
              <w:rPr>
                <w:rFonts w:ascii="Arial" w:hAnsi="Arial" w:cs="Arial"/>
              </w:rPr>
            </w:pPr>
            <w:r w:rsidRPr="003A7390">
              <w:rPr>
                <w:rFonts w:ascii="Arial" w:hAnsi="Arial" w:cs="Arial"/>
                <w:lang w:val="en-US"/>
              </w:rPr>
              <w:t>any person with whom the</w:t>
            </w:r>
            <w:r w:rsidRPr="003A7390">
              <w:rPr>
                <w:rFonts w:ascii="Arial" w:hAnsi="Arial" w:cs="Arial"/>
                <w:b/>
                <w:bCs/>
                <w:lang w:val="en-US"/>
              </w:rPr>
              <w:t xml:space="preserve"> CM Settlement</w:t>
            </w:r>
            <w:r>
              <w:rPr>
                <w:rFonts w:ascii="Arial" w:hAnsi="Arial" w:cs="Arial"/>
                <w:b/>
                <w:bCs/>
                <w:lang w:val="en-US"/>
              </w:rPr>
              <w:t xml:space="preserve"> </w:t>
            </w:r>
            <w:r w:rsidRPr="003A7390">
              <w:rPr>
                <w:rFonts w:ascii="Arial" w:hAnsi="Arial" w:cs="Arial"/>
                <w:b/>
                <w:bCs/>
                <w:lang w:val="en-US"/>
              </w:rPr>
              <w:t xml:space="preserve">Body </w:t>
            </w:r>
            <w:r w:rsidRPr="003A7390">
              <w:rPr>
                <w:rFonts w:ascii="Arial" w:hAnsi="Arial" w:cs="Arial"/>
                <w:lang w:val="en-US"/>
              </w:rPr>
              <w:t>has entered into a contract to provide services to it in relation to the performance of its functions under the</w:t>
            </w:r>
            <w:r w:rsidRPr="003A7390">
              <w:rPr>
                <w:rFonts w:ascii="Arial" w:hAnsi="Arial" w:cs="Arial"/>
                <w:b/>
                <w:bCs/>
                <w:lang w:val="en-US"/>
              </w:rPr>
              <w:t xml:space="preserve"> Capacity Market Documents</w:t>
            </w:r>
            <w:r w:rsidRPr="003A7390">
              <w:rPr>
                <w:rFonts w:ascii="Arial" w:hAnsi="Arial" w:cs="Arial"/>
                <w:bCs/>
                <w:lang w:val="en-US"/>
              </w:rPr>
              <w:t>;</w:t>
            </w:r>
          </w:p>
        </w:tc>
      </w:tr>
      <w:tr w:rsidR="004D5A11" w14:paraId="5D8BF4BA" w14:textId="77777777" w:rsidTr="00ED2860">
        <w:tc>
          <w:tcPr>
            <w:tcW w:w="3545" w:type="dxa"/>
          </w:tcPr>
          <w:p w14:paraId="18323A03" w14:textId="77777777" w:rsidR="004D5A11" w:rsidRDefault="004D5A11">
            <w:pPr>
              <w:pStyle w:val="BodyText"/>
              <w:rPr>
                <w:rFonts w:ascii="Arial" w:hAnsi="Arial" w:cs="Arial"/>
                <w:b/>
                <w:bCs/>
              </w:rPr>
            </w:pPr>
            <w:r>
              <w:rPr>
                <w:rFonts w:ascii="Arial" w:hAnsi="Arial" w:cs="Arial"/>
                <w:b/>
                <w:bCs/>
              </w:rPr>
              <w:t>“Code Administration Code of Practice”</w:t>
            </w:r>
          </w:p>
        </w:tc>
        <w:tc>
          <w:tcPr>
            <w:tcW w:w="6775" w:type="dxa"/>
          </w:tcPr>
          <w:p w14:paraId="59E83B56" w14:textId="77777777" w:rsidR="004D5A11" w:rsidRDefault="004D5A11">
            <w:pPr>
              <w:pStyle w:val="BodyText"/>
              <w:jc w:val="both"/>
              <w:rPr>
                <w:rFonts w:ascii="Arial" w:hAnsi="Arial" w:cs="Arial"/>
              </w:rPr>
            </w:pPr>
            <w:r>
              <w:rPr>
                <w:rFonts w:ascii="Arial" w:hAnsi="Arial" w:cs="Arial"/>
              </w:rPr>
              <w:t xml:space="preserve">the code of practice approved by the </w:t>
            </w:r>
            <w:r>
              <w:rPr>
                <w:rFonts w:ascii="Arial" w:hAnsi="Arial" w:cs="Arial"/>
                <w:b/>
                <w:bCs/>
              </w:rPr>
              <w:t>Authority</w:t>
            </w:r>
            <w:r>
              <w:rPr>
                <w:rFonts w:ascii="Arial" w:hAnsi="Arial" w:cs="Arial"/>
              </w:rPr>
              <w:t xml:space="preserve"> and:</w:t>
            </w:r>
          </w:p>
          <w:p w14:paraId="3D393F90" w14:textId="77777777" w:rsidR="004D5A11" w:rsidRDefault="004D5A11">
            <w:pPr>
              <w:pStyle w:val="BodyText"/>
              <w:jc w:val="both"/>
              <w:rPr>
                <w:rFonts w:ascii="Arial" w:hAnsi="Arial" w:cs="Arial"/>
              </w:rPr>
            </w:pPr>
            <w:r>
              <w:rPr>
                <w:rFonts w:ascii="Arial" w:hAnsi="Arial" w:cs="Arial"/>
              </w:rPr>
              <w:t xml:space="preserve">(a) developed and maintained by the code administrators in existence from time to time; </w:t>
            </w:r>
          </w:p>
          <w:p w14:paraId="584851AD" w14:textId="77777777" w:rsidR="004D5A11" w:rsidRDefault="004D5A11">
            <w:pPr>
              <w:pStyle w:val="BodyText"/>
              <w:jc w:val="both"/>
              <w:rPr>
                <w:rFonts w:ascii="Arial" w:hAnsi="Arial" w:cs="Arial"/>
              </w:rPr>
            </w:pPr>
            <w:r>
              <w:rPr>
                <w:rFonts w:ascii="Arial" w:hAnsi="Arial" w:cs="Arial"/>
              </w:rPr>
              <w:t xml:space="preserve">(b) amended subject to the </w:t>
            </w:r>
            <w:r>
              <w:rPr>
                <w:rFonts w:ascii="Arial" w:hAnsi="Arial" w:cs="Arial"/>
                <w:b/>
                <w:bCs/>
              </w:rPr>
              <w:t>Authority</w:t>
            </w:r>
            <w:r>
              <w:rPr>
                <w:rFonts w:ascii="Arial" w:hAnsi="Arial" w:cs="Arial"/>
              </w:rPr>
              <w:t>’s approval from time to time; and</w:t>
            </w:r>
          </w:p>
          <w:p w14:paraId="697235EF" w14:textId="77777777" w:rsidR="004D5A11" w:rsidRDefault="004D5A11">
            <w:pPr>
              <w:pStyle w:val="BodyText"/>
              <w:jc w:val="both"/>
              <w:rPr>
                <w:rFonts w:ascii="Arial" w:hAnsi="Arial" w:cs="Arial"/>
              </w:rPr>
            </w:pPr>
            <w:r>
              <w:rPr>
                <w:rFonts w:ascii="Arial" w:hAnsi="Arial" w:cs="Arial"/>
              </w:rPr>
              <w:t>(c) re-published from time to time;</w:t>
            </w:r>
          </w:p>
        </w:tc>
      </w:tr>
      <w:tr w:rsidR="004D5A11" w14:paraId="3E358E75" w14:textId="77777777" w:rsidTr="00ED2860">
        <w:tc>
          <w:tcPr>
            <w:tcW w:w="3545" w:type="dxa"/>
          </w:tcPr>
          <w:p w14:paraId="5D387AC8" w14:textId="77777777" w:rsidR="004D5A11" w:rsidRDefault="004D5A11">
            <w:pPr>
              <w:pStyle w:val="BodyText"/>
              <w:rPr>
                <w:rFonts w:ascii="Arial" w:hAnsi="Arial" w:cs="Arial"/>
                <w:b/>
                <w:bCs/>
              </w:rPr>
            </w:pPr>
            <w:r>
              <w:rPr>
                <w:rFonts w:ascii="Arial" w:hAnsi="Arial" w:cs="Arial"/>
                <w:b/>
                <w:bCs/>
              </w:rPr>
              <w:t>“Code Administrator”</w:t>
            </w:r>
          </w:p>
        </w:tc>
        <w:tc>
          <w:tcPr>
            <w:tcW w:w="6775" w:type="dxa"/>
          </w:tcPr>
          <w:p w14:paraId="5ACB241F" w14:textId="77777777" w:rsidR="004D5A11" w:rsidRDefault="004D5A11">
            <w:pPr>
              <w:pStyle w:val="BodyText"/>
              <w:jc w:val="both"/>
              <w:rPr>
                <w:rFonts w:ascii="Arial" w:hAnsi="Arial" w:cs="Arial"/>
              </w:rPr>
            </w:pPr>
            <w:r>
              <w:rPr>
                <w:rFonts w:ascii="Arial" w:hAnsi="Arial" w:cs="Arial"/>
                <w:b/>
                <w:bCs/>
              </w:rPr>
              <w:t>The Company</w:t>
            </w:r>
            <w:r>
              <w:rPr>
                <w:rFonts w:ascii="Arial" w:hAnsi="Arial" w:cs="Arial"/>
              </w:rPr>
              <w:t xml:space="preserve"> carrying out the role of Code Administrator pursuant to Section 8;</w:t>
            </w:r>
          </w:p>
        </w:tc>
      </w:tr>
      <w:tr w:rsidR="004D5A11" w14:paraId="1217FE8A" w14:textId="77777777" w:rsidTr="00ED2860">
        <w:tc>
          <w:tcPr>
            <w:tcW w:w="3545" w:type="dxa"/>
          </w:tcPr>
          <w:p w14:paraId="27A6E623" w14:textId="77777777" w:rsidR="004D5A11" w:rsidRDefault="004D5A11">
            <w:pPr>
              <w:pStyle w:val="BodyText"/>
              <w:rPr>
                <w:rFonts w:ascii="Arial" w:hAnsi="Arial" w:cs="Arial"/>
                <w:b/>
                <w:bCs/>
              </w:rPr>
            </w:pPr>
            <w:r>
              <w:rPr>
                <w:rFonts w:ascii="Arial" w:hAnsi="Arial" w:cs="Arial"/>
                <w:b/>
                <w:bCs/>
              </w:rPr>
              <w:t>"Code of Practice"</w:t>
            </w:r>
          </w:p>
        </w:tc>
        <w:tc>
          <w:tcPr>
            <w:tcW w:w="6775" w:type="dxa"/>
          </w:tcPr>
          <w:p w14:paraId="48D79911"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4D5A11" w14:paraId="1C0EFC36" w14:textId="77777777" w:rsidTr="00ED2860">
        <w:tc>
          <w:tcPr>
            <w:tcW w:w="3545" w:type="dxa"/>
          </w:tcPr>
          <w:p w14:paraId="3D8CB40C" w14:textId="77777777" w:rsidR="004D5A11" w:rsidRDefault="004D5A11">
            <w:pPr>
              <w:pStyle w:val="BodyText"/>
              <w:rPr>
                <w:rFonts w:ascii="Arial" w:hAnsi="Arial" w:cs="Arial"/>
                <w:b/>
                <w:bCs/>
              </w:rPr>
            </w:pPr>
            <w:r>
              <w:rPr>
                <w:rFonts w:ascii="Arial" w:hAnsi="Arial" w:cs="Arial"/>
                <w:b/>
                <w:bCs/>
              </w:rPr>
              <w:t>"Combined Cycle Gas Turbine Module" or "CCGT Module"</w:t>
            </w:r>
          </w:p>
        </w:tc>
        <w:tc>
          <w:tcPr>
            <w:tcW w:w="6775" w:type="dxa"/>
          </w:tcPr>
          <w:p w14:paraId="59E407E0" w14:textId="77777777" w:rsidR="004D5A11" w:rsidRDefault="004D5A11">
            <w:pPr>
              <w:pStyle w:val="BodyText"/>
              <w:jc w:val="both"/>
              <w:rPr>
                <w:rFonts w:ascii="Arial" w:hAnsi="Arial" w:cs="Arial"/>
              </w:rPr>
            </w:pPr>
            <w:r>
              <w:rPr>
                <w:rFonts w:ascii="Arial" w:hAnsi="Arial" w:cs="Arial"/>
              </w:rPr>
              <w:t xml:space="preserve">a collection of </w:t>
            </w:r>
            <w:r>
              <w:rPr>
                <w:rFonts w:ascii="Arial" w:hAnsi="Arial" w:cs="Arial"/>
                <w:b/>
              </w:rPr>
              <w:t xml:space="preserve">Generating Units </w:t>
            </w:r>
            <w:r>
              <w:rPr>
                <w:rFonts w:ascii="Arial" w:hAnsi="Arial" w:cs="Arial"/>
              </w:rPr>
              <w:t xml:space="preserve">(registered under the </w:t>
            </w:r>
            <w:r>
              <w:rPr>
                <w:rFonts w:ascii="Arial" w:hAnsi="Arial" w:cs="Arial"/>
                <w:b/>
              </w:rPr>
              <w:t>Grid Code PC</w:t>
            </w:r>
            <w:r>
              <w:rPr>
                <w:rFonts w:ascii="Arial" w:hAnsi="Arial" w:cs="Arial"/>
              </w:rPr>
              <w:t xml:space="preserve">) comprising one or more </w:t>
            </w:r>
            <w:r>
              <w:rPr>
                <w:rFonts w:ascii="Arial" w:hAnsi="Arial" w:cs="Arial"/>
                <w:b/>
              </w:rPr>
              <w:t>Gas Turbine Units</w:t>
            </w:r>
            <w:r>
              <w:rPr>
                <w:rFonts w:ascii="Arial" w:hAnsi="Arial" w:cs="Arial"/>
              </w:rPr>
              <w:t xml:space="preserve"> (or other gas based engine units) and one or more </w:t>
            </w:r>
            <w:r>
              <w:rPr>
                <w:rFonts w:ascii="Arial" w:hAnsi="Arial" w:cs="Arial"/>
                <w:b/>
              </w:rPr>
              <w:t>Steam Units</w:t>
            </w:r>
            <w:r>
              <w:rPr>
                <w:rFonts w:ascii="Arial" w:hAnsi="Arial" w:cs="Arial"/>
              </w:rPr>
              <w:t xml:space="preserve"> where, in normal operation, the waste heat from the </w:t>
            </w:r>
            <w:r>
              <w:rPr>
                <w:rFonts w:ascii="Arial" w:hAnsi="Arial" w:cs="Arial"/>
                <w:b/>
              </w:rPr>
              <w:t>Gas Turbine Units</w:t>
            </w:r>
            <w:r>
              <w:rPr>
                <w:rFonts w:ascii="Arial" w:hAnsi="Arial" w:cs="Arial"/>
              </w:rPr>
              <w:t xml:space="preserve"> is passed to the water/steam system of the associated </w:t>
            </w:r>
            <w:r>
              <w:rPr>
                <w:rFonts w:ascii="Arial" w:hAnsi="Arial" w:cs="Arial"/>
                <w:b/>
              </w:rPr>
              <w:t>Steam Units</w:t>
            </w:r>
            <w:r>
              <w:rPr>
                <w:rFonts w:ascii="Arial" w:hAnsi="Arial" w:cs="Arial"/>
              </w:rPr>
              <w:t xml:space="preserve"> and where the component units within the </w:t>
            </w:r>
            <w:r>
              <w:rPr>
                <w:rFonts w:ascii="Arial" w:hAnsi="Arial" w:cs="Arial"/>
                <w:b/>
              </w:rPr>
              <w:t>CCGT Module</w:t>
            </w:r>
            <w:r>
              <w:rPr>
                <w:rFonts w:ascii="Arial" w:hAnsi="Arial" w:cs="Arial"/>
              </w:rPr>
              <w:t xml:space="preserve"> are directly connected by steam or hot gas lines to enable those units to contribute to the efficiency of the combined cycle operation of the </w:t>
            </w:r>
            <w:r>
              <w:rPr>
                <w:rFonts w:ascii="Arial" w:hAnsi="Arial" w:cs="Arial"/>
                <w:b/>
              </w:rPr>
              <w:t>CCGT Module</w:t>
            </w:r>
            <w:r>
              <w:rPr>
                <w:rFonts w:ascii="Arial" w:hAnsi="Arial" w:cs="Arial"/>
              </w:rPr>
              <w:t>;</w:t>
            </w:r>
          </w:p>
        </w:tc>
      </w:tr>
      <w:tr w:rsidR="004D5A11" w14:paraId="1E0112E6" w14:textId="77777777" w:rsidTr="00ED2860">
        <w:tc>
          <w:tcPr>
            <w:tcW w:w="3545" w:type="dxa"/>
          </w:tcPr>
          <w:p w14:paraId="05EE634F" w14:textId="77777777" w:rsidR="004D5A11" w:rsidRDefault="004D5A11">
            <w:pPr>
              <w:pStyle w:val="BodyText"/>
              <w:rPr>
                <w:rFonts w:ascii="Arial" w:hAnsi="Arial" w:cs="Arial"/>
                <w:b/>
                <w:bCs/>
              </w:rPr>
            </w:pPr>
            <w:r>
              <w:rPr>
                <w:rFonts w:ascii="Arial" w:hAnsi="Arial" w:cs="Arial"/>
                <w:b/>
                <w:bCs/>
              </w:rPr>
              <w:t>"Commercial Ancillary Services"</w:t>
            </w:r>
          </w:p>
        </w:tc>
        <w:tc>
          <w:tcPr>
            <w:tcW w:w="6775" w:type="dxa"/>
          </w:tcPr>
          <w:p w14:paraId="2564905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664CFF9" w14:textId="77777777" w:rsidTr="00ED2860">
        <w:tc>
          <w:tcPr>
            <w:tcW w:w="3545" w:type="dxa"/>
          </w:tcPr>
          <w:p w14:paraId="2A3EC01F" w14:textId="77777777" w:rsidR="004D5A11" w:rsidRDefault="004D5A11">
            <w:pPr>
              <w:pStyle w:val="BodyText"/>
              <w:rPr>
                <w:rFonts w:ascii="Arial" w:hAnsi="Arial" w:cs="Arial"/>
                <w:b/>
                <w:bCs/>
              </w:rPr>
            </w:pPr>
            <w:r>
              <w:rPr>
                <w:rFonts w:ascii="Arial" w:hAnsi="Arial" w:cs="Arial"/>
                <w:b/>
                <w:bCs/>
              </w:rPr>
              <w:t>"Commercial Boundary"</w:t>
            </w:r>
          </w:p>
        </w:tc>
        <w:tc>
          <w:tcPr>
            <w:tcW w:w="6775" w:type="dxa"/>
          </w:tcPr>
          <w:p w14:paraId="445D3270" w14:textId="77777777" w:rsidR="004D5A11" w:rsidRDefault="004D5A11">
            <w:pPr>
              <w:pStyle w:val="BodyText"/>
              <w:jc w:val="both"/>
              <w:rPr>
                <w:rFonts w:ascii="Arial" w:hAnsi="Arial" w:cs="Arial"/>
              </w:rPr>
            </w:pPr>
            <w:r>
              <w:rPr>
                <w:rFonts w:ascii="Arial" w:hAnsi="Arial" w:cs="Arial"/>
              </w:rPr>
              <w:t xml:space="preserve">(unless otherwise defined in the relevant </w:t>
            </w:r>
            <w:r>
              <w:rPr>
                <w:rFonts w:ascii="Arial" w:hAnsi="Arial" w:cs="Arial"/>
                <w:b/>
              </w:rPr>
              <w:t>Mandatory Services</w:t>
            </w:r>
            <w:r>
              <w:rPr>
                <w:rFonts w:ascii="Arial" w:hAnsi="Arial" w:cs="Arial"/>
              </w:rPr>
              <w:t xml:space="preserve"> </w:t>
            </w:r>
            <w:r>
              <w:rPr>
                <w:rFonts w:ascii="Arial" w:hAnsi="Arial" w:cs="Arial"/>
                <w:b/>
              </w:rPr>
              <w:t>Agreements</w:t>
            </w:r>
            <w:r>
              <w:rPr>
                <w:rFonts w:ascii="Arial" w:hAnsi="Arial" w:cs="Arial"/>
              </w:rPr>
              <w:t xml:space="preserve">), the commercial boundary between either </w:t>
            </w:r>
            <w:r>
              <w:rPr>
                <w:rFonts w:ascii="Arial" w:hAnsi="Arial" w:cs="Arial"/>
                <w:b/>
                <w:bCs/>
              </w:rPr>
              <w:t>The Company</w:t>
            </w:r>
            <w:r>
              <w:rPr>
                <w:rFonts w:ascii="Arial" w:hAnsi="Arial" w:cs="Arial"/>
              </w:rPr>
              <w:t xml:space="preserve"> or a </w:t>
            </w:r>
            <w:r>
              <w:rPr>
                <w:rFonts w:ascii="Arial" w:hAnsi="Arial" w:cs="Arial"/>
                <w:b/>
              </w:rPr>
              <w:t>Public Distribution System Operator</w:t>
            </w:r>
            <w:r>
              <w:rPr>
                <w:rFonts w:ascii="Arial" w:hAnsi="Arial" w:cs="Arial"/>
              </w:rPr>
              <w:t xml:space="preserve"> (as the case may be) and the </w:t>
            </w:r>
            <w:r>
              <w:rPr>
                <w:rFonts w:ascii="Arial" w:hAnsi="Arial" w:cs="Arial"/>
                <w:b/>
              </w:rPr>
              <w:t>User</w:t>
            </w:r>
            <w:r>
              <w:rPr>
                <w:rFonts w:ascii="Arial" w:hAnsi="Arial" w:cs="Arial"/>
              </w:rPr>
              <w:t xml:space="preserve"> at the higher voltage terminal of the generator step-up transformer;</w:t>
            </w:r>
          </w:p>
        </w:tc>
      </w:tr>
      <w:tr w:rsidR="004D5A11" w14:paraId="74EA1B90" w14:textId="77777777" w:rsidTr="00ED2860">
        <w:tc>
          <w:tcPr>
            <w:tcW w:w="3545" w:type="dxa"/>
          </w:tcPr>
          <w:p w14:paraId="248B62C5" w14:textId="77777777" w:rsidR="004D5A11" w:rsidRDefault="004D5A11">
            <w:pPr>
              <w:pStyle w:val="BodyText"/>
              <w:rPr>
                <w:rFonts w:ascii="Arial" w:hAnsi="Arial" w:cs="Arial"/>
                <w:b/>
                <w:bCs/>
              </w:rPr>
            </w:pPr>
            <w:r>
              <w:rPr>
                <w:rFonts w:ascii="Arial" w:hAnsi="Arial" w:cs="Arial"/>
                <w:b/>
                <w:bCs/>
              </w:rPr>
              <w:t>"Commercial Services Agreement"</w:t>
            </w:r>
          </w:p>
        </w:tc>
        <w:tc>
          <w:tcPr>
            <w:tcW w:w="6775" w:type="dxa"/>
          </w:tcPr>
          <w:p w14:paraId="1258D4D8" w14:textId="77777777" w:rsidR="004D5A11" w:rsidRDefault="004D5A11">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or other person to govern the provision of and payment for one or more </w:t>
            </w:r>
            <w:r>
              <w:rPr>
                <w:rFonts w:ascii="Arial" w:hAnsi="Arial" w:cs="Arial"/>
                <w:b/>
              </w:rPr>
              <w:t>Agreed Ancillary Services</w:t>
            </w:r>
            <w:r>
              <w:rPr>
                <w:rFonts w:ascii="Arial" w:hAnsi="Arial" w:cs="Arial"/>
              </w:rPr>
              <w:t>;</w:t>
            </w:r>
          </w:p>
        </w:tc>
      </w:tr>
      <w:tr w:rsidR="004D5A11" w14:paraId="65B91867" w14:textId="77777777" w:rsidTr="00ED2860">
        <w:tc>
          <w:tcPr>
            <w:tcW w:w="3545" w:type="dxa"/>
          </w:tcPr>
          <w:p w14:paraId="54304CE3" w14:textId="77777777" w:rsidR="004D5A11" w:rsidRDefault="004D5A11">
            <w:pPr>
              <w:pStyle w:val="BodyText"/>
              <w:rPr>
                <w:rFonts w:ascii="Arial" w:hAnsi="Arial" w:cs="Arial"/>
                <w:b/>
                <w:bCs/>
              </w:rPr>
            </w:pPr>
            <w:r>
              <w:rPr>
                <w:rFonts w:ascii="Arial" w:hAnsi="Arial" w:cs="Arial"/>
                <w:b/>
                <w:bCs/>
              </w:rPr>
              <w:lastRenderedPageBreak/>
              <w:t>"Commissioned"</w:t>
            </w:r>
          </w:p>
        </w:tc>
        <w:tc>
          <w:tcPr>
            <w:tcW w:w="6775" w:type="dxa"/>
          </w:tcPr>
          <w:p w14:paraId="5C0277C1" w14:textId="77777777" w:rsidR="004D5A11" w:rsidRDefault="004D5A11">
            <w:pPr>
              <w:pStyle w:val="BodyText"/>
              <w:jc w:val="both"/>
              <w:rPr>
                <w:rFonts w:ascii="Arial" w:hAnsi="Arial" w:cs="Arial"/>
              </w:rPr>
            </w:pPr>
            <w:r>
              <w:rPr>
                <w:rFonts w:ascii="Arial" w:hAnsi="Arial" w:cs="Arial"/>
              </w:rPr>
              <w:t xml:space="preserve">in respect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commissioned</w:t>
            </w:r>
            <w:r>
              <w:rPr>
                <w:rFonts w:ascii="Arial" w:hAnsi="Arial" w:cs="Arial"/>
                <w:b/>
              </w:rPr>
              <w:t xml:space="preserve"> </w:t>
            </w:r>
            <w:r>
              <w:rPr>
                <w:rFonts w:ascii="Arial" w:hAnsi="Arial" w:cs="Arial"/>
              </w:rPr>
              <w:t>before</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means</w:t>
            </w:r>
            <w:r>
              <w:rPr>
                <w:rFonts w:ascii="Arial" w:hAnsi="Arial" w:cs="Arial"/>
                <w:b/>
              </w:rPr>
              <w:t xml:space="preserve"> Plant </w:t>
            </w:r>
            <w:r>
              <w:rPr>
                <w:rFonts w:ascii="Arial" w:hAnsi="Arial" w:cs="Arial"/>
              </w:rPr>
              <w:t>and</w:t>
            </w:r>
            <w:r>
              <w:rPr>
                <w:rFonts w:ascii="Arial" w:hAnsi="Arial" w:cs="Arial"/>
                <w:b/>
              </w:rPr>
              <w:t xml:space="preserve"> Apparatus </w:t>
            </w:r>
            <w:r>
              <w:rPr>
                <w:rFonts w:ascii="Arial" w:hAnsi="Arial" w:cs="Arial"/>
              </w:rPr>
              <w:t>recognised as  having been commissioned according</w:t>
            </w:r>
            <w:r>
              <w:rPr>
                <w:rFonts w:ascii="Arial" w:hAnsi="Arial" w:cs="Arial"/>
                <w:b/>
              </w:rPr>
              <w:t xml:space="preserve"> </w:t>
            </w:r>
            <w:r>
              <w:rPr>
                <w:rFonts w:ascii="Arial" w:hAnsi="Arial" w:cs="Arial"/>
              </w:rPr>
              <w:t>to the</w:t>
            </w:r>
            <w:r>
              <w:rPr>
                <w:rFonts w:ascii="Arial" w:hAnsi="Arial" w:cs="Arial"/>
                <w:b/>
                <w:i/>
              </w:rPr>
              <w:t xml:space="preserve"> </w:t>
            </w:r>
            <w:r>
              <w:rPr>
                <w:rFonts w:ascii="Arial" w:hAnsi="Arial" w:cs="Arial"/>
              </w:rPr>
              <w:t>commissioning procedures current at the time of commissioning and in respect</w:t>
            </w:r>
            <w:r>
              <w:rPr>
                <w:rFonts w:ascii="Arial" w:hAnsi="Arial" w:cs="Arial"/>
                <w:b/>
              </w:rPr>
              <w:t xml:space="preserve"> </w:t>
            </w:r>
            <w:r>
              <w:rPr>
                <w:rFonts w:ascii="Arial" w:hAnsi="Arial" w:cs="Arial"/>
              </w:rPr>
              <w:t>of</w:t>
            </w:r>
            <w:r>
              <w:rPr>
                <w:rFonts w:ascii="Arial" w:hAnsi="Arial" w:cs="Arial"/>
                <w:b/>
              </w:rPr>
              <w:t xml:space="preserve"> Plant and Apparatus </w:t>
            </w:r>
            <w:r>
              <w:rPr>
                <w:rFonts w:ascii="Arial" w:hAnsi="Arial" w:cs="Arial"/>
              </w:rPr>
              <w:t>commissioned</w:t>
            </w:r>
            <w:r>
              <w:rPr>
                <w:rFonts w:ascii="Arial" w:hAnsi="Arial" w:cs="Arial"/>
                <w:b/>
              </w:rPr>
              <w:t xml:space="preserve"> </w:t>
            </w:r>
            <w:r>
              <w:rPr>
                <w:rFonts w:ascii="Arial" w:hAnsi="Arial" w:cs="Arial"/>
              </w:rPr>
              <w:t>after</w:t>
            </w:r>
            <w:r>
              <w:rPr>
                <w:rFonts w:ascii="Arial" w:hAnsi="Arial" w:cs="Arial"/>
                <w:b/>
              </w:rPr>
              <w:t xml:space="preserve"> </w:t>
            </w:r>
            <w:r>
              <w:rPr>
                <w:rFonts w:ascii="Arial" w:hAnsi="Arial" w:cs="Arial"/>
              </w:rPr>
              <w:t>the</w:t>
            </w:r>
            <w:r>
              <w:rPr>
                <w:rFonts w:ascii="Arial" w:hAnsi="Arial" w:cs="Arial"/>
                <w:b/>
              </w:rPr>
              <w:t xml:space="preserve"> Transfer Date </w:t>
            </w:r>
            <w:r>
              <w:rPr>
                <w:rFonts w:ascii="Arial" w:hAnsi="Arial" w:cs="Arial"/>
              </w:rPr>
              <w:t xml:space="preserve">means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certified by the </w:t>
            </w:r>
            <w:r>
              <w:rPr>
                <w:rFonts w:ascii="Arial" w:hAnsi="Arial" w:cs="Arial"/>
                <w:b/>
              </w:rPr>
              <w:t>Independent Engineer</w:t>
            </w:r>
            <w:r>
              <w:rPr>
                <w:rFonts w:ascii="Arial" w:hAnsi="Arial" w:cs="Arial"/>
              </w:rPr>
              <w:t xml:space="preserve"> as having been commissioned in accordance with the relevant </w:t>
            </w:r>
            <w:r>
              <w:rPr>
                <w:rFonts w:ascii="Arial" w:hAnsi="Arial" w:cs="Arial"/>
                <w:b/>
              </w:rPr>
              <w:t>Commissioning Programme</w:t>
            </w:r>
            <w:r>
              <w:rPr>
                <w:rFonts w:ascii="Arial" w:hAnsi="Arial" w:cs="Arial"/>
              </w:rPr>
              <w:t>;</w:t>
            </w:r>
          </w:p>
        </w:tc>
      </w:tr>
      <w:tr w:rsidR="004D5A11" w14:paraId="1CF2EFD6" w14:textId="77777777" w:rsidTr="00ED2860">
        <w:tc>
          <w:tcPr>
            <w:tcW w:w="3545" w:type="dxa"/>
          </w:tcPr>
          <w:p w14:paraId="08EA19D6" w14:textId="77777777" w:rsidR="004D5A11" w:rsidRDefault="004D5A11">
            <w:pPr>
              <w:pStyle w:val="BodyText"/>
              <w:rPr>
                <w:rFonts w:ascii="Arial" w:hAnsi="Arial" w:cs="Arial"/>
                <w:b/>
                <w:bCs/>
              </w:rPr>
            </w:pPr>
            <w:r>
              <w:rPr>
                <w:rFonts w:ascii="Arial" w:hAnsi="Arial" w:cs="Arial"/>
                <w:b/>
                <w:bCs/>
              </w:rPr>
              <w:t>"Commissioning Programme"</w:t>
            </w:r>
          </w:p>
        </w:tc>
        <w:tc>
          <w:tcPr>
            <w:tcW w:w="6775" w:type="dxa"/>
          </w:tcPr>
          <w:p w14:paraId="17EDE83B" w14:textId="77777777" w:rsidR="004D5A11" w:rsidRDefault="004D5A11">
            <w:pPr>
              <w:pStyle w:val="BodyText"/>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r>
              <w:rPr>
                <w:rFonts w:ascii="Arial" w:hAnsi="Arial" w:cs="Arial"/>
                <w:b/>
                <w:i/>
              </w:rPr>
              <w:t xml:space="preserve"> </w:t>
            </w:r>
          </w:p>
        </w:tc>
      </w:tr>
      <w:tr w:rsidR="004D5A11" w14:paraId="56CD506B" w14:textId="77777777" w:rsidTr="00ED2860">
        <w:tc>
          <w:tcPr>
            <w:tcW w:w="3545" w:type="dxa"/>
          </w:tcPr>
          <w:p w14:paraId="2EE79466" w14:textId="77777777" w:rsidR="004D5A11" w:rsidRDefault="004D5A11">
            <w:pPr>
              <w:pStyle w:val="BodyText"/>
              <w:rPr>
                <w:rFonts w:ascii="Arial" w:hAnsi="Arial" w:cs="Arial"/>
                <w:b/>
                <w:bCs/>
              </w:rPr>
            </w:pPr>
            <w:r>
              <w:rPr>
                <w:rFonts w:ascii="Arial" w:hAnsi="Arial" w:cs="Arial"/>
                <w:b/>
                <w:bCs/>
              </w:rPr>
              <w:t>"Commissioning Programme Commencement Date"</w:t>
            </w:r>
          </w:p>
        </w:tc>
        <w:tc>
          <w:tcPr>
            <w:tcW w:w="6775" w:type="dxa"/>
          </w:tcPr>
          <w:p w14:paraId="0534D49D" w14:textId="77777777" w:rsidR="004D5A11" w:rsidRDefault="004D5A11">
            <w:pPr>
              <w:pStyle w:val="BodyText"/>
              <w:jc w:val="both"/>
              <w:rPr>
                <w:rFonts w:ascii="Arial" w:hAnsi="Arial" w:cs="Arial"/>
              </w:rPr>
            </w:pPr>
            <w:r>
              <w:rPr>
                <w:rFonts w:ascii="Arial" w:hAnsi="Arial" w:cs="Arial"/>
              </w:rPr>
              <w:t xml:space="preserve">as defined in relation to a particular  </w:t>
            </w:r>
            <w:r>
              <w:rPr>
                <w:rFonts w:ascii="Arial" w:hAnsi="Arial" w:cs="Arial"/>
                <w:b/>
              </w:rPr>
              <w:t>User</w:t>
            </w:r>
            <w:r>
              <w:rPr>
                <w:rFonts w:ascii="Arial" w:hAnsi="Arial" w:cs="Arial"/>
              </w:rPr>
              <w:t xml:space="preserve"> in the </w:t>
            </w:r>
            <w:r>
              <w:rPr>
                <w:rFonts w:ascii="Arial" w:hAnsi="Arial" w:cs="Arial"/>
                <w:b/>
              </w:rPr>
              <w:t>Construction Agreement</w:t>
            </w:r>
            <w:r>
              <w:rPr>
                <w:rFonts w:ascii="Arial" w:hAnsi="Arial" w:cs="Arial"/>
              </w:rPr>
              <w:t>;</w:t>
            </w:r>
          </w:p>
        </w:tc>
      </w:tr>
      <w:tr w:rsidR="004D5A11" w14:paraId="1F3DAC9F" w14:textId="77777777" w:rsidTr="00ED2860">
        <w:tc>
          <w:tcPr>
            <w:tcW w:w="3545" w:type="dxa"/>
          </w:tcPr>
          <w:p w14:paraId="1D92FA5B" w14:textId="77777777" w:rsidR="004D5A11" w:rsidRDefault="004D5A11">
            <w:pPr>
              <w:pStyle w:val="clauseindent"/>
              <w:ind w:left="0"/>
              <w:rPr>
                <w:rFonts w:ascii="Arial" w:hAnsi="Arial" w:cs="Arial"/>
                <w:b/>
                <w:bCs/>
              </w:rPr>
            </w:pPr>
            <w:r>
              <w:rPr>
                <w:rFonts w:ascii="Arial" w:hAnsi="Arial" w:cs="Arial"/>
                <w:b/>
                <w:bCs/>
              </w:rPr>
              <w:t>"Competent Authority"</w:t>
            </w:r>
          </w:p>
        </w:tc>
        <w:tc>
          <w:tcPr>
            <w:tcW w:w="6775" w:type="dxa"/>
          </w:tcPr>
          <w:p w14:paraId="2A9B3499" w14:textId="51C00BA1" w:rsidR="004D5A11" w:rsidRDefault="004D5A11">
            <w:pPr>
              <w:pStyle w:val="clauseindent"/>
              <w:ind w:left="0"/>
              <w:jc w:val="both"/>
              <w:rPr>
                <w:rFonts w:ascii="Arial" w:hAnsi="Arial" w:cs="Arial"/>
              </w:rPr>
            </w:pPr>
            <w:r>
              <w:rPr>
                <w:rFonts w:ascii="Arial" w:hAnsi="Arial" w:cs="Arial"/>
              </w:rPr>
              <w:t xml:space="preserve">the </w:t>
            </w:r>
            <w:r>
              <w:rPr>
                <w:rFonts w:ascii="Arial" w:hAnsi="Arial" w:cs="Arial"/>
                <w:b/>
              </w:rPr>
              <w:t>Secretary of State</w:t>
            </w:r>
            <w:r>
              <w:rPr>
                <w:rFonts w:ascii="Arial" w:hAnsi="Arial" w:cs="Arial"/>
              </w:rPr>
              <w:t xml:space="preserve">, the </w:t>
            </w:r>
            <w:r>
              <w:rPr>
                <w:rFonts w:ascii="Arial" w:hAnsi="Arial" w:cs="Arial"/>
                <w:b/>
              </w:rPr>
              <w:t>Authority</w:t>
            </w:r>
            <w:r>
              <w:rPr>
                <w:rFonts w:ascii="Arial" w:hAnsi="Arial" w:cs="Arial"/>
              </w:rPr>
              <w:t xml:space="preserve"> and any local or national agency, authority, department, inspectorate, minister (including Scottish ministers), ministry, official or public or statutory person (whether autonomous or not) of, or of the government of, the United Kingdom;</w:t>
            </w:r>
          </w:p>
        </w:tc>
      </w:tr>
      <w:tr w:rsidR="00E96DE3" w14:paraId="20BE4F3A" w14:textId="77777777" w:rsidTr="00ED2860">
        <w:trPr>
          <w:ins w:id="24" w:author="Author"/>
        </w:trPr>
        <w:tc>
          <w:tcPr>
            <w:tcW w:w="3545" w:type="dxa"/>
          </w:tcPr>
          <w:p w14:paraId="5B00BA17" w14:textId="6A38F870" w:rsidR="00E96DE3" w:rsidRDefault="006528DD">
            <w:pPr>
              <w:pStyle w:val="clauseindent"/>
              <w:ind w:left="0"/>
              <w:rPr>
                <w:ins w:id="25" w:author="Author"/>
                <w:rFonts w:ascii="Arial" w:hAnsi="Arial" w:cs="Arial"/>
                <w:b/>
                <w:bCs/>
              </w:rPr>
            </w:pPr>
            <w:ins w:id="26" w:author="Author">
              <w:r>
                <w:rPr>
                  <w:rFonts w:ascii="Arial" w:hAnsi="Arial" w:cs="Arial"/>
                  <w:b/>
                  <w:bCs/>
                </w:rPr>
                <w:t>“Competitively Appointed  Transmission Owner (CATO)”</w:t>
              </w:r>
            </w:ins>
          </w:p>
        </w:tc>
        <w:tc>
          <w:tcPr>
            <w:tcW w:w="6775" w:type="dxa"/>
          </w:tcPr>
          <w:p w14:paraId="45EFEF5B" w14:textId="61066BF1" w:rsidR="00E96DE3" w:rsidRDefault="001C0A82">
            <w:pPr>
              <w:pStyle w:val="clauseindent"/>
              <w:ind w:left="0"/>
              <w:jc w:val="both"/>
              <w:rPr>
                <w:ins w:id="27" w:author="Author"/>
                <w:rFonts w:ascii="Arial" w:hAnsi="Arial" w:cs="Arial"/>
              </w:rPr>
            </w:pPr>
            <w:ins w:id="28" w:author="Author">
              <w:r w:rsidRPr="0078079F">
                <w:rPr>
                  <w:rFonts w:ascii="Arial" w:hAnsi="Arial" w:cs="Arial"/>
                </w:rPr>
                <w:t>means such person who has been awarded a Transmission Licence on the basis of an Onshore Tender Process and in relation to whose Transmission Licence the Standard Conditions in Section D (transmission owner standard conditions) have been given effect</w:t>
              </w:r>
              <w:r w:rsidR="00BB606A">
                <w:rPr>
                  <w:rFonts w:ascii="Arial" w:hAnsi="Arial" w:cs="Arial"/>
                </w:rPr>
                <w:t>;</w:t>
              </w:r>
            </w:ins>
          </w:p>
        </w:tc>
      </w:tr>
      <w:tr w:rsidR="004D5A11" w14:paraId="2F16F7F5" w14:textId="77777777" w:rsidTr="00ED2860">
        <w:tc>
          <w:tcPr>
            <w:tcW w:w="3545" w:type="dxa"/>
          </w:tcPr>
          <w:p w14:paraId="1C141DD7" w14:textId="77777777" w:rsidR="004D5A11" w:rsidRDefault="004D5A11">
            <w:pPr>
              <w:pStyle w:val="clauseindent"/>
              <w:ind w:left="0"/>
              <w:rPr>
                <w:rFonts w:ascii="Arial" w:hAnsi="Arial" w:cs="Arial"/>
                <w:b/>
                <w:bCs/>
              </w:rPr>
            </w:pPr>
            <w:r>
              <w:rPr>
                <w:rFonts w:ascii="Arial" w:hAnsi="Arial" w:cs="Arial"/>
                <w:b/>
                <w:bCs/>
              </w:rPr>
              <w:t>"Completion Date"</w:t>
            </w:r>
          </w:p>
        </w:tc>
        <w:tc>
          <w:tcPr>
            <w:tcW w:w="6775" w:type="dxa"/>
          </w:tcPr>
          <w:p w14:paraId="4AC97EEC" w14:textId="77777777" w:rsidR="004D5A11" w:rsidRDefault="004D5A11">
            <w:pPr>
              <w:pStyle w:val="clauseindent"/>
              <w:ind w:left="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4888844" w14:textId="77777777" w:rsidTr="00ED2860">
        <w:tc>
          <w:tcPr>
            <w:tcW w:w="3545" w:type="dxa"/>
          </w:tcPr>
          <w:p w14:paraId="6B6A47B3" w14:textId="77777777" w:rsidR="004D5A11" w:rsidRDefault="004D5A11">
            <w:pPr>
              <w:pStyle w:val="clauseindent"/>
              <w:ind w:left="0"/>
              <w:rPr>
                <w:rFonts w:ascii="Arial" w:hAnsi="Arial" w:cs="Arial"/>
                <w:b/>
                <w:bCs/>
              </w:rPr>
            </w:pPr>
            <w:r>
              <w:rPr>
                <w:rFonts w:ascii="Arial" w:hAnsi="Arial" w:cs="Arial"/>
                <w:b/>
                <w:bCs/>
              </w:rPr>
              <w:t>"Composite Demand Charges"</w:t>
            </w:r>
          </w:p>
          <w:p w14:paraId="1F332BC7" w14:textId="6E116108" w:rsidR="00803DC2" w:rsidRDefault="00803DC2" w:rsidP="00F40C26">
            <w:pPr>
              <w:pStyle w:val="clauseindent"/>
              <w:ind w:left="0"/>
              <w:rPr>
                <w:rFonts w:ascii="Arial" w:hAnsi="Arial" w:cs="Arial"/>
                <w:b/>
                <w:bCs/>
              </w:rPr>
            </w:pPr>
          </w:p>
        </w:tc>
        <w:tc>
          <w:tcPr>
            <w:tcW w:w="6775" w:type="dxa"/>
          </w:tcPr>
          <w:p w14:paraId="0923267F" w14:textId="4B4DA565" w:rsidR="00803DC2" w:rsidRDefault="004D5A11" w:rsidP="00F40C26">
            <w:pPr>
              <w:pStyle w:val="clauseindent"/>
              <w:ind w:left="0"/>
              <w:jc w:val="both"/>
              <w:rPr>
                <w:rFonts w:ascii="Arial" w:hAnsi="Arial" w:cs="Arial"/>
              </w:rPr>
            </w:pPr>
            <w:r>
              <w:rPr>
                <w:rFonts w:ascii="Arial" w:hAnsi="Arial" w:cs="Arial"/>
              </w:rPr>
              <w:t xml:space="preserve">in respect of a </w:t>
            </w:r>
            <w:r>
              <w:rPr>
                <w:rFonts w:ascii="Arial" w:hAnsi="Arial" w:cs="Arial"/>
                <w:b/>
              </w:rPr>
              <w:t>User</w:t>
            </w:r>
            <w:r>
              <w:rPr>
                <w:rFonts w:ascii="Arial" w:hAnsi="Arial" w:cs="Arial"/>
              </w:rPr>
              <w:t xml:space="preserve"> its </w:t>
            </w:r>
            <w:r>
              <w:rPr>
                <w:rFonts w:ascii="Arial" w:hAnsi="Arial" w:cs="Arial"/>
                <w:b/>
              </w:rPr>
              <w:t>Demand</w:t>
            </w:r>
            <w:r>
              <w:rPr>
                <w:rFonts w:ascii="Arial" w:hAnsi="Arial" w:cs="Arial"/>
              </w:rPr>
              <w:t xml:space="preserve"> related </w:t>
            </w:r>
            <w:r>
              <w:rPr>
                <w:rFonts w:ascii="Arial" w:hAnsi="Arial" w:cs="Arial"/>
                <w:b/>
              </w:rPr>
              <w:t>Transmission</w:t>
            </w:r>
            <w:r>
              <w:rPr>
                <w:rFonts w:ascii="Arial" w:hAnsi="Arial" w:cs="Arial"/>
              </w:rPr>
              <w:t xml:space="preserve"> </w:t>
            </w:r>
            <w:r>
              <w:rPr>
                <w:rFonts w:ascii="Arial" w:hAnsi="Arial" w:cs="Arial"/>
                <w:b/>
              </w:rPr>
              <w:t>Network Use of System</w:t>
            </w:r>
            <w:r>
              <w:rPr>
                <w:rFonts w:ascii="Arial" w:hAnsi="Arial" w:cs="Arial"/>
              </w:rPr>
              <w:t xml:space="preserve"> </w:t>
            </w:r>
            <w:r>
              <w:rPr>
                <w:rFonts w:ascii="Arial" w:hAnsi="Arial" w:cs="Arial"/>
                <w:b/>
              </w:rPr>
              <w:t>Charges</w:t>
            </w:r>
            <w:r>
              <w:rPr>
                <w:rFonts w:ascii="Arial" w:hAnsi="Arial" w:cs="Arial"/>
              </w:rPr>
              <w:t xml:space="preserve"> for each </w:t>
            </w:r>
            <w:r>
              <w:rPr>
                <w:rFonts w:ascii="Arial" w:hAnsi="Arial" w:cs="Arial"/>
                <w:b/>
              </w:rPr>
              <w:t>Transmission Network Use of</w:t>
            </w:r>
            <w:r>
              <w:rPr>
                <w:rFonts w:ascii="Arial" w:hAnsi="Arial" w:cs="Arial"/>
              </w:rPr>
              <w:t xml:space="preserve"> </w:t>
            </w:r>
            <w:r>
              <w:rPr>
                <w:rFonts w:ascii="Arial" w:hAnsi="Arial" w:cs="Arial"/>
                <w:b/>
              </w:rPr>
              <w:t>System Demand Zone</w:t>
            </w:r>
            <w:r>
              <w:rPr>
                <w:rFonts w:ascii="Arial" w:hAnsi="Arial" w:cs="Arial"/>
              </w:rPr>
              <w:t>;</w:t>
            </w:r>
          </w:p>
        </w:tc>
      </w:tr>
      <w:tr w:rsidR="00F40C26" w14:paraId="1D2F626B" w14:textId="77777777" w:rsidTr="00ED2860">
        <w:tc>
          <w:tcPr>
            <w:tcW w:w="3545" w:type="dxa"/>
          </w:tcPr>
          <w:p w14:paraId="07B0C42D" w14:textId="76A06992" w:rsidR="00F40C26" w:rsidRDefault="00F40C26" w:rsidP="00F40C26">
            <w:pPr>
              <w:pStyle w:val="clauseindent"/>
              <w:ind w:left="0"/>
              <w:rPr>
                <w:rFonts w:ascii="Arial" w:hAnsi="Arial" w:cs="Arial"/>
                <w:b/>
                <w:bCs/>
              </w:rPr>
            </w:pPr>
            <w:r w:rsidRPr="00F40C26">
              <w:rPr>
                <w:rFonts w:ascii="Arial" w:hAnsi="Arial" w:cs="Arial"/>
                <w:b/>
                <w:bCs/>
                <w:szCs w:val="22"/>
              </w:rPr>
              <w:t>“Conditional Progression Milestones”</w:t>
            </w:r>
          </w:p>
        </w:tc>
        <w:tc>
          <w:tcPr>
            <w:tcW w:w="6775" w:type="dxa"/>
          </w:tcPr>
          <w:p w14:paraId="2362B7BC" w14:textId="44903A8D" w:rsidR="00F40C26" w:rsidRDefault="00F40C26" w:rsidP="00F40C26">
            <w:pPr>
              <w:jc w:val="both"/>
              <w:rPr>
                <w:rFonts w:ascii="Arial" w:hAnsi="Arial" w:cs="Arial"/>
              </w:rPr>
            </w:pPr>
            <w:r w:rsidRPr="00F40C26">
              <w:rPr>
                <w:rFonts w:ascii="Arial" w:hAnsi="Arial" w:cs="Arial"/>
                <w:szCs w:val="22"/>
              </w:rPr>
              <w:t xml:space="preserve">those </w:t>
            </w:r>
            <w:r w:rsidRPr="00F40C26">
              <w:rPr>
                <w:rFonts w:ascii="Arial" w:hAnsi="Arial" w:cs="Arial"/>
                <w:b/>
                <w:bCs/>
                <w:szCs w:val="22"/>
              </w:rPr>
              <w:t>User Progression Milestones</w:t>
            </w:r>
            <w:r w:rsidRPr="00F40C26">
              <w:rPr>
                <w:rFonts w:ascii="Arial" w:hAnsi="Arial" w:cs="Arial"/>
                <w:szCs w:val="22"/>
              </w:rPr>
              <w:t xml:space="preserve"> categorised as such in </w:t>
            </w:r>
            <w:r w:rsidRPr="00F40C26">
              <w:rPr>
                <w:rFonts w:ascii="Arial" w:hAnsi="Arial" w:cs="Arial"/>
                <w:b/>
                <w:bCs/>
                <w:szCs w:val="22"/>
              </w:rPr>
              <w:t xml:space="preserve">CUSC </w:t>
            </w:r>
            <w:r w:rsidRPr="00F40C26">
              <w:rPr>
                <w:rFonts w:ascii="Arial" w:hAnsi="Arial" w:cs="Arial"/>
                <w:szCs w:val="22"/>
              </w:rPr>
              <w:t>Section 16;</w:t>
            </w:r>
          </w:p>
        </w:tc>
      </w:tr>
      <w:tr w:rsidR="004D5A11" w14:paraId="4563F004" w14:textId="77777777" w:rsidTr="00ED2860">
        <w:tc>
          <w:tcPr>
            <w:tcW w:w="3545" w:type="dxa"/>
          </w:tcPr>
          <w:p w14:paraId="24E06009" w14:textId="77777777" w:rsidR="004D5A11" w:rsidRDefault="004D5A11">
            <w:pPr>
              <w:pStyle w:val="clauseindent"/>
              <w:ind w:left="0"/>
              <w:rPr>
                <w:rFonts w:ascii="Arial" w:hAnsi="Arial" w:cs="Arial"/>
                <w:b/>
                <w:bCs/>
              </w:rPr>
            </w:pPr>
            <w:r>
              <w:rPr>
                <w:rFonts w:ascii="Arial" w:hAnsi="Arial" w:cs="Arial"/>
                <w:b/>
                <w:bCs/>
              </w:rPr>
              <w:t>"Confidential Information"</w:t>
            </w:r>
          </w:p>
        </w:tc>
        <w:tc>
          <w:tcPr>
            <w:tcW w:w="6775" w:type="dxa"/>
          </w:tcPr>
          <w:p w14:paraId="4ED1101C" w14:textId="77777777" w:rsidR="004D5A11" w:rsidRDefault="004D5A11">
            <w:pPr>
              <w:pStyle w:val="clauseindent"/>
              <w:ind w:left="0"/>
              <w:jc w:val="both"/>
              <w:rPr>
                <w:rFonts w:ascii="Arial" w:hAnsi="Arial" w:cs="Arial"/>
                <w:b/>
                <w:i/>
              </w:rPr>
            </w:pPr>
            <w:r>
              <w:rPr>
                <w:rFonts w:ascii="Arial" w:hAnsi="Arial" w:cs="Arial"/>
              </w:rPr>
              <w:t xml:space="preserve">all data and other information supplied to a </w:t>
            </w:r>
            <w:r>
              <w:rPr>
                <w:rFonts w:ascii="Arial" w:hAnsi="Arial" w:cs="Arial"/>
                <w:b/>
              </w:rPr>
              <w:t>User</w:t>
            </w:r>
            <w:r>
              <w:rPr>
                <w:rFonts w:ascii="Arial" w:hAnsi="Arial" w:cs="Arial"/>
              </w:rPr>
              <w:t xml:space="preserve"> by another </w:t>
            </w:r>
            <w:r>
              <w:rPr>
                <w:rFonts w:ascii="Arial" w:hAnsi="Arial" w:cs="Arial"/>
                <w:b/>
              </w:rPr>
              <w:t>CUSC Party</w:t>
            </w:r>
            <w:r>
              <w:rPr>
                <w:rFonts w:ascii="Arial" w:hAnsi="Arial" w:cs="Arial"/>
              </w:rPr>
              <w:t xml:space="preserve"> under the provisions of the</w:t>
            </w:r>
            <w:r>
              <w:rPr>
                <w:rFonts w:ascii="Arial" w:hAnsi="Arial" w:cs="Arial"/>
                <w:b/>
              </w:rPr>
              <w:t xml:space="preserve"> CUSC </w:t>
            </w:r>
            <w:r>
              <w:rPr>
                <w:rFonts w:ascii="Arial" w:hAnsi="Arial" w:cs="Arial"/>
              </w:rPr>
              <w:t xml:space="preserve">or any </w:t>
            </w:r>
            <w:r>
              <w:rPr>
                <w:rFonts w:ascii="Arial" w:hAnsi="Arial" w:cs="Arial"/>
                <w:b/>
              </w:rPr>
              <w:t>Bilateral Agreement</w:t>
            </w:r>
            <w:r>
              <w:rPr>
                <w:rFonts w:ascii="Arial" w:hAnsi="Arial" w:cs="Arial"/>
              </w:rPr>
              <w:t xml:space="preserve">, </w:t>
            </w:r>
            <w:r>
              <w:rPr>
                <w:rFonts w:ascii="Arial" w:hAnsi="Arial" w:cs="Arial"/>
                <w:b/>
              </w:rPr>
              <w:t xml:space="preserve">Construction Agreement </w:t>
            </w:r>
            <w:r>
              <w:rPr>
                <w:rFonts w:ascii="Arial" w:hAnsi="Arial" w:cs="Arial"/>
              </w:rPr>
              <w:t xml:space="preserve">or </w:t>
            </w:r>
            <w:r>
              <w:rPr>
                <w:rFonts w:ascii="Arial" w:hAnsi="Arial" w:cs="Arial"/>
                <w:b/>
              </w:rPr>
              <w:t>Mandatory Services Agreement</w:t>
            </w:r>
            <w:r>
              <w:rPr>
                <w:rFonts w:ascii="Arial" w:hAnsi="Arial" w:cs="Arial"/>
              </w:rPr>
              <w:t>;</w:t>
            </w:r>
          </w:p>
        </w:tc>
      </w:tr>
      <w:tr w:rsidR="004D5A11" w14:paraId="2800C1AC" w14:textId="77777777" w:rsidTr="00ED2860">
        <w:tc>
          <w:tcPr>
            <w:tcW w:w="3545" w:type="dxa"/>
          </w:tcPr>
          <w:p w14:paraId="25FBAE3C" w14:textId="77777777" w:rsidR="004D5A11" w:rsidRDefault="004D5A11">
            <w:pPr>
              <w:rPr>
                <w:rFonts w:ascii="Arial" w:hAnsi="Arial" w:cs="Arial"/>
                <w:b/>
              </w:rPr>
            </w:pPr>
            <w:r>
              <w:rPr>
                <w:rFonts w:ascii="Arial" w:hAnsi="Arial" w:cs="Arial"/>
                <w:b/>
              </w:rPr>
              <w:t>“Connect and Manage Arrangements”</w:t>
            </w:r>
          </w:p>
        </w:tc>
        <w:tc>
          <w:tcPr>
            <w:tcW w:w="6775" w:type="dxa"/>
          </w:tcPr>
          <w:p w14:paraId="4357F309" w14:textId="77777777" w:rsidR="004D5A11" w:rsidRDefault="004D5A11">
            <w:pPr>
              <w:jc w:val="both"/>
              <w:rPr>
                <w:rFonts w:ascii="Arial" w:hAnsi="Arial" w:cs="Arial"/>
                <w:b/>
                <w:i/>
              </w:rPr>
            </w:pPr>
            <w:r>
              <w:rPr>
                <w:rFonts w:ascii="Arial" w:hAnsi="Arial" w:cs="Arial"/>
              </w:rPr>
              <w:t xml:space="preserve">the arrangements whereby pursuant to Standard Condition C26 of the </w:t>
            </w:r>
            <w:r>
              <w:rPr>
                <w:rFonts w:ascii="Arial" w:hAnsi="Arial" w:cs="Arial"/>
                <w:b/>
              </w:rPr>
              <w:t>Transmission Licence</w:t>
            </w:r>
            <w:r>
              <w:rPr>
                <w:rFonts w:ascii="Arial" w:hAnsi="Arial" w:cs="Arial"/>
              </w:rPr>
              <w:t xml:space="preserve"> and Standard Condition D16 of a </w:t>
            </w:r>
            <w:r>
              <w:rPr>
                <w:rFonts w:ascii="Arial" w:hAnsi="Arial" w:cs="Arial"/>
                <w:b/>
              </w:rPr>
              <w:t>Relevant Transmission Licensee’s</w:t>
            </w:r>
            <w:r>
              <w:rPr>
                <w:rFonts w:ascii="Arial" w:hAnsi="Arial" w:cs="Arial"/>
              </w:rPr>
              <w:t xml:space="preserve"> transmission licence connection to and or use of the </w:t>
            </w:r>
            <w:r>
              <w:rPr>
                <w:rFonts w:ascii="Arial" w:hAnsi="Arial" w:cs="Arial"/>
                <w:b/>
              </w:rPr>
              <w:t>National Electricity Transmission System</w:t>
            </w:r>
            <w:r>
              <w:rPr>
                <w:rFonts w:ascii="Arial" w:hAnsi="Arial" w:cs="Arial"/>
              </w:rPr>
              <w:t xml:space="preserve"> is permitted by virtue of a </w:t>
            </w:r>
            <w:r>
              <w:rPr>
                <w:rFonts w:ascii="Arial" w:hAnsi="Arial" w:cs="Arial"/>
                <w:b/>
              </w:rPr>
              <w:t>Connect and Manage Derogation</w:t>
            </w:r>
            <w:r>
              <w:rPr>
                <w:rFonts w:ascii="Arial" w:hAnsi="Arial" w:cs="Arial"/>
              </w:rPr>
              <w:t xml:space="preserve"> on completion of the </w:t>
            </w:r>
            <w:r>
              <w:rPr>
                <w:rFonts w:ascii="Arial" w:hAnsi="Arial" w:cs="Arial"/>
                <w:b/>
              </w:rPr>
              <w:t>Enabling Works</w:t>
            </w:r>
            <w:r>
              <w:rPr>
                <w:rFonts w:ascii="Arial" w:hAnsi="Arial" w:cs="Arial"/>
              </w:rPr>
              <w:t xml:space="preserve"> but prior to completion of the </w:t>
            </w:r>
            <w:r>
              <w:rPr>
                <w:rFonts w:ascii="Arial" w:hAnsi="Arial" w:cs="Arial"/>
                <w:b/>
              </w:rPr>
              <w:t>Wider Transmission Reinforcement Works</w:t>
            </w:r>
            <w:r>
              <w:rPr>
                <w:rFonts w:ascii="Arial" w:hAnsi="Arial" w:cs="Arial"/>
              </w:rPr>
              <w:t>;</w:t>
            </w:r>
            <w:r>
              <w:rPr>
                <w:rFonts w:ascii="Arial" w:hAnsi="Arial" w:cs="Arial"/>
                <w:b/>
              </w:rPr>
              <w:t xml:space="preserve"> </w:t>
            </w:r>
          </w:p>
          <w:p w14:paraId="201385CD" w14:textId="77777777" w:rsidR="004D5A11" w:rsidRDefault="004D5A11">
            <w:pPr>
              <w:rPr>
                <w:rFonts w:ascii="Arial" w:hAnsi="Arial" w:cs="Arial"/>
              </w:rPr>
            </w:pPr>
          </w:p>
        </w:tc>
      </w:tr>
      <w:tr w:rsidR="004D5A11" w14:paraId="16695656" w14:textId="77777777" w:rsidTr="00ED2860">
        <w:tc>
          <w:tcPr>
            <w:tcW w:w="3545" w:type="dxa"/>
          </w:tcPr>
          <w:p w14:paraId="40129FCD" w14:textId="77777777" w:rsidR="004D5A11" w:rsidRDefault="004D5A11">
            <w:pPr>
              <w:rPr>
                <w:rFonts w:ascii="Arial" w:hAnsi="Arial" w:cs="Arial"/>
                <w:b/>
              </w:rPr>
            </w:pPr>
            <w:r>
              <w:rPr>
                <w:rFonts w:ascii="Arial" w:hAnsi="Arial" w:cs="Arial"/>
                <w:b/>
              </w:rPr>
              <w:t>“Connect and Manage Derogation”</w:t>
            </w:r>
          </w:p>
        </w:tc>
        <w:tc>
          <w:tcPr>
            <w:tcW w:w="6775" w:type="dxa"/>
          </w:tcPr>
          <w:p w14:paraId="25895DC8" w14:textId="77777777" w:rsidR="004D5A11" w:rsidRDefault="004D5A11">
            <w:pPr>
              <w:jc w:val="both"/>
              <w:rPr>
                <w:rFonts w:ascii="Arial" w:hAnsi="Arial" w:cs="Arial"/>
              </w:rPr>
            </w:pPr>
            <w:r>
              <w:rPr>
                <w:rFonts w:ascii="Arial" w:hAnsi="Arial" w:cs="Arial"/>
              </w:rPr>
              <w:t xml:space="preserve">means the temporary derogation from the </w:t>
            </w:r>
            <w:r>
              <w:rPr>
                <w:rFonts w:ascii="Arial" w:hAnsi="Arial" w:cs="Arial"/>
                <w:b/>
              </w:rPr>
              <w:t>NETS SQSS</w:t>
            </w:r>
            <w:r>
              <w:rPr>
                <w:rFonts w:ascii="Arial" w:hAnsi="Arial" w:cs="Arial"/>
              </w:rPr>
              <w:t xml:space="preserve"> available to </w:t>
            </w:r>
            <w:r>
              <w:rPr>
                <w:rFonts w:ascii="Arial" w:hAnsi="Arial" w:cs="Arial"/>
                <w:b/>
              </w:rPr>
              <w:t>The Company</w:t>
            </w:r>
            <w:r>
              <w:rPr>
                <w:rFonts w:ascii="Arial" w:hAnsi="Arial" w:cs="Arial"/>
              </w:rPr>
              <w:t xml:space="preserve">  pursuant to Standard Condition C17 of the </w:t>
            </w:r>
            <w:r>
              <w:rPr>
                <w:rFonts w:ascii="Arial" w:hAnsi="Arial" w:cs="Arial"/>
                <w:b/>
              </w:rPr>
              <w:lastRenderedPageBreak/>
              <w:t>Transmission Licence</w:t>
            </w:r>
            <w:r>
              <w:rPr>
                <w:rFonts w:ascii="Arial" w:hAnsi="Arial" w:cs="Arial"/>
              </w:rPr>
              <w:t xml:space="preserve"> and/or a </w:t>
            </w:r>
            <w:r>
              <w:rPr>
                <w:rFonts w:ascii="Arial" w:hAnsi="Arial" w:cs="Arial"/>
                <w:b/>
              </w:rPr>
              <w:t>Relevant Transmission Licensee</w:t>
            </w:r>
            <w:r>
              <w:rPr>
                <w:rFonts w:ascii="Arial" w:hAnsi="Arial" w:cs="Arial"/>
              </w:rPr>
              <w:t xml:space="preserve"> pursuant to Standard Condition D3 of its transmission licence;</w:t>
            </w:r>
          </w:p>
          <w:p w14:paraId="21DF811F" w14:textId="77777777" w:rsidR="004D5A11" w:rsidRDefault="004D5A11">
            <w:pPr>
              <w:jc w:val="both"/>
              <w:rPr>
                <w:rFonts w:ascii="Arial" w:hAnsi="Arial" w:cs="Arial"/>
              </w:rPr>
            </w:pPr>
            <w:r>
              <w:rPr>
                <w:rFonts w:ascii="Arial" w:hAnsi="Arial" w:cs="Arial"/>
              </w:rPr>
              <w:t xml:space="preserve"> </w:t>
            </w:r>
          </w:p>
        </w:tc>
      </w:tr>
      <w:tr w:rsidR="004D5A11" w14:paraId="52462E83" w14:textId="77777777" w:rsidTr="00ED2860">
        <w:tc>
          <w:tcPr>
            <w:tcW w:w="3545" w:type="dxa"/>
          </w:tcPr>
          <w:p w14:paraId="6221CD13" w14:textId="77777777" w:rsidR="004D5A11" w:rsidRDefault="004D5A11">
            <w:pPr>
              <w:rPr>
                <w:rFonts w:ascii="Arial" w:hAnsi="Arial" w:cs="Arial"/>
                <w:b/>
              </w:rPr>
            </w:pPr>
            <w:r>
              <w:rPr>
                <w:rFonts w:ascii="Arial" w:hAnsi="Arial" w:cs="Arial"/>
                <w:b/>
              </w:rPr>
              <w:lastRenderedPageBreak/>
              <w:t>“Connect and Manage Derogation Criteria”</w:t>
            </w:r>
          </w:p>
        </w:tc>
        <w:tc>
          <w:tcPr>
            <w:tcW w:w="6775" w:type="dxa"/>
          </w:tcPr>
          <w:p w14:paraId="45C535B5" w14:textId="77777777" w:rsidR="004D5A11" w:rsidRDefault="004D5A11">
            <w:pPr>
              <w:jc w:val="both"/>
              <w:rPr>
                <w:b/>
                <w:i/>
              </w:rPr>
            </w:pPr>
            <w:r>
              <w:rPr>
                <w:rFonts w:ascii="Arial" w:hAnsi="Arial" w:cs="Arial"/>
              </w:rPr>
              <w:t xml:space="preserve">the criteria detailed as such in </w:t>
            </w:r>
            <w:r>
              <w:rPr>
                <w:rFonts w:ascii="Arial" w:hAnsi="Arial" w:cs="Arial"/>
                <w:b/>
              </w:rPr>
              <w:t>CUSC</w:t>
            </w:r>
            <w:r>
              <w:rPr>
                <w:rFonts w:ascii="Arial" w:hAnsi="Arial" w:cs="Arial"/>
              </w:rPr>
              <w:t xml:space="preserve"> Section 13.2.4;</w:t>
            </w:r>
          </w:p>
          <w:p w14:paraId="39AA387F" w14:textId="77777777" w:rsidR="004D5A11" w:rsidRDefault="004D5A11">
            <w:pPr>
              <w:jc w:val="both"/>
              <w:rPr>
                <w:rFonts w:ascii="Arial" w:hAnsi="Arial" w:cs="Arial"/>
              </w:rPr>
            </w:pPr>
            <w:r>
              <w:rPr>
                <w:rFonts w:ascii="Arial" w:hAnsi="Arial" w:cs="Arial"/>
              </w:rPr>
              <w:t xml:space="preserve"> </w:t>
            </w:r>
          </w:p>
        </w:tc>
      </w:tr>
      <w:tr w:rsidR="004D5A11" w14:paraId="431C8258" w14:textId="77777777" w:rsidTr="00ED2860">
        <w:tc>
          <w:tcPr>
            <w:tcW w:w="3545" w:type="dxa"/>
          </w:tcPr>
          <w:p w14:paraId="69733147" w14:textId="77777777" w:rsidR="004D5A11" w:rsidRDefault="004D5A11">
            <w:pPr>
              <w:rPr>
                <w:rFonts w:ascii="Arial" w:hAnsi="Arial" w:cs="Arial"/>
                <w:b/>
              </w:rPr>
            </w:pPr>
            <w:r>
              <w:rPr>
                <w:rFonts w:ascii="Arial" w:hAnsi="Arial" w:cs="Arial"/>
                <w:b/>
              </w:rPr>
              <w:t>“Connect and Manage Derogation Report”</w:t>
            </w:r>
          </w:p>
        </w:tc>
        <w:tc>
          <w:tcPr>
            <w:tcW w:w="6775" w:type="dxa"/>
          </w:tcPr>
          <w:p w14:paraId="03365AE5" w14:textId="77777777" w:rsidR="004D5A11" w:rsidRDefault="004D5A11">
            <w:pPr>
              <w:jc w:val="both"/>
              <w:rPr>
                <w:rFonts w:ascii="Arial" w:hAnsi="Arial" w:cs="Arial"/>
              </w:rPr>
            </w:pPr>
            <w:r>
              <w:rPr>
                <w:rFonts w:ascii="Arial" w:hAnsi="Arial" w:cs="Arial"/>
              </w:rPr>
              <w:t xml:space="preserve">the report required to be prepared by </w:t>
            </w:r>
            <w:r>
              <w:rPr>
                <w:rFonts w:ascii="Arial" w:hAnsi="Arial" w:cs="Arial"/>
                <w:b/>
              </w:rPr>
              <w:t>The Company</w:t>
            </w:r>
            <w:r>
              <w:rPr>
                <w:rFonts w:ascii="Arial" w:hAnsi="Arial" w:cs="Arial"/>
              </w:rPr>
              <w:t xml:space="preserve"> and/or a </w:t>
            </w:r>
            <w:r>
              <w:rPr>
                <w:rFonts w:ascii="Arial" w:hAnsi="Arial" w:cs="Arial"/>
                <w:b/>
              </w:rPr>
              <w:t>Relevant Transmission Licensee</w:t>
            </w:r>
            <w:r>
              <w:rPr>
                <w:rFonts w:ascii="Arial" w:hAnsi="Arial" w:cs="Arial"/>
              </w:rPr>
              <w:t xml:space="preserve"> </w:t>
            </w:r>
            <w:r>
              <w:rPr>
                <w:rFonts w:ascii="Arial" w:hAnsi="Arial"/>
              </w:rPr>
              <w:t xml:space="preserve">in respect of a </w:t>
            </w:r>
            <w:r>
              <w:rPr>
                <w:rFonts w:ascii="Arial" w:hAnsi="Arial"/>
                <w:b/>
              </w:rPr>
              <w:t>Connect and Manage Derogation</w:t>
            </w:r>
            <w:r>
              <w:rPr>
                <w:rFonts w:ascii="Arial" w:hAnsi="Arial" w:cs="Arial"/>
              </w:rPr>
              <w:t>;</w:t>
            </w:r>
          </w:p>
          <w:p w14:paraId="5749BE75" w14:textId="77777777" w:rsidR="004D5A11" w:rsidRDefault="004D5A11">
            <w:pPr>
              <w:jc w:val="both"/>
              <w:rPr>
                <w:rFonts w:ascii="Arial" w:hAnsi="Arial" w:cs="Arial"/>
              </w:rPr>
            </w:pPr>
            <w:r>
              <w:rPr>
                <w:rFonts w:ascii="Arial" w:hAnsi="Arial" w:cs="Arial"/>
              </w:rPr>
              <w:t xml:space="preserve"> </w:t>
            </w:r>
          </w:p>
        </w:tc>
      </w:tr>
      <w:tr w:rsidR="004D5A11" w14:paraId="400901D5" w14:textId="77777777" w:rsidTr="00ED2860">
        <w:tc>
          <w:tcPr>
            <w:tcW w:w="3545" w:type="dxa"/>
          </w:tcPr>
          <w:p w14:paraId="37C153C5" w14:textId="77777777" w:rsidR="004D5A11" w:rsidRDefault="004D5A11">
            <w:pPr>
              <w:rPr>
                <w:rFonts w:ascii="Arial" w:hAnsi="Arial" w:cs="Arial"/>
                <w:b/>
              </w:rPr>
            </w:pPr>
            <w:r>
              <w:rPr>
                <w:rFonts w:ascii="Arial" w:hAnsi="Arial" w:cs="Arial"/>
                <w:b/>
              </w:rPr>
              <w:t>“Connect and Manage Implementation Date”</w:t>
            </w:r>
          </w:p>
        </w:tc>
        <w:tc>
          <w:tcPr>
            <w:tcW w:w="6775" w:type="dxa"/>
          </w:tcPr>
          <w:p w14:paraId="0EB77254" w14:textId="77777777" w:rsidR="004D5A11" w:rsidRDefault="004D5A11">
            <w:pPr>
              <w:jc w:val="both"/>
              <w:rPr>
                <w:rFonts w:ascii="Arial" w:hAnsi="Arial" w:cs="Arial"/>
              </w:rPr>
            </w:pPr>
            <w:r>
              <w:rPr>
                <w:rFonts w:ascii="Arial" w:hAnsi="Arial" w:cs="Arial"/>
              </w:rPr>
              <w:t>means the date which the Secretary of State determines shall be the connect and manage implementation date;</w:t>
            </w:r>
          </w:p>
          <w:p w14:paraId="2EA9B81D" w14:textId="77777777" w:rsidR="004D5A11" w:rsidRDefault="004D5A11">
            <w:pPr>
              <w:jc w:val="both"/>
              <w:rPr>
                <w:rFonts w:ascii="Arial" w:hAnsi="Arial" w:cs="Arial"/>
              </w:rPr>
            </w:pPr>
          </w:p>
        </w:tc>
      </w:tr>
      <w:tr w:rsidR="004D5A11" w14:paraId="13427F03" w14:textId="77777777" w:rsidTr="00ED2860">
        <w:tc>
          <w:tcPr>
            <w:tcW w:w="3545" w:type="dxa"/>
          </w:tcPr>
          <w:p w14:paraId="3498254A" w14:textId="77777777" w:rsidR="004D5A11" w:rsidRDefault="004D5A11">
            <w:pPr>
              <w:rPr>
                <w:rFonts w:ascii="Arial" w:hAnsi="Arial" w:cs="Arial"/>
                <w:b/>
              </w:rPr>
            </w:pPr>
            <w:r>
              <w:rPr>
                <w:rFonts w:ascii="Arial" w:hAnsi="Arial" w:cs="Arial"/>
                <w:b/>
              </w:rPr>
              <w:t>“Connect and Manage Power Station”</w:t>
            </w:r>
          </w:p>
        </w:tc>
        <w:tc>
          <w:tcPr>
            <w:tcW w:w="6775" w:type="dxa"/>
          </w:tcPr>
          <w:p w14:paraId="4BDB6AB6" w14:textId="77777777" w:rsidR="004D5A11" w:rsidRDefault="004D5A11">
            <w:pPr>
              <w:jc w:val="both"/>
              <w:rPr>
                <w:rFonts w:ascii="Arial" w:hAnsi="Arial" w:cs="Arial"/>
              </w:rPr>
            </w:pPr>
            <w:r>
              <w:rPr>
                <w:rFonts w:ascii="Arial" w:hAnsi="Arial" w:cs="Arial"/>
              </w:rPr>
              <w:t xml:space="preserve">means  a </w:t>
            </w:r>
            <w:r>
              <w:rPr>
                <w:rFonts w:ascii="Arial" w:hAnsi="Arial" w:cs="Arial"/>
                <w:b/>
              </w:rPr>
              <w:t>Power Station</w:t>
            </w:r>
            <w:r>
              <w:rPr>
                <w:rFonts w:ascii="Arial" w:hAnsi="Arial" w:cs="Arial"/>
              </w:rPr>
              <w:t xml:space="preserve"> which is directly connected to the </w:t>
            </w:r>
            <w:r>
              <w:rPr>
                <w:rFonts w:ascii="Arial" w:hAnsi="Arial" w:cs="Arial"/>
                <w:b/>
              </w:rPr>
              <w:t>National Electricity Transmission System</w:t>
            </w:r>
            <w:r>
              <w:rPr>
                <w:rFonts w:ascii="Arial" w:hAnsi="Arial" w:cs="Arial"/>
              </w:rPr>
              <w:t xml:space="preserve"> or which is </w:t>
            </w:r>
            <w:r>
              <w:rPr>
                <w:rFonts w:ascii="Arial" w:hAnsi="Arial" w:cs="Arial"/>
                <w:b/>
              </w:rPr>
              <w:t>Distributed Generation</w:t>
            </w:r>
            <w:r>
              <w:rPr>
                <w:rFonts w:ascii="Arial" w:hAnsi="Arial" w:cs="Arial"/>
              </w:rPr>
              <w:t>;</w:t>
            </w:r>
          </w:p>
          <w:p w14:paraId="3B99B85C" w14:textId="77777777" w:rsidR="004D5A11" w:rsidRDefault="004D5A11">
            <w:pPr>
              <w:jc w:val="both"/>
              <w:rPr>
                <w:rFonts w:ascii="Arial" w:hAnsi="Arial" w:cs="Arial"/>
              </w:rPr>
            </w:pPr>
          </w:p>
        </w:tc>
      </w:tr>
      <w:tr w:rsidR="004D5A11" w14:paraId="367FD5B8" w14:textId="77777777" w:rsidTr="00ED2860">
        <w:tc>
          <w:tcPr>
            <w:tcW w:w="3545" w:type="dxa"/>
          </w:tcPr>
          <w:p w14:paraId="790F448B" w14:textId="77777777" w:rsidR="004D5A11" w:rsidRDefault="004D5A11">
            <w:pPr>
              <w:rPr>
                <w:rFonts w:ascii="Arial" w:hAnsi="Arial" w:cs="Arial"/>
                <w:b/>
              </w:rPr>
            </w:pPr>
            <w:r>
              <w:rPr>
                <w:rFonts w:ascii="Arial" w:hAnsi="Arial" w:cs="Arial"/>
                <w:b/>
              </w:rPr>
              <w:t>“Connect and Manage Transition Period”</w:t>
            </w:r>
          </w:p>
        </w:tc>
        <w:tc>
          <w:tcPr>
            <w:tcW w:w="6775" w:type="dxa"/>
          </w:tcPr>
          <w:p w14:paraId="59C57A03" w14:textId="77777777" w:rsidR="004D5A11" w:rsidRDefault="004D5A11">
            <w:pPr>
              <w:jc w:val="both"/>
              <w:rPr>
                <w:rFonts w:ascii="Arial" w:hAnsi="Arial" w:cs="Arial"/>
              </w:rPr>
            </w:pPr>
            <w:r>
              <w:rPr>
                <w:rFonts w:ascii="Arial" w:hAnsi="Arial" w:cs="Arial"/>
              </w:rPr>
              <w:t xml:space="preserve">means the period ending 6 months after the </w:t>
            </w:r>
            <w:r>
              <w:rPr>
                <w:rFonts w:ascii="Arial" w:hAnsi="Arial" w:cs="Arial"/>
                <w:b/>
              </w:rPr>
              <w:t>Connect and Manage Implementation Date</w:t>
            </w:r>
            <w:bookmarkStart w:id="29" w:name="_BPDCD_23"/>
            <w:r>
              <w:rPr>
                <w:rFonts w:ascii="Arial" w:hAnsi="Arial" w:cs="Arial"/>
                <w:strike/>
                <w:color w:val="FF0000"/>
              </w:rPr>
              <w:t xml:space="preserve"> </w:t>
            </w:r>
            <w:bookmarkStart w:id="30" w:name="_BPDCI_24"/>
            <w:bookmarkEnd w:id="29"/>
            <w:r>
              <w:rPr>
                <w:rFonts w:ascii="Arial" w:hAnsi="Arial" w:cs="Arial"/>
                <w:color w:val="0000FF"/>
                <w:u w:val="double"/>
              </w:rPr>
              <w:t xml:space="preserve">; </w:t>
            </w:r>
            <w:bookmarkEnd w:id="30"/>
          </w:p>
          <w:p w14:paraId="07E6A620" w14:textId="77777777" w:rsidR="004D5A11" w:rsidRDefault="004D5A11">
            <w:pPr>
              <w:jc w:val="both"/>
              <w:rPr>
                <w:rFonts w:ascii="Arial" w:hAnsi="Arial" w:cs="Arial"/>
                <w:b/>
                <w:i/>
              </w:rPr>
            </w:pPr>
          </w:p>
        </w:tc>
      </w:tr>
      <w:tr w:rsidR="004D5A11" w14:paraId="7E9E946C" w14:textId="77777777" w:rsidTr="00ED2860">
        <w:tc>
          <w:tcPr>
            <w:tcW w:w="3545" w:type="dxa"/>
          </w:tcPr>
          <w:p w14:paraId="6136C13E" w14:textId="77777777" w:rsidR="004D5A11" w:rsidRDefault="004D5A11">
            <w:pPr>
              <w:pStyle w:val="clauseindent"/>
              <w:ind w:left="0"/>
              <w:rPr>
                <w:rFonts w:ascii="Arial" w:hAnsi="Arial" w:cs="Arial"/>
                <w:b/>
                <w:bCs/>
              </w:rPr>
            </w:pPr>
            <w:r>
              <w:rPr>
                <w:rFonts w:ascii="Arial" w:hAnsi="Arial" w:cs="Arial"/>
                <w:b/>
                <w:bCs/>
              </w:rPr>
              <w:t>"Connected Planning Data"</w:t>
            </w:r>
          </w:p>
        </w:tc>
        <w:tc>
          <w:tcPr>
            <w:tcW w:w="6775" w:type="dxa"/>
          </w:tcPr>
          <w:p w14:paraId="0CA059B8" w14:textId="77777777" w:rsidR="004D5A11" w:rsidRDefault="004D5A11">
            <w:pPr>
              <w:pStyle w:val="clauseindent"/>
              <w:ind w:left="0"/>
              <w:jc w:val="both"/>
              <w:rPr>
                <w:rFonts w:ascii="Arial" w:hAnsi="Arial" w:cs="Arial"/>
              </w:rPr>
            </w:pPr>
            <w:r>
              <w:rPr>
                <w:rFonts w:ascii="Arial" w:hAnsi="Arial" w:cs="Arial"/>
              </w:rPr>
              <w:t xml:space="preserve">in relation to a particular user, as defined in its </w:t>
            </w:r>
            <w:r>
              <w:rPr>
                <w:rFonts w:ascii="Arial" w:hAnsi="Arial" w:cs="Arial"/>
                <w:b/>
              </w:rPr>
              <w:t>Construction Agreement</w:t>
            </w:r>
            <w:r>
              <w:rPr>
                <w:rFonts w:ascii="Arial" w:hAnsi="Arial" w:cs="Arial"/>
              </w:rPr>
              <w:t>;</w:t>
            </w:r>
          </w:p>
        </w:tc>
      </w:tr>
      <w:tr w:rsidR="004D5A11" w14:paraId="65CD4149" w14:textId="77777777" w:rsidTr="00ED2860">
        <w:tc>
          <w:tcPr>
            <w:tcW w:w="3545" w:type="dxa"/>
          </w:tcPr>
          <w:p w14:paraId="24B0F65C" w14:textId="77777777" w:rsidR="004D5A11" w:rsidRDefault="004D5A11">
            <w:pPr>
              <w:pStyle w:val="clauseindent"/>
              <w:ind w:left="0"/>
              <w:rPr>
                <w:rFonts w:ascii="Arial" w:hAnsi="Arial" w:cs="Arial"/>
                <w:b/>
                <w:bCs/>
              </w:rPr>
            </w:pPr>
            <w:r>
              <w:rPr>
                <w:rFonts w:ascii="Arial" w:hAnsi="Arial" w:cs="Arial"/>
                <w:b/>
                <w:bCs/>
              </w:rPr>
              <w:t>"Connection"</w:t>
            </w:r>
          </w:p>
        </w:tc>
        <w:tc>
          <w:tcPr>
            <w:tcW w:w="6775" w:type="dxa"/>
          </w:tcPr>
          <w:p w14:paraId="33E7FC77" w14:textId="77777777" w:rsidR="004D5A11" w:rsidRDefault="004D5A11">
            <w:pPr>
              <w:pStyle w:val="clauseindent"/>
              <w:ind w:left="0"/>
              <w:jc w:val="both"/>
              <w:rPr>
                <w:rFonts w:ascii="Arial" w:hAnsi="Arial" w:cs="Arial"/>
                <w:b/>
                <w:i/>
              </w:rPr>
            </w:pPr>
            <w:r>
              <w:rPr>
                <w:rFonts w:ascii="Arial" w:hAnsi="Arial" w:cs="Arial"/>
              </w:rPr>
              <w:t xml:space="preserve">a direct connection to the </w:t>
            </w:r>
            <w:r>
              <w:rPr>
                <w:rFonts w:ascii="Arial" w:hAnsi="Arial" w:cs="Arial"/>
                <w:b/>
              </w:rPr>
              <w:t>National Electricity Transmission System</w:t>
            </w:r>
            <w:r>
              <w:rPr>
                <w:rFonts w:ascii="Arial" w:hAnsi="Arial" w:cs="Arial"/>
              </w:rPr>
              <w:t xml:space="preserve"> by a </w:t>
            </w:r>
            <w:r>
              <w:rPr>
                <w:rFonts w:ascii="Arial" w:hAnsi="Arial" w:cs="Arial"/>
                <w:b/>
              </w:rPr>
              <w:t>User</w:t>
            </w:r>
            <w:r>
              <w:rPr>
                <w:rFonts w:ascii="Arial" w:hAnsi="Arial" w:cs="Arial"/>
              </w:rPr>
              <w:t>;</w:t>
            </w:r>
          </w:p>
        </w:tc>
      </w:tr>
      <w:tr w:rsidR="004D5A11" w14:paraId="42E973C8" w14:textId="77777777" w:rsidTr="00ED2860">
        <w:tc>
          <w:tcPr>
            <w:tcW w:w="3545" w:type="dxa"/>
          </w:tcPr>
          <w:p w14:paraId="0E4E887B" w14:textId="77777777" w:rsidR="004D5A11" w:rsidRDefault="004D5A11">
            <w:pPr>
              <w:pStyle w:val="BodyText"/>
              <w:rPr>
                <w:rFonts w:ascii="Arial" w:hAnsi="Arial" w:cs="Arial"/>
                <w:b/>
                <w:bCs/>
              </w:rPr>
            </w:pPr>
            <w:r>
              <w:rPr>
                <w:rFonts w:ascii="Arial" w:hAnsi="Arial" w:cs="Arial"/>
                <w:b/>
                <w:bCs/>
              </w:rPr>
              <w:t>"Connection Application"</w:t>
            </w:r>
          </w:p>
        </w:tc>
        <w:tc>
          <w:tcPr>
            <w:tcW w:w="6775" w:type="dxa"/>
          </w:tcPr>
          <w:p w14:paraId="75D68CEE" w14:textId="77777777" w:rsidR="004D5A11" w:rsidRDefault="004D5A11">
            <w:pPr>
              <w:pStyle w:val="BodyText"/>
              <w:jc w:val="both"/>
              <w:rPr>
                <w:rFonts w:ascii="Arial" w:hAnsi="Arial" w:cs="Arial"/>
                <w:b/>
              </w:rPr>
            </w:pPr>
            <w:r>
              <w:rPr>
                <w:rFonts w:ascii="Arial" w:hAnsi="Arial" w:cs="Arial"/>
              </w:rPr>
              <w:t xml:space="preserve">an application for a </w:t>
            </w:r>
            <w:r>
              <w:rPr>
                <w:rFonts w:ascii="Arial" w:hAnsi="Arial" w:cs="Arial"/>
                <w:b/>
              </w:rPr>
              <w:t>New Connection Site</w:t>
            </w:r>
            <w:r>
              <w:rPr>
                <w:rFonts w:ascii="Arial" w:hAnsi="Arial" w:cs="Arial"/>
              </w:rPr>
              <w:t xml:space="preserve"> in the form or substantially in the form set out in Exhibit B to the </w:t>
            </w:r>
            <w:r>
              <w:rPr>
                <w:rFonts w:ascii="Arial" w:hAnsi="Arial" w:cs="Arial"/>
                <w:b/>
                <w:caps/>
              </w:rPr>
              <w:t>Cusc</w:t>
            </w:r>
            <w:r>
              <w:rPr>
                <w:rFonts w:ascii="Arial" w:hAnsi="Arial" w:cs="Arial"/>
              </w:rPr>
              <w:t>;</w:t>
            </w:r>
          </w:p>
        </w:tc>
      </w:tr>
      <w:tr w:rsidR="004D5A11" w14:paraId="3B3723B7" w14:textId="77777777" w:rsidTr="00ED2860">
        <w:tc>
          <w:tcPr>
            <w:tcW w:w="3545" w:type="dxa"/>
          </w:tcPr>
          <w:p w14:paraId="110B9A19" w14:textId="77777777" w:rsidR="004D5A11" w:rsidRDefault="004D5A11">
            <w:pPr>
              <w:pStyle w:val="Caption"/>
              <w:rPr>
                <w:rFonts w:ascii="Arial Bold" w:hAnsi="Arial Bold" w:cs="Arial"/>
                <w:b w:val="0"/>
                <w:bCs w:val="0"/>
              </w:rPr>
            </w:pPr>
            <w:r w:rsidRPr="00375170">
              <w:rPr>
                <w:rFonts w:ascii="Arial Bold" w:hAnsi="Arial Bold" w:cs="Arial"/>
                <w:b w:val="0"/>
                <w:bCs w:val="0"/>
              </w:rPr>
              <w:t>“Connection Boundary”</w:t>
            </w:r>
          </w:p>
        </w:tc>
        <w:tc>
          <w:tcPr>
            <w:tcW w:w="6775" w:type="dxa"/>
          </w:tcPr>
          <w:p w14:paraId="05236DC7" w14:textId="77777777" w:rsidR="004D5A11" w:rsidRPr="00990BEB" w:rsidRDefault="004D5A11">
            <w:pPr>
              <w:pStyle w:val="Caption"/>
              <w:jc w:val="both"/>
              <w:rPr>
                <w:rFonts w:ascii="Arial" w:hAnsi="Arial" w:cs="Arial"/>
                <w:b w:val="0"/>
              </w:rPr>
            </w:pPr>
            <w:r w:rsidRPr="00990BEB">
              <w:rPr>
                <w:rFonts w:ascii="Arial" w:hAnsi="Arial" w:cs="Arial"/>
                <w:b w:val="0"/>
              </w:rPr>
              <w:t>shall be the boundary defined by Paragraph 14.2.6 of the Statement of the Connection Charging Methodology;</w:t>
            </w:r>
          </w:p>
        </w:tc>
      </w:tr>
      <w:tr w:rsidR="004D5A11" w14:paraId="00566AD6" w14:textId="77777777" w:rsidTr="00ED2860">
        <w:tc>
          <w:tcPr>
            <w:tcW w:w="3545" w:type="dxa"/>
          </w:tcPr>
          <w:p w14:paraId="4D61F4B4" w14:textId="77777777" w:rsidR="004D5A11" w:rsidRDefault="004D5A11">
            <w:pPr>
              <w:pStyle w:val="BodyText"/>
              <w:rPr>
                <w:rFonts w:ascii="Arial" w:hAnsi="Arial" w:cs="Arial"/>
                <w:b/>
                <w:bCs/>
              </w:rPr>
            </w:pPr>
            <w:r>
              <w:rPr>
                <w:rFonts w:ascii="Arial" w:hAnsi="Arial" w:cs="Arial"/>
                <w:b/>
                <w:bCs/>
              </w:rPr>
              <w:t>"Connection Charges"</w:t>
            </w:r>
          </w:p>
        </w:tc>
        <w:tc>
          <w:tcPr>
            <w:tcW w:w="6775" w:type="dxa"/>
          </w:tcPr>
          <w:p w14:paraId="41F57355" w14:textId="77777777" w:rsidR="004D5A11" w:rsidRDefault="004D5A11">
            <w:pPr>
              <w:pStyle w:val="BodyText"/>
              <w:jc w:val="both"/>
              <w:rPr>
                <w:rFonts w:ascii="Arial" w:hAnsi="Arial" w:cs="Arial"/>
              </w:rPr>
            </w:pPr>
            <w:r>
              <w:rPr>
                <w:rFonts w:ascii="Arial" w:hAnsi="Arial" w:cs="Arial"/>
              </w:rPr>
              <w:t xml:space="preserve">charges made or levied or to be made or levied for the carrying out (whether before or after the date on which the </w:t>
            </w:r>
            <w:r>
              <w:rPr>
                <w:rFonts w:ascii="Arial" w:hAnsi="Arial" w:cs="Arial"/>
                <w:b/>
              </w:rPr>
              <w:t>Transmission Licence</w:t>
            </w:r>
            <w:r>
              <w:rPr>
                <w:rFonts w:ascii="Arial" w:hAnsi="Arial" w:cs="Arial"/>
              </w:rPr>
              <w:t xml:space="preserve"> comes into force) of works and provision and installation of electrical plant, electric lines and ancillary meters in constructing entry and exit points on the </w:t>
            </w:r>
            <w:r>
              <w:rPr>
                <w:rFonts w:ascii="Arial" w:hAnsi="Arial" w:cs="Arial"/>
                <w:b/>
              </w:rPr>
              <w:t>National Electricity Transmission System</w:t>
            </w:r>
            <w:r>
              <w:rPr>
                <w:rFonts w:ascii="Arial" w:hAnsi="Arial" w:cs="Arial"/>
              </w:rPr>
              <w:t xml:space="preserve">, together with charges in respect of maintenance and repair of such items in so far as not otherwise recoverable as </w:t>
            </w:r>
            <w:r>
              <w:rPr>
                <w:rFonts w:ascii="Arial" w:hAnsi="Arial" w:cs="Arial"/>
                <w:b/>
              </w:rPr>
              <w:t>Use of System Charges</w:t>
            </w:r>
            <w:r>
              <w:rPr>
                <w:rFonts w:ascii="Arial" w:hAnsi="Arial" w:cs="Arial"/>
              </w:rPr>
              <w:t xml:space="preserve">, all as more fully described in the </w:t>
            </w:r>
            <w:r>
              <w:rPr>
                <w:rFonts w:ascii="Arial" w:hAnsi="Arial" w:cs="Arial"/>
                <w:b/>
              </w:rPr>
              <w:t>Transmission Licence</w:t>
            </w:r>
            <w:r>
              <w:rPr>
                <w:rFonts w:ascii="Arial" w:hAnsi="Arial" w:cs="Arial"/>
              </w:rPr>
              <w:t xml:space="preserve">, whether or not such charges are annualised, including all charges provided for in the statement of </w:t>
            </w:r>
            <w:r>
              <w:rPr>
                <w:rFonts w:ascii="Arial" w:hAnsi="Arial" w:cs="Arial"/>
                <w:b/>
              </w:rPr>
              <w:t>Connection Charging</w:t>
            </w:r>
            <w:r>
              <w:rPr>
                <w:rFonts w:ascii="Arial" w:hAnsi="Arial" w:cs="Arial"/>
              </w:rPr>
              <w:t xml:space="preserve"> </w:t>
            </w:r>
            <w:r>
              <w:rPr>
                <w:rFonts w:ascii="Arial" w:hAnsi="Arial" w:cs="Arial"/>
                <w:b/>
              </w:rPr>
              <w:t>Methodology</w:t>
            </w:r>
            <w:r>
              <w:rPr>
                <w:rFonts w:ascii="Arial" w:hAnsi="Arial" w:cs="Arial"/>
              </w:rPr>
              <w:t xml:space="preserve"> (such as </w:t>
            </w:r>
            <w:r>
              <w:rPr>
                <w:rFonts w:ascii="Arial" w:hAnsi="Arial" w:cs="Arial"/>
                <w:b/>
              </w:rPr>
              <w:t>Termination Amounts</w:t>
            </w:r>
            <w:r>
              <w:rPr>
                <w:rFonts w:ascii="Arial" w:hAnsi="Arial" w:cs="Arial"/>
              </w:rPr>
              <w:t xml:space="preserve"> and </w:t>
            </w:r>
            <w:r>
              <w:rPr>
                <w:rFonts w:ascii="Arial" w:hAnsi="Arial" w:cs="Arial"/>
                <w:b/>
              </w:rPr>
              <w:t>One-off</w:t>
            </w:r>
            <w:r>
              <w:rPr>
                <w:rFonts w:ascii="Arial" w:hAnsi="Arial" w:cs="Arial"/>
              </w:rPr>
              <w:t xml:space="preserve"> </w:t>
            </w:r>
            <w:r>
              <w:rPr>
                <w:rFonts w:ascii="Arial" w:hAnsi="Arial" w:cs="Arial"/>
                <w:b/>
              </w:rPr>
              <w:t>Charges</w:t>
            </w:r>
            <w:r>
              <w:rPr>
                <w:rFonts w:ascii="Arial" w:hAnsi="Arial" w:cs="Arial"/>
              </w:rPr>
              <w:t>);</w:t>
            </w:r>
          </w:p>
        </w:tc>
      </w:tr>
      <w:tr w:rsidR="004D5A11" w14:paraId="70E7B20B" w14:textId="77777777" w:rsidTr="00ED2860">
        <w:tc>
          <w:tcPr>
            <w:tcW w:w="3545" w:type="dxa"/>
          </w:tcPr>
          <w:p w14:paraId="0E4D36E3" w14:textId="77777777" w:rsidR="004D5A11" w:rsidRDefault="004D5A11">
            <w:pPr>
              <w:pStyle w:val="BodyText"/>
              <w:rPr>
                <w:rFonts w:ascii="Arial" w:hAnsi="Arial" w:cs="Arial"/>
                <w:b/>
                <w:bCs/>
              </w:rPr>
            </w:pPr>
            <w:r>
              <w:rPr>
                <w:rFonts w:ascii="Arial" w:hAnsi="Arial" w:cs="Arial"/>
                <w:b/>
                <w:bCs/>
              </w:rPr>
              <w:t>"Connection Charging Methodology"</w:t>
            </w:r>
          </w:p>
        </w:tc>
        <w:tc>
          <w:tcPr>
            <w:tcW w:w="6775" w:type="dxa"/>
          </w:tcPr>
          <w:p w14:paraId="433F5D36" w14:textId="77777777" w:rsidR="004D5A11" w:rsidRDefault="004D5A11">
            <w:pPr>
              <w:pStyle w:val="BodyText"/>
              <w:jc w:val="both"/>
              <w:rPr>
                <w:rFonts w:ascii="Arial" w:hAnsi="Arial" w:cs="Arial"/>
                <w:i/>
              </w:rPr>
            </w:pPr>
            <w:r>
              <w:rPr>
                <w:rFonts w:ascii="Arial" w:hAnsi="Arial" w:cs="Arial"/>
              </w:rPr>
              <w:t xml:space="preserve">as defined in the </w:t>
            </w:r>
            <w:r>
              <w:rPr>
                <w:rFonts w:ascii="Arial" w:hAnsi="Arial" w:cs="Arial"/>
                <w:b/>
              </w:rPr>
              <w:t>Transmission Licence</w:t>
            </w:r>
            <w:r>
              <w:rPr>
                <w:rFonts w:ascii="Arial" w:hAnsi="Arial" w:cs="Arial"/>
                <w:bCs/>
              </w:rPr>
              <w:t xml:space="preserve"> and set out in Section </w:t>
            </w:r>
            <w:bookmarkStart w:id="31" w:name="_BPDCD_27"/>
            <w:r w:rsidRPr="00DE41AF">
              <w:rPr>
                <w:rFonts w:ascii="Arial" w:hAnsi="Arial" w:cs="Arial"/>
                <w:bCs/>
              </w:rPr>
              <w:t>14</w:t>
            </w:r>
            <w:bookmarkEnd w:id="31"/>
            <w:r>
              <w:rPr>
                <w:rFonts w:ascii="Arial" w:hAnsi="Arial" w:cs="Arial"/>
              </w:rPr>
              <w:t>;</w:t>
            </w:r>
          </w:p>
        </w:tc>
      </w:tr>
      <w:tr w:rsidR="004D5A11" w14:paraId="482C9778" w14:textId="77777777" w:rsidTr="00ED2860">
        <w:tc>
          <w:tcPr>
            <w:tcW w:w="3545" w:type="dxa"/>
          </w:tcPr>
          <w:p w14:paraId="03A642B7" w14:textId="77777777" w:rsidR="004D5A11" w:rsidRDefault="004D5A11">
            <w:pPr>
              <w:pStyle w:val="BodyText"/>
              <w:rPr>
                <w:rFonts w:ascii="Arial" w:hAnsi="Arial" w:cs="Arial"/>
                <w:b/>
                <w:bCs/>
              </w:rPr>
            </w:pPr>
            <w:r>
              <w:rPr>
                <w:rFonts w:ascii="Arial" w:hAnsi="Arial" w:cs="Arial"/>
                <w:b/>
                <w:bCs/>
              </w:rPr>
              <w:t>"Connection Conditions" or "CC"</w:t>
            </w:r>
          </w:p>
        </w:tc>
        <w:tc>
          <w:tcPr>
            <w:tcW w:w="6775" w:type="dxa"/>
          </w:tcPr>
          <w:p w14:paraId="1C5A1D8E" w14:textId="77777777" w:rsidR="004D5A11" w:rsidRDefault="004D5A11">
            <w:pPr>
              <w:pStyle w:val="BodyText"/>
              <w:jc w:val="both"/>
              <w:rPr>
                <w:rFonts w:ascii="Arial" w:hAnsi="Arial" w:cs="Arial"/>
                <w:b/>
                <w:i/>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Connection Conditions</w:t>
            </w:r>
            <w:r>
              <w:rPr>
                <w:rFonts w:ascii="Arial" w:hAnsi="Arial" w:cs="Arial"/>
              </w:rPr>
              <w:t>;</w:t>
            </w:r>
          </w:p>
        </w:tc>
      </w:tr>
      <w:tr w:rsidR="004D5A11" w14:paraId="759D746D" w14:textId="77777777" w:rsidTr="00ED2860">
        <w:tc>
          <w:tcPr>
            <w:tcW w:w="3545" w:type="dxa"/>
          </w:tcPr>
          <w:p w14:paraId="71BBA9FC" w14:textId="77777777" w:rsidR="004D5A11" w:rsidRDefault="004D5A11">
            <w:pPr>
              <w:pStyle w:val="BodyText"/>
              <w:rPr>
                <w:rFonts w:ascii="Arial" w:hAnsi="Arial" w:cs="Arial"/>
                <w:b/>
                <w:bCs/>
              </w:rPr>
            </w:pPr>
            <w:r>
              <w:rPr>
                <w:rFonts w:ascii="Arial" w:hAnsi="Arial" w:cs="Arial"/>
                <w:b/>
                <w:bCs/>
              </w:rPr>
              <w:lastRenderedPageBreak/>
              <w:t>"Connection Entry Capacity"</w:t>
            </w:r>
          </w:p>
        </w:tc>
        <w:tc>
          <w:tcPr>
            <w:tcW w:w="6775" w:type="dxa"/>
          </w:tcPr>
          <w:p w14:paraId="47752F1E" w14:textId="77777777" w:rsidR="004D5A11" w:rsidRDefault="004D5A11">
            <w:pPr>
              <w:pStyle w:val="BodyText"/>
              <w:jc w:val="both"/>
              <w:rPr>
                <w:rFonts w:ascii="Arial" w:hAnsi="Arial" w:cs="Arial"/>
              </w:rPr>
            </w:pPr>
            <w:r>
              <w:rPr>
                <w:rFonts w:ascii="Arial" w:hAnsi="Arial" w:cs="Arial"/>
              </w:rPr>
              <w:t xml:space="preserve">the figure specified as such for the </w:t>
            </w:r>
            <w:r>
              <w:rPr>
                <w:rFonts w:ascii="Arial" w:hAnsi="Arial" w:cs="Arial"/>
                <w:b/>
              </w:rPr>
              <w:t>Connection Site</w:t>
            </w:r>
            <w:r>
              <w:rPr>
                <w:rFonts w:ascii="Arial" w:hAnsi="Arial" w:cs="Arial"/>
              </w:rPr>
              <w:t xml:space="preserve"> and each </w:t>
            </w:r>
            <w:r>
              <w:rPr>
                <w:rFonts w:ascii="Arial" w:hAnsi="Arial" w:cs="Arial"/>
                <w:b/>
              </w:rPr>
              <w:t>Generating Units</w:t>
            </w:r>
            <w:r>
              <w:rPr>
                <w:rFonts w:ascii="Arial" w:hAnsi="Arial" w:cs="Arial"/>
              </w:rPr>
              <w:t xml:space="preserve"> as set out in Appendix C of the relevant </w:t>
            </w:r>
            <w:r>
              <w:rPr>
                <w:rFonts w:ascii="Arial" w:hAnsi="Arial" w:cs="Arial"/>
                <w:b/>
              </w:rPr>
              <w:t>Bilateral Connection Agreement</w:t>
            </w:r>
            <w:r>
              <w:rPr>
                <w:rFonts w:ascii="Arial" w:hAnsi="Arial" w:cs="Arial"/>
              </w:rPr>
              <w:t>;</w:t>
            </w:r>
          </w:p>
        </w:tc>
      </w:tr>
      <w:tr w:rsidR="004D5A11" w14:paraId="45CD158E" w14:textId="77777777" w:rsidTr="00ED2860">
        <w:tc>
          <w:tcPr>
            <w:tcW w:w="3545" w:type="dxa"/>
          </w:tcPr>
          <w:p w14:paraId="34887455" w14:textId="77777777" w:rsidR="004D5A11" w:rsidRDefault="004D5A11">
            <w:pPr>
              <w:pStyle w:val="BodyText"/>
              <w:rPr>
                <w:rFonts w:ascii="Arial" w:hAnsi="Arial" w:cs="Arial"/>
                <w:b/>
                <w:bCs/>
              </w:rPr>
            </w:pPr>
            <w:r>
              <w:rPr>
                <w:rFonts w:ascii="Arial" w:hAnsi="Arial" w:cs="Arial"/>
                <w:b/>
                <w:bCs/>
              </w:rPr>
              <w:t>"Connection Offer"</w:t>
            </w:r>
          </w:p>
        </w:tc>
        <w:tc>
          <w:tcPr>
            <w:tcW w:w="6775" w:type="dxa"/>
          </w:tcPr>
          <w:p w14:paraId="71E3A8BB" w14:textId="77777777" w:rsidR="004D5A11" w:rsidRDefault="004D5A11">
            <w:pPr>
              <w:pStyle w:val="BodyText"/>
              <w:jc w:val="both"/>
              <w:rPr>
                <w:rFonts w:ascii="Arial" w:hAnsi="Arial" w:cs="Arial"/>
              </w:rPr>
            </w:pPr>
            <w:r>
              <w:rPr>
                <w:rFonts w:ascii="Arial" w:hAnsi="Arial" w:cs="Arial"/>
              </w:rPr>
              <w:t xml:space="preserve">an offer or (where appropriate) the offers for a </w:t>
            </w:r>
            <w:r>
              <w:rPr>
                <w:rFonts w:ascii="Arial" w:hAnsi="Arial" w:cs="Arial"/>
                <w:b/>
              </w:rPr>
              <w:t>New Connection Site</w:t>
            </w:r>
            <w:r>
              <w:rPr>
                <w:rFonts w:ascii="Arial" w:hAnsi="Arial" w:cs="Arial"/>
              </w:rPr>
              <w:t xml:space="preserve"> in the form or substantially in the form set out in Exhibit C including any revision or extension of such offer or offers;</w:t>
            </w:r>
          </w:p>
        </w:tc>
      </w:tr>
      <w:tr w:rsidR="004D5A11" w14:paraId="5422B223" w14:textId="77777777" w:rsidTr="00ED2860">
        <w:tc>
          <w:tcPr>
            <w:tcW w:w="3545" w:type="dxa"/>
          </w:tcPr>
          <w:p w14:paraId="67C0B9BB" w14:textId="77777777" w:rsidR="004D5A11" w:rsidRDefault="004D5A11">
            <w:pPr>
              <w:pStyle w:val="BodyText"/>
              <w:rPr>
                <w:rFonts w:ascii="Arial" w:hAnsi="Arial" w:cs="Arial"/>
                <w:b/>
                <w:bCs/>
              </w:rPr>
            </w:pPr>
            <w:r>
              <w:rPr>
                <w:rFonts w:ascii="Arial" w:hAnsi="Arial" w:cs="Arial"/>
                <w:b/>
                <w:bCs/>
              </w:rPr>
              <w:t>"Connection Site"</w:t>
            </w:r>
          </w:p>
        </w:tc>
        <w:tc>
          <w:tcPr>
            <w:tcW w:w="6775" w:type="dxa"/>
          </w:tcPr>
          <w:p w14:paraId="67A23045" w14:textId="77777777" w:rsidR="004D5A11" w:rsidRDefault="004D5A11">
            <w:pPr>
              <w:pStyle w:val="BodyText"/>
              <w:jc w:val="both"/>
              <w:rPr>
                <w:rFonts w:ascii="Arial" w:hAnsi="Arial" w:cs="Arial"/>
              </w:rPr>
            </w:pPr>
            <w:r>
              <w:rPr>
                <w:rFonts w:ascii="Arial" w:hAnsi="Arial" w:cs="Arial"/>
              </w:rPr>
              <w:t xml:space="preserve">each location more particularly described in the relevant </w:t>
            </w:r>
            <w:r>
              <w:rPr>
                <w:rFonts w:ascii="Arial" w:hAnsi="Arial" w:cs="Arial"/>
                <w:b/>
              </w:rPr>
              <w:t>Bilateral Agreement</w:t>
            </w:r>
            <w:r>
              <w:rPr>
                <w:rFonts w:ascii="Arial" w:hAnsi="Arial" w:cs="Arial"/>
              </w:rPr>
              <w:t xml:space="preserve"> at which a </w:t>
            </w:r>
            <w:r>
              <w:rPr>
                <w:rFonts w:ascii="Arial" w:hAnsi="Arial" w:cs="Arial"/>
                <w:b/>
              </w:rPr>
              <w:t>User's Equipment</w:t>
            </w:r>
            <w:r>
              <w:rPr>
                <w:rFonts w:ascii="Arial" w:hAnsi="Arial" w:cs="Arial"/>
              </w:rPr>
              <w:t xml:space="preserve"> and </w:t>
            </w:r>
            <w:r>
              <w:rPr>
                <w:rFonts w:ascii="Arial" w:hAnsi="Arial" w:cs="Arial"/>
                <w:b/>
              </w:rPr>
              <w:t>Transmission Connection Assets</w:t>
            </w:r>
            <w:r>
              <w:rPr>
                <w:rFonts w:ascii="Arial" w:hAnsi="Arial" w:cs="Arial"/>
              </w:rPr>
              <w:t xml:space="preserve"> required to connect that </w:t>
            </w:r>
            <w:r>
              <w:rPr>
                <w:rFonts w:ascii="Arial" w:hAnsi="Arial" w:cs="Arial"/>
                <w:b/>
              </w:rPr>
              <w:t>User</w:t>
            </w:r>
            <w:r>
              <w:rPr>
                <w:rFonts w:ascii="Arial" w:hAnsi="Arial" w:cs="Arial"/>
              </w:rPr>
              <w:t xml:space="preserve"> to the </w:t>
            </w:r>
            <w:r>
              <w:rPr>
                <w:rFonts w:ascii="Arial" w:hAnsi="Arial" w:cs="Arial"/>
                <w:b/>
              </w:rPr>
              <w:t>National Electricity Transmission System</w:t>
            </w:r>
            <w:r>
              <w:rPr>
                <w:rFonts w:ascii="Arial" w:hAnsi="Arial" w:cs="Arial"/>
              </w:rPr>
              <w:t xml:space="preserve"> are </w:t>
            </w:r>
            <w:r w:rsidRPr="002A66B2">
              <w:rPr>
                <w:rFonts w:ascii="Arial" w:hAnsi="Arial" w:cs="Arial"/>
              </w:rPr>
              <w:t xml:space="preserve">situated </w:t>
            </w:r>
            <w:r w:rsidRPr="002A66B2">
              <w:rPr>
                <w:rFonts w:ascii="Arial" w:hAnsi="Arial" w:cs="Arial"/>
                <w:szCs w:val="22"/>
              </w:rPr>
              <w:t xml:space="preserve">(or, in the case of </w:t>
            </w:r>
            <w:r w:rsidRPr="002A66B2">
              <w:rPr>
                <w:rFonts w:ascii="Arial" w:hAnsi="Arial" w:cs="Arial"/>
                <w:b/>
                <w:szCs w:val="22"/>
              </w:rPr>
              <w:t>OTSDUW Build</w:t>
            </w:r>
            <w:r w:rsidRPr="002A66B2">
              <w:rPr>
                <w:rFonts w:ascii="Arial" w:hAnsi="Arial" w:cs="Arial"/>
                <w:szCs w:val="22"/>
              </w:rPr>
              <w:t xml:space="preserve">, each location that will become such from the </w:t>
            </w:r>
            <w:r w:rsidRPr="002A66B2">
              <w:rPr>
                <w:rFonts w:ascii="Arial" w:hAnsi="Arial" w:cs="Arial"/>
                <w:b/>
                <w:szCs w:val="22"/>
              </w:rPr>
              <w:t>OTSUA Transfer Time</w:t>
            </w:r>
            <w:r w:rsidRPr="002A66B2">
              <w:rPr>
                <w:rFonts w:ascii="Arial" w:hAnsi="Arial" w:cs="Arial"/>
                <w:szCs w:val="22"/>
              </w:rPr>
              <w:t xml:space="preserve"> and, until the </w:t>
            </w:r>
            <w:r w:rsidRPr="002A66B2">
              <w:rPr>
                <w:rFonts w:ascii="Arial" w:hAnsi="Arial" w:cs="Arial"/>
                <w:b/>
                <w:szCs w:val="22"/>
              </w:rPr>
              <w:t>OTSUA Transfer Time</w:t>
            </w:r>
            <w:r w:rsidRPr="002A66B2">
              <w:rPr>
                <w:rFonts w:ascii="Arial" w:hAnsi="Arial" w:cs="Arial"/>
                <w:szCs w:val="22"/>
              </w:rPr>
              <w:t xml:space="preserve">, is the location where the </w:t>
            </w:r>
            <w:r w:rsidRPr="002A66B2">
              <w:rPr>
                <w:rFonts w:ascii="Arial" w:hAnsi="Arial" w:cs="Arial"/>
                <w:b/>
                <w:szCs w:val="22"/>
              </w:rPr>
              <w:t>User’s Equipment</w:t>
            </w:r>
            <w:r w:rsidRPr="002A66B2">
              <w:rPr>
                <w:rFonts w:ascii="Arial" w:hAnsi="Arial" w:cs="Arial"/>
                <w:szCs w:val="22"/>
              </w:rPr>
              <w:t xml:space="preserve"> connects to the </w:t>
            </w:r>
            <w:r w:rsidRPr="002A66B2">
              <w:rPr>
                <w:rFonts w:ascii="Arial" w:hAnsi="Arial" w:cs="Arial"/>
                <w:b/>
                <w:szCs w:val="22"/>
              </w:rPr>
              <w:t>OTSUA</w:t>
            </w:r>
            <w:r w:rsidRPr="002A66B2">
              <w:rPr>
                <w:rFonts w:ascii="Arial" w:hAnsi="Arial" w:cs="Arial"/>
                <w:szCs w:val="22"/>
              </w:rPr>
              <w:t>).</w:t>
            </w:r>
            <w:r>
              <w:rPr>
                <w:rFonts w:ascii="Arial" w:hAnsi="Arial" w:cs="Arial"/>
              </w:rPr>
              <w:t xml:space="preserve"> If two or more </w:t>
            </w:r>
            <w:r>
              <w:rPr>
                <w:rFonts w:ascii="Arial" w:hAnsi="Arial" w:cs="Arial"/>
                <w:b/>
              </w:rPr>
              <w:t>Users</w:t>
            </w:r>
            <w:r>
              <w:rPr>
                <w:rFonts w:ascii="Arial" w:hAnsi="Arial" w:cs="Arial"/>
              </w:rPr>
              <w:t xml:space="preserve"> own or operate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is connected at any particular location that location shall constitute two (or the appropriate number of) </w:t>
            </w:r>
            <w:r>
              <w:rPr>
                <w:rFonts w:ascii="Arial" w:hAnsi="Arial" w:cs="Arial"/>
                <w:b/>
              </w:rPr>
              <w:t>Connection Sites</w:t>
            </w:r>
            <w:r>
              <w:rPr>
                <w:rFonts w:ascii="Arial" w:hAnsi="Arial" w:cs="Arial"/>
              </w:rPr>
              <w:t>;</w:t>
            </w:r>
          </w:p>
        </w:tc>
      </w:tr>
      <w:tr w:rsidR="004D5A11" w14:paraId="7E57AEC4" w14:textId="77777777" w:rsidTr="00ED2860">
        <w:tc>
          <w:tcPr>
            <w:tcW w:w="3545" w:type="dxa"/>
          </w:tcPr>
          <w:p w14:paraId="5218D835" w14:textId="77777777" w:rsidR="004D5A11" w:rsidRDefault="004D5A11">
            <w:pPr>
              <w:pStyle w:val="BodyText"/>
              <w:rPr>
                <w:rFonts w:ascii="Arial" w:hAnsi="Arial" w:cs="Arial"/>
                <w:b/>
                <w:bCs/>
              </w:rPr>
            </w:pPr>
            <w:r>
              <w:rPr>
                <w:rFonts w:ascii="Arial" w:hAnsi="Arial" w:cs="Arial"/>
                <w:b/>
                <w:bCs/>
              </w:rPr>
              <w:t>"Connection Site Demand Capability"</w:t>
            </w:r>
          </w:p>
        </w:tc>
        <w:tc>
          <w:tcPr>
            <w:tcW w:w="6775" w:type="dxa"/>
          </w:tcPr>
          <w:p w14:paraId="1E2B4DE3" w14:textId="77777777" w:rsidR="004D5A11" w:rsidRDefault="004D5A11">
            <w:pPr>
              <w:pStyle w:val="BodyText"/>
              <w:jc w:val="both"/>
              <w:rPr>
                <w:rFonts w:ascii="Arial" w:hAnsi="Arial" w:cs="Arial"/>
              </w:rPr>
            </w:pPr>
            <w:r>
              <w:rPr>
                <w:rFonts w:ascii="Arial" w:hAnsi="Arial" w:cs="Arial"/>
              </w:rPr>
              <w:t xml:space="preserve">the capability of a </w:t>
            </w:r>
            <w:r>
              <w:rPr>
                <w:rFonts w:ascii="Arial" w:hAnsi="Arial" w:cs="Arial"/>
                <w:b/>
              </w:rPr>
              <w:t>Connection Site</w:t>
            </w:r>
            <w:r>
              <w:rPr>
                <w:rFonts w:ascii="Arial" w:hAnsi="Arial" w:cs="Arial"/>
              </w:rPr>
              <w:t xml:space="preserve"> to take power to the maximum level forecast by the </w:t>
            </w:r>
            <w:r>
              <w:rPr>
                <w:rFonts w:ascii="Arial" w:hAnsi="Arial" w:cs="Arial"/>
                <w:b/>
              </w:rPr>
              <w:t>User</w:t>
            </w:r>
            <w:r>
              <w:rPr>
                <w:rFonts w:ascii="Arial" w:hAnsi="Arial" w:cs="Arial"/>
              </w:rPr>
              <w:t xml:space="preserve"> from time to time and forming part of the </w:t>
            </w:r>
            <w:r>
              <w:rPr>
                <w:rFonts w:ascii="Arial" w:hAnsi="Arial" w:cs="Arial"/>
                <w:b/>
              </w:rPr>
              <w:t>Forecast</w:t>
            </w:r>
            <w:r>
              <w:rPr>
                <w:rFonts w:ascii="Arial" w:hAnsi="Arial" w:cs="Arial"/>
              </w:rPr>
              <w:t xml:space="preserve"> </w:t>
            </w:r>
            <w:r>
              <w:rPr>
                <w:rFonts w:ascii="Arial" w:hAnsi="Arial" w:cs="Arial"/>
                <w:b/>
              </w:rPr>
              <w:t>Data</w:t>
            </w:r>
            <w:r>
              <w:rPr>
                <w:rFonts w:ascii="Arial" w:hAnsi="Arial" w:cs="Arial"/>
              </w:rPr>
              <w:t xml:space="preserve"> supplied to </w:t>
            </w:r>
            <w:r>
              <w:rPr>
                <w:rFonts w:ascii="Arial" w:hAnsi="Arial" w:cs="Arial"/>
                <w:b/>
                <w:bCs/>
              </w:rPr>
              <w:t>The Company</w:t>
            </w:r>
            <w:r>
              <w:rPr>
                <w:rFonts w:ascii="Arial" w:hAnsi="Arial" w:cs="Arial"/>
              </w:rPr>
              <w:t xml:space="preserve"> pursuant to the </w:t>
            </w:r>
            <w:r>
              <w:rPr>
                <w:rFonts w:ascii="Arial" w:hAnsi="Arial" w:cs="Arial"/>
                <w:b/>
              </w:rPr>
              <w:t>Grid Code</w:t>
            </w:r>
            <w:r>
              <w:rPr>
                <w:rFonts w:ascii="Arial" w:hAnsi="Arial" w:cs="Arial"/>
              </w:rPr>
              <w:t xml:space="preserve"> together with such margin as </w:t>
            </w:r>
            <w:r>
              <w:rPr>
                <w:rFonts w:ascii="Arial" w:hAnsi="Arial" w:cs="Arial"/>
                <w:b/>
                <w:bCs/>
              </w:rPr>
              <w:t>The Company</w:t>
            </w:r>
            <w:r>
              <w:rPr>
                <w:rFonts w:ascii="Arial" w:hAnsi="Arial" w:cs="Arial"/>
              </w:rPr>
              <w:t xml:space="preserve"> shall in its reasonable opinion consider necessary having regard to </w:t>
            </w:r>
            <w:r>
              <w:rPr>
                <w:rFonts w:ascii="Arial" w:hAnsi="Arial" w:cs="Arial"/>
                <w:b/>
                <w:bCs/>
              </w:rPr>
              <w:t>The Company</w:t>
            </w:r>
            <w:r>
              <w:rPr>
                <w:rFonts w:ascii="Arial" w:hAnsi="Arial" w:cs="Arial"/>
                <w:b/>
              </w:rPr>
              <w:t>’s</w:t>
            </w:r>
            <w:r>
              <w:rPr>
                <w:rFonts w:ascii="Arial" w:hAnsi="Arial" w:cs="Arial"/>
              </w:rPr>
              <w:t xml:space="preserve"> duties under </w:t>
            </w:r>
            <w:r w:rsidR="00E10881">
              <w:rPr>
                <w:rFonts w:ascii="Arial" w:hAnsi="Arial" w:cs="Arial"/>
              </w:rPr>
              <w:t xml:space="preserve">the </w:t>
            </w:r>
            <w:r>
              <w:rPr>
                <w:rFonts w:ascii="Arial" w:hAnsi="Arial" w:cs="Arial"/>
                <w:b/>
              </w:rPr>
              <w:t>Transmission Licence;</w:t>
            </w:r>
          </w:p>
        </w:tc>
      </w:tr>
      <w:tr w:rsidR="004D5A11" w14:paraId="3D3C47F3" w14:textId="77777777" w:rsidTr="00ED2860">
        <w:tc>
          <w:tcPr>
            <w:tcW w:w="3545" w:type="dxa"/>
          </w:tcPr>
          <w:p w14:paraId="04D882FA" w14:textId="77777777" w:rsidR="004D5A11" w:rsidRPr="00471AA1" w:rsidRDefault="004D5A11">
            <w:pPr>
              <w:pStyle w:val="Caption"/>
              <w:rPr>
                <w:rFonts w:ascii="Arial" w:hAnsi="Arial" w:cs="Arial"/>
                <w:bCs w:val="0"/>
              </w:rPr>
            </w:pPr>
            <w:r w:rsidRPr="00471AA1">
              <w:rPr>
                <w:rFonts w:ascii="Arial" w:hAnsi="Arial" w:cs="Arial"/>
                <w:bCs w:val="0"/>
              </w:rPr>
              <w:t>"Consents"</w:t>
            </w:r>
          </w:p>
        </w:tc>
        <w:tc>
          <w:tcPr>
            <w:tcW w:w="6775" w:type="dxa"/>
          </w:tcPr>
          <w:p w14:paraId="01256859" w14:textId="77777777" w:rsidR="004D5A11" w:rsidRDefault="004D5A11" w:rsidP="00471AA1">
            <w:pPr>
              <w:pStyle w:val="BodyText"/>
              <w:spacing w:before="120" w:after="120"/>
              <w:jc w:val="both"/>
              <w:rPr>
                <w:rFonts w:ascii="Arial" w:hAnsi="Arial" w:cs="Arial"/>
                <w:b/>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p>
          <w:p w14:paraId="1320C24D" w14:textId="77777777" w:rsidR="004D5A11" w:rsidRPr="00234ED8" w:rsidRDefault="004D5A11" w:rsidP="00471AA1">
            <w:pPr>
              <w:tabs>
                <w:tab w:val="left" w:pos="810"/>
                <w:tab w:val="left" w:pos="1620"/>
                <w:tab w:val="left" w:pos="4680"/>
                <w:tab w:val="left" w:pos="6390"/>
              </w:tabs>
              <w:spacing w:before="120"/>
              <w:jc w:val="both"/>
              <w:rPr>
                <w:rFonts w:ascii="Arial" w:hAnsi="Arial" w:cs="Arial"/>
              </w:rPr>
            </w:pPr>
            <w:r w:rsidRPr="00234ED8">
              <w:rPr>
                <w:rFonts w:ascii="Arial" w:hAnsi="Arial" w:cs="Arial"/>
              </w:rPr>
              <w:t>In relation to any Works:-</w:t>
            </w:r>
          </w:p>
          <w:p w14:paraId="6ACABEA4"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 xml:space="preserve">all such planning and other statutory consents; and </w:t>
            </w:r>
          </w:p>
          <w:p w14:paraId="7F008788" w14:textId="77777777" w:rsidR="004D5A11"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234ED8">
              <w:rPr>
                <w:rFonts w:ascii="Arial" w:hAnsi="Arial" w:cs="Arial"/>
              </w:rPr>
              <w:t>all wayleaves, easements, rights over or interests in land or any other consent; or for commencement and carrying on of any activity proposed to be undertaken at or from such Works when completed</w:t>
            </w:r>
          </w:p>
          <w:p w14:paraId="525C6EDB" w14:textId="77777777" w:rsidR="004D5A11" w:rsidRPr="00234ED8" w:rsidRDefault="004D5A11" w:rsidP="00905B15">
            <w:pPr>
              <w:numPr>
                <w:ilvl w:val="0"/>
                <w:numId w:val="38"/>
              </w:numPr>
              <w:tabs>
                <w:tab w:val="left" w:pos="810"/>
                <w:tab w:val="left" w:pos="1620"/>
                <w:tab w:val="left" w:pos="4680"/>
                <w:tab w:val="left" w:pos="6390"/>
              </w:tabs>
              <w:spacing w:before="120"/>
              <w:jc w:val="both"/>
              <w:rPr>
                <w:rFonts w:ascii="Arial" w:hAnsi="Arial" w:cs="Arial"/>
              </w:rPr>
            </w:pPr>
            <w:r w:rsidRPr="00CF60F6">
              <w:rPr>
                <w:rFonts w:ascii="Arial" w:hAnsi="Arial" w:cs="Arial"/>
              </w:rPr>
              <w:t>permission of any kind as shall be necessary</w:t>
            </w:r>
            <w:r>
              <w:rPr>
                <w:rFonts w:ascii="Arial" w:hAnsi="Arial" w:cs="Arial"/>
              </w:rPr>
              <w:t xml:space="preserve"> </w:t>
            </w:r>
            <w:r w:rsidRPr="00CF60F6">
              <w:rPr>
                <w:rFonts w:ascii="Arial" w:hAnsi="Arial" w:cs="Arial"/>
              </w:rPr>
              <w:t>for the construction of the Works;</w:t>
            </w:r>
          </w:p>
          <w:p w14:paraId="3F15AA8A" w14:textId="77777777" w:rsidR="004D5A11" w:rsidRPr="00471AA1" w:rsidRDefault="004D5A11" w:rsidP="00471AA1">
            <w:pPr>
              <w:pStyle w:val="Caption"/>
              <w:tabs>
                <w:tab w:val="left" w:pos="2"/>
              </w:tabs>
              <w:ind w:firstLine="2"/>
              <w:jc w:val="both"/>
              <w:rPr>
                <w:rFonts w:ascii="Arial" w:hAnsi="Arial" w:cs="Arial"/>
                <w:b w:val="0"/>
              </w:rPr>
            </w:pPr>
          </w:p>
        </w:tc>
      </w:tr>
      <w:tr w:rsidR="004D5A11" w14:paraId="6D53BFFC" w14:textId="77777777" w:rsidTr="00ED2860">
        <w:tc>
          <w:tcPr>
            <w:tcW w:w="3545" w:type="dxa"/>
          </w:tcPr>
          <w:p w14:paraId="4CA10A9F" w14:textId="77777777" w:rsidR="004D5A11" w:rsidRDefault="004D5A11">
            <w:pPr>
              <w:pStyle w:val="BodyText"/>
              <w:rPr>
                <w:rFonts w:ascii="Arial" w:hAnsi="Arial" w:cs="Arial"/>
                <w:b/>
                <w:bCs/>
              </w:rPr>
            </w:pPr>
            <w:r>
              <w:rPr>
                <w:rFonts w:ascii="Arial" w:hAnsi="Arial" w:cs="Arial"/>
                <w:b/>
                <w:bCs/>
              </w:rPr>
              <w:t>"Construction Agreement"</w:t>
            </w:r>
          </w:p>
        </w:tc>
        <w:tc>
          <w:tcPr>
            <w:tcW w:w="6775" w:type="dxa"/>
          </w:tcPr>
          <w:p w14:paraId="59214B54" w14:textId="77777777" w:rsidR="004D5A11" w:rsidRDefault="004D5A11">
            <w:pPr>
              <w:pStyle w:val="BodyText"/>
              <w:jc w:val="both"/>
              <w:rPr>
                <w:rFonts w:ascii="Arial" w:hAnsi="Arial" w:cs="Arial"/>
              </w:rPr>
            </w:pPr>
            <w:r>
              <w:rPr>
                <w:rFonts w:ascii="Arial" w:hAnsi="Arial" w:cs="Arial"/>
              </w:rPr>
              <w:t>an agreement entered into pursuant to Paragraph 1.3.2;</w:t>
            </w:r>
          </w:p>
        </w:tc>
      </w:tr>
      <w:tr w:rsidR="004D5A11" w14:paraId="01FD4D65" w14:textId="77777777" w:rsidTr="00ED2860">
        <w:tc>
          <w:tcPr>
            <w:tcW w:w="3545" w:type="dxa"/>
          </w:tcPr>
          <w:p w14:paraId="40F92B05" w14:textId="4A639CD3" w:rsidR="004A7A8B" w:rsidRPr="000E6212" w:rsidRDefault="004D5A11" w:rsidP="006554FE">
            <w:pPr>
              <w:pStyle w:val="BodyText"/>
              <w:rPr>
                <w:rFonts w:ascii="Arial" w:hAnsi="Arial" w:cs="Arial"/>
                <w:b/>
                <w:bCs/>
                <w:szCs w:val="22"/>
              </w:rPr>
            </w:pPr>
            <w:r>
              <w:rPr>
                <w:rFonts w:ascii="Arial" w:hAnsi="Arial" w:cs="Arial"/>
                <w:b/>
                <w:bCs/>
              </w:rPr>
              <w:t>"Construction Programme"</w:t>
            </w:r>
          </w:p>
        </w:tc>
        <w:tc>
          <w:tcPr>
            <w:tcW w:w="6775" w:type="dxa"/>
          </w:tcPr>
          <w:p w14:paraId="30011467" w14:textId="0EFBFA6A" w:rsidR="00FE4B08" w:rsidRDefault="004D5A11" w:rsidP="00C6487F">
            <w:pPr>
              <w:pStyle w:val="BodyText"/>
              <w:spacing w:after="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p w14:paraId="31F43E0D" w14:textId="455A3070" w:rsidR="00FE4B08" w:rsidRDefault="00FE4B08" w:rsidP="006554FE">
            <w:pPr>
              <w:jc w:val="both"/>
              <w:rPr>
                <w:rFonts w:ascii="Arial" w:hAnsi="Arial" w:cs="Arial"/>
                <w:b/>
                <w:i/>
              </w:rPr>
            </w:pPr>
          </w:p>
        </w:tc>
      </w:tr>
      <w:tr w:rsidR="006554FE" w14:paraId="054D2558" w14:textId="77777777" w:rsidTr="00ED2860">
        <w:tc>
          <w:tcPr>
            <w:tcW w:w="3545" w:type="dxa"/>
          </w:tcPr>
          <w:p w14:paraId="1C22D4BC" w14:textId="1E5848D4" w:rsidR="006554FE" w:rsidRDefault="006554FE">
            <w:pPr>
              <w:pStyle w:val="BodyText"/>
              <w:rPr>
                <w:rFonts w:ascii="Arial" w:hAnsi="Arial" w:cs="Arial"/>
                <w:b/>
                <w:bCs/>
              </w:rPr>
            </w:pPr>
            <w:r w:rsidRPr="006554FE">
              <w:rPr>
                <w:rFonts w:ascii="Arial" w:hAnsi="Arial" w:cs="Arial"/>
                <w:b/>
                <w:bCs/>
              </w:rPr>
              <w:t>“Construction Progression Milestones”</w:t>
            </w:r>
          </w:p>
        </w:tc>
        <w:tc>
          <w:tcPr>
            <w:tcW w:w="6775" w:type="dxa"/>
          </w:tcPr>
          <w:p w14:paraId="7F47EC9C" w14:textId="4EDE54D2" w:rsidR="006554FE" w:rsidRDefault="006554FE" w:rsidP="006554FE">
            <w:pPr>
              <w:jc w:val="both"/>
              <w:rPr>
                <w:rFonts w:ascii="Arial" w:hAnsi="Arial" w:cs="Arial"/>
              </w:rPr>
            </w:pPr>
            <w:r w:rsidRPr="000E6212">
              <w:rPr>
                <w:rFonts w:ascii="Arial" w:hAnsi="Arial" w:cs="Arial"/>
                <w:szCs w:val="22"/>
              </w:rPr>
              <w:t xml:space="preserve">those </w:t>
            </w:r>
            <w:r w:rsidRPr="000E6212">
              <w:rPr>
                <w:rFonts w:ascii="Arial" w:hAnsi="Arial" w:cs="Arial"/>
                <w:b/>
                <w:bCs/>
                <w:szCs w:val="22"/>
              </w:rPr>
              <w:t>User Progression Milestones</w:t>
            </w:r>
            <w:r w:rsidRPr="000E6212">
              <w:rPr>
                <w:rFonts w:ascii="Arial" w:hAnsi="Arial" w:cs="Arial"/>
                <w:szCs w:val="22"/>
              </w:rPr>
              <w:t xml:space="preserve"> categorised as such in </w:t>
            </w:r>
            <w:r w:rsidRPr="000E6212">
              <w:rPr>
                <w:rFonts w:ascii="Arial" w:hAnsi="Arial" w:cs="Arial"/>
                <w:b/>
                <w:bCs/>
                <w:szCs w:val="22"/>
              </w:rPr>
              <w:t xml:space="preserve">CUSC </w:t>
            </w:r>
            <w:r w:rsidRPr="000E6212">
              <w:rPr>
                <w:rFonts w:ascii="Arial" w:hAnsi="Arial" w:cs="Arial"/>
                <w:szCs w:val="22"/>
              </w:rPr>
              <w:t>Section 16;</w:t>
            </w:r>
          </w:p>
        </w:tc>
      </w:tr>
      <w:tr w:rsidR="004D5A11" w14:paraId="31BED180" w14:textId="77777777" w:rsidTr="00ED2860">
        <w:tc>
          <w:tcPr>
            <w:tcW w:w="3545" w:type="dxa"/>
          </w:tcPr>
          <w:p w14:paraId="6D8ED8E8" w14:textId="77777777" w:rsidR="004D5A11" w:rsidRDefault="004D5A11">
            <w:pPr>
              <w:pStyle w:val="BodyText"/>
              <w:rPr>
                <w:rFonts w:ascii="Arial" w:hAnsi="Arial" w:cs="Arial"/>
                <w:b/>
                <w:bCs/>
              </w:rPr>
            </w:pPr>
            <w:r>
              <w:rPr>
                <w:rFonts w:ascii="Arial" w:hAnsi="Arial" w:cs="Arial"/>
                <w:b/>
                <w:bCs/>
              </w:rPr>
              <w:lastRenderedPageBreak/>
              <w:t>"Construction Works"</w:t>
            </w:r>
          </w:p>
        </w:tc>
        <w:tc>
          <w:tcPr>
            <w:tcW w:w="6775" w:type="dxa"/>
          </w:tcPr>
          <w:p w14:paraId="1C24257C" w14:textId="77777777" w:rsidR="004D5A11" w:rsidRDefault="004D5A11">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4D5A11" w14:paraId="20ADCC1B" w14:textId="77777777" w:rsidTr="00ED2860">
        <w:tc>
          <w:tcPr>
            <w:tcW w:w="3545" w:type="dxa"/>
          </w:tcPr>
          <w:p w14:paraId="0077F1F9" w14:textId="77777777" w:rsidR="004D5A11" w:rsidRDefault="004D5A11">
            <w:pPr>
              <w:pStyle w:val="BodyText"/>
              <w:rPr>
                <w:rFonts w:ascii="Arial" w:hAnsi="Arial" w:cs="Arial"/>
                <w:b/>
                <w:bCs/>
              </w:rPr>
            </w:pPr>
            <w:r>
              <w:rPr>
                <w:rFonts w:ascii="Arial" w:hAnsi="Arial" w:cs="Arial"/>
                <w:b/>
                <w:bCs/>
              </w:rPr>
              <w:t>“Consumer Representative”</w:t>
            </w:r>
          </w:p>
        </w:tc>
        <w:tc>
          <w:tcPr>
            <w:tcW w:w="6775" w:type="dxa"/>
          </w:tcPr>
          <w:p w14:paraId="148A821A" w14:textId="77777777" w:rsidR="004D5A11" w:rsidRDefault="004D5A11">
            <w:pPr>
              <w:pStyle w:val="BodyText"/>
              <w:jc w:val="both"/>
              <w:rPr>
                <w:rFonts w:ascii="Arial" w:hAnsi="Arial" w:cs="Arial"/>
              </w:rPr>
            </w:pPr>
            <w:r>
              <w:rPr>
                <w:rFonts w:ascii="Arial" w:hAnsi="Arial" w:cs="Arial"/>
              </w:rPr>
              <w:t xml:space="preserve">Means the person appointed by the </w:t>
            </w:r>
            <w:r w:rsidRPr="00AB6DCB">
              <w:rPr>
                <w:rFonts w:ascii="Arial" w:hAnsi="Arial" w:cs="Arial"/>
                <w:b/>
              </w:rPr>
              <w:t>Citizens Advice</w:t>
            </w:r>
            <w:r>
              <w:rPr>
                <w:rFonts w:ascii="Arial" w:hAnsi="Arial" w:cs="Arial"/>
              </w:rPr>
              <w:t xml:space="preserve"> or the </w:t>
            </w:r>
            <w:r w:rsidRPr="00F26FEE">
              <w:rPr>
                <w:rFonts w:ascii="Arial" w:hAnsi="Arial" w:cs="Arial"/>
                <w:b/>
              </w:rPr>
              <w:t>Citizens Advice Scotland</w:t>
            </w:r>
            <w:r>
              <w:rPr>
                <w:rFonts w:ascii="Arial" w:hAnsi="Arial" w:cs="Arial"/>
              </w:rPr>
              <w:t xml:space="preserve"> (or any successor  body) representing all categories of customers, appointed in accordance with Paragraph 8.4.2(b)</w:t>
            </w:r>
          </w:p>
        </w:tc>
      </w:tr>
      <w:tr w:rsidR="004D5A11" w14:paraId="21F6B5F0" w14:textId="77777777" w:rsidTr="00ED2860">
        <w:tc>
          <w:tcPr>
            <w:tcW w:w="3545" w:type="dxa"/>
          </w:tcPr>
          <w:p w14:paraId="467BF0AD" w14:textId="77777777" w:rsidR="004D5A11" w:rsidRDefault="004D5A11">
            <w:pPr>
              <w:pStyle w:val="BodyText"/>
              <w:rPr>
                <w:rFonts w:ascii="Arial" w:hAnsi="Arial" w:cs="Arial"/>
                <w:b/>
                <w:bCs/>
              </w:rPr>
            </w:pPr>
            <w:r>
              <w:rPr>
                <w:rFonts w:ascii="Arial" w:hAnsi="Arial" w:cs="Arial"/>
                <w:b/>
                <w:bCs/>
              </w:rPr>
              <w:t>“Consumption”</w:t>
            </w:r>
          </w:p>
        </w:tc>
        <w:tc>
          <w:tcPr>
            <w:tcW w:w="6775" w:type="dxa"/>
          </w:tcPr>
          <w:p w14:paraId="1BCCFC45"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Consumption BM Unit;</w:t>
            </w:r>
          </w:p>
        </w:tc>
      </w:tr>
      <w:tr w:rsidR="004D5A11" w14:paraId="24130947" w14:textId="77777777" w:rsidTr="00ED2860">
        <w:tc>
          <w:tcPr>
            <w:tcW w:w="3545" w:type="dxa"/>
          </w:tcPr>
          <w:p w14:paraId="10AE8DFC" w14:textId="77777777" w:rsidR="004D5A11" w:rsidRDefault="004D5A11">
            <w:pPr>
              <w:pStyle w:val="BodyText"/>
              <w:rPr>
                <w:rFonts w:ascii="Arial" w:hAnsi="Arial" w:cs="Arial"/>
                <w:b/>
                <w:bCs/>
              </w:rPr>
            </w:pPr>
            <w:r>
              <w:rPr>
                <w:rFonts w:ascii="Arial" w:hAnsi="Arial" w:cs="Arial"/>
                <w:b/>
                <w:bCs/>
              </w:rPr>
              <w:t>"Control Telephony"</w:t>
            </w:r>
          </w:p>
        </w:tc>
        <w:tc>
          <w:tcPr>
            <w:tcW w:w="6775" w:type="dxa"/>
          </w:tcPr>
          <w:p w14:paraId="1389AF34"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44662C8A" w14:textId="77777777" w:rsidTr="00ED2860">
        <w:tc>
          <w:tcPr>
            <w:tcW w:w="3545" w:type="dxa"/>
          </w:tcPr>
          <w:p w14:paraId="0957A2CB" w14:textId="77777777" w:rsidR="004D5A11" w:rsidRDefault="004D5A11">
            <w:pPr>
              <w:pStyle w:val="BodyText"/>
              <w:rPr>
                <w:rFonts w:ascii="Arial" w:hAnsi="Arial" w:cs="Arial"/>
                <w:b/>
                <w:bCs/>
              </w:rPr>
            </w:pPr>
            <w:r>
              <w:rPr>
                <w:rFonts w:ascii="Arial" w:hAnsi="Arial" w:cs="Arial"/>
                <w:b/>
                <w:bCs/>
              </w:rPr>
              <w:t>"Contract Test"</w:t>
            </w:r>
          </w:p>
        </w:tc>
        <w:tc>
          <w:tcPr>
            <w:tcW w:w="6775" w:type="dxa"/>
          </w:tcPr>
          <w:p w14:paraId="020CE97E" w14:textId="77777777" w:rsidR="004D5A11" w:rsidRDefault="004D5A11">
            <w:pPr>
              <w:pStyle w:val="BodyText"/>
              <w:jc w:val="both"/>
              <w:rPr>
                <w:rFonts w:ascii="Arial" w:hAnsi="Arial" w:cs="Arial"/>
              </w:rPr>
            </w:pPr>
            <w:r>
              <w:rPr>
                <w:rFonts w:ascii="Arial" w:hAnsi="Arial" w:cs="Arial"/>
              </w:rPr>
              <w:t xml:space="preserve">a test (not being a </w:t>
            </w:r>
            <w:r>
              <w:rPr>
                <w:rFonts w:ascii="Arial" w:hAnsi="Arial" w:cs="Arial"/>
                <w:b/>
              </w:rPr>
              <w:t>Reactive Test</w:t>
            </w:r>
            <w:r>
              <w:rPr>
                <w:rFonts w:ascii="Arial" w:hAnsi="Arial" w:cs="Arial"/>
              </w:rPr>
              <w:t xml:space="preserve">) described in a </w:t>
            </w:r>
            <w:r>
              <w:rPr>
                <w:rFonts w:ascii="Arial" w:hAnsi="Arial" w:cs="Arial"/>
                <w:b/>
              </w:rPr>
              <w:t>Market Agreement</w:t>
            </w:r>
            <w:r>
              <w:rPr>
                <w:rFonts w:ascii="Arial" w:hAnsi="Arial" w:cs="Arial"/>
              </w:rPr>
              <w:t>;</w:t>
            </w:r>
          </w:p>
        </w:tc>
      </w:tr>
      <w:tr w:rsidR="004D5A11" w14:paraId="3453820B" w14:textId="77777777" w:rsidTr="00ED2860">
        <w:tc>
          <w:tcPr>
            <w:tcW w:w="3545" w:type="dxa"/>
          </w:tcPr>
          <w:p w14:paraId="1EC77298" w14:textId="77777777" w:rsidR="004D5A11" w:rsidRDefault="004D5A11">
            <w:pPr>
              <w:pStyle w:val="BodyText"/>
              <w:rPr>
                <w:rFonts w:ascii="Arial" w:hAnsi="Arial" w:cs="Arial"/>
                <w:b/>
                <w:bCs/>
              </w:rPr>
            </w:pPr>
            <w:r>
              <w:rPr>
                <w:rFonts w:ascii="Arial" w:hAnsi="Arial" w:cs="Arial"/>
                <w:b/>
                <w:bCs/>
              </w:rPr>
              <w:t>"Contract Start Days"</w:t>
            </w:r>
          </w:p>
        </w:tc>
        <w:tc>
          <w:tcPr>
            <w:tcW w:w="6775" w:type="dxa"/>
          </w:tcPr>
          <w:p w14:paraId="6483EE22" w14:textId="77777777" w:rsidR="004D5A11" w:rsidRDefault="004D5A11">
            <w:pPr>
              <w:pStyle w:val="BodyText"/>
              <w:jc w:val="both"/>
              <w:rPr>
                <w:rFonts w:ascii="Arial" w:hAnsi="Arial" w:cs="Arial"/>
              </w:rPr>
            </w:pPr>
            <w:r>
              <w:rPr>
                <w:rFonts w:ascii="Arial" w:hAnsi="Arial" w:cs="Arial"/>
              </w:rPr>
              <w:t>as defined in Paragraph 3.3 of Schedule 3, Part I;</w:t>
            </w:r>
          </w:p>
        </w:tc>
      </w:tr>
      <w:tr w:rsidR="004D5A11" w14:paraId="236FA284" w14:textId="77777777" w:rsidTr="00ED2860">
        <w:tc>
          <w:tcPr>
            <w:tcW w:w="3545" w:type="dxa"/>
          </w:tcPr>
          <w:p w14:paraId="02B0A4DC" w14:textId="77777777" w:rsidR="004D5A11" w:rsidRDefault="004D5A11">
            <w:pPr>
              <w:pStyle w:val="BodyText"/>
              <w:rPr>
                <w:rFonts w:ascii="Arial" w:hAnsi="Arial" w:cs="Arial"/>
                <w:b/>
                <w:bCs/>
              </w:rPr>
            </w:pPr>
            <w:r>
              <w:rPr>
                <w:rFonts w:ascii="Arial" w:hAnsi="Arial" w:cs="Arial"/>
                <w:b/>
                <w:bCs/>
              </w:rPr>
              <w:t>"Core Industry Documents"</w:t>
            </w:r>
          </w:p>
        </w:tc>
        <w:tc>
          <w:tcPr>
            <w:tcW w:w="6775" w:type="dxa"/>
          </w:tcPr>
          <w:p w14:paraId="4DB13CA0"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D5A11" w14:paraId="577CF6C0" w14:textId="77777777" w:rsidTr="00ED2860">
        <w:tc>
          <w:tcPr>
            <w:tcW w:w="3545" w:type="dxa"/>
          </w:tcPr>
          <w:p w14:paraId="0CBA6B03" w14:textId="77777777" w:rsidR="004D5A11" w:rsidRDefault="004D5A11">
            <w:pPr>
              <w:pStyle w:val="BodyText"/>
              <w:rPr>
                <w:rFonts w:ascii="Arial" w:hAnsi="Arial" w:cs="Arial"/>
                <w:b/>
                <w:bCs/>
              </w:rPr>
            </w:pPr>
            <w:r>
              <w:rPr>
                <w:rFonts w:ascii="Arial" w:hAnsi="Arial" w:cs="Arial"/>
                <w:b/>
                <w:bCs/>
              </w:rPr>
              <w:t>"Core Industry Document Owner"</w:t>
            </w:r>
          </w:p>
        </w:tc>
        <w:tc>
          <w:tcPr>
            <w:tcW w:w="6775" w:type="dxa"/>
          </w:tcPr>
          <w:p w14:paraId="66A80963" w14:textId="77777777" w:rsidR="004D5A11" w:rsidRDefault="004D5A11">
            <w:pPr>
              <w:pStyle w:val="BodyText"/>
              <w:jc w:val="both"/>
              <w:rPr>
                <w:rFonts w:ascii="Arial" w:hAnsi="Arial" w:cs="Arial"/>
              </w:rPr>
            </w:pPr>
            <w:r>
              <w:rPr>
                <w:rFonts w:ascii="Arial" w:hAnsi="Arial" w:cs="Arial"/>
              </w:rPr>
              <w:t xml:space="preserve">in relation to a </w:t>
            </w:r>
            <w:r>
              <w:rPr>
                <w:rFonts w:ascii="Arial" w:hAnsi="Arial" w:cs="Arial"/>
                <w:b/>
              </w:rPr>
              <w:t>Core</w:t>
            </w:r>
            <w:r>
              <w:rPr>
                <w:rFonts w:ascii="Arial" w:hAnsi="Arial" w:cs="Arial"/>
              </w:rPr>
              <w:t xml:space="preserve"> </w:t>
            </w:r>
            <w:r>
              <w:rPr>
                <w:rFonts w:ascii="Arial" w:hAnsi="Arial" w:cs="Arial"/>
                <w:b/>
              </w:rPr>
              <w:t>Industry Document</w:t>
            </w:r>
            <w:r>
              <w:rPr>
                <w:rFonts w:ascii="Arial" w:hAnsi="Arial" w:cs="Arial"/>
              </w:rPr>
              <w:t>, the body(ies) or entity(ies) responsible for the management and operation of procedures for making changes to such document;</w:t>
            </w:r>
          </w:p>
        </w:tc>
      </w:tr>
      <w:tr w:rsidR="004D5A11" w14:paraId="1861E453" w14:textId="77777777" w:rsidTr="00ED2860">
        <w:tc>
          <w:tcPr>
            <w:tcW w:w="3545" w:type="dxa"/>
          </w:tcPr>
          <w:p w14:paraId="2BB8EEA5" w14:textId="77777777" w:rsidR="004D5A11" w:rsidRDefault="004D5A11">
            <w:pPr>
              <w:pStyle w:val="BodyText"/>
              <w:rPr>
                <w:rFonts w:ascii="Arial" w:hAnsi="Arial" w:cs="Arial"/>
                <w:b/>
                <w:bCs/>
              </w:rPr>
            </w:pPr>
            <w:r>
              <w:rPr>
                <w:rFonts w:ascii="Arial" w:hAnsi="Arial" w:cs="Arial"/>
                <w:b/>
                <w:bCs/>
              </w:rPr>
              <w:t>"Corporate Functions Person"</w:t>
            </w:r>
          </w:p>
          <w:p w14:paraId="763655BC" w14:textId="77777777" w:rsidR="00F04FDF" w:rsidRDefault="00F04FDF">
            <w:pPr>
              <w:pStyle w:val="BodyText"/>
              <w:rPr>
                <w:rFonts w:ascii="Arial" w:hAnsi="Arial" w:cs="Arial"/>
                <w:b/>
                <w:bCs/>
              </w:rPr>
            </w:pPr>
          </w:p>
          <w:p w14:paraId="6D6B803A" w14:textId="77777777" w:rsidR="00F04FDF" w:rsidRDefault="00F04FDF">
            <w:pPr>
              <w:pStyle w:val="BodyText"/>
              <w:rPr>
                <w:rFonts w:ascii="Arial" w:hAnsi="Arial" w:cs="Arial"/>
                <w:b/>
                <w:bCs/>
              </w:rPr>
            </w:pPr>
          </w:p>
          <w:p w14:paraId="70FAFE0A" w14:textId="77777777" w:rsidR="00F04FDF" w:rsidRDefault="00F04FDF">
            <w:pPr>
              <w:pStyle w:val="BodyText"/>
              <w:rPr>
                <w:rFonts w:ascii="Arial" w:hAnsi="Arial" w:cs="Arial"/>
                <w:b/>
                <w:bCs/>
              </w:rPr>
            </w:pPr>
          </w:p>
          <w:p w14:paraId="18952F14" w14:textId="77777777" w:rsidR="00F04FDF" w:rsidRDefault="00F04FDF">
            <w:pPr>
              <w:pStyle w:val="BodyText"/>
              <w:rPr>
                <w:rFonts w:ascii="Arial" w:hAnsi="Arial" w:cs="Arial"/>
                <w:b/>
                <w:bCs/>
              </w:rPr>
            </w:pPr>
          </w:p>
          <w:p w14:paraId="70131125" w14:textId="43CA83AD" w:rsidR="00F04FDF" w:rsidRPr="00BE6EBA" w:rsidRDefault="006C3DB9" w:rsidP="00BE6EBA">
            <w:pPr>
              <w:pStyle w:val="BodyText"/>
              <w:spacing w:line="480" w:lineRule="auto"/>
              <w:rPr>
                <w:rFonts w:ascii="Arial" w:hAnsi="Arial" w:cs="Arial"/>
                <w:b/>
                <w:bCs/>
              </w:rPr>
            </w:pPr>
            <w:r>
              <w:rPr>
                <w:rFonts w:ascii="Arial" w:hAnsi="Arial" w:cs="Arial"/>
                <w:b/>
                <w:bCs/>
              </w:rPr>
              <w:br/>
            </w:r>
            <w:r w:rsidR="00BE6EBA">
              <w:rPr>
                <w:rFonts w:ascii="Arial" w:hAnsi="Arial" w:cs="Arial"/>
                <w:b/>
                <w:bCs/>
              </w:rPr>
              <w:t>“Cost Adjustment”</w:t>
            </w:r>
          </w:p>
        </w:tc>
        <w:tc>
          <w:tcPr>
            <w:tcW w:w="6775" w:type="dxa"/>
          </w:tcPr>
          <w:p w14:paraId="268599C6" w14:textId="77777777" w:rsidR="004D5A11" w:rsidRDefault="004D5A11">
            <w:pPr>
              <w:pStyle w:val="BodyText"/>
              <w:ind w:left="460" w:hanging="460"/>
              <w:jc w:val="both"/>
              <w:rPr>
                <w:rFonts w:ascii="Arial" w:hAnsi="Arial" w:cs="Arial"/>
              </w:rPr>
            </w:pPr>
            <w:r>
              <w:rPr>
                <w:rFonts w:ascii="Arial" w:hAnsi="Arial" w:cs="Arial"/>
              </w:rPr>
              <w:t>any person who is:</w:t>
            </w:r>
          </w:p>
          <w:p w14:paraId="6E6918F8" w14:textId="77777777" w:rsidR="004D5A11" w:rsidRDefault="004D5A11">
            <w:pPr>
              <w:pStyle w:val="BodyText"/>
              <w:ind w:left="460" w:hanging="460"/>
              <w:jc w:val="both"/>
              <w:rPr>
                <w:rFonts w:ascii="Arial" w:hAnsi="Arial" w:cs="Arial"/>
              </w:rPr>
            </w:pPr>
            <w:r>
              <w:rPr>
                <w:rFonts w:ascii="Arial" w:hAnsi="Arial" w:cs="Arial"/>
              </w:rPr>
              <w:t xml:space="preserve">(a) </w:t>
            </w:r>
            <w:r>
              <w:rPr>
                <w:rFonts w:ascii="Arial" w:hAnsi="Arial" w:cs="Arial"/>
              </w:rPr>
              <w:tab/>
              <w:t xml:space="preserve">a director of </w:t>
            </w:r>
            <w:r>
              <w:rPr>
                <w:rFonts w:ascii="Arial" w:hAnsi="Arial" w:cs="Arial"/>
                <w:b/>
                <w:bCs/>
              </w:rPr>
              <w:t>The Company</w:t>
            </w:r>
            <w:r>
              <w:rPr>
                <w:rFonts w:ascii="Arial" w:hAnsi="Arial" w:cs="Arial"/>
              </w:rPr>
              <w:t>; or</w:t>
            </w:r>
          </w:p>
          <w:p w14:paraId="50EFCC57" w14:textId="77777777" w:rsidR="004D5A11" w:rsidRDefault="004D5A11">
            <w:pPr>
              <w:pStyle w:val="BodyText"/>
              <w:ind w:left="460" w:hanging="460"/>
              <w:jc w:val="both"/>
              <w:rPr>
                <w:rFonts w:ascii="Arial" w:hAnsi="Arial" w:cs="Arial"/>
              </w:rPr>
            </w:pPr>
            <w:r>
              <w:rPr>
                <w:rFonts w:ascii="Arial" w:hAnsi="Arial" w:cs="Arial"/>
              </w:rPr>
              <w:t xml:space="preserve">(b) </w:t>
            </w:r>
            <w:r>
              <w:rPr>
                <w:rFonts w:ascii="Arial" w:hAnsi="Arial" w:cs="Arial"/>
              </w:rPr>
              <w:tab/>
              <w:t xml:space="preserve">an employee of </w:t>
            </w:r>
            <w:r>
              <w:rPr>
                <w:rFonts w:ascii="Arial" w:hAnsi="Arial" w:cs="Arial"/>
                <w:b/>
                <w:bCs/>
              </w:rPr>
              <w:t>The Company</w:t>
            </w:r>
            <w:r>
              <w:rPr>
                <w:rFonts w:ascii="Arial" w:hAnsi="Arial" w:cs="Arial"/>
              </w:rPr>
              <w:t xml:space="preserve"> or any of its subsidiaries carrying out any administrative, finance or other corporate services of any kind which in part relate to the </w:t>
            </w:r>
            <w:r>
              <w:rPr>
                <w:rFonts w:ascii="Arial" w:hAnsi="Arial" w:cs="Arial"/>
                <w:b/>
              </w:rPr>
              <w:t>Main Business</w:t>
            </w:r>
            <w:r>
              <w:rPr>
                <w:rFonts w:ascii="Arial" w:hAnsi="Arial" w:cs="Arial"/>
              </w:rPr>
              <w:t>; or</w:t>
            </w:r>
          </w:p>
          <w:p w14:paraId="4F16FD6D" w14:textId="77777777" w:rsidR="00F04FDF" w:rsidRDefault="004D5A11" w:rsidP="00793A7E">
            <w:pPr>
              <w:pStyle w:val="BodyText"/>
              <w:ind w:left="460" w:hanging="460"/>
              <w:jc w:val="both"/>
              <w:rPr>
                <w:rFonts w:ascii="Arial" w:hAnsi="Arial" w:cs="Arial"/>
              </w:rPr>
            </w:pPr>
            <w:r>
              <w:rPr>
                <w:rFonts w:ascii="Arial" w:hAnsi="Arial" w:cs="Arial"/>
              </w:rPr>
              <w:t>(c)</w:t>
            </w:r>
            <w:r>
              <w:rPr>
                <w:rFonts w:ascii="Arial" w:hAnsi="Arial" w:cs="Arial"/>
              </w:rPr>
              <w:tab/>
              <w:t xml:space="preserve">engaged as an agent of or adviser to or performs work in relation to or services for the </w:t>
            </w:r>
            <w:r>
              <w:rPr>
                <w:rFonts w:ascii="Arial" w:hAnsi="Arial" w:cs="Arial"/>
                <w:b/>
              </w:rPr>
              <w:t>Main Business</w:t>
            </w:r>
            <w:r>
              <w:rPr>
                <w:rFonts w:ascii="Arial" w:hAnsi="Arial" w:cs="Arial"/>
              </w:rPr>
              <w:t>;</w:t>
            </w:r>
          </w:p>
          <w:p w14:paraId="1A7F1553" w14:textId="7D097E09" w:rsidR="00BE6EBA" w:rsidRDefault="00BE6EBA" w:rsidP="006C3DB9">
            <w:pPr>
              <w:pStyle w:val="BodyText"/>
              <w:jc w:val="both"/>
              <w:rPr>
                <w:rFonts w:ascii="Arial" w:hAnsi="Arial" w:cs="Arial"/>
              </w:rPr>
            </w:pPr>
            <w:r>
              <w:rPr>
                <w:rFonts w:ascii="Arial" w:hAnsi="Arial" w:cs="Arial"/>
              </w:rPr>
              <w:t>a payment whose value and timing has been approved by the Authority and which is made by a Licensed Distribution Network Operator as a contribution to the cost of a Transmission infrastructure investment made by a Licensed Transmission Owner that recognises the shared value to the different parties.</w:t>
            </w:r>
          </w:p>
        </w:tc>
      </w:tr>
      <w:tr w:rsidR="004D5A11" w14:paraId="417F6084" w14:textId="77777777" w:rsidTr="00ED2860">
        <w:tc>
          <w:tcPr>
            <w:tcW w:w="3545" w:type="dxa"/>
          </w:tcPr>
          <w:p w14:paraId="7E810F74" w14:textId="77777777" w:rsidR="004D5A11" w:rsidRDefault="004D5A11">
            <w:pPr>
              <w:pStyle w:val="BodyText"/>
              <w:rPr>
                <w:rFonts w:ascii="Arial" w:hAnsi="Arial" w:cs="Arial"/>
                <w:b/>
                <w:bCs/>
              </w:rPr>
            </w:pPr>
            <w:r>
              <w:rPr>
                <w:rFonts w:ascii="Arial" w:hAnsi="Arial" w:cs="Arial"/>
                <w:b/>
                <w:bCs/>
              </w:rPr>
              <w:t xml:space="preserve"> "Cost Statement"</w:t>
            </w:r>
          </w:p>
        </w:tc>
        <w:tc>
          <w:tcPr>
            <w:tcW w:w="6775" w:type="dxa"/>
          </w:tcPr>
          <w:p w14:paraId="383AC409" w14:textId="77777777" w:rsidR="004D5A11" w:rsidRDefault="004D5A11">
            <w:pPr>
              <w:pStyle w:val="BodyText"/>
              <w:jc w:val="both"/>
              <w:rPr>
                <w:rFonts w:ascii="Arial" w:hAnsi="Arial" w:cs="Arial"/>
              </w:rPr>
            </w:pPr>
            <w:r>
              <w:rPr>
                <w:rFonts w:ascii="Arial" w:hAnsi="Arial" w:cs="Arial"/>
              </w:rPr>
              <w:t>as defined in Paragraph 2.14.3;</w:t>
            </w:r>
          </w:p>
        </w:tc>
      </w:tr>
      <w:tr w:rsidR="004D5A11" w14:paraId="50108D4E" w14:textId="77777777" w:rsidTr="00ED2860">
        <w:tc>
          <w:tcPr>
            <w:tcW w:w="3545" w:type="dxa"/>
          </w:tcPr>
          <w:p w14:paraId="4EA67A39" w14:textId="77777777" w:rsidR="004D5A11" w:rsidRDefault="004D5A11">
            <w:pPr>
              <w:pStyle w:val="BodyText"/>
              <w:rPr>
                <w:rFonts w:ascii="Arial" w:hAnsi="Arial" w:cs="Arial"/>
                <w:b/>
                <w:bCs/>
              </w:rPr>
            </w:pPr>
            <w:r>
              <w:rPr>
                <w:rFonts w:ascii="Arial" w:hAnsi="Arial" w:cs="Arial"/>
                <w:b/>
                <w:bCs/>
              </w:rPr>
              <w:t>"Credit Assessment Score"</w:t>
            </w:r>
          </w:p>
        </w:tc>
        <w:tc>
          <w:tcPr>
            <w:tcW w:w="6775" w:type="dxa"/>
          </w:tcPr>
          <w:p w14:paraId="63ABC77A" w14:textId="77777777" w:rsidR="004D5A11" w:rsidRDefault="004D5A11">
            <w:pPr>
              <w:pStyle w:val="BodyText"/>
              <w:jc w:val="both"/>
              <w:rPr>
                <w:rFonts w:ascii="Arial" w:hAnsi="Arial" w:cs="Arial"/>
                <w:b/>
                <w:i/>
              </w:rPr>
            </w:pPr>
            <w:r>
              <w:rPr>
                <w:rFonts w:ascii="Arial" w:hAnsi="Arial" w:cs="Arial"/>
              </w:rPr>
              <w:t xml:space="preserve">a score between zero and ten given by an </w:t>
            </w:r>
            <w:r>
              <w:rPr>
                <w:rFonts w:ascii="Arial" w:hAnsi="Arial" w:cs="Arial"/>
                <w:b/>
                <w:bCs/>
              </w:rPr>
              <w:t xml:space="preserve">Approved Agency </w:t>
            </w:r>
            <w:r>
              <w:rPr>
                <w:rFonts w:ascii="Arial" w:hAnsi="Arial" w:cs="Arial"/>
              </w:rPr>
              <w:t xml:space="preserve">in the </w:t>
            </w:r>
            <w:r>
              <w:rPr>
                <w:rFonts w:ascii="Arial" w:hAnsi="Arial" w:cs="Arial"/>
                <w:b/>
                <w:bCs/>
              </w:rPr>
              <w:t>Independent Credit Assessment</w:t>
            </w:r>
            <w:r>
              <w:rPr>
                <w:rFonts w:ascii="Arial" w:hAnsi="Arial" w:cs="Arial"/>
              </w:rPr>
              <w:t>;</w:t>
            </w:r>
          </w:p>
        </w:tc>
      </w:tr>
      <w:tr w:rsidR="004D5A11" w14:paraId="2774CC64" w14:textId="77777777" w:rsidTr="00ED2860">
        <w:tc>
          <w:tcPr>
            <w:tcW w:w="3545" w:type="dxa"/>
          </w:tcPr>
          <w:p w14:paraId="2609B816" w14:textId="77777777" w:rsidR="004D5A11" w:rsidRDefault="004D5A11">
            <w:pPr>
              <w:pStyle w:val="BodyText"/>
              <w:rPr>
                <w:rFonts w:ascii="Arial" w:hAnsi="Arial" w:cs="Arial"/>
                <w:b/>
                <w:bCs/>
              </w:rPr>
            </w:pPr>
            <w:r>
              <w:rPr>
                <w:rFonts w:ascii="Arial" w:hAnsi="Arial" w:cs="Arial"/>
                <w:b/>
                <w:bCs/>
              </w:rPr>
              <w:t>"Credit Assessment Sum"</w:t>
            </w:r>
          </w:p>
        </w:tc>
        <w:tc>
          <w:tcPr>
            <w:tcW w:w="6775" w:type="dxa"/>
          </w:tcPr>
          <w:p w14:paraId="5DE7FA29" w14:textId="77777777" w:rsidR="004D5A11" w:rsidRDefault="004D5A11">
            <w:pPr>
              <w:pStyle w:val="BodyText"/>
              <w:jc w:val="both"/>
              <w:rPr>
                <w:rFonts w:ascii="Arial" w:hAnsi="Arial" w:cs="Arial"/>
              </w:rPr>
            </w:pPr>
            <w:r>
              <w:rPr>
                <w:rFonts w:ascii="Arial" w:hAnsi="Arial" w:cs="Arial"/>
              </w:rPr>
              <w:t xml:space="preserve">the proportion of the </w:t>
            </w:r>
            <w:r>
              <w:rPr>
                <w:rFonts w:ascii="Arial" w:hAnsi="Arial" w:cs="Arial"/>
                <w:b/>
                <w:bCs/>
              </w:rPr>
              <w:t>Unsecured Credit Cover</w:t>
            </w:r>
            <w:r>
              <w:rPr>
                <w:rFonts w:ascii="Arial" w:hAnsi="Arial" w:cs="Arial"/>
              </w:rPr>
              <w:t xml:space="preserve"> extended by </w:t>
            </w:r>
            <w:bookmarkStart w:id="32" w:name="_BPDCD_29"/>
            <w:r w:rsidRPr="00842A97">
              <w:rPr>
                <w:rFonts w:ascii="Arial Bold" w:hAnsi="Arial Bold" w:cs="Arial"/>
                <w:b/>
                <w:bCs/>
              </w:rPr>
              <w:t>The Company</w:t>
            </w:r>
            <w:r w:rsidRPr="00842A97">
              <w:rPr>
                <w:rFonts w:ascii="Arial" w:hAnsi="Arial" w:cs="Arial"/>
              </w:rPr>
              <w:t xml:space="preserve"> </w:t>
            </w:r>
            <w:bookmarkEnd w:id="32"/>
            <w:r>
              <w:rPr>
                <w:rFonts w:ascii="Arial" w:hAnsi="Arial" w:cs="Arial"/>
              </w:rPr>
              <w:t xml:space="preserve">to a </w:t>
            </w:r>
            <w:r>
              <w:rPr>
                <w:rFonts w:ascii="Arial" w:hAnsi="Arial" w:cs="Arial"/>
                <w:b/>
                <w:bCs/>
              </w:rPr>
              <w:t>User</w:t>
            </w:r>
            <w:r>
              <w:rPr>
                <w:rFonts w:ascii="Arial" w:hAnsi="Arial" w:cs="Arial"/>
              </w:rPr>
              <w:t xml:space="preserve"> who does not meet the </w:t>
            </w:r>
            <w:r>
              <w:rPr>
                <w:rFonts w:ascii="Arial" w:hAnsi="Arial" w:cs="Arial"/>
                <w:b/>
                <w:bCs/>
              </w:rPr>
              <w:t>Approved Credit Rating</w:t>
            </w:r>
            <w:r>
              <w:rPr>
                <w:rFonts w:ascii="Arial" w:hAnsi="Arial" w:cs="Arial"/>
              </w:rPr>
              <w:t xml:space="preserve"> and calculated in accordance with Paragraph 3.26.6;</w:t>
            </w:r>
          </w:p>
        </w:tc>
      </w:tr>
      <w:tr w:rsidR="004D5A11" w14:paraId="7A320382" w14:textId="77777777" w:rsidTr="00ED2860">
        <w:tc>
          <w:tcPr>
            <w:tcW w:w="3545" w:type="dxa"/>
          </w:tcPr>
          <w:p w14:paraId="46D1D578" w14:textId="77777777" w:rsidR="004D5A11" w:rsidRDefault="004D5A11">
            <w:pPr>
              <w:pStyle w:val="BodyText"/>
              <w:rPr>
                <w:rFonts w:ascii="Arial" w:hAnsi="Arial" w:cs="Arial"/>
                <w:b/>
                <w:bCs/>
              </w:rPr>
            </w:pPr>
            <w:r>
              <w:rPr>
                <w:rFonts w:ascii="Arial" w:hAnsi="Arial" w:cs="Arial"/>
                <w:b/>
                <w:bCs/>
              </w:rPr>
              <w:lastRenderedPageBreak/>
              <w:t>"Credit Rating"</w:t>
            </w:r>
          </w:p>
        </w:tc>
        <w:tc>
          <w:tcPr>
            <w:tcW w:w="6775" w:type="dxa"/>
          </w:tcPr>
          <w:p w14:paraId="7AF73ED2" w14:textId="77777777" w:rsidR="004D5A11" w:rsidRDefault="004D5A11">
            <w:pPr>
              <w:pStyle w:val="BodyText"/>
              <w:jc w:val="both"/>
              <w:rPr>
                <w:rFonts w:ascii="Arial" w:hAnsi="Arial" w:cs="Arial"/>
              </w:rPr>
            </w:pPr>
            <w:r>
              <w:rPr>
                <w:rFonts w:ascii="Arial" w:hAnsi="Arial" w:cs="Arial"/>
              </w:rPr>
              <w:t xml:space="preserve">the credit requirements set by </w:t>
            </w:r>
            <w:r>
              <w:rPr>
                <w:rFonts w:ascii="Arial" w:hAnsi="Arial" w:cs="Arial"/>
                <w:b/>
                <w:bCs/>
              </w:rPr>
              <w:t>The Company</w:t>
            </w:r>
            <w:r>
              <w:rPr>
                <w:rFonts w:ascii="Arial" w:hAnsi="Arial" w:cs="Arial"/>
              </w:rPr>
              <w:t xml:space="preserve"> from time to time in relation to </w:t>
            </w:r>
            <w:r>
              <w:rPr>
                <w:rFonts w:ascii="Arial" w:hAnsi="Arial" w:cs="Arial"/>
                <w:b/>
              </w:rPr>
              <w:t>Termination Amounts</w:t>
            </w:r>
            <w:r>
              <w:rPr>
                <w:rFonts w:ascii="Arial" w:hAnsi="Arial" w:cs="Arial"/>
              </w:rPr>
              <w:t>;</w:t>
            </w:r>
          </w:p>
        </w:tc>
      </w:tr>
      <w:tr w:rsidR="004D5A11" w14:paraId="2B5C5560" w14:textId="77777777" w:rsidTr="00ED2860">
        <w:tc>
          <w:tcPr>
            <w:tcW w:w="3545" w:type="dxa"/>
          </w:tcPr>
          <w:p w14:paraId="6BBD90EE" w14:textId="77777777" w:rsidR="004D5A11" w:rsidRDefault="004D5A11">
            <w:pPr>
              <w:pStyle w:val="BodyText"/>
              <w:rPr>
                <w:rFonts w:ascii="Arial" w:hAnsi="Arial" w:cs="Arial"/>
                <w:b/>
                <w:bCs/>
              </w:rPr>
            </w:pPr>
            <w:r>
              <w:rPr>
                <w:rFonts w:ascii="Arial" w:hAnsi="Arial" w:cs="Arial"/>
                <w:b/>
                <w:bCs/>
              </w:rPr>
              <w:t>"CUSC"</w:t>
            </w:r>
          </w:p>
        </w:tc>
        <w:tc>
          <w:tcPr>
            <w:tcW w:w="6775" w:type="dxa"/>
          </w:tcPr>
          <w:p w14:paraId="626DDA4B" w14:textId="77777777" w:rsidR="004D5A11" w:rsidRDefault="004D5A11">
            <w:pPr>
              <w:pStyle w:val="BodyText"/>
              <w:jc w:val="both"/>
              <w:rPr>
                <w:rFonts w:ascii="Arial" w:hAnsi="Arial" w:cs="Arial"/>
              </w:rPr>
            </w:pPr>
            <w:r>
              <w:rPr>
                <w:rFonts w:ascii="Arial" w:hAnsi="Arial" w:cs="Arial"/>
              </w:rPr>
              <w:t xml:space="preserve">this </w:t>
            </w:r>
            <w:r>
              <w:rPr>
                <w:rFonts w:ascii="Arial" w:hAnsi="Arial" w:cs="Arial"/>
                <w:b/>
              </w:rPr>
              <w:t>Connection and Use of System Code</w:t>
            </w:r>
            <w:r>
              <w:rPr>
                <w:rFonts w:ascii="Arial" w:hAnsi="Arial" w:cs="Arial"/>
              </w:rPr>
              <w:t>;</w:t>
            </w:r>
          </w:p>
        </w:tc>
      </w:tr>
      <w:tr w:rsidR="004D5A11" w14:paraId="2A193A49" w14:textId="77777777" w:rsidTr="00ED2860">
        <w:tc>
          <w:tcPr>
            <w:tcW w:w="3545" w:type="dxa"/>
          </w:tcPr>
          <w:p w14:paraId="10440D75" w14:textId="77777777" w:rsidR="004D5A11" w:rsidRDefault="004D5A11">
            <w:pPr>
              <w:pStyle w:val="BodyText"/>
              <w:rPr>
                <w:rFonts w:ascii="Arial" w:hAnsi="Arial" w:cs="Arial"/>
                <w:b/>
                <w:bCs/>
              </w:rPr>
            </w:pPr>
            <w:r>
              <w:rPr>
                <w:rFonts w:ascii="Arial" w:hAnsi="Arial" w:cs="Arial"/>
                <w:b/>
                <w:bCs/>
              </w:rPr>
              <w:t>"CUSC Framework Agreement"</w:t>
            </w:r>
          </w:p>
        </w:tc>
        <w:tc>
          <w:tcPr>
            <w:tcW w:w="6775" w:type="dxa"/>
          </w:tcPr>
          <w:p w14:paraId="1DC50338" w14:textId="77777777" w:rsidR="004D5A11" w:rsidRDefault="004D5A11">
            <w:pPr>
              <w:pStyle w:val="BodyText"/>
              <w:jc w:val="both"/>
              <w:rPr>
                <w:rFonts w:ascii="Arial" w:hAnsi="Arial" w:cs="Arial"/>
                <w:b/>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3CF124BA" w14:textId="77777777" w:rsidTr="00ED2860">
        <w:tc>
          <w:tcPr>
            <w:tcW w:w="3545" w:type="dxa"/>
          </w:tcPr>
          <w:p w14:paraId="24DDCC2D" w14:textId="77777777" w:rsidR="004D5A11" w:rsidRDefault="004D5A11">
            <w:pPr>
              <w:pStyle w:val="BodyText"/>
              <w:rPr>
                <w:rFonts w:ascii="Arial" w:hAnsi="Arial" w:cs="Arial"/>
                <w:b/>
                <w:bCs/>
              </w:rPr>
            </w:pPr>
            <w:r>
              <w:rPr>
                <w:rFonts w:ascii="Arial" w:hAnsi="Arial" w:cs="Arial"/>
                <w:b/>
                <w:bCs/>
              </w:rPr>
              <w:t>"CUSC Implementation Date"</w:t>
            </w:r>
          </w:p>
        </w:tc>
        <w:tc>
          <w:tcPr>
            <w:tcW w:w="6775" w:type="dxa"/>
          </w:tcPr>
          <w:p w14:paraId="6BEEA307" w14:textId="77777777" w:rsidR="004D5A11" w:rsidRDefault="004D5A11">
            <w:pPr>
              <w:pStyle w:val="BodyText"/>
              <w:jc w:val="both"/>
              <w:rPr>
                <w:rFonts w:ascii="Arial" w:hAnsi="Arial" w:cs="Arial"/>
                <w:b/>
                <w:i/>
              </w:rPr>
            </w:pPr>
            <w:r>
              <w:rPr>
                <w:rFonts w:ascii="Arial" w:hAnsi="Arial" w:cs="Arial"/>
              </w:rPr>
              <w:t xml:space="preserve"> 00.01 on the 18 September 2001;</w:t>
            </w:r>
          </w:p>
        </w:tc>
      </w:tr>
      <w:tr w:rsidR="004D5A11" w14:paraId="671A7C46" w14:textId="77777777" w:rsidTr="00ED2860">
        <w:tc>
          <w:tcPr>
            <w:tcW w:w="3545" w:type="dxa"/>
          </w:tcPr>
          <w:p w14:paraId="0A1ABDAE"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rPr>
              <w:t>CUSC Modification Fast Track Proposal</w:t>
            </w:r>
            <w:r w:rsidRPr="00A036D5">
              <w:rPr>
                <w:rFonts w:ascii="Arial" w:hAnsi="Arial" w:cs="Arial"/>
              </w:rPr>
              <w:t>"</w:t>
            </w:r>
          </w:p>
        </w:tc>
        <w:tc>
          <w:tcPr>
            <w:tcW w:w="6775" w:type="dxa"/>
          </w:tcPr>
          <w:p w14:paraId="3EEB61FA" w14:textId="77777777" w:rsidR="004D5A11" w:rsidRPr="00A036D5" w:rsidRDefault="004D5A11" w:rsidP="00A63071">
            <w:pPr>
              <w:pStyle w:val="clauseindent"/>
              <w:ind w:left="0"/>
              <w:jc w:val="both"/>
              <w:rPr>
                <w:rFonts w:ascii="Arial" w:hAnsi="Arial" w:cs="Arial"/>
              </w:rPr>
            </w:pPr>
            <w:r w:rsidRPr="00A036D5">
              <w:rPr>
                <w:rFonts w:ascii="Arial" w:hAnsi="Arial" w:cs="Arial"/>
              </w:rPr>
              <w:t xml:space="preserve">a proposal to modify the </w:t>
            </w:r>
            <w:r w:rsidRPr="00A036D5">
              <w:rPr>
                <w:rFonts w:ascii="Arial" w:hAnsi="Arial" w:cs="Arial"/>
                <w:b/>
                <w:bCs/>
              </w:rPr>
              <w:t>CUSC</w:t>
            </w:r>
            <w:r w:rsidRPr="00A036D5">
              <w:rPr>
                <w:rFonts w:ascii="Arial" w:hAnsi="Arial" w:cs="Arial"/>
              </w:rPr>
              <w:t xml:space="preserve"> which is raised pursuant to Paragraph 8.29 and has not yet been approved or rejected by the </w:t>
            </w:r>
            <w:r w:rsidRPr="00A036D5">
              <w:rPr>
                <w:rFonts w:ascii="Arial" w:hAnsi="Arial" w:cs="Arial"/>
                <w:b/>
              </w:rPr>
              <w:t>CUSC Modifications Panel</w:t>
            </w:r>
            <w:r w:rsidRPr="00A036D5">
              <w:rPr>
                <w:rFonts w:ascii="Arial" w:hAnsi="Arial" w:cs="Arial"/>
              </w:rPr>
              <w:t xml:space="preserve">; </w:t>
            </w:r>
          </w:p>
        </w:tc>
      </w:tr>
      <w:tr w:rsidR="004D5A11" w14:paraId="498058EF" w14:textId="77777777" w:rsidTr="00ED2860">
        <w:tc>
          <w:tcPr>
            <w:tcW w:w="3545" w:type="dxa"/>
          </w:tcPr>
          <w:p w14:paraId="7E1E7C11" w14:textId="77777777" w:rsidR="004D5A11" w:rsidRPr="00A036D5" w:rsidRDefault="004D5A11" w:rsidP="00A63071">
            <w:pPr>
              <w:pStyle w:val="clauseindent"/>
              <w:ind w:left="0"/>
              <w:rPr>
                <w:rFonts w:ascii="Arial" w:hAnsi="Arial" w:cs="Arial"/>
              </w:rPr>
            </w:pPr>
            <w:r w:rsidRPr="00A036D5">
              <w:rPr>
                <w:rFonts w:ascii="Arial" w:hAnsi="Arial" w:cs="Arial"/>
              </w:rPr>
              <w:t>“</w:t>
            </w:r>
            <w:r w:rsidRPr="00A036D5">
              <w:rPr>
                <w:rFonts w:ascii="Arial" w:hAnsi="Arial" w:cs="Arial"/>
                <w:b/>
                <w:bCs/>
              </w:rPr>
              <w:t>CUSC Modification Fast Track Report</w:t>
            </w:r>
            <w:r w:rsidRPr="00A036D5">
              <w:rPr>
                <w:rFonts w:ascii="Arial" w:hAnsi="Arial" w:cs="Arial"/>
              </w:rPr>
              <w:t>”</w:t>
            </w:r>
          </w:p>
        </w:tc>
        <w:tc>
          <w:tcPr>
            <w:tcW w:w="6775" w:type="dxa"/>
          </w:tcPr>
          <w:p w14:paraId="728A94EE" w14:textId="77777777" w:rsidR="004D5A11" w:rsidRPr="00A036D5" w:rsidRDefault="004D5A11" w:rsidP="00A63071">
            <w:pPr>
              <w:pStyle w:val="clauseindent"/>
              <w:ind w:left="0"/>
              <w:jc w:val="both"/>
              <w:rPr>
                <w:rFonts w:ascii="Arial" w:hAnsi="Arial" w:cs="Arial"/>
              </w:rPr>
            </w:pPr>
            <w:r w:rsidRPr="00A036D5">
              <w:rPr>
                <w:rFonts w:ascii="Arial" w:hAnsi="Arial" w:cs="Arial"/>
              </w:rPr>
              <w:t>a report prepared pursuant to Paragraph 8.29;</w:t>
            </w:r>
          </w:p>
        </w:tc>
      </w:tr>
      <w:tr w:rsidR="004D5A11" w14:paraId="7C15C401" w14:textId="77777777" w:rsidTr="00ED2860">
        <w:tc>
          <w:tcPr>
            <w:tcW w:w="3545" w:type="dxa"/>
          </w:tcPr>
          <w:p w14:paraId="5BE0A702"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Procedures</w:t>
            </w:r>
            <w:r>
              <w:rPr>
                <w:rFonts w:ascii="Arial" w:hAnsi="Arial" w:cs="Arial"/>
              </w:rPr>
              <w:t>"</w:t>
            </w:r>
          </w:p>
        </w:tc>
        <w:tc>
          <w:tcPr>
            <w:tcW w:w="6775" w:type="dxa"/>
          </w:tcPr>
          <w:p w14:paraId="5473DDEE" w14:textId="77777777" w:rsidR="004D5A11" w:rsidRDefault="004D5A11">
            <w:pPr>
              <w:pStyle w:val="clauseindent"/>
              <w:ind w:left="0"/>
              <w:jc w:val="both"/>
              <w:rPr>
                <w:rFonts w:ascii="Arial" w:hAnsi="Arial" w:cs="Arial"/>
              </w:rPr>
            </w:pPr>
            <w:r>
              <w:rPr>
                <w:rFonts w:ascii="Arial" w:hAnsi="Arial" w:cs="Arial"/>
              </w:rPr>
              <w:t>the procedures for the modification of the</w:t>
            </w:r>
            <w:r>
              <w:rPr>
                <w:rFonts w:ascii="Arial" w:hAnsi="Arial" w:cs="Arial"/>
                <w:b/>
              </w:rPr>
              <w:t xml:space="preserve"> CUSC</w:t>
            </w:r>
            <w:r>
              <w:rPr>
                <w:rFonts w:ascii="Arial" w:hAnsi="Arial" w:cs="Arial"/>
              </w:rPr>
              <w:t xml:space="preserve"> (including the implementation of </w:t>
            </w:r>
            <w:r>
              <w:rPr>
                <w:rFonts w:ascii="Arial" w:hAnsi="Arial" w:cs="Arial"/>
                <w:b/>
              </w:rPr>
              <w:t>Approved CUSC Modifications</w:t>
            </w:r>
            <w:r>
              <w:rPr>
                <w:rFonts w:ascii="Arial" w:hAnsi="Arial" w:cs="Arial"/>
              </w:rPr>
              <w:t>) as set out in Section 8;</w:t>
            </w:r>
          </w:p>
        </w:tc>
      </w:tr>
      <w:tr w:rsidR="004D5A11" w14:paraId="04844CB5" w14:textId="77777777" w:rsidTr="00ED2860">
        <w:tc>
          <w:tcPr>
            <w:tcW w:w="3545" w:type="dxa"/>
          </w:tcPr>
          <w:p w14:paraId="6A0D64A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Process</w:t>
            </w:r>
            <w:r>
              <w:rPr>
                <w:rFonts w:ascii="Arial" w:hAnsi="Arial" w:cs="Arial"/>
              </w:rPr>
              <w:t>"</w:t>
            </w:r>
          </w:p>
        </w:tc>
        <w:tc>
          <w:tcPr>
            <w:tcW w:w="6775" w:type="dxa"/>
          </w:tcPr>
          <w:p w14:paraId="1EDC4D0A" w14:textId="77777777" w:rsidR="004D5A11" w:rsidRDefault="004D5A11">
            <w:pPr>
              <w:pStyle w:val="clauseindent"/>
              <w:ind w:left="0"/>
              <w:jc w:val="both"/>
              <w:rPr>
                <w:rFonts w:ascii="Arial" w:hAnsi="Arial" w:cs="Arial"/>
              </w:rPr>
            </w:pPr>
            <w:r>
              <w:rPr>
                <w:rFonts w:ascii="Arial" w:hAnsi="Arial" w:cs="Arial"/>
              </w:rPr>
              <w:t xml:space="preserve">the part of the </w:t>
            </w:r>
            <w:r>
              <w:rPr>
                <w:rFonts w:ascii="Arial" w:hAnsi="Arial" w:cs="Arial"/>
                <w:b/>
                <w:bCs/>
              </w:rPr>
              <w:t>CUSC Modification</w:t>
            </w:r>
            <w:r>
              <w:rPr>
                <w:rFonts w:ascii="Arial" w:hAnsi="Arial" w:cs="Arial"/>
              </w:rPr>
              <w:t xml:space="preserve"> </w:t>
            </w:r>
            <w:r>
              <w:rPr>
                <w:rFonts w:ascii="Arial" w:hAnsi="Arial" w:cs="Arial"/>
                <w:b/>
                <w:bCs/>
              </w:rPr>
              <w:t>Procedures</w:t>
            </w:r>
            <w:r>
              <w:rPr>
                <w:rFonts w:ascii="Arial" w:hAnsi="Arial" w:cs="Arial"/>
              </w:rPr>
              <w:t xml:space="preserve"> relating to consideration by the </w:t>
            </w:r>
            <w:r>
              <w:rPr>
                <w:rFonts w:ascii="Arial" w:hAnsi="Arial" w:cs="Arial"/>
                <w:b/>
                <w:bCs/>
              </w:rPr>
              <w:t>CUSC Modifications</w:t>
            </w:r>
            <w:r>
              <w:rPr>
                <w:rFonts w:ascii="Arial" w:hAnsi="Arial" w:cs="Arial"/>
              </w:rPr>
              <w:t xml:space="preserve"> </w:t>
            </w:r>
            <w:r>
              <w:rPr>
                <w:rFonts w:ascii="Arial" w:hAnsi="Arial" w:cs="Arial"/>
                <w:b/>
                <w:bCs/>
              </w:rPr>
              <w:t>Panel</w:t>
            </w:r>
            <w:r>
              <w:rPr>
                <w:rFonts w:ascii="Arial" w:hAnsi="Arial" w:cs="Arial"/>
              </w:rPr>
              <w:t xml:space="preserve"> and </w:t>
            </w:r>
            <w:r>
              <w:rPr>
                <w:rFonts w:ascii="Arial" w:hAnsi="Arial" w:cs="Arial"/>
                <w:b/>
                <w:bCs/>
              </w:rPr>
              <w:t>Workgroups</w:t>
            </w:r>
            <w:r>
              <w:rPr>
                <w:rFonts w:ascii="Arial" w:hAnsi="Arial" w:cs="Arial"/>
              </w:rPr>
              <w:t xml:space="preserve">, consultation by </w:t>
            </w:r>
            <w:bookmarkStart w:id="33" w:name="_DV_C10"/>
            <w:r>
              <w:rPr>
                <w:rStyle w:val="DeltaViewInsertion"/>
                <w:rFonts w:ascii="Arial" w:hAnsi="Arial" w:cs="Arial"/>
                <w:color w:val="auto"/>
                <w:u w:val="none"/>
              </w:rPr>
              <w:t xml:space="preserve">the </w:t>
            </w:r>
            <w:r>
              <w:rPr>
                <w:rStyle w:val="DeltaViewInsertion"/>
                <w:rFonts w:ascii="Arial" w:hAnsi="Arial" w:cs="Arial"/>
                <w:b/>
                <w:bCs/>
                <w:color w:val="auto"/>
                <w:u w:val="none"/>
              </w:rPr>
              <w:t>Workgroups</w:t>
            </w:r>
            <w:r>
              <w:rPr>
                <w:rStyle w:val="DeltaViewInsertion"/>
                <w:rFonts w:ascii="Arial" w:hAnsi="Arial" w:cs="Arial"/>
                <w:color w:val="auto"/>
                <w:u w:val="none"/>
              </w:rPr>
              <w:t xml:space="preserve"> and</w:t>
            </w:r>
            <w:bookmarkEnd w:id="33"/>
            <w:r>
              <w:rPr>
                <w:rStyle w:val="DeltaViewInsertion"/>
                <w:rFonts w:ascii="Arial" w:hAnsi="Arial" w:cs="Arial"/>
                <w:color w:val="auto"/>
                <w:u w:val="none"/>
              </w:rPr>
              <w:t xml:space="preserve"> </w:t>
            </w:r>
            <w:r>
              <w:rPr>
                <w:rFonts w:ascii="Arial" w:hAnsi="Arial" w:cs="Arial"/>
                <w:b/>
                <w:bCs/>
              </w:rPr>
              <w:t>The Company</w:t>
            </w:r>
            <w:r>
              <w:rPr>
                <w:rFonts w:ascii="Arial" w:hAnsi="Arial" w:cs="Arial"/>
              </w:rPr>
              <w:t xml:space="preserve"> and preparation of </w:t>
            </w:r>
            <w:bookmarkStart w:id="34" w:name="_BPDCD_30"/>
            <w:r w:rsidRPr="00842A97">
              <w:rPr>
                <w:rFonts w:ascii="Arial" w:hAnsi="Arial" w:cs="Arial"/>
              </w:rPr>
              <w:t xml:space="preserve">a </w:t>
            </w:r>
            <w:bookmarkEnd w:id="34"/>
            <w:r>
              <w:rPr>
                <w:rFonts w:ascii="Arial" w:hAnsi="Arial" w:cs="Arial"/>
                <w:b/>
                <w:bCs/>
              </w:rPr>
              <w:t>CUSC Modification</w:t>
            </w:r>
            <w:r>
              <w:rPr>
                <w:rFonts w:ascii="Arial" w:hAnsi="Arial" w:cs="Arial"/>
              </w:rPr>
              <w:t xml:space="preserve"> </w:t>
            </w:r>
            <w:r>
              <w:rPr>
                <w:rFonts w:ascii="Arial" w:hAnsi="Arial" w:cs="Arial"/>
                <w:b/>
                <w:bCs/>
              </w:rPr>
              <w:t>Report</w:t>
            </w:r>
            <w:r>
              <w:rPr>
                <w:rFonts w:ascii="Arial" w:hAnsi="Arial" w:cs="Arial"/>
              </w:rPr>
              <w:t xml:space="preserve"> by </w:t>
            </w:r>
            <w:bookmarkStart w:id="35" w:name="_BPDCD_31"/>
            <w:r w:rsidRPr="00842A97">
              <w:rPr>
                <w:rFonts w:ascii="Arial" w:hAnsi="Arial" w:cs="Arial"/>
                <w:bCs/>
              </w:rPr>
              <w:t>the</w:t>
            </w:r>
            <w:r w:rsidRPr="00842A97">
              <w:rPr>
                <w:rFonts w:ascii="Arial" w:hAnsi="Arial" w:cs="Arial"/>
                <w:b/>
                <w:bCs/>
              </w:rPr>
              <w:t xml:space="preserve"> CUSC Modifications Panel</w:t>
            </w:r>
            <w:bookmarkEnd w:id="35"/>
            <w:r w:rsidRPr="00842A97">
              <w:rPr>
                <w:rFonts w:ascii="Arial" w:hAnsi="Arial" w:cs="Arial"/>
              </w:rPr>
              <w:t>;</w:t>
            </w:r>
          </w:p>
        </w:tc>
      </w:tr>
      <w:tr w:rsidR="004D5A11" w14:paraId="74F84059" w14:textId="77777777" w:rsidTr="00ED2860">
        <w:tc>
          <w:tcPr>
            <w:tcW w:w="3545" w:type="dxa"/>
          </w:tcPr>
          <w:p w14:paraId="627F6796"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Proposal</w:t>
            </w:r>
            <w:r>
              <w:rPr>
                <w:rFonts w:ascii="Arial" w:hAnsi="Arial" w:cs="Arial"/>
              </w:rPr>
              <w:t>"</w:t>
            </w:r>
          </w:p>
        </w:tc>
        <w:tc>
          <w:tcPr>
            <w:tcW w:w="6775" w:type="dxa"/>
          </w:tcPr>
          <w:p w14:paraId="4CB5C94C" w14:textId="77777777" w:rsidR="004D5A11" w:rsidRDefault="004D5A11">
            <w:pPr>
              <w:pStyle w:val="clauseindent"/>
              <w:ind w:left="0"/>
              <w:jc w:val="both"/>
              <w:rPr>
                <w:rFonts w:ascii="Arial" w:hAnsi="Arial" w:cs="Arial"/>
              </w:rPr>
            </w:pPr>
            <w:r>
              <w:rPr>
                <w:rFonts w:ascii="Arial" w:hAnsi="Arial" w:cs="Arial"/>
              </w:rPr>
              <w:t xml:space="preserve">a proposal to modify the </w:t>
            </w:r>
            <w:r>
              <w:rPr>
                <w:rFonts w:ascii="Arial" w:hAnsi="Arial" w:cs="Arial"/>
                <w:b/>
                <w:bCs/>
              </w:rPr>
              <w:t>CUSC</w:t>
            </w:r>
            <w:r>
              <w:rPr>
                <w:rFonts w:ascii="Arial" w:hAnsi="Arial" w:cs="Arial"/>
              </w:rPr>
              <w:t xml:space="preserve"> which is not rejected pursuant to Paragraphs 8.16.5 or 8.16.6 and has not yet been implemented; </w:t>
            </w:r>
          </w:p>
        </w:tc>
      </w:tr>
      <w:tr w:rsidR="004D5A11" w14:paraId="5F6659FC" w14:textId="77777777" w:rsidTr="00ED2860">
        <w:tc>
          <w:tcPr>
            <w:tcW w:w="3545" w:type="dxa"/>
          </w:tcPr>
          <w:p w14:paraId="72C98B11"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Register</w:t>
            </w:r>
            <w:r>
              <w:rPr>
                <w:rFonts w:ascii="Arial" w:hAnsi="Arial" w:cs="Arial"/>
              </w:rPr>
              <w:t>"</w:t>
            </w:r>
          </w:p>
        </w:tc>
        <w:tc>
          <w:tcPr>
            <w:tcW w:w="6775" w:type="dxa"/>
          </w:tcPr>
          <w:p w14:paraId="38E90B61" w14:textId="77777777" w:rsidR="004D5A11" w:rsidRDefault="004D5A11">
            <w:pPr>
              <w:pStyle w:val="clauseindent"/>
              <w:ind w:left="0"/>
              <w:jc w:val="both"/>
              <w:rPr>
                <w:rFonts w:ascii="Arial" w:hAnsi="Arial" w:cs="Arial"/>
              </w:rPr>
            </w:pPr>
            <w:r>
              <w:rPr>
                <w:rFonts w:ascii="Arial" w:hAnsi="Arial" w:cs="Arial"/>
              </w:rPr>
              <w:t>as defined in Paragraph 8.13.1;</w:t>
            </w:r>
          </w:p>
        </w:tc>
      </w:tr>
      <w:tr w:rsidR="004D5A11" w14:paraId="1216F02C" w14:textId="77777777" w:rsidTr="00ED2860">
        <w:tc>
          <w:tcPr>
            <w:tcW w:w="3545" w:type="dxa"/>
          </w:tcPr>
          <w:p w14:paraId="7496F8E7"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 Report</w:t>
            </w:r>
            <w:r>
              <w:rPr>
                <w:rFonts w:ascii="Arial" w:hAnsi="Arial" w:cs="Arial"/>
              </w:rPr>
              <w:t>"</w:t>
            </w:r>
          </w:p>
        </w:tc>
        <w:tc>
          <w:tcPr>
            <w:tcW w:w="6775" w:type="dxa"/>
          </w:tcPr>
          <w:p w14:paraId="5ED7A662" w14:textId="77777777" w:rsidR="004D5A11" w:rsidRDefault="004D5A11">
            <w:pPr>
              <w:pStyle w:val="clauseindent"/>
              <w:ind w:left="0"/>
              <w:jc w:val="both"/>
              <w:rPr>
                <w:rFonts w:ascii="Arial" w:hAnsi="Arial" w:cs="Arial"/>
              </w:rPr>
            </w:pPr>
            <w:r>
              <w:rPr>
                <w:rFonts w:ascii="Arial" w:hAnsi="Arial" w:cs="Arial"/>
              </w:rPr>
              <w:t>a report prepared pursuant to Paragraph 8.23;</w:t>
            </w:r>
          </w:p>
        </w:tc>
      </w:tr>
      <w:tr w:rsidR="004D5A11" w14:paraId="27721BB9" w14:textId="77777777" w:rsidTr="00ED2860">
        <w:tc>
          <w:tcPr>
            <w:tcW w:w="3545" w:type="dxa"/>
          </w:tcPr>
          <w:p w14:paraId="1508710C" w14:textId="77777777" w:rsidR="004D5A11" w:rsidRDefault="004D5A11">
            <w:pPr>
              <w:pStyle w:val="clauseindent"/>
              <w:ind w:left="0"/>
              <w:rPr>
                <w:rFonts w:ascii="Arial" w:hAnsi="Arial" w:cs="Arial"/>
              </w:rPr>
            </w:pPr>
            <w:r>
              <w:rPr>
                <w:rFonts w:ascii="Arial" w:hAnsi="Arial" w:cs="Arial"/>
              </w:rPr>
              <w:t>“</w:t>
            </w:r>
            <w:r>
              <w:rPr>
                <w:rFonts w:ascii="Arial" w:hAnsi="Arial" w:cs="Arial"/>
                <w:b/>
                <w:bCs/>
              </w:rPr>
              <w:t>CUSC Modification Self-Governance Report</w:t>
            </w:r>
            <w:r>
              <w:rPr>
                <w:rFonts w:ascii="Arial" w:hAnsi="Arial" w:cs="Arial"/>
              </w:rPr>
              <w:t>”</w:t>
            </w:r>
          </w:p>
        </w:tc>
        <w:tc>
          <w:tcPr>
            <w:tcW w:w="6775" w:type="dxa"/>
          </w:tcPr>
          <w:p w14:paraId="7FE5A183" w14:textId="77777777" w:rsidR="004D5A11" w:rsidRDefault="004D5A11">
            <w:pPr>
              <w:pStyle w:val="clauseindent"/>
              <w:ind w:left="0"/>
              <w:jc w:val="both"/>
              <w:rPr>
                <w:rFonts w:ascii="Arial" w:hAnsi="Arial" w:cs="Arial"/>
              </w:rPr>
            </w:pPr>
            <w:r>
              <w:rPr>
                <w:rFonts w:ascii="Arial" w:hAnsi="Arial" w:cs="Arial"/>
              </w:rPr>
              <w:t>a report prepared pursuant to Paragraph 8.25;</w:t>
            </w:r>
          </w:p>
        </w:tc>
      </w:tr>
      <w:tr w:rsidR="004D5A11" w14:paraId="7E1B6908" w14:textId="77777777" w:rsidTr="00ED2860">
        <w:tc>
          <w:tcPr>
            <w:tcW w:w="3545" w:type="dxa"/>
          </w:tcPr>
          <w:p w14:paraId="5F9E48DE"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w:t>
            </w:r>
            <w:r>
              <w:rPr>
                <w:rFonts w:ascii="Arial" w:hAnsi="Arial" w:cs="Arial"/>
              </w:rPr>
              <w:t>"</w:t>
            </w:r>
          </w:p>
        </w:tc>
        <w:tc>
          <w:tcPr>
            <w:tcW w:w="6775" w:type="dxa"/>
          </w:tcPr>
          <w:p w14:paraId="565E637C" w14:textId="77777777" w:rsidR="004D5A11" w:rsidRDefault="004D5A11">
            <w:pPr>
              <w:pStyle w:val="clauseindent"/>
              <w:ind w:left="0"/>
              <w:jc w:val="both"/>
              <w:rPr>
                <w:rFonts w:ascii="Arial" w:hAnsi="Arial" w:cs="Arial"/>
              </w:rPr>
            </w:pPr>
            <w:r>
              <w:rPr>
                <w:rFonts w:ascii="Arial" w:hAnsi="Arial" w:cs="Arial"/>
              </w:rPr>
              <w:t>the body established and maintained pursuant to Paragraph 8.3;</w:t>
            </w:r>
          </w:p>
        </w:tc>
      </w:tr>
      <w:tr w:rsidR="004D5A11" w14:paraId="5CEDB9A0" w14:textId="77777777" w:rsidTr="00ED2860">
        <w:tc>
          <w:tcPr>
            <w:tcW w:w="3545" w:type="dxa"/>
          </w:tcPr>
          <w:p w14:paraId="7C9941B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Recommendation Vote</w:t>
            </w:r>
            <w:r>
              <w:rPr>
                <w:rFonts w:ascii="Arial" w:hAnsi="Arial" w:cs="Arial"/>
              </w:rPr>
              <w:t>"</w:t>
            </w:r>
          </w:p>
        </w:tc>
        <w:tc>
          <w:tcPr>
            <w:tcW w:w="6775" w:type="dxa"/>
          </w:tcPr>
          <w:p w14:paraId="1E7A8284" w14:textId="42D27EAB" w:rsidR="004D5A11" w:rsidRDefault="004D5A11">
            <w:pPr>
              <w:pStyle w:val="clauseindent"/>
              <w:ind w:left="0"/>
              <w:jc w:val="both"/>
              <w:rPr>
                <w:rFonts w:ascii="Arial" w:hAnsi="Arial" w:cs="Arial"/>
              </w:rPr>
            </w:pPr>
            <w:bookmarkStart w:id="36" w:name="_BPDCD_32"/>
            <w:r w:rsidRPr="00842A97">
              <w:rPr>
                <w:rFonts w:ascii="Arial" w:hAnsi="Arial" w:cs="Arial"/>
              </w:rPr>
              <w:t xml:space="preserve">the </w:t>
            </w:r>
            <w:bookmarkEnd w:id="36"/>
            <w:r w:rsidRPr="00842A97">
              <w:rPr>
                <w:rFonts w:ascii="Arial" w:hAnsi="Arial" w:cs="Arial"/>
              </w:rPr>
              <w:t>v</w:t>
            </w:r>
            <w:r>
              <w:rPr>
                <w:rFonts w:ascii="Arial" w:hAnsi="Arial" w:cs="Arial"/>
              </w:rPr>
              <w:t xml:space="preserve">ote of </w:t>
            </w:r>
            <w:r>
              <w:rPr>
                <w:rFonts w:ascii="Arial" w:hAnsi="Arial" w:cs="Arial"/>
                <w:b/>
                <w:bCs/>
              </w:rPr>
              <w:t xml:space="preserve">Panel </w:t>
            </w:r>
            <w:r>
              <w:rPr>
                <w:rStyle w:val="DeltaViewInsertion"/>
                <w:rFonts w:ascii="Arial" w:hAnsi="Arial" w:cs="Arial"/>
                <w:b/>
                <w:bCs/>
                <w:color w:val="auto"/>
                <w:u w:val="none"/>
              </w:rPr>
              <w:t>Members</w:t>
            </w:r>
            <w:bookmarkStart w:id="37" w:name="_DV_M1"/>
            <w:bookmarkEnd w:id="37"/>
            <w:r>
              <w:rPr>
                <w:rFonts w:ascii="Arial" w:hAnsi="Arial" w:cs="Arial"/>
              </w:rPr>
              <w:t xml:space="preserve"> undertaken by the </w:t>
            </w:r>
            <w:bookmarkStart w:id="38" w:name="_DV_C5"/>
            <w:r>
              <w:rPr>
                <w:rStyle w:val="DeltaViewInsertion"/>
                <w:rFonts w:ascii="Arial" w:hAnsi="Arial" w:cs="Arial"/>
                <w:b/>
                <w:bCs/>
                <w:color w:val="auto"/>
                <w:u w:val="none"/>
              </w:rPr>
              <w:t xml:space="preserve">Panel </w:t>
            </w:r>
            <w:bookmarkStart w:id="39" w:name="_DV_M2"/>
            <w:bookmarkEnd w:id="38"/>
            <w:bookmarkEnd w:id="39"/>
            <w:r>
              <w:rPr>
                <w:rFonts w:ascii="Arial" w:hAnsi="Arial" w:cs="Arial"/>
                <w:b/>
                <w:bCs/>
              </w:rPr>
              <w:t>Chair</w:t>
            </w:r>
            <w:r w:rsidR="0090418F">
              <w:rPr>
                <w:rFonts w:ascii="Arial" w:hAnsi="Arial" w:cs="Arial"/>
                <w:b/>
                <w:bCs/>
              </w:rPr>
              <w:t>person</w:t>
            </w:r>
            <w:r>
              <w:rPr>
                <w:rFonts w:ascii="Arial" w:hAnsi="Arial" w:cs="Arial"/>
              </w:rPr>
              <w:t xml:space="preserve"> in accordance with Paragraph </w:t>
            </w:r>
            <w:r>
              <w:rPr>
                <w:rStyle w:val="DeltaViewInsertion"/>
                <w:rFonts w:ascii="Arial" w:hAnsi="Arial" w:cs="Arial"/>
                <w:color w:val="auto"/>
                <w:u w:val="none"/>
              </w:rPr>
              <w:t>8.23.4</w:t>
            </w:r>
            <w:r>
              <w:rPr>
                <w:rFonts w:ascii="Arial" w:hAnsi="Arial" w:cs="Arial"/>
              </w:rPr>
              <w:t xml:space="preserve"> as to whether in their view they believe each </w:t>
            </w:r>
            <w:r>
              <w:rPr>
                <w:rFonts w:ascii="Arial" w:hAnsi="Arial" w:cs="Arial"/>
                <w:b/>
                <w:bCs/>
              </w:rPr>
              <w:t>CUSC Modification Proposal,</w:t>
            </w:r>
            <w:r>
              <w:rPr>
                <w:rStyle w:val="DeltaViewInsertion"/>
                <w:rFonts w:ascii="Arial" w:hAnsi="Arial" w:cs="Arial"/>
                <w:b/>
                <w:bCs/>
                <w:color w:val="auto"/>
                <w:u w:val="none"/>
              </w:rPr>
              <w:t xml:space="preserve"> </w:t>
            </w:r>
            <w:r>
              <w:rPr>
                <w:rStyle w:val="DeltaViewInsertion"/>
                <w:rFonts w:ascii="Arial" w:hAnsi="Arial" w:cs="Arial"/>
                <w:color w:val="auto"/>
                <w:u w:val="none"/>
              </w:rPr>
              <w:t>or</w:t>
            </w:r>
            <w:r>
              <w:rPr>
                <w:rFonts w:ascii="Arial" w:hAnsi="Arial" w:cs="Arial"/>
              </w:rPr>
              <w:t xml:space="preserve"> </w:t>
            </w:r>
            <w:r>
              <w:rPr>
                <w:rFonts w:ascii="Arial" w:hAnsi="Arial" w:cs="Arial"/>
                <w:b/>
                <w:bCs/>
              </w:rPr>
              <w:t xml:space="preserve">Workgroup Alternative CUSC Modification </w:t>
            </w:r>
            <w:r>
              <w:rPr>
                <w:rFonts w:ascii="Arial" w:hAnsi="Arial" w:cs="Arial"/>
              </w:rPr>
              <w:t xml:space="preserve">would better facilitate achievement of the </w:t>
            </w:r>
            <w:bookmarkStart w:id="40" w:name="_BPDCD_33"/>
            <w:r w:rsidRPr="00842A97">
              <w:rPr>
                <w:rFonts w:ascii="Arial Bold" w:hAnsi="Arial Bold" w:cs="Arial"/>
                <w:b/>
              </w:rPr>
              <w:t>Applicable</w:t>
            </w:r>
            <w:r w:rsidRPr="00842A97">
              <w:rPr>
                <w:rFonts w:ascii="Arial Bold" w:hAnsi="Arial Bold" w:cs="Arial"/>
              </w:rPr>
              <w:t xml:space="preserve"> </w:t>
            </w:r>
            <w:bookmarkEnd w:id="40"/>
            <w:r w:rsidRPr="00842A97">
              <w:rPr>
                <w:rFonts w:ascii="Arial Bold" w:hAnsi="Arial Bold" w:cs="Arial"/>
                <w:b/>
                <w:bCs/>
              </w:rPr>
              <w:t>C</w:t>
            </w:r>
            <w:r>
              <w:rPr>
                <w:rFonts w:ascii="Arial" w:hAnsi="Arial" w:cs="Arial"/>
                <w:b/>
                <w:bCs/>
              </w:rPr>
              <w:t>USC Objective(s)</w:t>
            </w:r>
            <w:r>
              <w:rPr>
                <w:rFonts w:ascii="Arial" w:hAnsi="Arial" w:cs="Arial"/>
                <w:bCs/>
              </w:rPr>
              <w:t xml:space="preserve"> and so should be made;</w:t>
            </w:r>
          </w:p>
        </w:tc>
      </w:tr>
      <w:tr w:rsidR="004D5A11" w14:paraId="46EB421A" w14:textId="77777777" w:rsidTr="00ED2860">
        <w:tc>
          <w:tcPr>
            <w:tcW w:w="3545" w:type="dxa"/>
          </w:tcPr>
          <w:p w14:paraId="26F70764" w14:textId="77777777" w:rsidR="004D5A11" w:rsidRDefault="004D5A11">
            <w:pPr>
              <w:pStyle w:val="clauseindent"/>
              <w:ind w:left="0"/>
              <w:rPr>
                <w:rFonts w:ascii="Arial" w:hAnsi="Arial" w:cs="Arial"/>
              </w:rPr>
            </w:pPr>
            <w:r>
              <w:rPr>
                <w:rFonts w:ascii="Arial" w:hAnsi="Arial" w:cs="Arial"/>
              </w:rPr>
              <w:t>"</w:t>
            </w:r>
            <w:r>
              <w:rPr>
                <w:rFonts w:ascii="Arial" w:hAnsi="Arial" w:cs="Arial"/>
                <w:b/>
              </w:rPr>
              <w:t>CUSC Modifications Panel Self-Governance Vote</w:t>
            </w:r>
            <w:r>
              <w:rPr>
                <w:rFonts w:ascii="Arial" w:hAnsi="Arial" w:cs="Arial"/>
              </w:rPr>
              <w:t>"</w:t>
            </w:r>
          </w:p>
        </w:tc>
        <w:tc>
          <w:tcPr>
            <w:tcW w:w="6775" w:type="dxa"/>
          </w:tcPr>
          <w:p w14:paraId="6DE3601E" w14:textId="20523CF7" w:rsidR="004D5A11" w:rsidRDefault="004D5A11">
            <w:pPr>
              <w:pStyle w:val="clauseindent"/>
              <w:ind w:left="0"/>
              <w:jc w:val="both"/>
              <w:rPr>
                <w:rFonts w:ascii="Arial" w:hAnsi="Arial" w:cs="Arial"/>
              </w:rPr>
            </w:pPr>
            <w:r>
              <w:rPr>
                <w:rFonts w:ascii="Arial" w:hAnsi="Arial" w:cs="Arial"/>
              </w:rPr>
              <w:t xml:space="preserve">The vote of </w:t>
            </w:r>
            <w:r>
              <w:rPr>
                <w:rFonts w:ascii="Arial" w:hAnsi="Arial" w:cs="Arial"/>
                <w:b/>
                <w:bCs/>
              </w:rPr>
              <w:t xml:space="preserve">Panel </w:t>
            </w:r>
            <w:r>
              <w:rPr>
                <w:rStyle w:val="DeltaViewInsertion"/>
                <w:rFonts w:ascii="Arial" w:hAnsi="Arial" w:cs="Arial"/>
                <w:b/>
                <w:bCs/>
                <w:color w:val="auto"/>
                <w:u w:val="none"/>
              </w:rPr>
              <w:t>Members</w:t>
            </w:r>
            <w:r>
              <w:rPr>
                <w:rFonts w:ascii="Arial" w:hAnsi="Arial" w:cs="Arial"/>
              </w:rPr>
              <w:t xml:space="preserve"> undertaken by the </w:t>
            </w:r>
            <w:r>
              <w:rPr>
                <w:rStyle w:val="DeltaViewInsertion"/>
                <w:rFonts w:ascii="Arial" w:hAnsi="Arial" w:cs="Arial"/>
                <w:b/>
                <w:bCs/>
                <w:color w:val="auto"/>
                <w:u w:val="none"/>
              </w:rPr>
              <w:t xml:space="preserve">Panel </w:t>
            </w:r>
            <w:r>
              <w:rPr>
                <w:rFonts w:ascii="Arial" w:hAnsi="Arial" w:cs="Arial"/>
                <w:b/>
                <w:bCs/>
              </w:rPr>
              <w:t>Chair</w:t>
            </w:r>
            <w:r w:rsidR="0090418F">
              <w:rPr>
                <w:rFonts w:ascii="Arial" w:hAnsi="Arial" w:cs="Arial"/>
                <w:b/>
                <w:bCs/>
              </w:rPr>
              <w:t>person</w:t>
            </w:r>
            <w:r>
              <w:rPr>
                <w:rFonts w:ascii="Arial" w:hAnsi="Arial" w:cs="Arial"/>
              </w:rPr>
              <w:t xml:space="preserve"> in accordance with Paragraph</w:t>
            </w:r>
            <w:bookmarkStart w:id="41" w:name="_BPDCD_34"/>
            <w:r>
              <w:rPr>
                <w:rStyle w:val="DeltaViewInsertion"/>
                <w:rFonts w:ascii="Arial" w:hAnsi="Arial" w:cs="Arial"/>
                <w:strike/>
                <w:color w:val="FF0000"/>
                <w:u w:val="none"/>
              </w:rPr>
              <w:t>.</w:t>
            </w:r>
            <w:r>
              <w:rPr>
                <w:rStyle w:val="DeltaViewInsertion"/>
                <w:rFonts w:ascii="Arial" w:hAnsi="Arial" w:cs="Arial"/>
              </w:rPr>
              <w:t xml:space="preserve"> </w:t>
            </w:r>
            <w:bookmarkEnd w:id="41"/>
            <w:r>
              <w:rPr>
                <w:rStyle w:val="DeltaViewInsertion"/>
                <w:rFonts w:ascii="Arial" w:hAnsi="Arial" w:cs="Arial"/>
                <w:color w:val="auto"/>
                <w:u w:val="none"/>
              </w:rPr>
              <w:t>8.25.9</w:t>
            </w:r>
            <w:r>
              <w:rPr>
                <w:rFonts w:ascii="Arial" w:hAnsi="Arial" w:cs="Arial"/>
              </w:rPr>
              <w:t xml:space="preserve"> as to whether they believe each </w:t>
            </w:r>
            <w:r>
              <w:rPr>
                <w:rFonts w:ascii="Arial" w:hAnsi="Arial" w:cs="Arial"/>
                <w:b/>
                <w:bCs/>
              </w:rPr>
              <w:t>CUSC Modification Proposal</w:t>
            </w:r>
            <w:r>
              <w:rPr>
                <w:rFonts w:ascii="Arial" w:hAnsi="Arial" w:cs="Arial"/>
                <w:bCs/>
              </w:rPr>
              <w:t xml:space="preserve">, </w:t>
            </w:r>
            <w:bookmarkStart w:id="42" w:name="_BPDCD_35"/>
            <w:r w:rsidRPr="00842A97">
              <w:rPr>
                <w:rFonts w:ascii="Arial" w:hAnsi="Arial" w:cs="Arial"/>
                <w:bCs/>
              </w:rPr>
              <w:t>as compared with the then existing provisions of the</w:t>
            </w:r>
            <w:r w:rsidRPr="00842A97">
              <w:rPr>
                <w:rFonts w:ascii="Arial" w:hAnsi="Arial" w:cs="Arial"/>
                <w:b/>
                <w:bCs/>
              </w:rPr>
              <w:t xml:space="preserve"> CUSC </w:t>
            </w:r>
            <w:r w:rsidRPr="00842A97">
              <w:rPr>
                <w:rFonts w:ascii="Arial" w:hAnsi="Arial" w:cs="Arial"/>
                <w:bCs/>
              </w:rPr>
              <w:t>and any</w:t>
            </w:r>
            <w:r w:rsidRPr="00842A97">
              <w:rPr>
                <w:rFonts w:ascii="Arial" w:hAnsi="Arial" w:cs="Arial"/>
                <w:b/>
                <w:bCs/>
              </w:rPr>
              <w:t xml:space="preserve"> </w:t>
            </w:r>
            <w:bookmarkEnd w:id="42"/>
            <w:r w:rsidRPr="00842A97">
              <w:rPr>
                <w:rFonts w:ascii="Arial" w:hAnsi="Arial" w:cs="Arial"/>
                <w:b/>
                <w:bCs/>
              </w:rPr>
              <w:t xml:space="preserve">Workgroup Alternative CUSC Modification </w:t>
            </w:r>
            <w:bookmarkStart w:id="43" w:name="_BPDCI_36"/>
            <w:r w:rsidRPr="00842A97">
              <w:rPr>
                <w:rFonts w:ascii="Arial" w:hAnsi="Arial" w:cs="Arial"/>
                <w:bCs/>
              </w:rPr>
              <w:t>set out in the</w:t>
            </w:r>
            <w:r w:rsidRPr="00842A97">
              <w:rPr>
                <w:rFonts w:ascii="Arial" w:hAnsi="Arial" w:cs="Arial"/>
                <w:b/>
                <w:bCs/>
              </w:rPr>
              <w:t xml:space="preserve"> CUSC Modification Self-</w:t>
            </w:r>
            <w:r w:rsidRPr="00842A97">
              <w:rPr>
                <w:rFonts w:ascii="Arial" w:hAnsi="Arial" w:cs="Arial"/>
                <w:b/>
                <w:bCs/>
              </w:rPr>
              <w:lastRenderedPageBreak/>
              <w:t xml:space="preserve">Governance Report, </w:t>
            </w:r>
            <w:bookmarkEnd w:id="43"/>
            <w:r w:rsidRPr="00842A97">
              <w:rPr>
                <w:rFonts w:ascii="Arial" w:hAnsi="Arial" w:cs="Arial"/>
                <w:bCs/>
              </w:rPr>
              <w:t>wo</w:t>
            </w:r>
            <w:r>
              <w:rPr>
                <w:rFonts w:ascii="Arial" w:hAnsi="Arial" w:cs="Arial"/>
                <w:bCs/>
              </w:rPr>
              <w:t>uld</w:t>
            </w:r>
            <w:r>
              <w:rPr>
                <w:rFonts w:ascii="Arial" w:hAnsi="Arial" w:cs="Arial"/>
              </w:rPr>
              <w:t xml:space="preserve"> better facilitate achievement of the </w:t>
            </w:r>
            <w:r>
              <w:rPr>
                <w:rFonts w:ascii="Arial" w:hAnsi="Arial" w:cs="Arial"/>
                <w:b/>
                <w:bCs/>
              </w:rPr>
              <w:t>Applicable</w:t>
            </w:r>
            <w:r>
              <w:rPr>
                <w:rFonts w:ascii="Arial" w:hAnsi="Arial" w:cs="Arial"/>
              </w:rPr>
              <w:t xml:space="preserve"> </w:t>
            </w:r>
            <w:r>
              <w:rPr>
                <w:rFonts w:ascii="Arial" w:hAnsi="Arial" w:cs="Arial"/>
                <w:b/>
                <w:bCs/>
              </w:rPr>
              <w:t>CUSC Objective(s)</w:t>
            </w:r>
            <w:r>
              <w:rPr>
                <w:rFonts w:ascii="Arial" w:hAnsi="Arial" w:cs="Arial"/>
                <w:bCs/>
              </w:rPr>
              <w:t>;</w:t>
            </w:r>
          </w:p>
        </w:tc>
      </w:tr>
      <w:tr w:rsidR="004D5A11" w14:paraId="392328A3" w14:textId="77777777" w:rsidTr="00ED2860">
        <w:tc>
          <w:tcPr>
            <w:tcW w:w="3545" w:type="dxa"/>
          </w:tcPr>
          <w:p w14:paraId="4A53CC2A" w14:textId="77777777" w:rsidR="004D5A11" w:rsidRDefault="004D5A11">
            <w:pPr>
              <w:pStyle w:val="BodyText"/>
              <w:rPr>
                <w:rFonts w:ascii="Arial" w:hAnsi="Arial" w:cs="Arial"/>
                <w:b/>
                <w:bCs/>
              </w:rPr>
            </w:pPr>
            <w:r>
              <w:rPr>
                <w:rFonts w:ascii="Arial" w:hAnsi="Arial" w:cs="Arial"/>
                <w:b/>
                <w:bCs/>
              </w:rPr>
              <w:lastRenderedPageBreak/>
              <w:t>"CUSC Party"</w:t>
            </w:r>
          </w:p>
        </w:tc>
        <w:tc>
          <w:tcPr>
            <w:tcW w:w="6775" w:type="dxa"/>
          </w:tcPr>
          <w:p w14:paraId="0BCC569B" w14:textId="77777777" w:rsidR="004D5A11" w:rsidRDefault="004D5A11">
            <w:pPr>
              <w:pStyle w:val="BodyText"/>
              <w:jc w:val="both"/>
              <w:rPr>
                <w:rFonts w:ascii="Arial" w:hAnsi="Arial" w:cs="Arial"/>
                <w:i/>
              </w:rPr>
            </w:pPr>
            <w:r>
              <w:rPr>
                <w:rFonts w:ascii="Arial" w:hAnsi="Arial" w:cs="Arial"/>
              </w:rPr>
              <w:t>as defined</w:t>
            </w:r>
            <w:r>
              <w:rPr>
                <w:rFonts w:ascii="Arial" w:hAnsi="Arial" w:cs="Arial"/>
                <w:b/>
              </w:rPr>
              <w:t xml:space="preserve"> </w:t>
            </w:r>
            <w:r>
              <w:rPr>
                <w:rFonts w:ascii="Arial" w:hAnsi="Arial" w:cs="Arial"/>
              </w:rPr>
              <w:t>in</w:t>
            </w:r>
            <w:r>
              <w:rPr>
                <w:rFonts w:ascii="Arial" w:hAnsi="Arial" w:cs="Arial"/>
                <w:b/>
              </w:rPr>
              <w:t xml:space="preserve"> </w:t>
            </w:r>
            <w:r>
              <w:rPr>
                <w:rFonts w:ascii="Arial" w:hAnsi="Arial" w:cs="Arial"/>
              </w:rPr>
              <w:t>the</w:t>
            </w:r>
            <w:r>
              <w:rPr>
                <w:rFonts w:ascii="Arial" w:hAnsi="Arial" w:cs="Arial"/>
                <w:b/>
              </w:rPr>
              <w:t xml:space="preserve"> Transmission Licence</w:t>
            </w:r>
            <w:r>
              <w:rPr>
                <w:rFonts w:ascii="Arial" w:hAnsi="Arial" w:cs="Arial"/>
              </w:rPr>
              <w:t>;</w:t>
            </w:r>
          </w:p>
        </w:tc>
      </w:tr>
      <w:tr w:rsidR="004D5A11" w14:paraId="6637F602" w14:textId="77777777" w:rsidTr="00ED2860">
        <w:tc>
          <w:tcPr>
            <w:tcW w:w="3545" w:type="dxa"/>
          </w:tcPr>
          <w:p w14:paraId="14DAD520" w14:textId="77777777" w:rsidR="004D5A11" w:rsidRDefault="004D5A11">
            <w:pPr>
              <w:pStyle w:val="BodyText"/>
              <w:rPr>
                <w:rFonts w:ascii="Arial" w:hAnsi="Arial" w:cs="Arial"/>
                <w:b/>
                <w:bCs/>
              </w:rPr>
            </w:pPr>
            <w:r>
              <w:rPr>
                <w:rFonts w:ascii="Arial" w:hAnsi="Arial" w:cs="Arial"/>
                <w:b/>
                <w:bCs/>
              </w:rPr>
              <w:t>"Customer"</w:t>
            </w:r>
          </w:p>
        </w:tc>
        <w:tc>
          <w:tcPr>
            <w:tcW w:w="6775" w:type="dxa"/>
          </w:tcPr>
          <w:p w14:paraId="2A2EF349" w14:textId="0DF99737" w:rsidR="004D5A11" w:rsidRDefault="004D5A11">
            <w:pPr>
              <w:pStyle w:val="BodyText"/>
              <w:jc w:val="both"/>
              <w:rPr>
                <w:rFonts w:ascii="Arial" w:hAnsi="Arial" w:cs="Arial"/>
                <w:b/>
              </w:rPr>
            </w:pPr>
            <w:r>
              <w:rPr>
                <w:rFonts w:ascii="Arial" w:hAnsi="Arial" w:cs="Arial"/>
              </w:rPr>
              <w:t xml:space="preserve">a person to whom electrical power is provided (whether or not </w:t>
            </w:r>
            <w:r w:rsidR="002F0DA2">
              <w:rPr>
                <w:rFonts w:ascii="Arial" w:hAnsi="Arial" w:cs="Arial"/>
              </w:rPr>
              <w:t xml:space="preserve">they are </w:t>
            </w:r>
            <w:r>
              <w:rPr>
                <w:rFonts w:ascii="Arial" w:hAnsi="Arial" w:cs="Arial"/>
              </w:rPr>
              <w:t xml:space="preserve">the provider of such electrical power) other than power to meet </w:t>
            </w:r>
            <w:r>
              <w:rPr>
                <w:rFonts w:ascii="Arial" w:hAnsi="Arial" w:cs="Arial"/>
                <w:b/>
              </w:rPr>
              <w:t>Station Demand</w:t>
            </w:r>
            <w:r>
              <w:rPr>
                <w:rFonts w:ascii="Arial" w:hAnsi="Arial" w:cs="Arial"/>
              </w:rPr>
              <w:t xml:space="preserve"> of that person;</w:t>
            </w:r>
          </w:p>
        </w:tc>
      </w:tr>
      <w:tr w:rsidR="004D5A11" w14:paraId="0DDB1864" w14:textId="77777777" w:rsidTr="00ED2860">
        <w:tc>
          <w:tcPr>
            <w:tcW w:w="3545" w:type="dxa"/>
          </w:tcPr>
          <w:p w14:paraId="0BE5974D" w14:textId="77777777" w:rsidR="004D5A11" w:rsidRDefault="004D5A11">
            <w:pPr>
              <w:pStyle w:val="BodyText"/>
              <w:rPr>
                <w:rFonts w:ascii="Arial" w:hAnsi="Arial" w:cs="Arial"/>
                <w:b/>
                <w:bCs/>
              </w:rPr>
            </w:pPr>
            <w:r>
              <w:rPr>
                <w:rFonts w:ascii="Arial" w:hAnsi="Arial" w:cs="Arial"/>
                <w:b/>
                <w:bCs/>
              </w:rPr>
              <w:t>“Customer Services Team”</w:t>
            </w:r>
          </w:p>
        </w:tc>
        <w:tc>
          <w:tcPr>
            <w:tcW w:w="6775" w:type="dxa"/>
          </w:tcPr>
          <w:p w14:paraId="01EA2005" w14:textId="77777777" w:rsidR="004D5A11" w:rsidRDefault="004D5A11">
            <w:pPr>
              <w:pStyle w:val="BodyText"/>
              <w:jc w:val="both"/>
              <w:rPr>
                <w:rFonts w:ascii="Arial" w:hAnsi="Arial" w:cs="Arial"/>
              </w:rPr>
            </w:pPr>
            <w:r>
              <w:rPr>
                <w:rFonts w:ascii="Arial" w:hAnsi="Arial" w:cs="Arial"/>
              </w:rPr>
              <w:t xml:space="preserve">the customer services team identified within </w:t>
            </w:r>
            <w:r>
              <w:rPr>
                <w:rFonts w:ascii="Arial" w:hAnsi="Arial" w:cs="Arial"/>
                <w:b/>
                <w:bCs/>
              </w:rPr>
              <w:t>The Company</w:t>
            </w:r>
            <w:r>
              <w:rPr>
                <w:rFonts w:ascii="Arial" w:hAnsi="Arial" w:cs="Arial"/>
              </w:rPr>
              <w:t xml:space="preserve"> which manages the commercial  interface with parties connected to the transmission network, as identified on the </w:t>
            </w:r>
            <w:r>
              <w:rPr>
                <w:rFonts w:ascii="Arial Bold" w:hAnsi="Arial Bold" w:cs="Arial"/>
                <w:b/>
                <w:bCs/>
              </w:rPr>
              <w:t>Website</w:t>
            </w:r>
            <w:r>
              <w:rPr>
                <w:rFonts w:ascii="Arial" w:hAnsi="Arial" w:cs="Arial"/>
              </w:rPr>
              <w:t>;</w:t>
            </w:r>
          </w:p>
        </w:tc>
      </w:tr>
      <w:tr w:rsidR="002B1569" w14:paraId="0F35D7E5" w14:textId="77777777" w:rsidTr="00ED2860">
        <w:tc>
          <w:tcPr>
            <w:tcW w:w="3545" w:type="dxa"/>
          </w:tcPr>
          <w:p w14:paraId="29436D21" w14:textId="77777777" w:rsidR="002B1569" w:rsidRDefault="002B1569">
            <w:pPr>
              <w:pStyle w:val="BodyText"/>
              <w:rPr>
                <w:rFonts w:ascii="Arial" w:hAnsi="Arial" w:cs="Arial"/>
                <w:b/>
                <w:bCs/>
              </w:rPr>
            </w:pPr>
            <w:r>
              <w:rPr>
                <w:rFonts w:ascii="Arial" w:hAnsi="Arial" w:cs="Arial"/>
                <w:b/>
                <w:bCs/>
              </w:rPr>
              <w:t>“CVA Storage Facility”</w:t>
            </w:r>
          </w:p>
        </w:tc>
        <w:tc>
          <w:tcPr>
            <w:tcW w:w="6775" w:type="dxa"/>
          </w:tcPr>
          <w:p w14:paraId="1ABE4955" w14:textId="77777777" w:rsidR="002B1569" w:rsidRPr="002B1569" w:rsidRDefault="002B1569" w:rsidP="002B1569">
            <w:pPr>
              <w:spacing w:line="235" w:lineRule="atLeast"/>
              <w:rPr>
                <w:rFonts w:ascii="Arial" w:hAnsi="Arial" w:cs="Arial"/>
                <w:color w:val="000000"/>
                <w:lang w:eastAsia="en-GB"/>
              </w:rPr>
            </w:pPr>
            <w:r w:rsidRPr="002B1569">
              <w:rPr>
                <w:rFonts w:ascii="Arial" w:hAnsi="Arial" w:cs="Arial"/>
                <w:color w:val="000000"/>
                <w:lang w:eastAsia="en-GB"/>
              </w:rPr>
              <w:t xml:space="preserve">is an </w:t>
            </w:r>
            <w:r w:rsidRPr="002B1569">
              <w:rPr>
                <w:rFonts w:ascii="Arial" w:hAnsi="Arial" w:cs="Arial"/>
                <w:b/>
                <w:color w:val="000000"/>
                <w:lang w:eastAsia="en-GB"/>
              </w:rPr>
              <w:t>Electricity Storage Facility</w:t>
            </w:r>
            <w:r w:rsidRPr="002B1569">
              <w:rPr>
                <w:rFonts w:ascii="Arial" w:hAnsi="Arial" w:cs="Arial"/>
                <w:color w:val="000000"/>
                <w:lang w:eastAsia="en-GB"/>
              </w:rPr>
              <w:t xml:space="preserve"> that:</w:t>
            </w:r>
          </w:p>
          <w:p w14:paraId="110FFA27"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performs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as its sole function;</w:t>
            </w:r>
          </w:p>
          <w:p w14:paraId="2CFC6D74" w14:textId="6D64ED95"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is operated by a </w:t>
            </w:r>
            <w:r w:rsidR="002B1569" w:rsidRPr="002B1569">
              <w:rPr>
                <w:rFonts w:ascii="Arial" w:eastAsia="Times New Roman" w:hAnsi="Arial" w:cs="Arial"/>
                <w:b/>
                <w:color w:val="000000"/>
                <w:lang w:eastAsia="en-GB"/>
              </w:rPr>
              <w:t>Storage Facility Operator</w:t>
            </w:r>
            <w:r w:rsidR="002B1569" w:rsidRPr="002B1569">
              <w:rPr>
                <w:rFonts w:ascii="Arial" w:eastAsia="Times New Roman" w:hAnsi="Arial" w:cs="Arial"/>
                <w:color w:val="000000"/>
                <w:lang w:eastAsia="en-GB"/>
              </w:rPr>
              <w:t xml:space="preserve"> </w:t>
            </w:r>
          </w:p>
          <w:p w14:paraId="6AFFD953" w14:textId="77777777" w:rsidR="002B1569" w:rsidRP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has its imports and exports measured only by </w:t>
            </w:r>
            <w:r w:rsidR="002B1569" w:rsidRPr="002B1569">
              <w:rPr>
                <w:rFonts w:ascii="Arial" w:eastAsia="Times New Roman" w:hAnsi="Arial" w:cs="Arial"/>
                <w:b/>
                <w:color w:val="000000"/>
                <w:lang w:eastAsia="en-GB"/>
              </w:rPr>
              <w:t xml:space="preserve">Half Hourly Metering Systems </w:t>
            </w:r>
            <w:r w:rsidR="002B1569" w:rsidRPr="002B1569">
              <w:rPr>
                <w:rFonts w:ascii="Arial" w:eastAsia="Times New Roman" w:hAnsi="Arial" w:cs="Arial"/>
                <w:color w:val="000000"/>
                <w:lang w:eastAsia="en-GB"/>
              </w:rPr>
              <w:t xml:space="preserve">which are registered in the </w:t>
            </w:r>
            <w:r w:rsidR="002B1569" w:rsidRPr="002B1569">
              <w:rPr>
                <w:rFonts w:ascii="Arial" w:eastAsia="Times New Roman" w:hAnsi="Arial" w:cs="Arial"/>
                <w:b/>
                <w:color w:val="000000"/>
                <w:lang w:eastAsia="en-GB"/>
              </w:rPr>
              <w:t>Central Meter Registration Service (CMRS)</w:t>
            </w:r>
            <w:r w:rsidR="002B1569" w:rsidRPr="002B1569">
              <w:rPr>
                <w:rFonts w:ascii="Arial" w:eastAsia="Times New Roman" w:hAnsi="Arial" w:cs="Arial"/>
                <w:color w:val="000000"/>
                <w:lang w:eastAsia="en-GB"/>
              </w:rPr>
              <w:t xml:space="preserve">, and as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within the </w:t>
            </w:r>
            <w:r w:rsidR="002B1569" w:rsidRPr="002B1569">
              <w:rPr>
                <w:rFonts w:ascii="Arial" w:eastAsia="Times New Roman" w:hAnsi="Arial" w:cs="Arial"/>
                <w:b/>
                <w:color w:val="000000"/>
                <w:lang w:eastAsia="en-GB"/>
              </w:rPr>
              <w:t>Central Registration Service (CRS)</w:t>
            </w:r>
            <w:r w:rsidR="002B1569" w:rsidRPr="002B1569">
              <w:rPr>
                <w:rFonts w:ascii="Arial" w:eastAsia="Times New Roman" w:hAnsi="Arial" w:cs="Arial"/>
                <w:color w:val="000000"/>
                <w:lang w:eastAsia="en-GB"/>
              </w:rPr>
              <w:t xml:space="preserve"> and where those </w:t>
            </w:r>
            <w:r w:rsidR="002B1569" w:rsidRPr="002B1569">
              <w:rPr>
                <w:rFonts w:ascii="Arial" w:eastAsia="Times New Roman" w:hAnsi="Arial" w:cs="Arial"/>
                <w:b/>
                <w:color w:val="000000"/>
                <w:lang w:eastAsia="en-GB"/>
              </w:rPr>
              <w:t>Half Hourly Metering Systems</w:t>
            </w:r>
            <w:r w:rsidR="002B1569" w:rsidRPr="002B1569">
              <w:rPr>
                <w:rFonts w:ascii="Arial" w:eastAsia="Times New Roman" w:hAnsi="Arial" w:cs="Arial"/>
                <w:color w:val="000000"/>
                <w:lang w:eastAsia="en-GB"/>
              </w:rPr>
              <w:t xml:space="preserve"> only measure activities necessary for performing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w:t>
            </w:r>
          </w:p>
          <w:p w14:paraId="74412B5A" w14:textId="77777777" w:rsidR="002B1569" w:rsidRDefault="00304DC6"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Pr>
                <w:rFonts w:ascii="Arial" w:eastAsia="Times New Roman" w:hAnsi="Arial" w:cs="Arial"/>
                <w:color w:val="000000"/>
                <w:lang w:eastAsia="en-GB"/>
              </w:rPr>
              <w:t xml:space="preserve"> </w:t>
            </w:r>
            <w:r w:rsidR="002B1569" w:rsidRPr="002B1569">
              <w:rPr>
                <w:rFonts w:ascii="Arial" w:eastAsia="Times New Roman" w:hAnsi="Arial" w:cs="Arial"/>
                <w:color w:val="000000"/>
                <w:lang w:eastAsia="en-GB"/>
              </w:rPr>
              <w:t xml:space="preserve">comprises plant and apparatus registered as part of a </w:t>
            </w:r>
            <w:r w:rsidR="002B1569" w:rsidRPr="002B1569">
              <w:rPr>
                <w:rFonts w:ascii="Arial" w:eastAsia="Times New Roman" w:hAnsi="Arial" w:cs="Arial"/>
                <w:b/>
                <w:color w:val="000000"/>
                <w:lang w:eastAsia="en-GB"/>
              </w:rPr>
              <w:t>BM Unit</w:t>
            </w:r>
            <w:r w:rsidR="002B1569" w:rsidRPr="002B1569">
              <w:rPr>
                <w:rFonts w:ascii="Arial" w:eastAsia="Times New Roman" w:hAnsi="Arial" w:cs="Arial"/>
                <w:color w:val="000000"/>
                <w:lang w:eastAsia="en-GB"/>
              </w:rPr>
              <w:t xml:space="preserve"> or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which only perform activities necessary for </w:t>
            </w:r>
            <w:r w:rsidR="002B1569" w:rsidRPr="002B1569">
              <w:rPr>
                <w:rFonts w:ascii="Arial" w:eastAsia="Times New Roman" w:hAnsi="Arial" w:cs="Arial"/>
                <w:b/>
                <w:color w:val="000000"/>
                <w:lang w:eastAsia="en-GB"/>
              </w:rPr>
              <w:t>Electricity Storage</w:t>
            </w:r>
            <w:r w:rsidR="002B1569" w:rsidRPr="002B1569">
              <w:rPr>
                <w:rFonts w:ascii="Arial" w:eastAsia="Times New Roman" w:hAnsi="Arial" w:cs="Arial"/>
                <w:color w:val="000000"/>
                <w:lang w:eastAsia="en-GB"/>
              </w:rPr>
              <w:t xml:space="preserve">, and the </w:t>
            </w:r>
            <w:r w:rsidR="002B1569" w:rsidRPr="002B1569">
              <w:rPr>
                <w:rFonts w:ascii="Arial" w:eastAsia="Times New Roman" w:hAnsi="Arial" w:cs="Arial"/>
                <w:b/>
                <w:color w:val="000000"/>
                <w:lang w:eastAsia="en-GB"/>
              </w:rPr>
              <w:t>BM Units</w:t>
            </w:r>
            <w:r w:rsidR="002B1569" w:rsidRPr="002B1569">
              <w:rPr>
                <w:rFonts w:ascii="Arial" w:eastAsia="Times New Roman" w:hAnsi="Arial" w:cs="Arial"/>
                <w:color w:val="000000"/>
                <w:lang w:eastAsia="en-GB"/>
              </w:rPr>
              <w:t xml:space="preserve"> are listed within a bi-lateral agreement; and</w:t>
            </w:r>
          </w:p>
          <w:p w14:paraId="0329129C" w14:textId="77777777" w:rsidR="002B1569" w:rsidRPr="002B1569" w:rsidRDefault="002B1569" w:rsidP="006554FE">
            <w:pPr>
              <w:pStyle w:val="ListParagraph"/>
              <w:numPr>
                <w:ilvl w:val="0"/>
                <w:numId w:val="45"/>
              </w:numPr>
              <w:spacing w:after="0" w:line="235" w:lineRule="atLeast"/>
              <w:ind w:left="774" w:hanging="567"/>
              <w:rPr>
                <w:rFonts w:ascii="Arial" w:eastAsia="Times New Roman" w:hAnsi="Arial" w:cs="Arial"/>
                <w:color w:val="000000"/>
                <w:lang w:eastAsia="en-GB"/>
              </w:rPr>
            </w:pPr>
            <w:r w:rsidRPr="002B1569">
              <w:rPr>
                <w:rFonts w:ascii="Arial" w:eastAsia="Times New Roman" w:hAnsi="Arial" w:cs="Arial"/>
                <w:color w:val="000000"/>
                <w:lang w:eastAsia="en-GB"/>
              </w:rPr>
              <w:t xml:space="preserve">is the subject of a valid </w:t>
            </w:r>
            <w:r w:rsidRPr="002B1569">
              <w:rPr>
                <w:rFonts w:ascii="Arial" w:eastAsia="Times New Roman" w:hAnsi="Arial" w:cs="Arial"/>
                <w:b/>
                <w:color w:val="000000"/>
                <w:lang w:eastAsia="en-GB"/>
              </w:rPr>
              <w:t>Declaration</w:t>
            </w:r>
          </w:p>
          <w:p w14:paraId="59BBA856" w14:textId="77777777" w:rsidR="002B1569" w:rsidRDefault="002B1569" w:rsidP="002B1569">
            <w:pPr>
              <w:pStyle w:val="BodyText"/>
              <w:ind w:left="1168" w:hanging="1168"/>
              <w:jc w:val="both"/>
              <w:rPr>
                <w:rFonts w:ascii="Arial" w:hAnsi="Arial" w:cs="Arial"/>
              </w:rPr>
            </w:pPr>
          </w:p>
        </w:tc>
      </w:tr>
      <w:tr w:rsidR="004D5A11" w14:paraId="0AC51C58" w14:textId="77777777" w:rsidTr="00ED2860">
        <w:tc>
          <w:tcPr>
            <w:tcW w:w="3545" w:type="dxa"/>
          </w:tcPr>
          <w:p w14:paraId="1FA81ED8" w14:textId="77777777" w:rsidR="004D5A11" w:rsidRDefault="004D5A11">
            <w:pPr>
              <w:pStyle w:val="BodyText"/>
              <w:rPr>
                <w:rFonts w:ascii="Arial" w:hAnsi="Arial" w:cs="Arial"/>
                <w:b/>
                <w:bCs/>
              </w:rPr>
            </w:pPr>
            <w:r>
              <w:rPr>
                <w:rFonts w:ascii="Arial" w:hAnsi="Arial" w:cs="Arial"/>
                <w:b/>
                <w:bCs/>
              </w:rPr>
              <w:t>“DC Converter”</w:t>
            </w:r>
          </w:p>
        </w:tc>
        <w:tc>
          <w:tcPr>
            <w:tcW w:w="6775" w:type="dxa"/>
          </w:tcPr>
          <w:p w14:paraId="0FB41638" w14:textId="77777777" w:rsidR="004D5A11" w:rsidRDefault="004D5A11">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D5A11" w14:paraId="7817FA57" w14:textId="77777777" w:rsidTr="00ED2860">
        <w:tc>
          <w:tcPr>
            <w:tcW w:w="3545" w:type="dxa"/>
          </w:tcPr>
          <w:p w14:paraId="46DCFFB6" w14:textId="77777777" w:rsidR="004D5A11" w:rsidRDefault="004D5A11">
            <w:pPr>
              <w:pStyle w:val="BodyText"/>
              <w:rPr>
                <w:rFonts w:ascii="Arial" w:hAnsi="Arial" w:cs="Arial"/>
                <w:b/>
                <w:bCs/>
              </w:rPr>
            </w:pPr>
            <w:r>
              <w:rPr>
                <w:rFonts w:ascii="Arial" w:hAnsi="Arial" w:cs="Arial"/>
                <w:b/>
                <w:bCs/>
              </w:rPr>
              <w:t>"Data Registration Code" or "DRC"</w:t>
            </w:r>
          </w:p>
        </w:tc>
        <w:tc>
          <w:tcPr>
            <w:tcW w:w="6775" w:type="dxa"/>
          </w:tcPr>
          <w:p w14:paraId="274AB53F" w14:textId="77777777" w:rsidR="004D5A11" w:rsidRDefault="004D5A11">
            <w:pPr>
              <w:pStyle w:val="BodyText"/>
              <w:jc w:val="both"/>
              <w:rPr>
                <w:rFonts w:ascii="Arial" w:hAnsi="Arial" w:cs="Arial"/>
                <w:b/>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Data Registration Code</w:t>
            </w:r>
            <w:r>
              <w:rPr>
                <w:rFonts w:ascii="Arial" w:hAnsi="Arial" w:cs="Arial"/>
              </w:rPr>
              <w:t>;</w:t>
            </w:r>
          </w:p>
        </w:tc>
      </w:tr>
      <w:tr w:rsidR="004D5A11" w14:paraId="5CF9D6EE" w14:textId="77777777" w:rsidTr="00ED2860">
        <w:tc>
          <w:tcPr>
            <w:tcW w:w="3545" w:type="dxa"/>
          </w:tcPr>
          <w:p w14:paraId="4AEBCE3F" w14:textId="77777777" w:rsidR="004D5A11" w:rsidRDefault="004D5A11">
            <w:pPr>
              <w:pStyle w:val="BodyText"/>
              <w:rPr>
                <w:rFonts w:ascii="Arial" w:hAnsi="Arial" w:cs="Arial"/>
                <w:b/>
                <w:bCs/>
              </w:rPr>
            </w:pPr>
            <w:r>
              <w:rPr>
                <w:rFonts w:ascii="Arial" w:hAnsi="Arial" w:cs="Arial"/>
                <w:b/>
                <w:bCs/>
              </w:rPr>
              <w:t>“DCLF”</w:t>
            </w:r>
          </w:p>
        </w:tc>
        <w:tc>
          <w:tcPr>
            <w:tcW w:w="6775" w:type="dxa"/>
          </w:tcPr>
          <w:p w14:paraId="53541D6E" w14:textId="77777777" w:rsidR="004D5A11" w:rsidRDefault="004D5A11">
            <w:pPr>
              <w:pStyle w:val="BodyText"/>
              <w:jc w:val="both"/>
              <w:rPr>
                <w:rFonts w:ascii="Arial" w:hAnsi="Arial" w:cs="Arial"/>
              </w:rPr>
            </w:pPr>
            <w:r>
              <w:rPr>
                <w:rFonts w:ascii="Arial" w:hAnsi="Arial" w:cs="Arial"/>
              </w:rPr>
              <w:t>Direct Current Load Flow;</w:t>
            </w:r>
          </w:p>
        </w:tc>
      </w:tr>
      <w:tr w:rsidR="002B1569" w14:paraId="7F0E11AC" w14:textId="77777777" w:rsidTr="00ED2860">
        <w:tc>
          <w:tcPr>
            <w:tcW w:w="3545" w:type="dxa"/>
          </w:tcPr>
          <w:p w14:paraId="77B75DB8" w14:textId="77777777" w:rsidR="002B1569" w:rsidRPr="002B1569" w:rsidRDefault="002B1569" w:rsidP="002B1569">
            <w:pPr>
              <w:pStyle w:val="BodyText"/>
              <w:rPr>
                <w:rFonts w:ascii="Arial" w:hAnsi="Arial" w:cs="Arial"/>
                <w:b/>
                <w:bCs/>
              </w:rPr>
            </w:pPr>
            <w:r w:rsidRPr="002B1569">
              <w:rPr>
                <w:rFonts w:ascii="Arial" w:hAnsi="Arial" w:cs="Arial"/>
                <w:b/>
                <w:bCs/>
              </w:rPr>
              <w:t>“</w:t>
            </w:r>
            <w:r w:rsidRPr="002B1569">
              <w:rPr>
                <w:rFonts w:ascii="Arial" w:hAnsi="Arial" w:cs="Arial"/>
                <w:b/>
                <w:bCs/>
                <w:color w:val="000000"/>
                <w:lang w:eastAsia="en-GB"/>
              </w:rPr>
              <w:t>Declaration”</w:t>
            </w:r>
          </w:p>
        </w:tc>
        <w:tc>
          <w:tcPr>
            <w:tcW w:w="6775" w:type="dxa"/>
            <w:vAlign w:val="center"/>
          </w:tcPr>
          <w:p w14:paraId="5EDDD3AA" w14:textId="47864E4D" w:rsidR="002B1569" w:rsidRPr="00AC2BBA" w:rsidRDefault="00AC2BBA" w:rsidP="002B1569">
            <w:pPr>
              <w:pStyle w:val="BodyText"/>
              <w:jc w:val="both"/>
              <w:rPr>
                <w:rFonts w:ascii="Arial" w:hAnsi="Arial" w:cs="Arial"/>
                <w:szCs w:val="22"/>
              </w:rPr>
            </w:pPr>
            <w:r w:rsidRPr="00AC2BBA">
              <w:rPr>
                <w:rFonts w:ascii="Arial" w:hAnsi="Arial" w:cs="Arial"/>
                <w:color w:val="000000"/>
                <w:szCs w:val="22"/>
                <w:lang w:eastAsia="en-GB"/>
              </w:rPr>
              <w:t xml:space="preserve">is a statement to be submitted by the </w:t>
            </w:r>
            <w:r w:rsidRPr="00AC2BBA">
              <w:rPr>
                <w:rFonts w:ascii="Arial" w:hAnsi="Arial" w:cs="Arial"/>
                <w:b/>
                <w:color w:val="000000"/>
                <w:szCs w:val="22"/>
                <w:lang w:eastAsia="en-GB"/>
              </w:rPr>
              <w:t>Registrant</w:t>
            </w:r>
            <w:r w:rsidRPr="00AC2BBA">
              <w:rPr>
                <w:rFonts w:ascii="Arial" w:hAnsi="Arial" w:cs="Arial"/>
                <w:color w:val="000000"/>
                <w:szCs w:val="22"/>
                <w:lang w:eastAsia="en-GB"/>
              </w:rPr>
              <w:t xml:space="preserve"> of the relevant </w:t>
            </w:r>
            <w:r w:rsidRPr="00AC2BBA">
              <w:rPr>
                <w:rFonts w:ascii="Arial" w:hAnsi="Arial" w:cs="Arial"/>
                <w:b/>
                <w:color w:val="000000"/>
                <w:szCs w:val="22"/>
                <w:lang w:eastAsia="en-GB"/>
              </w:rPr>
              <w:t>BM Unit(s)</w:t>
            </w:r>
            <w:r w:rsidRPr="00AC2BBA">
              <w:rPr>
                <w:rFonts w:ascii="Arial" w:hAnsi="Arial" w:cs="Arial"/>
                <w:color w:val="000000"/>
                <w:szCs w:val="22"/>
                <w:lang w:eastAsia="en-GB"/>
              </w:rPr>
              <w:t xml:space="preserve"> or </w:t>
            </w:r>
            <w:r w:rsidRPr="00AC2BBA">
              <w:rPr>
                <w:rFonts w:ascii="Arial" w:hAnsi="Arial" w:cs="Arial"/>
                <w:b/>
                <w:color w:val="000000"/>
                <w:szCs w:val="22"/>
                <w:lang w:eastAsia="en-GB"/>
              </w:rPr>
              <w:t>Single Site</w:t>
            </w:r>
          </w:p>
        </w:tc>
      </w:tr>
      <w:tr w:rsidR="002B1569" w14:paraId="6D2BE6C8" w14:textId="77777777" w:rsidTr="00ED2860">
        <w:tc>
          <w:tcPr>
            <w:tcW w:w="3545" w:type="dxa"/>
          </w:tcPr>
          <w:p w14:paraId="59C8E96C" w14:textId="77777777" w:rsidR="002B1569" w:rsidRDefault="002B1569" w:rsidP="002B1569">
            <w:pPr>
              <w:pStyle w:val="BodyText"/>
              <w:rPr>
                <w:rFonts w:ascii="Arial" w:hAnsi="Arial" w:cs="Arial"/>
                <w:b/>
                <w:bCs/>
              </w:rPr>
            </w:pPr>
            <w:r>
              <w:rPr>
                <w:rFonts w:ascii="Arial" w:hAnsi="Arial" w:cs="Arial"/>
                <w:b/>
                <w:bCs/>
              </w:rPr>
              <w:t>"Deemed HH Forecasting Performance"</w:t>
            </w:r>
          </w:p>
        </w:tc>
        <w:tc>
          <w:tcPr>
            <w:tcW w:w="6775" w:type="dxa"/>
          </w:tcPr>
          <w:p w14:paraId="0BAFAA7B" w14:textId="77777777" w:rsidR="002B1569" w:rsidRPr="00842A97" w:rsidRDefault="002B1569" w:rsidP="002B1569">
            <w:pPr>
              <w:pStyle w:val="BodyText"/>
              <w:jc w:val="both"/>
              <w:rPr>
                <w:rFonts w:ascii="Arial" w:hAnsi="Arial" w:cs="Arial"/>
                <w:b/>
                <w:i/>
              </w:rPr>
            </w:pPr>
            <w:r w:rsidRPr="00842A97">
              <w:rPr>
                <w:rFonts w:ascii="Arial" w:hAnsi="Arial" w:cs="Arial"/>
              </w:rPr>
              <w:t xml:space="preserve">the sum calculated in accordance with </w:t>
            </w:r>
            <w:bookmarkStart w:id="44" w:name="_BPDCI_37"/>
            <w:r w:rsidRPr="00842A97">
              <w:rPr>
                <w:rFonts w:ascii="Arial" w:hAnsi="Arial" w:cs="Arial"/>
              </w:rPr>
              <w:t xml:space="preserve">Section 3, </w:t>
            </w:r>
            <w:bookmarkEnd w:id="44"/>
            <w:r w:rsidRPr="00842A97">
              <w:rPr>
                <w:rFonts w:ascii="Arial" w:hAnsi="Arial" w:cs="Arial"/>
              </w:rPr>
              <w:t>Appendix 2 Paragraph 3</w:t>
            </w:r>
            <w:r w:rsidRPr="00842A97">
              <w:rPr>
                <w:rFonts w:ascii="Arial" w:hAnsi="Arial" w:cs="Arial"/>
                <w:b/>
              </w:rPr>
              <w:t xml:space="preserve"> </w:t>
            </w:r>
            <w:r w:rsidRPr="00842A97">
              <w:rPr>
                <w:rFonts w:ascii="Arial" w:hAnsi="Arial" w:cs="Arial"/>
              </w:rPr>
              <w:t>as it may be revised in accordance with paragraph 3.22.7.</w:t>
            </w:r>
          </w:p>
        </w:tc>
      </w:tr>
      <w:tr w:rsidR="002B1569" w14:paraId="2F858F5F" w14:textId="77777777" w:rsidTr="00ED2860">
        <w:tc>
          <w:tcPr>
            <w:tcW w:w="3545" w:type="dxa"/>
          </w:tcPr>
          <w:p w14:paraId="4841660A" w14:textId="77777777" w:rsidR="002B1569" w:rsidRDefault="002B1569" w:rsidP="002B1569">
            <w:pPr>
              <w:pStyle w:val="BodyText"/>
              <w:rPr>
                <w:rFonts w:ascii="Arial" w:hAnsi="Arial" w:cs="Arial"/>
                <w:b/>
                <w:bCs/>
              </w:rPr>
            </w:pPr>
            <w:r>
              <w:rPr>
                <w:rFonts w:ascii="Arial" w:hAnsi="Arial" w:cs="Arial"/>
                <w:b/>
                <w:bCs/>
              </w:rPr>
              <w:t>"Deemed NHH Forecasting Performance"</w:t>
            </w:r>
          </w:p>
        </w:tc>
        <w:tc>
          <w:tcPr>
            <w:tcW w:w="6775" w:type="dxa"/>
          </w:tcPr>
          <w:p w14:paraId="0FF47051" w14:textId="77777777" w:rsidR="002B1569" w:rsidRPr="00842A97" w:rsidRDefault="002B1569" w:rsidP="002B1569">
            <w:pPr>
              <w:pStyle w:val="BodyText"/>
              <w:rPr>
                <w:rFonts w:ascii="Arial" w:hAnsi="Arial" w:cs="Arial"/>
              </w:rPr>
            </w:pPr>
            <w:r w:rsidRPr="00842A97">
              <w:rPr>
                <w:rFonts w:ascii="Arial" w:hAnsi="Arial" w:cs="Arial"/>
              </w:rPr>
              <w:t>the sum</w:t>
            </w:r>
            <w:r w:rsidRPr="00842A97">
              <w:rPr>
                <w:rFonts w:ascii="Arial" w:hAnsi="Arial" w:cs="Arial"/>
                <w:b/>
              </w:rPr>
              <w:t xml:space="preserve"> </w:t>
            </w:r>
            <w:r w:rsidRPr="00842A97">
              <w:rPr>
                <w:rFonts w:ascii="Arial" w:hAnsi="Arial" w:cs="Arial"/>
              </w:rPr>
              <w:t xml:space="preserve">calculated in accordance with </w:t>
            </w:r>
            <w:bookmarkStart w:id="45" w:name="_BPDCI_38"/>
            <w:r w:rsidRPr="00842A97">
              <w:rPr>
                <w:rFonts w:ascii="Arial" w:hAnsi="Arial" w:cs="Arial"/>
              </w:rPr>
              <w:t xml:space="preserve">Section 3, </w:t>
            </w:r>
            <w:bookmarkEnd w:id="45"/>
            <w:r w:rsidRPr="00842A97">
              <w:rPr>
                <w:rFonts w:ascii="Arial" w:hAnsi="Arial" w:cs="Arial"/>
              </w:rPr>
              <w:t>Appendix 2 Paragraph 6  as it may be revised pursuant to Paragraph 3.22.8.</w:t>
            </w:r>
          </w:p>
        </w:tc>
      </w:tr>
      <w:tr w:rsidR="002B1569" w14:paraId="0E41BD07" w14:textId="77777777" w:rsidTr="00ED2860">
        <w:tc>
          <w:tcPr>
            <w:tcW w:w="3545" w:type="dxa"/>
          </w:tcPr>
          <w:p w14:paraId="31D9EEFA" w14:textId="77777777" w:rsidR="002B1569" w:rsidRDefault="002B1569" w:rsidP="002B1569">
            <w:pPr>
              <w:pStyle w:val="BodyText"/>
              <w:rPr>
                <w:rFonts w:ascii="Arial" w:hAnsi="Arial" w:cs="Arial"/>
                <w:b/>
                <w:bCs/>
              </w:rPr>
            </w:pPr>
            <w:r>
              <w:rPr>
                <w:rFonts w:ascii="Arial" w:hAnsi="Arial" w:cs="Arial"/>
                <w:b/>
                <w:bCs/>
              </w:rPr>
              <w:t>"Deenergisation" or "Deenergise(d)"</w:t>
            </w:r>
          </w:p>
        </w:tc>
        <w:tc>
          <w:tcPr>
            <w:tcW w:w="6775" w:type="dxa"/>
          </w:tcPr>
          <w:p w14:paraId="10B1C0E5" w14:textId="77777777" w:rsidR="002B1569" w:rsidRDefault="002B1569" w:rsidP="002B1569">
            <w:pPr>
              <w:pStyle w:val="BodyText"/>
              <w:rPr>
                <w:rFonts w:ascii="Arial" w:hAnsi="Arial" w:cs="Arial"/>
              </w:rPr>
            </w:pPr>
            <w:r>
              <w:rPr>
                <w:rFonts w:ascii="Arial" w:hAnsi="Arial" w:cs="Arial"/>
              </w:rPr>
              <w:t xml:space="preserve">the movement of any isolator, breaker or switch or the removal of any fuse whereby no electricity can flow to or from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w:t>
            </w:r>
          </w:p>
        </w:tc>
      </w:tr>
      <w:tr w:rsidR="002B1569" w14:paraId="4BA4B642" w14:textId="77777777" w:rsidTr="00ED2860">
        <w:tc>
          <w:tcPr>
            <w:tcW w:w="3545" w:type="dxa"/>
          </w:tcPr>
          <w:p w14:paraId="0AFD72FD" w14:textId="77777777" w:rsidR="002B1569" w:rsidRDefault="002B1569" w:rsidP="002B1569">
            <w:pPr>
              <w:pStyle w:val="BodyText"/>
              <w:rPr>
                <w:rFonts w:ascii="Arial" w:hAnsi="Arial" w:cs="Arial"/>
                <w:b/>
                <w:bCs/>
              </w:rPr>
            </w:pPr>
            <w:r>
              <w:rPr>
                <w:rFonts w:ascii="Arial" w:hAnsi="Arial" w:cs="Arial"/>
                <w:b/>
                <w:bCs/>
              </w:rPr>
              <w:lastRenderedPageBreak/>
              <w:t>"Defaulting Party"</w:t>
            </w:r>
          </w:p>
        </w:tc>
        <w:tc>
          <w:tcPr>
            <w:tcW w:w="6775" w:type="dxa"/>
          </w:tcPr>
          <w:p w14:paraId="3831054A" w14:textId="77777777" w:rsidR="002B1569" w:rsidRDefault="002B1569" w:rsidP="002B1569">
            <w:pPr>
              <w:pStyle w:val="BodyText"/>
              <w:jc w:val="both"/>
              <w:rPr>
                <w:rFonts w:ascii="Arial" w:hAnsi="Arial" w:cs="Arial"/>
              </w:rPr>
            </w:pPr>
            <w:r>
              <w:rPr>
                <w:rFonts w:ascii="Arial" w:hAnsi="Arial" w:cs="Arial"/>
              </w:rPr>
              <w:t>as defined in Paragraph 4.3.2.11;</w:t>
            </w:r>
          </w:p>
        </w:tc>
      </w:tr>
      <w:tr w:rsidR="002B1569" w14:paraId="669C9D30" w14:textId="77777777" w:rsidTr="00ED2860">
        <w:tc>
          <w:tcPr>
            <w:tcW w:w="3545" w:type="dxa"/>
          </w:tcPr>
          <w:p w14:paraId="08F0DBAB" w14:textId="77777777" w:rsidR="002B1569" w:rsidRDefault="002B1569" w:rsidP="002B1569">
            <w:pPr>
              <w:pStyle w:val="BodyText"/>
              <w:rPr>
                <w:rFonts w:ascii="Arial" w:hAnsi="Arial" w:cs="Arial"/>
                <w:b/>
                <w:bCs/>
              </w:rPr>
            </w:pPr>
            <w:r>
              <w:rPr>
                <w:rFonts w:ascii="Arial" w:hAnsi="Arial" w:cs="Arial"/>
                <w:b/>
                <w:bCs/>
              </w:rPr>
              <w:t>"Defendant Party"</w:t>
            </w:r>
          </w:p>
        </w:tc>
        <w:tc>
          <w:tcPr>
            <w:tcW w:w="6775" w:type="dxa"/>
          </w:tcPr>
          <w:p w14:paraId="1B27F2DC" w14:textId="77777777" w:rsidR="002B1569" w:rsidRDefault="002B1569" w:rsidP="002B1569">
            <w:pPr>
              <w:pStyle w:val="BodyText"/>
              <w:rPr>
                <w:rFonts w:ascii="Arial" w:hAnsi="Arial" w:cs="Arial"/>
              </w:rPr>
            </w:pPr>
            <w:r>
              <w:rPr>
                <w:rFonts w:ascii="Arial" w:hAnsi="Arial" w:cs="Arial"/>
              </w:rPr>
              <w:t>as defined in Paragraph 7.5.1;</w:t>
            </w:r>
          </w:p>
        </w:tc>
      </w:tr>
      <w:tr w:rsidR="002B1569" w14:paraId="6E066BAD" w14:textId="77777777" w:rsidTr="00ED2860">
        <w:tc>
          <w:tcPr>
            <w:tcW w:w="3545" w:type="dxa"/>
          </w:tcPr>
          <w:p w14:paraId="21472E47" w14:textId="77777777" w:rsidR="002B1569" w:rsidRDefault="002B1569" w:rsidP="002B1569">
            <w:pPr>
              <w:pStyle w:val="BodyText"/>
              <w:rPr>
                <w:rFonts w:ascii="Arial" w:hAnsi="Arial" w:cs="Arial"/>
                <w:b/>
                <w:bCs/>
              </w:rPr>
            </w:pPr>
            <w:r>
              <w:rPr>
                <w:rFonts w:ascii="Arial" w:hAnsi="Arial" w:cs="Arial"/>
                <w:b/>
                <w:bCs/>
              </w:rPr>
              <w:t>“Delivering”</w:t>
            </w:r>
          </w:p>
        </w:tc>
        <w:tc>
          <w:tcPr>
            <w:tcW w:w="6775" w:type="dxa"/>
          </w:tcPr>
          <w:p w14:paraId="42C72C97" w14:textId="77777777" w:rsidR="002B1569" w:rsidRDefault="002B1569" w:rsidP="002B1569">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9E1AFB" w14:paraId="3A20C9E7" w14:textId="77777777" w:rsidTr="00ED2860">
        <w:trPr>
          <w:ins w:id="46" w:author="Author"/>
        </w:trPr>
        <w:tc>
          <w:tcPr>
            <w:tcW w:w="3545" w:type="dxa"/>
          </w:tcPr>
          <w:p w14:paraId="44007153" w14:textId="35B2F9D4" w:rsidR="009E1AFB" w:rsidRDefault="00F14012" w:rsidP="004C629A">
            <w:pPr>
              <w:spacing w:after="240"/>
              <w:rPr>
                <w:ins w:id="47" w:author="Author"/>
                <w:rFonts w:ascii="Arial" w:hAnsi="Arial" w:cs="Arial"/>
                <w:b/>
                <w:bCs/>
              </w:rPr>
            </w:pPr>
            <w:ins w:id="48" w:author="Author">
              <w:r w:rsidRPr="00F14012">
                <w:rPr>
                  <w:rFonts w:ascii="Arial" w:hAnsi="Arial" w:cs="Arial"/>
                  <w:b/>
                  <w:bCs/>
                </w:rPr>
                <w:t>“Delivery Body”</w:t>
              </w:r>
            </w:ins>
          </w:p>
        </w:tc>
        <w:tc>
          <w:tcPr>
            <w:tcW w:w="6775" w:type="dxa"/>
          </w:tcPr>
          <w:p w14:paraId="60085138" w14:textId="2C570381" w:rsidR="009E1AFB" w:rsidRDefault="00511426" w:rsidP="004C629A">
            <w:pPr>
              <w:spacing w:after="240"/>
              <w:jc w:val="both"/>
              <w:rPr>
                <w:ins w:id="49" w:author="Author"/>
                <w:rFonts w:ascii="Arial" w:hAnsi="Arial" w:cs="Arial"/>
              </w:rPr>
            </w:pPr>
            <w:ins w:id="50" w:author="Author">
              <w:r w:rsidRPr="00511426">
                <w:rPr>
                  <w:rFonts w:ascii="Arial" w:hAnsi="Arial" w:cs="Arial"/>
                </w:rPr>
                <w:t xml:space="preserve">the person designated as the delivery body pursuant to regulations made under section 6BB of the </w:t>
              </w:r>
              <w:r w:rsidRPr="00511426">
                <w:rPr>
                  <w:rFonts w:ascii="Arial" w:hAnsi="Arial" w:cs="Arial"/>
                  <w:b/>
                  <w:bCs/>
                </w:rPr>
                <w:t>Act</w:t>
              </w:r>
              <w:r w:rsidRPr="00511426">
                <w:rPr>
                  <w:rFonts w:ascii="Arial" w:hAnsi="Arial" w:cs="Arial"/>
                </w:rPr>
                <w:t>;</w:t>
              </w:r>
            </w:ins>
          </w:p>
        </w:tc>
      </w:tr>
      <w:tr w:rsidR="002B1569" w14:paraId="50EF6F24" w14:textId="77777777" w:rsidTr="00ED2860">
        <w:tc>
          <w:tcPr>
            <w:tcW w:w="3545" w:type="dxa"/>
          </w:tcPr>
          <w:p w14:paraId="075DCF5A" w14:textId="77777777" w:rsidR="002B1569" w:rsidRDefault="002B1569" w:rsidP="002B1569">
            <w:pPr>
              <w:pStyle w:val="BodyText"/>
              <w:rPr>
                <w:rFonts w:ascii="Arial" w:hAnsi="Arial" w:cs="Arial"/>
                <w:b/>
                <w:bCs/>
              </w:rPr>
            </w:pPr>
            <w:r>
              <w:rPr>
                <w:rFonts w:ascii="Arial" w:hAnsi="Arial" w:cs="Arial"/>
                <w:b/>
                <w:bCs/>
              </w:rPr>
              <w:t>"De-Load"</w:t>
            </w:r>
          </w:p>
        </w:tc>
        <w:tc>
          <w:tcPr>
            <w:tcW w:w="6775" w:type="dxa"/>
          </w:tcPr>
          <w:p w14:paraId="34E85AC8" w14:textId="77777777" w:rsidR="002B1569" w:rsidRPr="00670844" w:rsidRDefault="002B1569" w:rsidP="002B1569">
            <w:pPr>
              <w:pStyle w:val="BodyText"/>
              <w:jc w:val="both"/>
              <w:rPr>
                <w:rFonts w:ascii="Arial" w:hAnsi="Arial" w:cs="Arial"/>
              </w:rPr>
            </w:pPr>
            <w:r w:rsidRPr="00C11EB9">
              <w:rPr>
                <w:rFonts w:ascii="Arial" w:hAnsi="Arial" w:cs="Arial"/>
              </w:rPr>
              <w:t xml:space="preserve">the difference (expressed in MW) between the </w:t>
            </w:r>
            <w:r w:rsidRPr="00C11EB9">
              <w:rPr>
                <w:rFonts w:ascii="Arial" w:hAnsi="Arial" w:cs="Arial"/>
                <w:b/>
                <w:bCs/>
              </w:rPr>
              <w:t xml:space="preserve">Maximum Export Limit </w:t>
            </w:r>
            <w:r w:rsidRPr="00C11EB9">
              <w:rPr>
                <w:rFonts w:ascii="Arial" w:hAnsi="Arial" w:cs="Arial"/>
              </w:rPr>
              <w:t xml:space="preserve">and </w:t>
            </w:r>
            <w:r w:rsidRPr="00C11EB9">
              <w:rPr>
                <w:rFonts w:ascii="Arial" w:hAnsi="Arial" w:cs="Arial"/>
                <w:b/>
                <w:bCs/>
              </w:rPr>
              <w:t>Final Physical Notification Data</w:t>
            </w:r>
            <w:r w:rsidRPr="00C11EB9">
              <w:rPr>
                <w:rFonts w:ascii="Arial" w:hAnsi="Arial" w:cs="Arial"/>
              </w:rPr>
              <w:t xml:space="preserve"> as adjusted by the </w:t>
            </w:r>
            <w:r w:rsidRPr="00C11EB9">
              <w:rPr>
                <w:rFonts w:ascii="Arial" w:hAnsi="Arial" w:cs="Arial"/>
                <w:b/>
                <w:bCs/>
              </w:rPr>
              <w:t>Acceptance Volume</w:t>
            </w:r>
            <w:r w:rsidRPr="00C11EB9">
              <w:rPr>
                <w:rFonts w:ascii="Arial" w:hAnsi="Arial" w:cs="Arial"/>
              </w:rPr>
              <w:t xml:space="preserve"> in respect of a </w:t>
            </w:r>
            <w:r w:rsidRPr="00C11EB9">
              <w:rPr>
                <w:rFonts w:ascii="Arial" w:hAnsi="Arial" w:cs="Arial"/>
                <w:b/>
                <w:bCs/>
              </w:rPr>
              <w:t>Bid-Offer Acceptance</w:t>
            </w:r>
            <w:r w:rsidRPr="00C11EB9">
              <w:rPr>
                <w:rFonts w:ascii="Arial" w:hAnsi="Arial" w:cs="Arial"/>
              </w:rPr>
              <w:t xml:space="preserve"> (if any), and </w:t>
            </w:r>
            <w:r w:rsidRPr="00C11EB9">
              <w:rPr>
                <w:rFonts w:ascii="Arial" w:hAnsi="Arial" w:cs="Arial"/>
                <w:b/>
                <w:bCs/>
              </w:rPr>
              <w:t>“De-Loaded”</w:t>
            </w:r>
            <w:r w:rsidRPr="00C11EB9">
              <w:rPr>
                <w:rFonts w:ascii="Arial" w:hAnsi="Arial" w:cs="Arial"/>
              </w:rPr>
              <w:t xml:space="preserve"> shall be construed accordingly;</w:t>
            </w:r>
            <w:r>
              <w:t xml:space="preserve"> </w:t>
            </w:r>
            <w:r w:rsidRPr="00B11FE1">
              <w:rPr>
                <w:rFonts w:ascii="Arial" w:hAnsi="Arial" w:cs="Arial"/>
              </w:rPr>
              <w:t xml:space="preserve">except in the case of a </w:t>
            </w:r>
            <w:r w:rsidRPr="00B11FE1">
              <w:rPr>
                <w:rFonts w:ascii="Arial" w:hAnsi="Arial" w:cs="Arial"/>
                <w:b/>
                <w:bCs/>
              </w:rPr>
              <w:t>Power Park Module,</w:t>
            </w:r>
            <w:r w:rsidRPr="00B11FE1">
              <w:rPr>
                <w:rFonts w:ascii="Arial" w:hAnsi="Arial" w:cs="Arial"/>
              </w:rPr>
              <w:t xml:space="preserve"> where </w:t>
            </w:r>
            <w:r w:rsidRPr="00B11FE1">
              <w:rPr>
                <w:rFonts w:ascii="Arial" w:hAnsi="Arial" w:cs="Arial"/>
                <w:b/>
                <w:bCs/>
              </w:rPr>
              <w:t>De-Load</w:t>
            </w:r>
            <w:r w:rsidRPr="00B11FE1">
              <w:rPr>
                <w:rFonts w:ascii="Arial" w:hAnsi="Arial" w:cs="Arial"/>
              </w:rPr>
              <w:t xml:space="preserve"> is the difference (expressed in MW) between </w:t>
            </w:r>
            <w:r w:rsidRPr="00B11FE1">
              <w:rPr>
                <w:rFonts w:ascii="Arial" w:hAnsi="Arial" w:cs="Arial"/>
                <w:u w:val="single"/>
              </w:rPr>
              <w:t>Power Available</w:t>
            </w:r>
            <w:r w:rsidRPr="00B11FE1">
              <w:rPr>
                <w:rFonts w:ascii="Arial" w:hAnsi="Arial" w:cs="Arial"/>
              </w:rPr>
              <w:t xml:space="preserve"> and the Final </w:t>
            </w:r>
            <w:r w:rsidRPr="00B11FE1">
              <w:rPr>
                <w:rFonts w:ascii="Arial" w:hAnsi="Arial" w:cs="Arial"/>
                <w:b/>
                <w:bCs/>
              </w:rPr>
              <w:t>Physical Notification</w:t>
            </w:r>
            <w:r w:rsidRPr="00B11FE1">
              <w:rPr>
                <w:rFonts w:ascii="Arial" w:hAnsi="Arial" w:cs="Arial"/>
              </w:rPr>
              <w:t xml:space="preserve"> </w:t>
            </w:r>
            <w:r w:rsidRPr="00B11FE1">
              <w:rPr>
                <w:rFonts w:ascii="Arial" w:hAnsi="Arial" w:cs="Arial"/>
                <w:b/>
                <w:bCs/>
              </w:rPr>
              <w:t xml:space="preserve">Data </w:t>
            </w:r>
            <w:r w:rsidRPr="00B11FE1">
              <w:rPr>
                <w:rFonts w:ascii="Arial" w:hAnsi="Arial" w:cs="Arial"/>
              </w:rPr>
              <w:t xml:space="preserve">as adjusted by the </w:t>
            </w:r>
            <w:r w:rsidRPr="00B11FE1">
              <w:rPr>
                <w:rFonts w:ascii="Arial" w:hAnsi="Arial" w:cs="Arial"/>
                <w:b/>
                <w:bCs/>
              </w:rPr>
              <w:t>Acceptance Volume</w:t>
            </w:r>
            <w:r w:rsidRPr="00B11FE1">
              <w:rPr>
                <w:rFonts w:ascii="Arial" w:hAnsi="Arial" w:cs="Arial"/>
              </w:rPr>
              <w:t xml:space="preserve"> in respect of a </w:t>
            </w:r>
            <w:r w:rsidRPr="00B11FE1">
              <w:rPr>
                <w:rFonts w:ascii="Arial" w:hAnsi="Arial" w:cs="Arial"/>
                <w:b/>
                <w:bCs/>
              </w:rPr>
              <w:t>Bid-Offer</w:t>
            </w:r>
            <w:r w:rsidRPr="00B11FE1">
              <w:rPr>
                <w:rFonts w:ascii="Arial" w:hAnsi="Arial" w:cs="Arial"/>
              </w:rPr>
              <w:t xml:space="preserve"> </w:t>
            </w:r>
            <w:r w:rsidRPr="00B11FE1">
              <w:rPr>
                <w:rFonts w:ascii="Arial" w:hAnsi="Arial" w:cs="Arial"/>
                <w:b/>
                <w:bCs/>
              </w:rPr>
              <w:t>Acceptance</w:t>
            </w:r>
            <w:r w:rsidRPr="00B11FE1">
              <w:rPr>
                <w:rFonts w:ascii="Arial" w:hAnsi="Arial" w:cs="Arial"/>
              </w:rPr>
              <w:t xml:space="preserve"> (if any), and </w:t>
            </w:r>
            <w:r w:rsidRPr="00B11FE1">
              <w:rPr>
                <w:rFonts w:ascii="Arial" w:hAnsi="Arial" w:cs="Arial"/>
                <w:b/>
                <w:bCs/>
              </w:rPr>
              <w:t xml:space="preserve">“De-Loaded” </w:t>
            </w:r>
            <w:r w:rsidRPr="00B11FE1">
              <w:rPr>
                <w:rFonts w:ascii="Arial" w:hAnsi="Arial" w:cs="Arial"/>
              </w:rPr>
              <w:t>shall be construed accordingly</w:t>
            </w:r>
            <w:r>
              <w:t>;</w:t>
            </w:r>
          </w:p>
        </w:tc>
      </w:tr>
      <w:tr w:rsidR="002B1569" w14:paraId="0715C04C" w14:textId="77777777" w:rsidTr="00ED2860">
        <w:tc>
          <w:tcPr>
            <w:tcW w:w="3545" w:type="dxa"/>
          </w:tcPr>
          <w:p w14:paraId="0C8792AB" w14:textId="77777777" w:rsidR="002B1569" w:rsidRDefault="002B1569" w:rsidP="002B1569">
            <w:pPr>
              <w:pStyle w:val="BodyText"/>
              <w:rPr>
                <w:rFonts w:ascii="Arial" w:hAnsi="Arial" w:cs="Arial"/>
                <w:b/>
                <w:bCs/>
              </w:rPr>
            </w:pPr>
            <w:r>
              <w:rPr>
                <w:rFonts w:ascii="Arial" w:hAnsi="Arial" w:cs="Arial"/>
                <w:b/>
                <w:bCs/>
              </w:rPr>
              <w:t>"Demand"</w:t>
            </w:r>
          </w:p>
        </w:tc>
        <w:tc>
          <w:tcPr>
            <w:tcW w:w="6775" w:type="dxa"/>
          </w:tcPr>
          <w:p w14:paraId="481274C0" w14:textId="77777777" w:rsidR="002B1569" w:rsidRDefault="002B1569" w:rsidP="002B1569">
            <w:pPr>
              <w:pStyle w:val="BodyText"/>
              <w:jc w:val="both"/>
              <w:rPr>
                <w:rFonts w:ascii="Arial" w:hAnsi="Arial" w:cs="Arial"/>
              </w:rPr>
            </w:pPr>
            <w:r>
              <w:rPr>
                <w:rFonts w:ascii="Arial" w:hAnsi="Arial" w:cs="Arial"/>
              </w:rPr>
              <w:t xml:space="preserve">the demand of MW and Mvar of electricity (i.e. both </w:t>
            </w:r>
            <w:r>
              <w:rPr>
                <w:rFonts w:ascii="Arial" w:hAnsi="Arial" w:cs="Arial"/>
                <w:b/>
              </w:rPr>
              <w:t>Active Power</w:t>
            </w:r>
            <w:r>
              <w:rPr>
                <w:rFonts w:ascii="Arial" w:hAnsi="Arial" w:cs="Arial"/>
              </w:rPr>
              <w:t xml:space="preserve"> and </w:t>
            </w:r>
            <w:r>
              <w:rPr>
                <w:rFonts w:ascii="Arial" w:hAnsi="Arial" w:cs="Arial"/>
                <w:b/>
              </w:rPr>
              <w:t>Reactive Power</w:t>
            </w:r>
            <w:r>
              <w:rPr>
                <w:rFonts w:ascii="Arial" w:hAnsi="Arial" w:cs="Arial"/>
              </w:rPr>
              <w:t>), unless otherwise stated;</w:t>
            </w:r>
          </w:p>
        </w:tc>
      </w:tr>
      <w:tr w:rsidR="002B1569" w14:paraId="32BF3CA1" w14:textId="77777777" w:rsidTr="00ED2860">
        <w:tc>
          <w:tcPr>
            <w:tcW w:w="3545" w:type="dxa"/>
          </w:tcPr>
          <w:p w14:paraId="687ECF37" w14:textId="77777777" w:rsidR="002B1569" w:rsidRDefault="002B1569" w:rsidP="002B1569">
            <w:pPr>
              <w:pStyle w:val="BodyText"/>
              <w:rPr>
                <w:rFonts w:ascii="Arial" w:hAnsi="Arial" w:cs="Arial"/>
                <w:b/>
                <w:bCs/>
              </w:rPr>
            </w:pPr>
            <w:r>
              <w:rPr>
                <w:rFonts w:ascii="Arial" w:hAnsi="Arial" w:cs="Arial"/>
                <w:b/>
                <w:bCs/>
              </w:rPr>
              <w:t>"Demand Forecast"</w:t>
            </w:r>
          </w:p>
        </w:tc>
        <w:tc>
          <w:tcPr>
            <w:tcW w:w="6775" w:type="dxa"/>
          </w:tcPr>
          <w:p w14:paraId="63E0663E" w14:textId="77777777" w:rsidR="002B1569" w:rsidRDefault="002B1569" w:rsidP="002B1569">
            <w:pPr>
              <w:pStyle w:val="BodyText"/>
              <w:jc w:val="both"/>
              <w:rPr>
                <w:rFonts w:ascii="Arial" w:hAnsi="Arial" w:cs="Arial"/>
              </w:rPr>
            </w:pPr>
            <w:r>
              <w:rPr>
                <w:rFonts w:ascii="Arial" w:hAnsi="Arial" w:cs="Arial"/>
              </w:rPr>
              <w:t xml:space="preserve">a </w:t>
            </w:r>
            <w:bookmarkStart w:id="51" w:name="_BPDCD_39"/>
            <w:r w:rsidRPr="00842A97">
              <w:rPr>
                <w:rFonts w:ascii="Arial Bold" w:hAnsi="Arial Bold" w:cs="Arial"/>
                <w:b/>
              </w:rPr>
              <w:t>User’s</w:t>
            </w:r>
            <w:r w:rsidRPr="00842A97">
              <w:rPr>
                <w:rFonts w:ascii="Arial" w:hAnsi="Arial" w:cs="Arial"/>
                <w:color w:val="0000FF"/>
              </w:rPr>
              <w:t xml:space="preserve"> </w:t>
            </w:r>
            <w:bookmarkEnd w:id="51"/>
            <w:r>
              <w:rPr>
                <w:rFonts w:ascii="Arial" w:hAnsi="Arial" w:cs="Arial"/>
              </w:rPr>
              <w:t xml:space="preserve">forecast, in accordance with paragraph 14.17.19.  of its </w:t>
            </w:r>
            <w:r>
              <w:rPr>
                <w:rFonts w:ascii="Arial" w:hAnsi="Arial" w:cs="Arial"/>
                <w:b/>
              </w:rPr>
              <w:t>Demand</w:t>
            </w:r>
            <w:r>
              <w:rPr>
                <w:rFonts w:ascii="Arial" w:hAnsi="Arial" w:cs="Arial"/>
              </w:rPr>
              <w:t xml:space="preserve"> submitted to </w:t>
            </w:r>
            <w:r>
              <w:rPr>
                <w:rFonts w:ascii="Arial" w:hAnsi="Arial" w:cs="Arial"/>
                <w:b/>
                <w:bCs/>
              </w:rPr>
              <w:t>The Company</w:t>
            </w:r>
            <w:r>
              <w:rPr>
                <w:rFonts w:ascii="Arial" w:hAnsi="Arial" w:cs="Arial"/>
              </w:rPr>
              <w:t xml:space="preserve"> in accordance with paragraphs 3.10, 3.11 and 3.12;</w:t>
            </w:r>
          </w:p>
        </w:tc>
      </w:tr>
      <w:tr w:rsidR="002B1569" w14:paraId="55BFCB58" w14:textId="77777777" w:rsidTr="00ED2860">
        <w:tc>
          <w:tcPr>
            <w:tcW w:w="3545" w:type="dxa"/>
          </w:tcPr>
          <w:p w14:paraId="6D85B9BD" w14:textId="77777777" w:rsidR="002B1569" w:rsidRDefault="002B1569" w:rsidP="002B1569">
            <w:pPr>
              <w:pStyle w:val="BodyText"/>
              <w:rPr>
                <w:rFonts w:ascii="Arial" w:hAnsi="Arial" w:cs="Arial"/>
                <w:b/>
                <w:bCs/>
              </w:rPr>
            </w:pPr>
            <w:r>
              <w:rPr>
                <w:rFonts w:ascii="Arial" w:hAnsi="Arial" w:cs="Arial"/>
                <w:b/>
                <w:bCs/>
              </w:rPr>
              <w:t>“Depreciation Period”</w:t>
            </w:r>
          </w:p>
        </w:tc>
        <w:tc>
          <w:tcPr>
            <w:tcW w:w="6775" w:type="dxa"/>
          </w:tcPr>
          <w:p w14:paraId="3E336BEA" w14:textId="77777777" w:rsidR="002B1569" w:rsidRDefault="002B1569" w:rsidP="002B1569">
            <w:pPr>
              <w:pStyle w:val="BodyText"/>
              <w:jc w:val="both"/>
              <w:rPr>
                <w:rFonts w:ascii="Arial" w:hAnsi="Arial" w:cs="Arial"/>
              </w:rPr>
            </w:pPr>
            <w:r>
              <w:rPr>
                <w:rFonts w:ascii="Arial" w:hAnsi="Arial" w:cs="Arial"/>
              </w:rPr>
              <w:t xml:space="preserve">in relation to a </w:t>
            </w:r>
            <w:r>
              <w:rPr>
                <w:rFonts w:ascii="Arial Bold" w:hAnsi="Arial Bold" w:cs="Arial"/>
                <w:b/>
                <w:bCs/>
              </w:rPr>
              <w:t>Transmission Connection Asset</w:t>
            </w:r>
            <w:r>
              <w:rPr>
                <w:rFonts w:ascii="Arial" w:hAnsi="Arial" w:cs="Arial"/>
              </w:rPr>
              <w:t xml:space="preserve"> for a particular </w:t>
            </w:r>
            <w:r>
              <w:rPr>
                <w:rFonts w:ascii="Arial" w:hAnsi="Arial" w:cs="Arial"/>
                <w:b/>
                <w:bCs/>
              </w:rPr>
              <w:t>User</w:t>
            </w:r>
            <w:r>
              <w:rPr>
                <w:rFonts w:ascii="Arial" w:hAnsi="Arial" w:cs="Arial"/>
              </w:rPr>
              <w:t xml:space="preserve">, the period which commences on the asset’s initial effective charging date, and which expires after the appropriate duration, which unless otherwise agreed upon connection is 40 years excluding FMS metering electronics that are agreed between the </w:t>
            </w:r>
            <w:r>
              <w:rPr>
                <w:rFonts w:ascii="Arial" w:hAnsi="Arial" w:cs="Arial"/>
                <w:b/>
                <w:bCs/>
              </w:rPr>
              <w:t>User</w:t>
            </w:r>
            <w:r>
              <w:rPr>
                <w:rFonts w:ascii="Arial" w:hAnsi="Arial" w:cs="Arial"/>
              </w:rPr>
              <w:t xml:space="preserve"> and </w:t>
            </w:r>
            <w:r>
              <w:rPr>
                <w:rFonts w:ascii="Arial" w:hAnsi="Arial" w:cs="Arial"/>
                <w:b/>
                <w:bCs/>
              </w:rPr>
              <w:t>The Company</w:t>
            </w:r>
            <w:r>
              <w:rPr>
                <w:rFonts w:ascii="Arial" w:hAnsi="Arial" w:cs="Arial"/>
              </w:rPr>
              <w:t>;</w:t>
            </w:r>
          </w:p>
        </w:tc>
      </w:tr>
      <w:tr w:rsidR="002B1569" w14:paraId="246EF8E5" w14:textId="77777777" w:rsidTr="00ED2860">
        <w:tc>
          <w:tcPr>
            <w:tcW w:w="3545" w:type="dxa"/>
          </w:tcPr>
          <w:p w14:paraId="39E8D8EB" w14:textId="77777777" w:rsidR="002B1569" w:rsidRDefault="002B1569" w:rsidP="002B1569">
            <w:pPr>
              <w:pStyle w:val="BodyText"/>
              <w:rPr>
                <w:rFonts w:ascii="Arial" w:hAnsi="Arial" w:cs="Arial"/>
                <w:b/>
                <w:bCs/>
              </w:rPr>
            </w:pPr>
            <w:r>
              <w:rPr>
                <w:rFonts w:ascii="Arial" w:hAnsi="Arial" w:cs="Arial"/>
                <w:b/>
                <w:bCs/>
              </w:rPr>
              <w:t>"Derogation"</w:t>
            </w:r>
          </w:p>
        </w:tc>
        <w:tc>
          <w:tcPr>
            <w:tcW w:w="6775" w:type="dxa"/>
          </w:tcPr>
          <w:p w14:paraId="34D68311" w14:textId="77777777" w:rsidR="002B1569" w:rsidRDefault="002B1569" w:rsidP="002B1569">
            <w:pPr>
              <w:pStyle w:val="BodyText"/>
              <w:jc w:val="both"/>
              <w:rPr>
                <w:rFonts w:ascii="Arial" w:hAnsi="Arial" w:cs="Arial"/>
              </w:rPr>
            </w:pPr>
            <w:r>
              <w:rPr>
                <w:rFonts w:ascii="Arial" w:hAnsi="Arial" w:cs="Arial"/>
              </w:rPr>
              <w:t xml:space="preserve">means (a) a direction issued by the </w:t>
            </w:r>
            <w:r>
              <w:rPr>
                <w:rFonts w:ascii="Arial" w:hAnsi="Arial" w:cs="Arial"/>
                <w:b/>
              </w:rPr>
              <w:t>Authority</w:t>
            </w:r>
            <w:r>
              <w:rPr>
                <w:rFonts w:ascii="Arial" w:hAnsi="Arial" w:cs="Arial"/>
              </w:rPr>
              <w:t xml:space="preserve"> relieving a </w:t>
            </w:r>
            <w:r>
              <w:rPr>
                <w:rFonts w:ascii="Arial" w:hAnsi="Arial" w:cs="Arial"/>
                <w:b/>
              </w:rPr>
              <w:t>CUSC Party</w:t>
            </w:r>
            <w:r>
              <w:rPr>
                <w:rFonts w:ascii="Arial" w:hAnsi="Arial" w:cs="Arial"/>
              </w:rPr>
              <w:t xml:space="preserve"> from the obligation under its </w:t>
            </w:r>
            <w:r>
              <w:rPr>
                <w:rFonts w:ascii="Arial" w:hAnsi="Arial" w:cs="Arial"/>
                <w:b/>
              </w:rPr>
              <w:t>Licence</w:t>
            </w:r>
            <w:r>
              <w:rPr>
                <w:rFonts w:ascii="Arial" w:hAnsi="Arial" w:cs="Arial"/>
              </w:rPr>
              <w:t xml:space="preserve"> to comply with such parts of the </w:t>
            </w:r>
            <w:r>
              <w:rPr>
                <w:rFonts w:ascii="Arial" w:hAnsi="Arial" w:cs="Arial"/>
                <w:b/>
              </w:rPr>
              <w:t>Grid Code</w:t>
            </w:r>
            <w:r>
              <w:rPr>
                <w:rFonts w:ascii="Arial" w:hAnsi="Arial" w:cs="Arial"/>
              </w:rPr>
              <w:t xml:space="preserve"> or any </w:t>
            </w:r>
            <w:r>
              <w:rPr>
                <w:rFonts w:ascii="Arial" w:hAnsi="Arial" w:cs="Arial"/>
                <w:b/>
              </w:rPr>
              <w:t xml:space="preserve">Distribution Code </w:t>
            </w:r>
            <w:r>
              <w:rPr>
                <w:rFonts w:ascii="Arial" w:hAnsi="Arial" w:cs="Arial"/>
              </w:rPr>
              <w:t>or</w:t>
            </w:r>
            <w:r>
              <w:rPr>
                <w:rFonts w:ascii="Arial" w:hAnsi="Arial" w:cs="Arial"/>
                <w:b/>
              </w:rPr>
              <w:t xml:space="preserve"> </w:t>
            </w:r>
            <w:r>
              <w:rPr>
                <w:rFonts w:ascii="Arial" w:hAnsi="Arial" w:cs="Arial"/>
              </w:rPr>
              <w:t xml:space="preserve">in the case of </w:t>
            </w:r>
            <w:r>
              <w:rPr>
                <w:rFonts w:ascii="Arial" w:hAnsi="Arial" w:cs="Arial"/>
                <w:b/>
              </w:rPr>
              <w:t>The Company</w:t>
            </w:r>
            <w:r>
              <w:rPr>
                <w:rFonts w:ascii="Arial" w:hAnsi="Arial" w:cs="Arial"/>
              </w:rPr>
              <w:t xml:space="preserve"> the </w:t>
            </w:r>
            <w:r>
              <w:rPr>
                <w:rFonts w:ascii="Arial" w:hAnsi="Arial" w:cs="Arial"/>
                <w:b/>
              </w:rPr>
              <w:t>Transmission Licence</w:t>
            </w:r>
            <w:r>
              <w:rPr>
                <w:rFonts w:ascii="Arial" w:hAnsi="Arial" w:cs="Arial"/>
              </w:rPr>
              <w:t xml:space="preserve"> as may be specified in such direction and/or (b) a </w:t>
            </w:r>
            <w:r>
              <w:rPr>
                <w:rFonts w:ascii="Arial" w:hAnsi="Arial" w:cs="Arial"/>
                <w:b/>
              </w:rPr>
              <w:t>Connect and Manage Derogation</w:t>
            </w:r>
            <w:r>
              <w:rPr>
                <w:rFonts w:ascii="Arial" w:hAnsi="Arial" w:cs="Arial"/>
              </w:rPr>
              <w:t xml:space="preserve"> as the context requires and “Derogated” shall be construed accordingly;</w:t>
            </w:r>
          </w:p>
        </w:tc>
      </w:tr>
      <w:tr w:rsidR="002B1569" w14:paraId="46EA1187" w14:textId="77777777" w:rsidTr="00ED2860">
        <w:tc>
          <w:tcPr>
            <w:tcW w:w="3545" w:type="dxa"/>
          </w:tcPr>
          <w:p w14:paraId="504F3B3D" w14:textId="77777777" w:rsidR="002B1569" w:rsidRDefault="002B1569" w:rsidP="002B1569">
            <w:pPr>
              <w:pStyle w:val="BodyText"/>
              <w:rPr>
                <w:rFonts w:ascii="Arial" w:hAnsi="Arial" w:cs="Arial"/>
                <w:b/>
                <w:bCs/>
              </w:rPr>
            </w:pPr>
            <w:r>
              <w:rPr>
                <w:rFonts w:ascii="Arial" w:hAnsi="Arial" w:cs="Arial"/>
                <w:b/>
                <w:bCs/>
              </w:rPr>
              <w:t>"Derogated Plant"</w:t>
            </w:r>
          </w:p>
        </w:tc>
        <w:tc>
          <w:tcPr>
            <w:tcW w:w="6775" w:type="dxa"/>
          </w:tcPr>
          <w:p w14:paraId="0AA06908" w14:textId="77777777" w:rsidR="002B1569" w:rsidRDefault="002B1569" w:rsidP="002B1569">
            <w:pPr>
              <w:pStyle w:val="BodyText"/>
              <w:jc w:val="both"/>
              <w:rPr>
                <w:rFonts w:ascii="Arial" w:hAnsi="Arial" w:cs="Arial"/>
                <w:b/>
                <w:i/>
              </w:rPr>
            </w:pP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which is the subject of a </w:t>
            </w:r>
            <w:r>
              <w:rPr>
                <w:rFonts w:ascii="Arial" w:hAnsi="Arial" w:cs="Arial"/>
                <w:b/>
              </w:rPr>
              <w:t>Derogation</w:t>
            </w:r>
            <w:r>
              <w:rPr>
                <w:rFonts w:ascii="Arial" w:hAnsi="Arial" w:cs="Arial"/>
              </w:rPr>
              <w:t>;</w:t>
            </w:r>
          </w:p>
        </w:tc>
      </w:tr>
      <w:tr w:rsidR="002B1569" w14:paraId="19DBB525" w14:textId="77777777" w:rsidTr="00ED2860">
        <w:tc>
          <w:tcPr>
            <w:tcW w:w="3545" w:type="dxa"/>
          </w:tcPr>
          <w:p w14:paraId="1CAF35AC" w14:textId="77777777" w:rsidR="002B1569" w:rsidRDefault="002B1569" w:rsidP="002B1569">
            <w:pPr>
              <w:pStyle w:val="BodyText"/>
              <w:rPr>
                <w:rFonts w:ascii="Arial" w:hAnsi="Arial" w:cs="Arial"/>
                <w:b/>
                <w:bCs/>
              </w:rPr>
            </w:pPr>
            <w:r>
              <w:rPr>
                <w:rFonts w:ascii="Arial" w:hAnsi="Arial" w:cs="Arial"/>
                <w:b/>
                <w:bCs/>
              </w:rPr>
              <w:t>"Design Variation"</w:t>
            </w:r>
          </w:p>
        </w:tc>
        <w:tc>
          <w:tcPr>
            <w:tcW w:w="6775" w:type="dxa"/>
          </w:tcPr>
          <w:p w14:paraId="08AAC1DB" w14:textId="77777777" w:rsidR="002B1569" w:rsidRDefault="002B1569" w:rsidP="002B1569">
            <w:pPr>
              <w:pStyle w:val="BodyText"/>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which fails to satisfy the relevant deterministic criteria detailed for an Onshore Connection in paragraphs 2.5 to 2.13 and for an Offshore Connection in 7.7 to 7.19, as appropriate, of the </w:t>
            </w:r>
            <w:r>
              <w:rPr>
                <w:rFonts w:ascii="Arial" w:hAnsi="Arial" w:cs="Arial"/>
                <w:b/>
              </w:rPr>
              <w:t>NETS SQSS</w:t>
            </w:r>
            <w:r>
              <w:rPr>
                <w:rFonts w:ascii="Arial" w:hAnsi="Arial" w:cs="Arial"/>
              </w:rPr>
              <w:t>;</w:t>
            </w:r>
          </w:p>
        </w:tc>
      </w:tr>
      <w:tr w:rsidR="002B1569" w14:paraId="307D517C" w14:textId="77777777" w:rsidTr="00ED2860">
        <w:tc>
          <w:tcPr>
            <w:tcW w:w="3545" w:type="dxa"/>
          </w:tcPr>
          <w:p w14:paraId="1CC103F7" w14:textId="77777777" w:rsidR="002B1569" w:rsidRDefault="002B1569" w:rsidP="002B1569">
            <w:pPr>
              <w:pStyle w:val="BodyText"/>
              <w:jc w:val="both"/>
              <w:rPr>
                <w:rFonts w:ascii="Arial" w:hAnsi="Arial" w:cs="Arial"/>
                <w:b/>
                <w:bCs/>
              </w:rPr>
            </w:pPr>
            <w:r>
              <w:rPr>
                <w:rFonts w:ascii="Arial" w:hAnsi="Arial" w:cs="Arial"/>
                <w:b/>
                <w:bCs/>
              </w:rPr>
              <w:lastRenderedPageBreak/>
              <w:t>“Designated Sum”</w:t>
            </w:r>
          </w:p>
        </w:tc>
        <w:tc>
          <w:tcPr>
            <w:tcW w:w="6775" w:type="dxa"/>
          </w:tcPr>
          <w:p w14:paraId="33C1E50F" w14:textId="77777777" w:rsidR="002B1569" w:rsidRDefault="002B1569" w:rsidP="002B1569">
            <w:pPr>
              <w:pStyle w:val="BodyText"/>
              <w:jc w:val="both"/>
              <w:rPr>
                <w:rFonts w:ascii="Arial" w:hAnsi="Arial" w:cs="Arial"/>
              </w:rPr>
            </w:pPr>
            <w:r>
              <w:rPr>
                <w:rFonts w:ascii="Arial" w:hAnsi="Arial" w:cs="Arial"/>
              </w:rPr>
              <w:t xml:space="preserve">means such sum as shall be directed by the </w:t>
            </w:r>
            <w:r>
              <w:rPr>
                <w:rFonts w:ascii="Arial" w:hAnsi="Arial" w:cs="Arial"/>
                <w:b/>
              </w:rPr>
              <w:t>Authority</w:t>
            </w:r>
            <w:r>
              <w:rPr>
                <w:rFonts w:ascii="Arial" w:hAnsi="Arial" w:cs="Arial"/>
              </w:rPr>
              <w:t xml:space="preserve"> as soon as practicable after the determination of an approved </w:t>
            </w:r>
            <w:r>
              <w:rPr>
                <w:rFonts w:ascii="Arial" w:hAnsi="Arial" w:cs="Arial"/>
                <w:b/>
              </w:rPr>
              <w:t>Use of System Charging Methodology</w:t>
            </w:r>
            <w:r>
              <w:rPr>
                <w:rFonts w:ascii="Arial" w:hAnsi="Arial" w:cs="Arial"/>
              </w:rPr>
              <w:t>;</w:t>
            </w:r>
          </w:p>
        </w:tc>
      </w:tr>
      <w:tr w:rsidR="002B1569" w14:paraId="1A459283" w14:textId="77777777" w:rsidTr="00ED2860">
        <w:tc>
          <w:tcPr>
            <w:tcW w:w="3545" w:type="dxa"/>
          </w:tcPr>
          <w:p w14:paraId="52ABBE23" w14:textId="77777777" w:rsidR="002B1569" w:rsidRDefault="002B1569" w:rsidP="002B1569">
            <w:pPr>
              <w:pStyle w:val="BodyText"/>
              <w:rPr>
                <w:rFonts w:ascii="Arial" w:hAnsi="Arial" w:cs="Arial"/>
                <w:b/>
                <w:bCs/>
              </w:rPr>
            </w:pPr>
            <w:r>
              <w:rPr>
                <w:rFonts w:ascii="Arial" w:hAnsi="Arial" w:cs="Arial"/>
                <w:b/>
                <w:bCs/>
              </w:rPr>
              <w:t>“Designated sum”</w:t>
            </w:r>
          </w:p>
        </w:tc>
        <w:tc>
          <w:tcPr>
            <w:tcW w:w="6775" w:type="dxa"/>
          </w:tcPr>
          <w:p w14:paraId="21AA387B" w14:textId="77777777" w:rsidR="002B1569" w:rsidRDefault="002B1569" w:rsidP="002B1569">
            <w:pPr>
              <w:pStyle w:val="BodyText"/>
              <w:jc w:val="both"/>
              <w:rPr>
                <w:rFonts w:ascii="Arial" w:hAnsi="Arial" w:cs="Arial"/>
              </w:rPr>
            </w:pPr>
            <w:r>
              <w:rPr>
                <w:rFonts w:ascii="Arial" w:hAnsi="Arial" w:cs="Arial"/>
              </w:rPr>
              <w:t>As defined in Standard Condition C13 of the Transmission Licence</w:t>
            </w:r>
          </w:p>
        </w:tc>
      </w:tr>
      <w:tr w:rsidR="002B1569" w14:paraId="6CA57873" w14:textId="77777777" w:rsidTr="00ED2860">
        <w:tc>
          <w:tcPr>
            <w:tcW w:w="3545" w:type="dxa"/>
          </w:tcPr>
          <w:p w14:paraId="7A127E88" w14:textId="77777777" w:rsidR="002B1569" w:rsidRDefault="002B1569" w:rsidP="002B1569">
            <w:pPr>
              <w:pStyle w:val="BodyText"/>
              <w:rPr>
                <w:rFonts w:ascii="Arial" w:hAnsi="Arial" w:cs="Arial"/>
                <w:b/>
                <w:bCs/>
              </w:rPr>
            </w:pPr>
            <w:r>
              <w:rPr>
                <w:rFonts w:ascii="Arial" w:hAnsi="Arial" w:cs="Arial"/>
                <w:b/>
                <w:bCs/>
              </w:rPr>
              <w:t>"De-synchronisation"</w:t>
            </w:r>
          </w:p>
        </w:tc>
        <w:tc>
          <w:tcPr>
            <w:tcW w:w="6775" w:type="dxa"/>
          </w:tcPr>
          <w:p w14:paraId="328D2A88" w14:textId="77777777" w:rsidR="002B1569" w:rsidRDefault="002B1569" w:rsidP="002B1569">
            <w:pPr>
              <w:pStyle w:val="BodyText"/>
              <w:jc w:val="both"/>
              <w:rPr>
                <w:rFonts w:ascii="Arial" w:hAnsi="Arial" w:cs="Arial"/>
              </w:rPr>
            </w:pPr>
            <w:r>
              <w:rPr>
                <w:rFonts w:ascii="Arial" w:hAnsi="Arial" w:cs="Arial"/>
              </w:rPr>
              <w:t xml:space="preserve">the act of taking a </w:t>
            </w:r>
            <w:r>
              <w:rPr>
                <w:rFonts w:ascii="Arial" w:hAnsi="Arial" w:cs="Arial"/>
                <w:b/>
              </w:rPr>
              <w:t>BM Unit</w:t>
            </w:r>
            <w:r>
              <w:rPr>
                <w:rFonts w:ascii="Arial" w:hAnsi="Arial" w:cs="Arial"/>
              </w:rPr>
              <w:t xml:space="preserve"> off a </w:t>
            </w:r>
            <w:r>
              <w:rPr>
                <w:rFonts w:ascii="Arial" w:hAnsi="Arial" w:cs="Arial"/>
                <w:b/>
              </w:rPr>
              <w:t>System</w:t>
            </w:r>
            <w:r>
              <w:rPr>
                <w:rFonts w:ascii="Arial" w:hAnsi="Arial" w:cs="Arial"/>
              </w:rPr>
              <w:t xml:space="preserve"> to which it has been </w:t>
            </w:r>
            <w:r>
              <w:rPr>
                <w:rFonts w:ascii="Arial" w:hAnsi="Arial" w:cs="Arial"/>
                <w:b/>
              </w:rPr>
              <w:t>Synchronised</w:t>
            </w:r>
            <w:r>
              <w:rPr>
                <w:rFonts w:ascii="Arial" w:hAnsi="Arial" w:cs="Arial"/>
              </w:rPr>
              <w:t>, by opening any connecting circuit breaker, and "</w:t>
            </w:r>
            <w:r>
              <w:rPr>
                <w:rFonts w:ascii="Arial" w:hAnsi="Arial" w:cs="Arial"/>
                <w:b/>
              </w:rPr>
              <w:t>De-synchronised</w:t>
            </w:r>
            <w:r>
              <w:rPr>
                <w:rFonts w:ascii="Arial" w:hAnsi="Arial" w:cs="Arial"/>
              </w:rPr>
              <w:t>" shall be construed accordingly;</w:t>
            </w:r>
          </w:p>
        </w:tc>
      </w:tr>
      <w:tr w:rsidR="002B1569" w14:paraId="1B209899" w14:textId="77777777" w:rsidTr="00ED2860">
        <w:tc>
          <w:tcPr>
            <w:tcW w:w="3545" w:type="dxa"/>
          </w:tcPr>
          <w:p w14:paraId="230AB3D6" w14:textId="77777777" w:rsidR="002B1569" w:rsidRDefault="002B1569" w:rsidP="002B1569">
            <w:pPr>
              <w:pStyle w:val="BodyText"/>
              <w:rPr>
                <w:rFonts w:ascii="Arial" w:hAnsi="Arial" w:cs="Arial"/>
                <w:b/>
                <w:bCs/>
              </w:rPr>
            </w:pPr>
            <w:r>
              <w:rPr>
                <w:rFonts w:ascii="Arial" w:hAnsi="Arial" w:cs="Arial"/>
                <w:b/>
                <w:bCs/>
              </w:rPr>
              <w:t>"Detailed Planning Data"</w:t>
            </w:r>
          </w:p>
        </w:tc>
        <w:tc>
          <w:tcPr>
            <w:tcW w:w="6775" w:type="dxa"/>
          </w:tcPr>
          <w:p w14:paraId="6CA1ED7C" w14:textId="77777777" w:rsidR="002B1569" w:rsidRDefault="002B1569" w:rsidP="002B1569">
            <w:pPr>
              <w:pStyle w:val="BodyText"/>
              <w:jc w:val="both"/>
              <w:rPr>
                <w:rFonts w:ascii="Arial" w:hAnsi="Arial" w:cs="Arial"/>
              </w:rPr>
            </w:pPr>
            <w:r>
              <w:rPr>
                <w:rFonts w:ascii="Arial" w:hAnsi="Arial" w:cs="Arial"/>
              </w:rPr>
              <w:t xml:space="preserve">detailed additional data which </w:t>
            </w:r>
            <w:r>
              <w:rPr>
                <w:rFonts w:ascii="Arial" w:hAnsi="Arial" w:cs="Arial"/>
                <w:b/>
                <w:bCs/>
              </w:rPr>
              <w:t>The Company</w:t>
            </w:r>
            <w:r>
              <w:rPr>
                <w:rFonts w:ascii="Arial" w:hAnsi="Arial" w:cs="Arial"/>
              </w:rPr>
              <w:t xml:space="preserve"> requires under the </w:t>
            </w:r>
            <w:r>
              <w:rPr>
                <w:rFonts w:ascii="Arial" w:hAnsi="Arial" w:cs="Arial"/>
                <w:b/>
              </w:rPr>
              <w:t>PC</w:t>
            </w:r>
            <w:r>
              <w:rPr>
                <w:rFonts w:ascii="Arial" w:hAnsi="Arial" w:cs="Arial"/>
              </w:rPr>
              <w:t xml:space="preserve"> in support of Standard Planning Data;</w:t>
            </w:r>
          </w:p>
        </w:tc>
      </w:tr>
      <w:tr w:rsidR="002B1569" w14:paraId="5F23CFB6" w14:textId="77777777" w:rsidTr="00ED2860">
        <w:tc>
          <w:tcPr>
            <w:tcW w:w="3545" w:type="dxa"/>
          </w:tcPr>
          <w:p w14:paraId="4C8AE472" w14:textId="77777777" w:rsidR="002B1569" w:rsidRDefault="002B1569" w:rsidP="002B1569">
            <w:pPr>
              <w:spacing w:line="360" w:lineRule="auto"/>
              <w:jc w:val="both"/>
              <w:rPr>
                <w:rFonts w:ascii="Arial" w:hAnsi="Arial" w:cs="Arial"/>
                <w:szCs w:val="22"/>
              </w:rPr>
            </w:pPr>
            <w:r>
              <w:rPr>
                <w:rFonts w:ascii="Arial" w:hAnsi="Arial" w:cs="Arial"/>
                <w:szCs w:val="22"/>
              </w:rPr>
              <w:t>“</w:t>
            </w:r>
            <w:r w:rsidRPr="004170C3">
              <w:rPr>
                <w:rFonts w:ascii="Arial" w:hAnsi="Arial" w:cs="Arial"/>
                <w:b/>
                <w:szCs w:val="22"/>
              </w:rPr>
              <w:t>Developer Capacity</w:t>
            </w:r>
            <w:r>
              <w:rPr>
                <w:rFonts w:ascii="Arial" w:hAnsi="Arial" w:cs="Arial"/>
                <w:szCs w:val="22"/>
              </w:rPr>
              <w:t>”</w:t>
            </w:r>
          </w:p>
        </w:tc>
        <w:tc>
          <w:tcPr>
            <w:tcW w:w="6775" w:type="dxa"/>
          </w:tcPr>
          <w:p w14:paraId="076AD278" w14:textId="77777777" w:rsidR="002B1569" w:rsidRDefault="002B1569" w:rsidP="002B1569">
            <w:pPr>
              <w:jc w:val="both"/>
              <w:rPr>
                <w:rFonts w:ascii="Arial" w:hAnsi="Arial" w:cs="Arial"/>
                <w:szCs w:val="22"/>
              </w:rPr>
            </w:pPr>
            <w:r>
              <w:rPr>
                <w:rFonts w:ascii="Arial" w:hAnsi="Arial" w:cs="Arial"/>
                <w:szCs w:val="22"/>
              </w:rPr>
              <w:t xml:space="preserve">the MW figure as specified as such by a </w:t>
            </w:r>
            <w:r w:rsidRPr="00124A3F">
              <w:rPr>
                <w:rFonts w:ascii="Arial" w:hAnsi="Arial" w:cs="Arial"/>
                <w:b/>
                <w:szCs w:val="22"/>
              </w:rPr>
              <w:t>User</w:t>
            </w:r>
            <w:r>
              <w:rPr>
                <w:rFonts w:ascii="Arial" w:hAnsi="Arial" w:cs="Arial"/>
                <w:szCs w:val="22"/>
              </w:rPr>
              <w:t xml:space="preserve"> in a </w:t>
            </w:r>
            <w:r w:rsidRPr="00124A3F">
              <w:rPr>
                <w:rFonts w:ascii="Arial" w:hAnsi="Arial" w:cs="Arial"/>
                <w:b/>
                <w:szCs w:val="22"/>
              </w:rPr>
              <w:t>BELLA</w:t>
            </w:r>
            <w:r>
              <w:rPr>
                <w:rFonts w:ascii="Arial" w:hAnsi="Arial" w:cs="Arial"/>
                <w:szCs w:val="22"/>
              </w:rPr>
              <w:t xml:space="preserve"> or in a </w:t>
            </w:r>
            <w:r w:rsidRPr="00124A3F">
              <w:rPr>
                <w:rFonts w:ascii="Arial" w:hAnsi="Arial" w:cs="Arial"/>
                <w:b/>
                <w:szCs w:val="22"/>
              </w:rPr>
              <w:t>Construction Agreement</w:t>
            </w:r>
            <w:r>
              <w:rPr>
                <w:rFonts w:ascii="Arial" w:hAnsi="Arial" w:cs="Arial"/>
                <w:szCs w:val="22"/>
              </w:rPr>
              <w:t xml:space="preserve"> entered into between </w:t>
            </w:r>
            <w:r w:rsidRPr="00124A3F">
              <w:rPr>
                <w:rFonts w:ascii="Arial" w:hAnsi="Arial" w:cs="Arial"/>
                <w:b/>
                <w:szCs w:val="22"/>
              </w:rPr>
              <w:t>The Company</w:t>
            </w:r>
            <w:r>
              <w:rPr>
                <w:rFonts w:ascii="Arial" w:hAnsi="Arial" w:cs="Arial"/>
                <w:szCs w:val="22"/>
              </w:rPr>
              <w:t xml:space="preserve"> and a </w:t>
            </w:r>
            <w:r w:rsidRPr="00124A3F">
              <w:rPr>
                <w:rFonts w:ascii="Arial" w:hAnsi="Arial" w:cs="Arial"/>
                <w:b/>
                <w:szCs w:val="22"/>
              </w:rPr>
              <w:t>User</w:t>
            </w:r>
            <w:r>
              <w:rPr>
                <w:rFonts w:ascii="Arial" w:hAnsi="Arial" w:cs="Arial"/>
                <w:szCs w:val="22"/>
              </w:rPr>
              <w:t xml:space="preserve"> in the category of a </w:t>
            </w:r>
            <w:r w:rsidRPr="00124A3F">
              <w:rPr>
                <w:rFonts w:ascii="Arial" w:hAnsi="Arial" w:cs="Arial"/>
                <w:b/>
                <w:szCs w:val="22"/>
              </w:rPr>
              <w:t>Distribution System</w:t>
            </w:r>
            <w:r>
              <w:rPr>
                <w:rFonts w:ascii="Arial" w:hAnsi="Arial" w:cs="Arial"/>
                <w:szCs w:val="22"/>
              </w:rPr>
              <w:t xml:space="preserve"> directly connected to the </w:t>
            </w:r>
            <w:r w:rsidRPr="00124A3F">
              <w:rPr>
                <w:rFonts w:ascii="Arial" w:hAnsi="Arial" w:cs="Arial"/>
                <w:b/>
                <w:szCs w:val="22"/>
              </w:rPr>
              <w:t>National Electricity Transmission System</w:t>
            </w:r>
            <w:r>
              <w:rPr>
                <w:rFonts w:ascii="Arial" w:hAnsi="Arial" w:cs="Arial"/>
                <w:szCs w:val="22"/>
              </w:rPr>
              <w:t xml:space="preserve"> as a consequence of a </w:t>
            </w:r>
            <w:r w:rsidRPr="00124A3F">
              <w:rPr>
                <w:rFonts w:ascii="Arial" w:hAnsi="Arial" w:cs="Arial"/>
                <w:b/>
                <w:szCs w:val="22"/>
              </w:rPr>
              <w:t>Request for a Statement of Works</w:t>
            </w:r>
            <w:r>
              <w:rPr>
                <w:rFonts w:ascii="Arial" w:hAnsi="Arial" w:cs="Arial"/>
                <w:szCs w:val="22"/>
              </w:rPr>
              <w:t xml:space="preserve">; </w:t>
            </w:r>
          </w:p>
          <w:p w14:paraId="2818EC09" w14:textId="77777777" w:rsidR="002B1569" w:rsidRPr="0000119F" w:rsidRDefault="002B1569" w:rsidP="002B1569">
            <w:pPr>
              <w:jc w:val="both"/>
              <w:rPr>
                <w:rFonts w:ascii="Arial" w:hAnsi="Arial" w:cs="Arial"/>
                <w:szCs w:val="22"/>
              </w:rPr>
            </w:pPr>
          </w:p>
        </w:tc>
      </w:tr>
      <w:tr w:rsidR="002B1569" w14:paraId="42DB8257" w14:textId="77777777" w:rsidTr="00ED2860">
        <w:tc>
          <w:tcPr>
            <w:tcW w:w="3545" w:type="dxa"/>
          </w:tcPr>
          <w:p w14:paraId="7BE46D07" w14:textId="77777777" w:rsidR="002B1569" w:rsidRDefault="002B1569" w:rsidP="002B1569">
            <w:pPr>
              <w:pStyle w:val="BodyText"/>
              <w:rPr>
                <w:rFonts w:ascii="Arial" w:hAnsi="Arial" w:cs="Arial"/>
                <w:b/>
                <w:bCs/>
              </w:rPr>
            </w:pPr>
            <w:r>
              <w:rPr>
                <w:rFonts w:ascii="Arial" w:hAnsi="Arial" w:cs="Arial"/>
                <w:b/>
                <w:bCs/>
              </w:rPr>
              <w:t>"Directive"</w:t>
            </w:r>
          </w:p>
        </w:tc>
        <w:tc>
          <w:tcPr>
            <w:tcW w:w="6775" w:type="dxa"/>
          </w:tcPr>
          <w:p w14:paraId="0537A5AD" w14:textId="77777777" w:rsidR="002B1569" w:rsidRDefault="002B1569" w:rsidP="002B1569">
            <w:pPr>
              <w:pStyle w:val="BodyText"/>
              <w:jc w:val="both"/>
              <w:rPr>
                <w:rFonts w:ascii="Arial" w:hAnsi="Arial" w:cs="Arial"/>
              </w:rPr>
            </w:pPr>
            <w:r>
              <w:rPr>
                <w:rFonts w:ascii="Arial" w:hAnsi="Arial" w:cs="Arial"/>
              </w:rPr>
              <w:t xml:space="preserve">includes any present or future directive, requirement, instruction, direction or rule of any </w:t>
            </w:r>
            <w:r>
              <w:rPr>
                <w:rFonts w:ascii="Arial" w:hAnsi="Arial" w:cs="Arial"/>
                <w:b/>
              </w:rPr>
              <w:t>Competent Authority</w:t>
            </w:r>
            <w:r>
              <w:rPr>
                <w:rFonts w:ascii="Arial" w:hAnsi="Arial" w:cs="Arial"/>
              </w:rPr>
              <w:t xml:space="preserve">, (but only, if not having the force of law, if compliance with the </w:t>
            </w:r>
            <w:r>
              <w:rPr>
                <w:rFonts w:ascii="Arial" w:hAnsi="Arial" w:cs="Arial"/>
                <w:b/>
              </w:rPr>
              <w:t>Directive</w:t>
            </w:r>
            <w:r>
              <w:rPr>
                <w:rFonts w:ascii="Arial" w:hAnsi="Arial" w:cs="Arial"/>
              </w:rPr>
              <w:t xml:space="preserve"> is in accordance with the general practice of persons to whom the </w:t>
            </w:r>
            <w:r>
              <w:rPr>
                <w:rFonts w:ascii="Arial" w:hAnsi="Arial" w:cs="Arial"/>
                <w:b/>
              </w:rPr>
              <w:t>Directive</w:t>
            </w:r>
            <w:r>
              <w:rPr>
                <w:rFonts w:ascii="Arial" w:hAnsi="Arial" w:cs="Arial"/>
              </w:rPr>
              <w:t xml:space="preserve"> is addressed) and includes any modification, extension or replacement thereof then in force;</w:t>
            </w:r>
          </w:p>
        </w:tc>
      </w:tr>
      <w:tr w:rsidR="002B1569" w14:paraId="45CA41BE" w14:textId="77777777" w:rsidTr="00ED2860">
        <w:tc>
          <w:tcPr>
            <w:tcW w:w="3545" w:type="dxa"/>
          </w:tcPr>
          <w:p w14:paraId="7A2408B0" w14:textId="77777777" w:rsidR="002B1569" w:rsidRDefault="002B1569" w:rsidP="002B1569">
            <w:pPr>
              <w:pStyle w:val="BodyText"/>
              <w:rPr>
                <w:rFonts w:ascii="Arial" w:hAnsi="Arial" w:cs="Arial"/>
                <w:b/>
                <w:bCs/>
                <w:i/>
                <w:iCs/>
              </w:rPr>
            </w:pPr>
            <w:r>
              <w:rPr>
                <w:rFonts w:ascii="Arial" w:hAnsi="Arial" w:cs="Arial"/>
                <w:b/>
                <w:bCs/>
              </w:rPr>
              <w:t>“Directly-Connected User” or “Directly-Connected Customer”</w:t>
            </w:r>
          </w:p>
        </w:tc>
        <w:tc>
          <w:tcPr>
            <w:tcW w:w="6775" w:type="dxa"/>
          </w:tcPr>
          <w:p w14:paraId="536E33E9" w14:textId="77777777" w:rsidR="002B1569" w:rsidRDefault="002B1569" w:rsidP="002B1569">
            <w:pPr>
              <w:pStyle w:val="BodyText"/>
              <w:jc w:val="both"/>
              <w:rPr>
                <w:rFonts w:ascii="Arial" w:hAnsi="Arial" w:cs="Arial"/>
              </w:rPr>
            </w:pPr>
            <w:r>
              <w:rPr>
                <w:rFonts w:ascii="Arial" w:hAnsi="Arial" w:cs="Arial"/>
              </w:rPr>
              <w:t xml:space="preserve">A large, usually industrial, consumer of electricity who is directly connected to the </w:t>
            </w:r>
            <w:r>
              <w:rPr>
                <w:rFonts w:ascii="Arial" w:hAnsi="Arial" w:cs="Arial"/>
                <w:b/>
                <w:bCs/>
              </w:rPr>
              <w:t>National Electricity Transmission System</w:t>
            </w:r>
            <w:r>
              <w:rPr>
                <w:rFonts w:ascii="Arial" w:hAnsi="Arial" w:cs="Arial"/>
              </w:rPr>
              <w:t>;</w:t>
            </w:r>
          </w:p>
        </w:tc>
      </w:tr>
      <w:tr w:rsidR="002B1569" w14:paraId="6417E38D" w14:textId="77777777" w:rsidTr="00ED2860">
        <w:tc>
          <w:tcPr>
            <w:tcW w:w="3545" w:type="dxa"/>
          </w:tcPr>
          <w:p w14:paraId="7B48F687" w14:textId="77777777" w:rsidR="002B1569" w:rsidRDefault="002B1569" w:rsidP="002B1569">
            <w:pPr>
              <w:pStyle w:val="BodyText"/>
              <w:rPr>
                <w:rFonts w:ascii="Arial" w:hAnsi="Arial" w:cs="Arial"/>
                <w:b/>
                <w:bCs/>
              </w:rPr>
            </w:pPr>
            <w:r>
              <w:rPr>
                <w:rFonts w:ascii="Arial" w:hAnsi="Arial" w:cs="Arial"/>
                <w:b/>
                <w:bCs/>
              </w:rPr>
              <w:t>"Disconnect" or "Disconnection"</w:t>
            </w:r>
          </w:p>
        </w:tc>
        <w:tc>
          <w:tcPr>
            <w:tcW w:w="6775" w:type="dxa"/>
          </w:tcPr>
          <w:p w14:paraId="39269773" w14:textId="77777777" w:rsidR="002B1569" w:rsidRDefault="002B1569" w:rsidP="002B1569">
            <w:pPr>
              <w:pStyle w:val="BodyText"/>
              <w:spacing w:before="120" w:after="120"/>
              <w:jc w:val="both"/>
              <w:rPr>
                <w:rFonts w:ascii="Arial" w:hAnsi="Arial" w:cs="Arial"/>
              </w:rPr>
            </w:pPr>
            <w:r>
              <w:rPr>
                <w:rFonts w:ascii="Arial" w:hAnsi="Arial" w:cs="Arial"/>
              </w:rPr>
              <w:t>without prejudice to the interpretation of the terms "</w:t>
            </w:r>
            <w:r>
              <w:rPr>
                <w:rFonts w:ascii="Arial" w:hAnsi="Arial" w:cs="Arial"/>
                <w:b/>
              </w:rPr>
              <w:t>Disconnect</w:t>
            </w:r>
            <w:r>
              <w:rPr>
                <w:rFonts w:ascii="Arial" w:hAnsi="Arial" w:cs="Arial"/>
              </w:rPr>
              <w:t>" or "</w:t>
            </w:r>
            <w:r>
              <w:rPr>
                <w:rFonts w:ascii="Arial" w:hAnsi="Arial" w:cs="Arial"/>
                <w:b/>
              </w:rPr>
              <w:t>Disconnection</w:t>
            </w:r>
            <w:r>
              <w:rPr>
                <w:rFonts w:ascii="Arial" w:hAnsi="Arial" w:cs="Arial"/>
              </w:rPr>
              <w:t xml:space="preserve">" to </w:t>
            </w:r>
            <w:r>
              <w:rPr>
                <w:rFonts w:ascii="Arial" w:hAnsi="Arial" w:cs="Arial"/>
                <w:b/>
              </w:rPr>
              <w:t>Users</w:t>
            </w:r>
            <w:r>
              <w:rPr>
                <w:rFonts w:ascii="Arial" w:hAnsi="Arial" w:cs="Arial"/>
              </w:rPr>
              <w:t xml:space="preserve"> acting in capacities other than those detailed, the following definitions shall apply: </w:t>
            </w:r>
          </w:p>
          <w:p w14:paraId="188CDABD"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 Large Power Stations</w:t>
            </w:r>
            <w:r>
              <w:rPr>
                <w:rFonts w:ascii="Arial" w:hAnsi="Arial" w:cs="Arial"/>
              </w:rPr>
              <w:t xml:space="preserve"> or </w:t>
            </w:r>
            <w:r>
              <w:rPr>
                <w:rFonts w:ascii="Arial" w:hAnsi="Arial" w:cs="Arial"/>
                <w:b/>
              </w:rPr>
              <w:t>Embedded Medium Power</w:t>
            </w:r>
            <w:r>
              <w:rPr>
                <w:rFonts w:ascii="Arial" w:hAnsi="Arial" w:cs="Arial"/>
              </w:rPr>
              <w:t xml:space="preserve"> </w:t>
            </w:r>
            <w:r>
              <w:rPr>
                <w:rFonts w:ascii="Arial" w:hAnsi="Arial" w:cs="Arial"/>
                <w:b/>
              </w:rPr>
              <w:t>Stations</w:t>
            </w:r>
            <w:r>
              <w:rPr>
                <w:rFonts w:ascii="Arial" w:hAnsi="Arial" w:cs="Arial"/>
              </w:rPr>
              <w:t xml:space="preserve">, passing power on to a </w:t>
            </w:r>
            <w:r>
              <w:rPr>
                <w:rFonts w:ascii="Arial" w:hAnsi="Arial" w:cs="Arial"/>
                <w:b/>
              </w:rPr>
              <w:t>Distribution System</w:t>
            </w:r>
            <w:r>
              <w:rPr>
                <w:rFonts w:ascii="Arial" w:hAnsi="Arial" w:cs="Arial"/>
              </w:rPr>
              <w:t xml:space="preserve"> through a connection to a </w:t>
            </w:r>
            <w:r>
              <w:rPr>
                <w:rFonts w:ascii="Arial" w:hAnsi="Arial" w:cs="Arial"/>
                <w:b/>
              </w:rPr>
              <w:t>Distribution System</w:t>
            </w:r>
            <w:r>
              <w:rPr>
                <w:rFonts w:ascii="Arial" w:hAnsi="Arial" w:cs="Arial"/>
              </w:rPr>
              <w:t xml:space="preserve"> which had not been commissioned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permanent physical disconnection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at the site of connection to the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w:t>
            </w:r>
            <w:r>
              <w:rPr>
                <w:rFonts w:ascii="Arial" w:hAnsi="Arial" w:cs="Arial"/>
                <w:b/>
              </w:rPr>
              <w:br/>
            </w:r>
          </w:p>
          <w:p w14:paraId="6EB054D5" w14:textId="77777777" w:rsidR="002B1569" w:rsidRDefault="002B1569" w:rsidP="002B1569">
            <w:pPr>
              <w:pStyle w:val="BodyText"/>
              <w:spacing w:before="120" w:after="120"/>
              <w:ind w:left="460" w:hanging="460"/>
              <w:jc w:val="both"/>
              <w:rPr>
                <w:rFonts w:ascii="Arial" w:hAnsi="Arial" w:cs="Arial"/>
              </w:rPr>
            </w:pPr>
            <w:r>
              <w:rPr>
                <w:rFonts w:ascii="Arial" w:hAnsi="Arial" w:cs="Arial"/>
              </w:rPr>
              <w:t xml:space="preserve">(b) </w:t>
            </w:r>
            <w:r>
              <w:rPr>
                <w:rFonts w:ascii="Arial" w:hAnsi="Arial" w:cs="Arial"/>
              </w:rPr>
              <w:tab/>
              <w:t xml:space="preserve">for </w:t>
            </w:r>
            <w:r>
              <w:rPr>
                <w:rFonts w:ascii="Arial" w:hAnsi="Arial" w:cs="Arial"/>
                <w:b/>
              </w:rPr>
              <w:t>Users</w:t>
            </w:r>
            <w:r>
              <w:rPr>
                <w:rFonts w:ascii="Arial" w:hAnsi="Arial" w:cs="Arial"/>
              </w:rPr>
              <w:t xml:space="preserve"> who are </w:t>
            </w:r>
            <w:r>
              <w:rPr>
                <w:rFonts w:ascii="Arial" w:hAnsi="Arial" w:cs="Arial"/>
                <w:b/>
              </w:rPr>
              <w:t>Trading</w:t>
            </w:r>
            <w:r>
              <w:rPr>
                <w:rFonts w:ascii="Arial" w:hAnsi="Arial" w:cs="Arial"/>
              </w:rPr>
              <w:t xml:space="preserve"> </w:t>
            </w:r>
            <w:r>
              <w:rPr>
                <w:rFonts w:ascii="Arial" w:hAnsi="Arial" w:cs="Arial"/>
                <w:b/>
              </w:rPr>
              <w:t>Parties</w:t>
            </w:r>
            <w:r>
              <w:rPr>
                <w:rFonts w:ascii="Arial" w:hAnsi="Arial" w:cs="Arial"/>
              </w:rPr>
              <w:t xml:space="preserve"> (as defined in the </w:t>
            </w:r>
            <w:r>
              <w:rPr>
                <w:rFonts w:ascii="Arial" w:hAnsi="Arial" w:cs="Arial"/>
                <w:b/>
              </w:rPr>
              <w:t>Balancing</w:t>
            </w:r>
            <w:r>
              <w:rPr>
                <w:rFonts w:ascii="Arial" w:hAnsi="Arial" w:cs="Arial"/>
              </w:rPr>
              <w:t xml:space="preserve"> </w:t>
            </w:r>
            <w:r>
              <w:rPr>
                <w:rFonts w:ascii="Arial" w:hAnsi="Arial" w:cs="Arial"/>
                <w:b/>
              </w:rPr>
              <w:t>and Settlement Code</w:t>
            </w:r>
            <w:r>
              <w:rPr>
                <w:rFonts w:ascii="Arial" w:hAnsi="Arial" w:cs="Arial"/>
              </w:rPr>
              <w:t xml:space="preserve">) acting in their capacity as responsible for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which are </w:t>
            </w:r>
            <w:r>
              <w:rPr>
                <w:rFonts w:ascii="Arial" w:hAnsi="Arial" w:cs="Arial"/>
                <w:b/>
              </w:rPr>
              <w:t>Embedded</w:t>
            </w:r>
            <w:r>
              <w:rPr>
                <w:rFonts w:ascii="Arial" w:hAnsi="Arial" w:cs="Arial"/>
              </w:rPr>
              <w:t xml:space="preserve">, means, permanent physical disconnection of the </w:t>
            </w:r>
            <w:r>
              <w:rPr>
                <w:rFonts w:ascii="Arial" w:hAnsi="Arial" w:cs="Arial"/>
                <w:b/>
              </w:rPr>
              <w:t>User’s Equipment</w:t>
            </w:r>
            <w:r>
              <w:rPr>
                <w:rFonts w:ascii="Arial" w:hAnsi="Arial" w:cs="Arial"/>
              </w:rPr>
              <w:t xml:space="preserve"> or </w:t>
            </w:r>
            <w:r>
              <w:rPr>
                <w:rFonts w:ascii="Arial" w:hAnsi="Arial" w:cs="Arial"/>
                <w:b/>
              </w:rPr>
              <w:t>Equipment</w:t>
            </w:r>
            <w:r>
              <w:rPr>
                <w:rFonts w:ascii="Arial" w:hAnsi="Arial" w:cs="Arial"/>
              </w:rPr>
              <w:t xml:space="preserve"> for which the </w:t>
            </w:r>
            <w:r>
              <w:rPr>
                <w:rFonts w:ascii="Arial" w:hAnsi="Arial" w:cs="Arial"/>
                <w:b/>
              </w:rPr>
              <w:t>User</w:t>
            </w:r>
            <w:r>
              <w:rPr>
                <w:rFonts w:ascii="Arial" w:hAnsi="Arial" w:cs="Arial"/>
              </w:rPr>
              <w:t xml:space="preserve"> is responsible (as defined in Section K of the</w:t>
            </w:r>
            <w:r>
              <w:rPr>
                <w:rFonts w:ascii="Arial" w:hAnsi="Arial" w:cs="Arial"/>
                <w:b/>
              </w:rPr>
              <w:t xml:space="preserve"> Balancing and Settlement</w:t>
            </w:r>
            <w:r>
              <w:rPr>
                <w:rFonts w:ascii="Arial" w:hAnsi="Arial" w:cs="Arial"/>
              </w:rPr>
              <w:t xml:space="preserve"> </w:t>
            </w:r>
            <w:r>
              <w:rPr>
                <w:rFonts w:ascii="Arial" w:hAnsi="Arial" w:cs="Arial"/>
                <w:b/>
              </w:rPr>
              <w:t>Code</w:t>
            </w:r>
            <w:r>
              <w:rPr>
                <w:rFonts w:ascii="Arial" w:hAnsi="Arial" w:cs="Arial"/>
              </w:rPr>
              <w:t xml:space="preserve">) at the site of connection to the </w:t>
            </w:r>
            <w:r>
              <w:rPr>
                <w:rFonts w:ascii="Arial" w:hAnsi="Arial" w:cs="Arial"/>
                <w:b/>
              </w:rPr>
              <w:t>Distribution System</w:t>
            </w:r>
            <w:r>
              <w:rPr>
                <w:rFonts w:ascii="Arial" w:hAnsi="Arial" w:cs="Arial"/>
              </w:rPr>
              <w:t>;</w:t>
            </w:r>
          </w:p>
          <w:p w14:paraId="7DB356DA" w14:textId="77777777" w:rsidR="002B1569" w:rsidRDefault="002B1569" w:rsidP="002B1569">
            <w:pPr>
              <w:pStyle w:val="BodyText"/>
              <w:spacing w:before="120" w:after="120"/>
              <w:ind w:left="460" w:hanging="460"/>
              <w:jc w:val="both"/>
              <w:rPr>
                <w:rFonts w:ascii="Arial" w:hAnsi="Arial" w:cs="Arial"/>
              </w:rPr>
            </w:pPr>
            <w:r>
              <w:rPr>
                <w:rFonts w:ascii="Arial" w:hAnsi="Arial"/>
              </w:rPr>
              <w:lastRenderedPageBreak/>
              <w:t xml:space="preserve">(c)  for </w:t>
            </w:r>
            <w:r>
              <w:rPr>
                <w:rFonts w:ascii="Arial" w:hAnsi="Arial"/>
                <w:b/>
              </w:rPr>
              <w:t>Users</w:t>
            </w:r>
            <w:r>
              <w:rPr>
                <w:rFonts w:ascii="Arial" w:hAnsi="Arial"/>
              </w:rPr>
              <w:t xml:space="preserve"> acting in a capacity other than those detailed in (a) or (b), means permanent physical disconnection of a </w:t>
            </w:r>
            <w:r>
              <w:rPr>
                <w:rFonts w:ascii="Arial" w:hAnsi="Arial"/>
                <w:b/>
              </w:rPr>
              <w:t>User's Equipment</w:t>
            </w:r>
            <w:r>
              <w:rPr>
                <w:rFonts w:ascii="Arial" w:hAnsi="Arial"/>
              </w:rPr>
              <w:t xml:space="preserve"> at any given </w:t>
            </w:r>
            <w:r>
              <w:rPr>
                <w:rFonts w:ascii="Arial" w:hAnsi="Arial"/>
                <w:b/>
              </w:rPr>
              <w:t>Connection Site</w:t>
            </w:r>
            <w:r>
              <w:rPr>
                <w:rFonts w:ascii="Arial" w:hAnsi="Arial"/>
              </w:rPr>
              <w:t xml:space="preserve"> which permits removal thereof from the </w:t>
            </w:r>
            <w:r>
              <w:rPr>
                <w:rFonts w:ascii="Arial" w:hAnsi="Arial"/>
                <w:b/>
              </w:rPr>
              <w:t>Connection Site</w:t>
            </w:r>
            <w:r>
              <w:rPr>
                <w:rFonts w:ascii="Arial" w:hAnsi="Arial"/>
              </w:rPr>
              <w:t xml:space="preserve"> or removal of all </w:t>
            </w:r>
            <w:r>
              <w:rPr>
                <w:rFonts w:ascii="Arial" w:hAnsi="Arial"/>
                <w:b/>
              </w:rPr>
              <w:t>Transmission Connection Assets</w:t>
            </w:r>
            <w:r>
              <w:rPr>
                <w:rFonts w:ascii="Arial" w:hAnsi="Arial"/>
              </w:rPr>
              <w:t xml:space="preserve"> there from (as the case may be);</w:t>
            </w:r>
          </w:p>
        </w:tc>
      </w:tr>
      <w:tr w:rsidR="002B1569" w14:paraId="0D1474AC" w14:textId="77777777" w:rsidTr="00ED2860">
        <w:tc>
          <w:tcPr>
            <w:tcW w:w="3545" w:type="dxa"/>
          </w:tcPr>
          <w:p w14:paraId="038189E5" w14:textId="77777777" w:rsidR="002B1569" w:rsidRDefault="002B1569" w:rsidP="002B1569">
            <w:pPr>
              <w:pStyle w:val="BodyText"/>
              <w:rPr>
                <w:rFonts w:ascii="Arial" w:hAnsi="Arial" w:cs="Arial"/>
                <w:b/>
                <w:bCs/>
              </w:rPr>
            </w:pPr>
            <w:r>
              <w:rPr>
                <w:rFonts w:ascii="Arial" w:hAnsi="Arial" w:cs="Arial"/>
                <w:b/>
                <w:bCs/>
              </w:rPr>
              <w:lastRenderedPageBreak/>
              <w:t>"Dispute Resolution Procedure"</w:t>
            </w:r>
          </w:p>
        </w:tc>
        <w:tc>
          <w:tcPr>
            <w:tcW w:w="6775" w:type="dxa"/>
          </w:tcPr>
          <w:p w14:paraId="1B93B85C" w14:textId="77777777" w:rsidR="002B1569" w:rsidRDefault="002B1569" w:rsidP="002B1569">
            <w:pPr>
              <w:pStyle w:val="BodyText"/>
              <w:ind w:left="460" w:hanging="460"/>
              <w:jc w:val="both"/>
              <w:rPr>
                <w:rFonts w:ascii="Arial" w:hAnsi="Arial" w:cs="Arial"/>
              </w:rPr>
            </w:pPr>
            <w:r>
              <w:rPr>
                <w:rFonts w:ascii="Arial" w:hAnsi="Arial" w:cs="Arial"/>
              </w:rPr>
              <w:t>the procedures set out in Section 7;</w:t>
            </w:r>
          </w:p>
        </w:tc>
      </w:tr>
      <w:tr w:rsidR="002B1569" w14:paraId="31DD6A11" w14:textId="77777777" w:rsidTr="00ED2860">
        <w:tc>
          <w:tcPr>
            <w:tcW w:w="3545" w:type="dxa"/>
          </w:tcPr>
          <w:p w14:paraId="64CC9664" w14:textId="77777777" w:rsidR="002B1569" w:rsidRDefault="002B1569" w:rsidP="002B1569">
            <w:pPr>
              <w:pStyle w:val="BodyText"/>
              <w:rPr>
                <w:rFonts w:ascii="Arial" w:hAnsi="Arial" w:cs="Arial"/>
                <w:b/>
                <w:bCs/>
              </w:rPr>
            </w:pPr>
            <w:r>
              <w:rPr>
                <w:rFonts w:ascii="Arial" w:hAnsi="Arial" w:cs="Arial"/>
                <w:b/>
                <w:bCs/>
              </w:rPr>
              <w:t>"Dispute Statement"</w:t>
            </w:r>
          </w:p>
        </w:tc>
        <w:tc>
          <w:tcPr>
            <w:tcW w:w="6775" w:type="dxa"/>
          </w:tcPr>
          <w:p w14:paraId="17B2651B" w14:textId="74229C3F" w:rsidR="002B1569" w:rsidRDefault="002B1569" w:rsidP="002B1569">
            <w:pPr>
              <w:pStyle w:val="BodyText"/>
              <w:jc w:val="both"/>
              <w:rPr>
                <w:rFonts w:ascii="Arial" w:hAnsi="Arial" w:cs="Arial"/>
                <w:strike/>
              </w:rPr>
            </w:pPr>
            <w:r>
              <w:rPr>
                <w:rFonts w:ascii="Arial" w:hAnsi="Arial" w:cs="Arial"/>
              </w:rPr>
              <w:t>as defined in Paragraph 3.1</w:t>
            </w:r>
            <w:r w:rsidR="00615395">
              <w:rPr>
                <w:rFonts w:ascii="Arial" w:hAnsi="Arial" w:cs="Arial"/>
              </w:rPr>
              <w:t>7</w:t>
            </w:r>
            <w:r>
              <w:rPr>
                <w:rFonts w:ascii="Arial" w:hAnsi="Arial" w:cs="Arial"/>
              </w:rPr>
              <w:t>.4;</w:t>
            </w:r>
          </w:p>
        </w:tc>
      </w:tr>
      <w:tr w:rsidR="002B1569" w14:paraId="21EF50A3" w14:textId="77777777" w:rsidTr="00ED2860">
        <w:tc>
          <w:tcPr>
            <w:tcW w:w="3545" w:type="dxa"/>
          </w:tcPr>
          <w:p w14:paraId="163ADCEE" w14:textId="77777777" w:rsidR="002B1569" w:rsidRDefault="002B1569" w:rsidP="002B1569">
            <w:pPr>
              <w:rPr>
                <w:rFonts w:ascii="Arial" w:hAnsi="Arial" w:cs="Arial"/>
                <w:b/>
              </w:rPr>
            </w:pPr>
            <w:r>
              <w:rPr>
                <w:rFonts w:ascii="Arial" w:hAnsi="Arial" w:cs="Arial"/>
                <w:b/>
              </w:rPr>
              <w:t>“Distributed Generation”</w:t>
            </w:r>
          </w:p>
        </w:tc>
        <w:tc>
          <w:tcPr>
            <w:tcW w:w="6775" w:type="dxa"/>
          </w:tcPr>
          <w:p w14:paraId="6B3A4643" w14:textId="77777777" w:rsidR="002B1569" w:rsidRDefault="002B1569" w:rsidP="002B1569">
            <w:pPr>
              <w:jc w:val="both"/>
              <w:rPr>
                <w:rFonts w:ascii="Arial" w:hAnsi="Arial" w:cs="Arial"/>
              </w:rPr>
            </w:pPr>
            <w:r>
              <w:rPr>
                <w:rFonts w:ascii="Arial" w:hAnsi="Arial" w:cs="Arial"/>
              </w:rPr>
              <w:t xml:space="preserve">means for the purposes of the </w:t>
            </w:r>
            <w:r>
              <w:rPr>
                <w:rFonts w:ascii="Arial" w:hAnsi="Arial" w:cs="Arial"/>
                <w:b/>
              </w:rPr>
              <w:t xml:space="preserve">Connect and Manage Arrangements, </w:t>
            </w:r>
            <w:r w:rsidRPr="00B87B3A">
              <w:rPr>
                <w:rFonts w:ascii="Arial" w:hAnsi="Arial" w:cs="Arial"/>
              </w:rPr>
              <w:t>Section 6</w:t>
            </w:r>
            <w:r>
              <w:rPr>
                <w:rFonts w:ascii="Arial" w:hAnsi="Arial" w:cs="Arial"/>
                <w:b/>
              </w:rPr>
              <w:t xml:space="preserve"> </w:t>
            </w:r>
            <w:r w:rsidRPr="00801763">
              <w:rPr>
                <w:rFonts w:ascii="Arial" w:hAnsi="Arial" w:cs="Arial"/>
              </w:rPr>
              <w:t>and Section 15 of the</w:t>
            </w:r>
            <w:r>
              <w:rPr>
                <w:rFonts w:ascii="Arial" w:hAnsi="Arial" w:cs="Arial"/>
                <w:b/>
              </w:rPr>
              <w:t xml:space="preserve"> CUSC</w:t>
            </w:r>
            <w:r>
              <w:rPr>
                <w:rFonts w:ascii="Arial" w:hAnsi="Arial" w:cs="Arial"/>
              </w:rPr>
              <w:t>:</w:t>
            </w:r>
          </w:p>
          <w:p w14:paraId="35A67433" w14:textId="77777777" w:rsidR="002B1569" w:rsidRDefault="002B1569" w:rsidP="002B1569">
            <w:pPr>
              <w:jc w:val="both"/>
              <w:rPr>
                <w:rFonts w:ascii="Arial" w:hAnsi="Arial" w:cs="Arial"/>
              </w:rPr>
            </w:pPr>
          </w:p>
          <w:p w14:paraId="4DC485BE" w14:textId="77777777" w:rsidR="002B1569" w:rsidRDefault="002B1569" w:rsidP="002B1569">
            <w:pPr>
              <w:pStyle w:val="CMSHeadL5"/>
              <w:numPr>
                <w:ilvl w:val="4"/>
                <w:numId w:val="18"/>
              </w:numPr>
              <w:tabs>
                <w:tab w:val="clear" w:pos="2551"/>
                <w:tab w:val="num" w:pos="0"/>
              </w:tabs>
              <w:ind w:left="432" w:hanging="2119"/>
              <w:jc w:val="both"/>
              <w:rPr>
                <w:rFonts w:ascii="Arial" w:hAnsi="Arial" w:cs="Arial"/>
              </w:rPr>
            </w:pPr>
            <w:r>
              <w:rPr>
                <w:rFonts w:ascii="Arial" w:hAnsi="Arial" w:cs="Arial"/>
                <w:szCs w:val="22"/>
              </w:rPr>
              <w:t>(a) an</w:t>
            </w:r>
            <w:r>
              <w:rPr>
                <w:rFonts w:ascii="Arial" w:hAnsi="Arial" w:cs="Arial"/>
                <w:b/>
                <w:szCs w:val="22"/>
              </w:rPr>
              <w:t xml:space="preserve"> Embedded Power Station </w:t>
            </w:r>
            <w:r>
              <w:rPr>
                <w:rFonts w:ascii="Arial" w:hAnsi="Arial" w:cs="Arial"/>
                <w:szCs w:val="22"/>
              </w:rPr>
              <w:t xml:space="preserve">which is the subject of a </w:t>
            </w:r>
            <w:r>
              <w:rPr>
                <w:rFonts w:ascii="Arial" w:hAnsi="Arial" w:cs="Arial"/>
                <w:b/>
                <w:szCs w:val="22"/>
              </w:rPr>
              <w:t>Bilateral Embedded Generation Agreement</w:t>
            </w:r>
            <w:r>
              <w:rPr>
                <w:rFonts w:ascii="Arial" w:hAnsi="Arial" w:cs="Arial"/>
                <w:szCs w:val="22"/>
              </w:rPr>
              <w:t>;</w:t>
            </w:r>
          </w:p>
          <w:p w14:paraId="074BB33A" w14:textId="77777777" w:rsidR="002B1569" w:rsidRDefault="002B1569" w:rsidP="002B1569">
            <w:pPr>
              <w:pStyle w:val="CMSHeadL5"/>
              <w:numPr>
                <w:ilvl w:val="0"/>
                <w:numId w:val="0"/>
              </w:numPr>
              <w:ind w:left="432" w:hanging="360"/>
              <w:jc w:val="both"/>
              <w:rPr>
                <w:rFonts w:ascii="Arial" w:hAnsi="Arial" w:cs="Arial"/>
              </w:rPr>
            </w:pPr>
            <w:r>
              <w:rPr>
                <w:rFonts w:ascii="Arial" w:hAnsi="Arial" w:cs="Arial"/>
                <w:szCs w:val="22"/>
              </w:rPr>
              <w:t xml:space="preserve">(b) an </w:t>
            </w:r>
            <w:r>
              <w:rPr>
                <w:rFonts w:ascii="Arial" w:hAnsi="Arial" w:cs="Arial"/>
                <w:b/>
                <w:szCs w:val="22"/>
              </w:rPr>
              <w:t xml:space="preserve">Embedded Power Station </w:t>
            </w:r>
            <w:r>
              <w:rPr>
                <w:rFonts w:ascii="Arial" w:hAnsi="Arial" w:cs="Arial"/>
                <w:szCs w:val="22"/>
              </w:rPr>
              <w:t>which</w:t>
            </w:r>
            <w:r>
              <w:rPr>
                <w:rFonts w:ascii="Arial" w:hAnsi="Arial" w:cs="Arial"/>
                <w:b/>
                <w:szCs w:val="22"/>
              </w:rPr>
              <w:t xml:space="preserve"> </w:t>
            </w:r>
            <w:r>
              <w:rPr>
                <w:rFonts w:ascii="Arial" w:hAnsi="Arial" w:cs="Arial"/>
                <w:szCs w:val="22"/>
              </w:rPr>
              <w:t xml:space="preserve"> is the subject of a </w:t>
            </w:r>
            <w:r>
              <w:rPr>
                <w:rFonts w:ascii="Arial" w:hAnsi="Arial" w:cs="Arial"/>
                <w:b/>
                <w:szCs w:val="22"/>
              </w:rPr>
              <w:t>Bilateral Embedded Licence Exemptable Large Power Station Agreemen</w:t>
            </w:r>
            <w:r>
              <w:rPr>
                <w:rFonts w:ascii="Arial" w:hAnsi="Arial" w:cs="Arial"/>
                <w:szCs w:val="22"/>
              </w:rPr>
              <w:t>t;</w:t>
            </w:r>
          </w:p>
          <w:p w14:paraId="7E276C71" w14:textId="77777777" w:rsidR="002B1569" w:rsidRDefault="002B1569" w:rsidP="002B1569">
            <w:pPr>
              <w:pStyle w:val="CMSHeadL5"/>
              <w:numPr>
                <w:ilvl w:val="0"/>
                <w:numId w:val="0"/>
              </w:numPr>
              <w:ind w:left="432" w:hanging="432"/>
              <w:jc w:val="both"/>
              <w:rPr>
                <w:rFonts w:ascii="Arial" w:hAnsi="Arial" w:cs="Arial"/>
              </w:rPr>
            </w:pPr>
            <w:r>
              <w:rPr>
                <w:rFonts w:ascii="Arial" w:hAnsi="Arial" w:cs="Arial"/>
                <w:szCs w:val="22"/>
              </w:rPr>
              <w:t xml:space="preserve">(c) a </w:t>
            </w:r>
            <w:r>
              <w:rPr>
                <w:rFonts w:ascii="Arial" w:hAnsi="Arial" w:cs="Arial"/>
                <w:b/>
                <w:szCs w:val="22"/>
              </w:rPr>
              <w:t>Relevant Embedded Medium Power Station</w:t>
            </w:r>
            <w:r>
              <w:rPr>
                <w:rFonts w:ascii="Arial" w:hAnsi="Arial" w:cs="Arial"/>
                <w:szCs w:val="22"/>
              </w:rPr>
              <w:t xml:space="preserve">; </w:t>
            </w:r>
          </w:p>
          <w:p w14:paraId="497829FB" w14:textId="77777777" w:rsidR="002B1569" w:rsidRDefault="002B1569" w:rsidP="002B1569">
            <w:pPr>
              <w:pStyle w:val="CMSHeadL5"/>
              <w:numPr>
                <w:ilvl w:val="4"/>
                <w:numId w:val="35"/>
              </w:numPr>
              <w:tabs>
                <w:tab w:val="clear" w:pos="2551"/>
                <w:tab w:val="num" w:pos="432"/>
              </w:tabs>
              <w:ind w:left="432" w:hanging="432"/>
              <w:rPr>
                <w:rFonts w:ascii="Arial" w:hAnsi="Arial" w:cs="Arial"/>
              </w:rPr>
            </w:pPr>
            <w:r>
              <w:rPr>
                <w:rFonts w:ascii="Arial" w:hAnsi="Arial" w:cs="Arial"/>
                <w:szCs w:val="22"/>
              </w:rPr>
              <w:t xml:space="preserve">a </w:t>
            </w:r>
            <w:r>
              <w:rPr>
                <w:rFonts w:ascii="Arial" w:hAnsi="Arial" w:cs="Arial"/>
                <w:b/>
                <w:szCs w:val="22"/>
              </w:rPr>
              <w:t>Relevant Embedded Small Power Station</w:t>
            </w:r>
            <w:r>
              <w:rPr>
                <w:rFonts w:ascii="Arial" w:hAnsi="Arial" w:cs="Arial"/>
                <w:szCs w:val="22"/>
              </w:rPr>
              <w:t>.</w:t>
            </w:r>
          </w:p>
        </w:tc>
      </w:tr>
      <w:tr w:rsidR="002B1569" w14:paraId="2B6118F9" w14:textId="77777777" w:rsidTr="00ED2860">
        <w:tc>
          <w:tcPr>
            <w:tcW w:w="3545" w:type="dxa"/>
          </w:tcPr>
          <w:p w14:paraId="74F53782" w14:textId="77777777" w:rsidR="002B1569" w:rsidRDefault="002B1569" w:rsidP="002B1569">
            <w:pPr>
              <w:pStyle w:val="BodyText"/>
              <w:rPr>
                <w:rFonts w:ascii="Arial" w:hAnsi="Arial" w:cs="Arial"/>
                <w:b/>
                <w:bCs/>
              </w:rPr>
            </w:pPr>
            <w:r>
              <w:rPr>
                <w:rFonts w:ascii="Arial" w:hAnsi="Arial" w:cs="Arial"/>
                <w:b/>
                <w:bCs/>
              </w:rPr>
              <w:t>"Distribution Agreement"</w:t>
            </w:r>
          </w:p>
        </w:tc>
        <w:tc>
          <w:tcPr>
            <w:tcW w:w="6775" w:type="dxa"/>
          </w:tcPr>
          <w:p w14:paraId="7E5F5C33" w14:textId="77777777" w:rsidR="002B1569" w:rsidRDefault="002B1569" w:rsidP="002B1569">
            <w:pPr>
              <w:pStyle w:val="BodyText"/>
              <w:jc w:val="both"/>
              <w:rPr>
                <w:rFonts w:ascii="Arial" w:hAnsi="Arial" w:cs="Arial"/>
                <w:b/>
                <w:i/>
              </w:rPr>
            </w:pPr>
            <w:r>
              <w:rPr>
                <w:rFonts w:ascii="Arial" w:hAnsi="Arial" w:cs="Arial"/>
              </w:rPr>
              <w:t xml:space="preserve">an agreement entered into by a </w:t>
            </w:r>
            <w:r>
              <w:rPr>
                <w:rFonts w:ascii="Arial" w:hAnsi="Arial" w:cs="Arial"/>
                <w:b/>
              </w:rPr>
              <w:t>User</w:t>
            </w:r>
            <w:r>
              <w:rPr>
                <w:rFonts w:ascii="Arial" w:hAnsi="Arial" w:cs="Arial"/>
              </w:rPr>
              <w:t xml:space="preserve"> with the owner/operator of the </w:t>
            </w:r>
            <w:r>
              <w:rPr>
                <w:rFonts w:ascii="Arial" w:hAnsi="Arial" w:cs="Arial"/>
                <w:b/>
              </w:rPr>
              <w:t>Distribution System</w:t>
            </w:r>
            <w:r>
              <w:rPr>
                <w:rFonts w:ascii="Arial" w:hAnsi="Arial" w:cs="Arial"/>
              </w:rPr>
              <w:t xml:space="preserve"> for the connection of the </w:t>
            </w:r>
            <w:r>
              <w:rPr>
                <w:rFonts w:ascii="Arial" w:hAnsi="Arial" w:cs="Arial"/>
                <w:b/>
              </w:rPr>
              <w:t>User’s</w:t>
            </w:r>
            <w:r>
              <w:rPr>
                <w:rFonts w:ascii="Arial" w:hAnsi="Arial" w:cs="Arial"/>
              </w:rPr>
              <w:t xml:space="preserve"> </w:t>
            </w:r>
            <w:r>
              <w:rPr>
                <w:rFonts w:ascii="Arial" w:hAnsi="Arial" w:cs="Arial"/>
                <w:b/>
              </w:rPr>
              <w:t>Equipment</w:t>
            </w:r>
            <w:r>
              <w:rPr>
                <w:rFonts w:ascii="Arial" w:hAnsi="Arial" w:cs="Arial"/>
              </w:rPr>
              <w:t xml:space="preserve"> (or equipment for which the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to and use of such </w:t>
            </w:r>
            <w:r>
              <w:rPr>
                <w:rFonts w:ascii="Arial" w:hAnsi="Arial" w:cs="Arial"/>
                <w:b/>
              </w:rPr>
              <w:t>Distribution System</w:t>
            </w:r>
            <w:r>
              <w:rPr>
                <w:rFonts w:ascii="Arial" w:hAnsi="Arial" w:cs="Arial"/>
              </w:rPr>
              <w:t>;</w:t>
            </w:r>
          </w:p>
        </w:tc>
      </w:tr>
      <w:tr w:rsidR="002B1569" w14:paraId="6B568772" w14:textId="77777777" w:rsidTr="00ED2860">
        <w:tc>
          <w:tcPr>
            <w:tcW w:w="3545" w:type="dxa"/>
          </w:tcPr>
          <w:p w14:paraId="4707D974" w14:textId="77777777" w:rsidR="002B1569" w:rsidRDefault="002B1569" w:rsidP="002B1569">
            <w:pPr>
              <w:pStyle w:val="BodyText"/>
              <w:rPr>
                <w:rFonts w:ascii="Arial" w:hAnsi="Arial" w:cs="Arial"/>
                <w:b/>
                <w:bCs/>
              </w:rPr>
            </w:pPr>
            <w:r>
              <w:rPr>
                <w:rFonts w:ascii="Arial" w:hAnsi="Arial" w:cs="Arial"/>
                <w:b/>
                <w:bCs/>
              </w:rPr>
              <w:t>"Distribution Code(s)"</w:t>
            </w:r>
          </w:p>
        </w:tc>
        <w:tc>
          <w:tcPr>
            <w:tcW w:w="6775" w:type="dxa"/>
          </w:tcPr>
          <w:p w14:paraId="132E1E8B" w14:textId="77777777" w:rsidR="002B1569" w:rsidRDefault="002B1569" w:rsidP="002B1569">
            <w:pPr>
              <w:pStyle w:val="BodyText"/>
              <w:jc w:val="both"/>
              <w:rPr>
                <w:rFonts w:ascii="Arial" w:hAnsi="Arial" w:cs="Arial"/>
                <w:b/>
                <w:i/>
              </w:rPr>
            </w:pPr>
            <w:r>
              <w:rPr>
                <w:rFonts w:ascii="Arial" w:hAnsi="Arial" w:cs="Arial"/>
              </w:rPr>
              <w:t xml:space="preserve">the </w:t>
            </w:r>
            <w:r>
              <w:rPr>
                <w:rFonts w:ascii="Arial" w:hAnsi="Arial" w:cs="Arial"/>
                <w:b/>
              </w:rPr>
              <w:t>Distribution Code(s)</w:t>
            </w:r>
            <w:r>
              <w:rPr>
                <w:rFonts w:ascii="Arial" w:hAnsi="Arial" w:cs="Arial"/>
              </w:rPr>
              <w:t xml:space="preserve"> drawn up by </w:t>
            </w:r>
            <w:r>
              <w:rPr>
                <w:rFonts w:ascii="Arial" w:hAnsi="Arial" w:cs="Arial"/>
                <w:b/>
              </w:rPr>
              <w:t xml:space="preserve">Public Distribution System Operators </w:t>
            </w:r>
            <w:r>
              <w:rPr>
                <w:rFonts w:ascii="Arial" w:hAnsi="Arial" w:cs="Arial"/>
              </w:rPr>
              <w:t xml:space="preserve">pursuant to the terms of their respective </w:t>
            </w:r>
            <w:r>
              <w:rPr>
                <w:rFonts w:ascii="Arial" w:hAnsi="Arial" w:cs="Arial"/>
                <w:b/>
              </w:rPr>
              <w:t>Licence(s)</w:t>
            </w:r>
            <w:r>
              <w:rPr>
                <w:rFonts w:ascii="Arial" w:hAnsi="Arial" w:cs="Arial"/>
              </w:rPr>
              <w:t xml:space="preserve"> as from time to time revised in accordance with those </w:t>
            </w:r>
            <w:r>
              <w:rPr>
                <w:rFonts w:ascii="Arial" w:hAnsi="Arial" w:cs="Arial"/>
                <w:b/>
              </w:rPr>
              <w:t>Licences</w:t>
            </w:r>
            <w:r>
              <w:rPr>
                <w:rFonts w:ascii="Arial" w:hAnsi="Arial" w:cs="Arial"/>
              </w:rPr>
              <w:t>;</w:t>
            </w:r>
          </w:p>
        </w:tc>
      </w:tr>
      <w:tr w:rsidR="002B1569" w14:paraId="26632E39" w14:textId="77777777" w:rsidTr="00ED2860">
        <w:tc>
          <w:tcPr>
            <w:tcW w:w="3545" w:type="dxa"/>
          </w:tcPr>
          <w:p w14:paraId="71970F28" w14:textId="77777777" w:rsidR="002B1569" w:rsidRDefault="002B1569" w:rsidP="002B1569">
            <w:pPr>
              <w:pStyle w:val="BodyText"/>
              <w:rPr>
                <w:rFonts w:ascii="Arial" w:hAnsi="Arial" w:cs="Arial"/>
                <w:b/>
                <w:bCs/>
              </w:rPr>
            </w:pPr>
            <w:r>
              <w:rPr>
                <w:rFonts w:ascii="Arial" w:hAnsi="Arial" w:cs="Arial"/>
                <w:b/>
                <w:bCs/>
                <w:snapToGrid w:val="0"/>
              </w:rPr>
              <w:t>"Distribution Connection Agreement"</w:t>
            </w:r>
          </w:p>
        </w:tc>
        <w:tc>
          <w:tcPr>
            <w:tcW w:w="6775" w:type="dxa"/>
          </w:tcPr>
          <w:p w14:paraId="24FE948A" w14:textId="77777777" w:rsidR="00F45C48" w:rsidRPr="003E65CF" w:rsidRDefault="00F45C48" w:rsidP="00F45C48">
            <w:pPr>
              <w:jc w:val="both"/>
              <w:rPr>
                <w:rFonts w:ascii="Arial" w:hAnsi="Arial" w:cs="Arial"/>
                <w:szCs w:val="22"/>
              </w:rPr>
            </w:pPr>
            <w:r w:rsidRPr="003E65CF">
              <w:rPr>
                <w:rFonts w:ascii="Arial" w:hAnsi="Arial" w:cs="Arial"/>
                <w:szCs w:val="22"/>
              </w:rPr>
              <w:t xml:space="preserve">in the context of the </w:t>
            </w:r>
            <w:r w:rsidRPr="003E65CF">
              <w:rPr>
                <w:rFonts w:ascii="Arial" w:hAnsi="Arial" w:cs="Arial"/>
                <w:b/>
                <w:bCs/>
                <w:szCs w:val="22"/>
              </w:rPr>
              <w:t xml:space="preserve">Distribution Queue Management Process </w:t>
            </w:r>
            <w:r w:rsidRPr="003E65CF">
              <w:rPr>
                <w:rFonts w:ascii="Arial" w:hAnsi="Arial" w:cs="Arial"/>
                <w:szCs w:val="22"/>
              </w:rPr>
              <w:t xml:space="preserve">means, as appropriate, the agreements between the owner/operator of a </w:t>
            </w:r>
            <w:r w:rsidRPr="003E65CF">
              <w:rPr>
                <w:rFonts w:ascii="Arial" w:hAnsi="Arial" w:cs="Arial"/>
                <w:b/>
                <w:bCs/>
                <w:szCs w:val="22"/>
              </w:rPr>
              <w:t>Distribution System</w:t>
            </w:r>
            <w:r w:rsidRPr="003E65CF">
              <w:rPr>
                <w:rFonts w:ascii="Arial" w:hAnsi="Arial" w:cs="Arial"/>
                <w:szCs w:val="22"/>
              </w:rPr>
              <w:t xml:space="preserve"> and (a) a </w:t>
            </w:r>
            <w:r w:rsidRPr="003E65CF">
              <w:rPr>
                <w:rFonts w:ascii="Arial" w:hAnsi="Arial" w:cs="Arial"/>
                <w:b/>
                <w:bCs/>
                <w:szCs w:val="22"/>
              </w:rPr>
              <w:t>User</w:t>
            </w:r>
            <w:r w:rsidRPr="003E65CF">
              <w:rPr>
                <w:rFonts w:ascii="Arial" w:hAnsi="Arial" w:cs="Arial"/>
                <w:szCs w:val="22"/>
              </w:rPr>
              <w:t xml:space="preserve"> for the connection of a </w:t>
            </w:r>
            <w:r w:rsidRPr="003E65CF">
              <w:rPr>
                <w:rFonts w:ascii="Arial" w:hAnsi="Arial" w:cs="Arial"/>
                <w:b/>
                <w:bCs/>
                <w:szCs w:val="22"/>
              </w:rPr>
              <w:t>User’s</w:t>
            </w:r>
            <w:r w:rsidRPr="003E65CF">
              <w:rPr>
                <w:rFonts w:ascii="Arial" w:hAnsi="Arial" w:cs="Arial"/>
                <w:szCs w:val="22"/>
              </w:rPr>
              <w:t xml:space="preserve"> project to that </w:t>
            </w:r>
            <w:r w:rsidRPr="003E65CF">
              <w:rPr>
                <w:rFonts w:ascii="Arial" w:hAnsi="Arial" w:cs="Arial"/>
                <w:b/>
                <w:bCs/>
                <w:szCs w:val="22"/>
              </w:rPr>
              <w:t>Distribution System</w:t>
            </w:r>
            <w:r w:rsidRPr="003E65CF">
              <w:rPr>
                <w:rFonts w:ascii="Arial" w:hAnsi="Arial" w:cs="Arial"/>
                <w:szCs w:val="22"/>
              </w:rPr>
              <w:t xml:space="preserve"> or (b) a developer for the connection of it’s project to the </w:t>
            </w:r>
            <w:r w:rsidRPr="003E65CF">
              <w:rPr>
                <w:rFonts w:ascii="Arial" w:hAnsi="Arial" w:cs="Arial"/>
                <w:b/>
                <w:bCs/>
                <w:szCs w:val="22"/>
              </w:rPr>
              <w:t>Distribution System</w:t>
            </w:r>
            <w:r w:rsidRPr="003E65CF">
              <w:rPr>
                <w:rFonts w:ascii="Arial" w:hAnsi="Arial" w:cs="Arial"/>
                <w:szCs w:val="22"/>
              </w:rPr>
              <w:t>;</w:t>
            </w:r>
          </w:p>
          <w:p w14:paraId="4B2D5D5A" w14:textId="313C4EDB" w:rsidR="002B1569" w:rsidRPr="00CC2624" w:rsidRDefault="002B1569" w:rsidP="002B1569">
            <w:pPr>
              <w:pStyle w:val="BodyText"/>
              <w:jc w:val="both"/>
              <w:rPr>
                <w:rFonts w:ascii="Arial" w:hAnsi="Arial" w:cs="Arial"/>
                <w:i/>
              </w:rPr>
            </w:pPr>
          </w:p>
        </w:tc>
      </w:tr>
      <w:tr w:rsidR="004C79EC" w14:paraId="77184904" w14:textId="77777777" w:rsidTr="00ED2860">
        <w:tc>
          <w:tcPr>
            <w:tcW w:w="3545" w:type="dxa"/>
          </w:tcPr>
          <w:p w14:paraId="45F10318" w14:textId="77777777" w:rsidR="004C79EC" w:rsidRPr="004C79EC" w:rsidRDefault="004C79EC" w:rsidP="004C79EC">
            <w:pPr>
              <w:pStyle w:val="BodyText"/>
              <w:rPr>
                <w:rFonts w:ascii="Arial" w:hAnsi="Arial" w:cs="Arial"/>
                <w:b/>
                <w:bCs/>
                <w:snapToGrid w:val="0"/>
              </w:rPr>
            </w:pPr>
            <w:r w:rsidRPr="004C79EC">
              <w:rPr>
                <w:rFonts w:ascii="Arial" w:hAnsi="Arial" w:cs="Arial"/>
                <w:b/>
                <w:bCs/>
                <w:color w:val="000000"/>
                <w:lang w:eastAsia="en-GB"/>
              </w:rPr>
              <w:t>“Distribution Connection and Use of System Agreement or “DCUSA”</w:t>
            </w:r>
          </w:p>
        </w:tc>
        <w:tc>
          <w:tcPr>
            <w:tcW w:w="6775" w:type="dxa"/>
          </w:tcPr>
          <w:p w14:paraId="4A108703"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means the Distribution Connection and Use of System Agreement established pursuant to the </w:t>
            </w:r>
            <w:r w:rsidRPr="004C79EC">
              <w:rPr>
                <w:rFonts w:ascii="Arial" w:hAnsi="Arial" w:cs="Arial"/>
                <w:b/>
                <w:color w:val="000000"/>
                <w:lang w:eastAsia="en-GB"/>
              </w:rPr>
              <w:t>Distribution Licence</w:t>
            </w:r>
            <w:r w:rsidRPr="004C79EC">
              <w:rPr>
                <w:rFonts w:ascii="Arial" w:hAnsi="Arial" w:cs="Arial"/>
                <w:color w:val="000000"/>
                <w:lang w:eastAsia="en-GB"/>
              </w:rPr>
              <w:t xml:space="preserve"> as revised from time to time</w:t>
            </w:r>
            <w:r w:rsidRPr="004C79EC">
              <w:rPr>
                <w:rFonts w:ascii="Arial" w:hAnsi="Arial" w:cs="Arial"/>
                <w:b/>
                <w:color w:val="000000"/>
                <w:lang w:eastAsia="en-GB"/>
              </w:rPr>
              <w:t>.</w:t>
            </w:r>
          </w:p>
        </w:tc>
      </w:tr>
      <w:tr w:rsidR="002B1569" w14:paraId="3F336AD8" w14:textId="77777777" w:rsidTr="00ED2860">
        <w:tc>
          <w:tcPr>
            <w:tcW w:w="3545" w:type="dxa"/>
          </w:tcPr>
          <w:p w14:paraId="79B610DE" w14:textId="77777777" w:rsidR="002B1569" w:rsidRDefault="002B1569" w:rsidP="002B1569">
            <w:pPr>
              <w:spacing w:after="240"/>
              <w:rPr>
                <w:rFonts w:ascii="Arial" w:hAnsi="Arial" w:cs="Arial"/>
                <w:b/>
                <w:bCs/>
                <w:i/>
                <w:snapToGrid w:val="0"/>
              </w:rPr>
            </w:pPr>
            <w:r>
              <w:rPr>
                <w:rFonts w:ascii="Arial" w:hAnsi="Arial" w:cs="Arial"/>
                <w:b/>
                <w:bCs/>
              </w:rPr>
              <w:t>"Distribution Interconnector"</w:t>
            </w:r>
          </w:p>
        </w:tc>
        <w:tc>
          <w:tcPr>
            <w:tcW w:w="6775" w:type="dxa"/>
          </w:tcPr>
          <w:p w14:paraId="58B1FC93" w14:textId="77777777" w:rsidR="002B1569" w:rsidRDefault="002B1569" w:rsidP="002B1569">
            <w:pPr>
              <w:spacing w:after="240"/>
              <w:jc w:val="both"/>
              <w:rPr>
                <w:rFonts w:ascii="Arial" w:hAnsi="Arial" w:cs="Arial"/>
                <w:i/>
                <w:snapToGrid w:val="0"/>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4816C753" w14:textId="77777777" w:rsidTr="00ED2860">
        <w:tc>
          <w:tcPr>
            <w:tcW w:w="3545" w:type="dxa"/>
          </w:tcPr>
          <w:p w14:paraId="3296B956" w14:textId="77777777" w:rsidR="002B1569" w:rsidRDefault="002B1569" w:rsidP="002B1569">
            <w:pPr>
              <w:pStyle w:val="BodyText"/>
              <w:rPr>
                <w:rFonts w:ascii="Arial" w:hAnsi="Arial" w:cs="Arial"/>
                <w:b/>
                <w:bCs/>
              </w:rPr>
            </w:pPr>
            <w:r>
              <w:rPr>
                <w:rFonts w:ascii="Arial" w:hAnsi="Arial" w:cs="Arial"/>
                <w:b/>
                <w:bCs/>
              </w:rPr>
              <w:lastRenderedPageBreak/>
              <w:t>"Distribution Interconnector Owner"</w:t>
            </w:r>
          </w:p>
        </w:tc>
        <w:tc>
          <w:tcPr>
            <w:tcW w:w="6775" w:type="dxa"/>
          </w:tcPr>
          <w:p w14:paraId="5B50DC0D" w14:textId="77777777" w:rsidR="002B1569" w:rsidRDefault="002B1569" w:rsidP="002B1569">
            <w:pPr>
              <w:pStyle w:val="BodyText"/>
              <w:jc w:val="both"/>
              <w:rPr>
                <w:rFonts w:ascii="Arial" w:hAnsi="Arial" w:cs="Arial"/>
              </w:rPr>
            </w:pPr>
            <w:r>
              <w:rPr>
                <w:rFonts w:ascii="Arial" w:hAnsi="Arial" w:cs="Arial"/>
              </w:rPr>
              <w:t xml:space="preserve">the </w:t>
            </w:r>
            <w:r>
              <w:rPr>
                <w:rFonts w:ascii="Arial" w:hAnsi="Arial" w:cs="Arial"/>
                <w:b/>
              </w:rPr>
              <w:t>Owner</w:t>
            </w:r>
            <w:r>
              <w:rPr>
                <w:rFonts w:ascii="Arial" w:hAnsi="Arial" w:cs="Arial"/>
              </w:rPr>
              <w:t xml:space="preserve"> of a </w:t>
            </w:r>
            <w:r>
              <w:rPr>
                <w:rFonts w:ascii="Arial" w:hAnsi="Arial" w:cs="Arial"/>
                <w:b/>
              </w:rPr>
              <w:t>Distribution</w:t>
            </w:r>
            <w:r>
              <w:rPr>
                <w:rFonts w:ascii="Arial" w:hAnsi="Arial" w:cs="Arial"/>
              </w:rPr>
              <w:t xml:space="preserve"> </w:t>
            </w:r>
            <w:r>
              <w:rPr>
                <w:rFonts w:ascii="Arial" w:hAnsi="Arial" w:cs="Arial"/>
                <w:b/>
              </w:rPr>
              <w:t>Interconnector</w:t>
            </w:r>
            <w:r>
              <w:rPr>
                <w:rFonts w:ascii="Arial" w:hAnsi="Arial" w:cs="Arial"/>
              </w:rPr>
              <w:t xml:space="preserve"> or of that part of a </w:t>
            </w:r>
            <w:r>
              <w:rPr>
                <w:rFonts w:ascii="Arial" w:hAnsi="Arial" w:cs="Arial"/>
                <w:b/>
              </w:rPr>
              <w:t>Distribution Interconnector</w:t>
            </w:r>
            <w:r>
              <w:rPr>
                <w:rFonts w:ascii="Arial" w:hAnsi="Arial" w:cs="Arial"/>
              </w:rPr>
              <w:t xml:space="preserve"> directly connected to a </w:t>
            </w:r>
            <w:r>
              <w:rPr>
                <w:rFonts w:ascii="Arial" w:hAnsi="Arial" w:cs="Arial"/>
                <w:b/>
              </w:rPr>
              <w:t>Distribution System</w:t>
            </w:r>
            <w:r>
              <w:rPr>
                <w:rFonts w:ascii="Arial" w:hAnsi="Arial" w:cs="Arial"/>
              </w:rPr>
              <w:t>;</w:t>
            </w:r>
          </w:p>
        </w:tc>
      </w:tr>
      <w:tr w:rsidR="002B1569" w14:paraId="67390E5B" w14:textId="77777777" w:rsidTr="00ED2860">
        <w:tc>
          <w:tcPr>
            <w:tcW w:w="3545" w:type="dxa"/>
          </w:tcPr>
          <w:p w14:paraId="379C9764" w14:textId="77777777" w:rsidR="002B1569" w:rsidRPr="00380A4F" w:rsidRDefault="002B1569" w:rsidP="002B1569">
            <w:pPr>
              <w:pStyle w:val="BodyText"/>
              <w:rPr>
                <w:rFonts w:ascii="Arial" w:hAnsi="Arial" w:cs="Arial"/>
                <w:b/>
                <w:bCs/>
              </w:rPr>
            </w:pPr>
            <w:r w:rsidRPr="00380A4F">
              <w:rPr>
                <w:rFonts w:ascii="Arial" w:hAnsi="Arial" w:cs="Arial"/>
                <w:b/>
                <w:bCs/>
              </w:rPr>
              <w:t>"Distribution Licence"</w:t>
            </w:r>
          </w:p>
          <w:p w14:paraId="2CE98482" w14:textId="22D0997A" w:rsidR="00C86D6C" w:rsidRPr="00380A4F" w:rsidRDefault="00C86D6C" w:rsidP="00F67A87">
            <w:pPr>
              <w:rPr>
                <w:rFonts w:ascii="Arial" w:hAnsi="Arial" w:cs="Arial"/>
                <w:b/>
                <w:bCs/>
              </w:rPr>
            </w:pPr>
          </w:p>
        </w:tc>
        <w:tc>
          <w:tcPr>
            <w:tcW w:w="6775" w:type="dxa"/>
          </w:tcPr>
          <w:p w14:paraId="3DEA3AAC" w14:textId="77777777" w:rsidR="002B1569" w:rsidRDefault="002B1569" w:rsidP="002B1569">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w:t>
            </w:r>
          </w:p>
          <w:p w14:paraId="158D4266" w14:textId="57038AA2" w:rsidR="00FE7668" w:rsidRDefault="00FE7668" w:rsidP="00F67A87">
            <w:pPr>
              <w:jc w:val="both"/>
              <w:rPr>
                <w:rFonts w:ascii="Arial" w:hAnsi="Arial" w:cs="Arial"/>
              </w:rPr>
            </w:pPr>
          </w:p>
        </w:tc>
      </w:tr>
      <w:tr w:rsidR="00F67A87" w14:paraId="32652142" w14:textId="77777777" w:rsidTr="00ED2860">
        <w:tc>
          <w:tcPr>
            <w:tcW w:w="3545" w:type="dxa"/>
          </w:tcPr>
          <w:p w14:paraId="4CD370F4" w14:textId="77777777" w:rsidR="00F67A87" w:rsidRPr="00380A4F" w:rsidRDefault="00F67A87" w:rsidP="00F67A87">
            <w:pPr>
              <w:rPr>
                <w:rFonts w:ascii="Arial" w:hAnsi="Arial" w:cs="Arial"/>
                <w:b/>
                <w:bCs/>
                <w:szCs w:val="22"/>
              </w:rPr>
            </w:pPr>
            <w:r w:rsidRPr="00380A4F">
              <w:rPr>
                <w:rFonts w:ascii="Arial" w:hAnsi="Arial" w:cs="Arial"/>
                <w:b/>
                <w:bCs/>
                <w:szCs w:val="22"/>
              </w:rPr>
              <w:t>“Distribution Queue Management Process”</w:t>
            </w:r>
          </w:p>
          <w:p w14:paraId="3205C274" w14:textId="77777777" w:rsidR="00F67A87" w:rsidRDefault="00F67A87" w:rsidP="002B1569">
            <w:pPr>
              <w:pStyle w:val="BodyText"/>
              <w:rPr>
                <w:rFonts w:ascii="Arial" w:hAnsi="Arial" w:cs="Arial"/>
                <w:b/>
                <w:bCs/>
              </w:rPr>
            </w:pPr>
          </w:p>
        </w:tc>
        <w:tc>
          <w:tcPr>
            <w:tcW w:w="6775" w:type="dxa"/>
          </w:tcPr>
          <w:p w14:paraId="2201995C" w14:textId="758D0716" w:rsidR="00F67A87" w:rsidRDefault="00F67A87" w:rsidP="00D4522F">
            <w:pPr>
              <w:jc w:val="both"/>
              <w:rPr>
                <w:rFonts w:ascii="Arial" w:hAnsi="Arial" w:cs="Arial"/>
              </w:rPr>
            </w:pPr>
            <w:r w:rsidRPr="00380A4F">
              <w:rPr>
                <w:rFonts w:ascii="Arial" w:hAnsi="Arial" w:cs="Arial"/>
                <w:szCs w:val="22"/>
              </w:rPr>
              <w:t xml:space="preserve">the queue management process adopted by the owner/operator of a </w:t>
            </w:r>
            <w:r w:rsidRPr="00380A4F">
              <w:rPr>
                <w:rFonts w:ascii="Arial" w:hAnsi="Arial" w:cs="Arial"/>
                <w:b/>
                <w:bCs/>
                <w:szCs w:val="22"/>
              </w:rPr>
              <w:t>Distribution System</w:t>
            </w:r>
            <w:r w:rsidRPr="00380A4F">
              <w:rPr>
                <w:rFonts w:ascii="Arial" w:hAnsi="Arial" w:cs="Arial"/>
                <w:szCs w:val="22"/>
              </w:rPr>
              <w:t xml:space="preserve"> in respect of connections to the </w:t>
            </w:r>
            <w:r w:rsidRPr="00380A4F">
              <w:rPr>
                <w:rFonts w:ascii="Arial" w:hAnsi="Arial" w:cs="Arial"/>
                <w:b/>
                <w:bCs/>
                <w:szCs w:val="22"/>
              </w:rPr>
              <w:t>Distribution System</w:t>
            </w:r>
            <w:r w:rsidRPr="00380A4F">
              <w:rPr>
                <w:rFonts w:ascii="Arial" w:hAnsi="Arial" w:cs="Arial"/>
                <w:szCs w:val="22"/>
              </w:rPr>
              <w:t>;</w:t>
            </w:r>
          </w:p>
        </w:tc>
      </w:tr>
      <w:tr w:rsidR="002B1569" w14:paraId="05C7ECBD" w14:textId="77777777" w:rsidTr="00ED2860">
        <w:tc>
          <w:tcPr>
            <w:tcW w:w="3545" w:type="dxa"/>
          </w:tcPr>
          <w:p w14:paraId="12E8A7F5" w14:textId="77777777" w:rsidR="002B1569" w:rsidRDefault="002B1569" w:rsidP="002B1569">
            <w:pPr>
              <w:pStyle w:val="BodyText"/>
              <w:rPr>
                <w:rFonts w:ascii="Arial" w:hAnsi="Arial" w:cs="Arial"/>
                <w:b/>
                <w:bCs/>
              </w:rPr>
            </w:pPr>
            <w:r>
              <w:rPr>
                <w:rFonts w:ascii="Arial" w:hAnsi="Arial" w:cs="Arial"/>
                <w:b/>
                <w:bCs/>
              </w:rPr>
              <w:t>"Distribution System"</w:t>
            </w:r>
          </w:p>
        </w:tc>
        <w:tc>
          <w:tcPr>
            <w:tcW w:w="6775" w:type="dxa"/>
          </w:tcPr>
          <w:p w14:paraId="02800EE4" w14:textId="77777777" w:rsidR="002B1569" w:rsidRDefault="002B1569" w:rsidP="002B1569">
            <w:pPr>
              <w:pStyle w:val="BodyText"/>
              <w:jc w:val="both"/>
              <w:rPr>
                <w:rFonts w:ascii="Arial" w:hAnsi="Arial" w:cs="Arial"/>
              </w:rPr>
            </w:pPr>
            <w:r>
              <w:rPr>
                <w:rFonts w:ascii="Arial" w:hAnsi="Arial" w:cs="Arial"/>
              </w:rPr>
              <w:t xml:space="preserve">the system consisting (wholly or mainly) of electric lines owned or operated by any </w:t>
            </w:r>
            <w:r>
              <w:rPr>
                <w:rFonts w:ascii="Arial" w:hAnsi="Arial" w:cs="Arial"/>
                <w:b/>
              </w:rPr>
              <w:t>Authorised Electricity Operator</w:t>
            </w:r>
            <w:r>
              <w:rPr>
                <w:rFonts w:ascii="Arial" w:hAnsi="Arial" w:cs="Arial"/>
              </w:rPr>
              <w:t xml:space="preserve"> and used for the distribution of electricity from </w:t>
            </w:r>
            <w:r>
              <w:rPr>
                <w:rFonts w:ascii="Arial" w:hAnsi="Arial" w:cs="Arial"/>
                <w:b/>
              </w:rPr>
              <w:t>Grid Supply Points</w:t>
            </w:r>
            <w:r>
              <w:rPr>
                <w:rFonts w:ascii="Arial" w:hAnsi="Arial" w:cs="Arial"/>
              </w:rPr>
              <w:t xml:space="preserve"> or generation sets or other entry points to the point of delivery to </w:t>
            </w:r>
            <w:r>
              <w:rPr>
                <w:rFonts w:ascii="Arial" w:hAnsi="Arial" w:cs="Arial"/>
                <w:b/>
              </w:rPr>
              <w:t>Customers</w:t>
            </w:r>
            <w:r>
              <w:rPr>
                <w:rFonts w:ascii="Arial" w:hAnsi="Arial" w:cs="Arial"/>
              </w:rPr>
              <w:t xml:space="preserve"> or </w:t>
            </w:r>
            <w:r>
              <w:rPr>
                <w:rFonts w:ascii="Arial" w:hAnsi="Arial" w:cs="Arial"/>
                <w:b/>
              </w:rPr>
              <w:t>Authorised Electricity Operators</w:t>
            </w:r>
            <w:r>
              <w:rPr>
                <w:rFonts w:ascii="Arial" w:hAnsi="Arial" w:cs="Arial"/>
              </w:rPr>
              <w:t xml:space="preserve">, and includes any </w:t>
            </w:r>
            <w:r>
              <w:rPr>
                <w:rFonts w:ascii="Arial" w:hAnsi="Arial" w:cs="Arial"/>
                <w:b/>
              </w:rPr>
              <w:t>Remote Transmission Assets</w:t>
            </w:r>
            <w:r>
              <w:rPr>
                <w:rFonts w:ascii="Arial" w:hAnsi="Arial" w:cs="Arial"/>
              </w:rPr>
              <w:t xml:space="preserve"> operated by such </w:t>
            </w:r>
            <w:r>
              <w:rPr>
                <w:rFonts w:ascii="Arial" w:hAnsi="Arial" w:cs="Arial"/>
                <w:b/>
              </w:rPr>
              <w:t>Authorised Electricity Operator</w:t>
            </w:r>
            <w:r>
              <w:rPr>
                <w:rFonts w:ascii="Arial" w:hAnsi="Arial" w:cs="Arial"/>
              </w:rPr>
              <w:t xml:space="preserve"> and any electrical plant and meters owned or operated by the </w:t>
            </w:r>
            <w:r>
              <w:rPr>
                <w:rFonts w:ascii="Arial" w:hAnsi="Arial" w:cs="Arial"/>
                <w:b/>
              </w:rPr>
              <w:t>Authorised Electricity Operator</w:t>
            </w:r>
            <w:r>
              <w:rPr>
                <w:rFonts w:ascii="Arial" w:hAnsi="Arial" w:cs="Arial"/>
              </w:rPr>
              <w:t xml:space="preserve"> in connection with the distribution of electricity, but shall not include any part of the </w:t>
            </w:r>
            <w:r>
              <w:rPr>
                <w:rFonts w:ascii="Arial" w:hAnsi="Arial" w:cs="Arial"/>
                <w:b/>
              </w:rPr>
              <w:t>National Electricity Transmission System</w:t>
            </w:r>
            <w:r>
              <w:rPr>
                <w:rFonts w:ascii="Arial" w:hAnsi="Arial" w:cs="Arial"/>
              </w:rPr>
              <w:t>;</w:t>
            </w:r>
          </w:p>
        </w:tc>
      </w:tr>
      <w:tr w:rsidR="002B1569" w14:paraId="4833E477" w14:textId="77777777" w:rsidTr="00ED2860">
        <w:tc>
          <w:tcPr>
            <w:tcW w:w="3545" w:type="dxa"/>
          </w:tcPr>
          <w:p w14:paraId="61D1D312" w14:textId="77777777" w:rsidR="002B1569" w:rsidRDefault="002B1569" w:rsidP="002B1569">
            <w:pPr>
              <w:pStyle w:val="BodyText"/>
              <w:rPr>
                <w:rFonts w:ascii="Arial" w:hAnsi="Arial" w:cs="Arial"/>
                <w:b/>
                <w:bCs/>
              </w:rPr>
            </w:pPr>
            <w:r>
              <w:rPr>
                <w:rFonts w:ascii="Arial" w:hAnsi="Arial" w:cs="Arial"/>
                <w:b/>
                <w:bCs/>
              </w:rPr>
              <w:t>“Distribution Voltage”</w:t>
            </w:r>
          </w:p>
          <w:p w14:paraId="499B4427" w14:textId="77777777" w:rsidR="002B1569" w:rsidRDefault="002B1569" w:rsidP="002B1569">
            <w:pPr>
              <w:pStyle w:val="BodyText"/>
              <w:rPr>
                <w:rFonts w:ascii="Arial" w:hAnsi="Arial" w:cs="Arial"/>
                <w:b/>
                <w:bCs/>
              </w:rPr>
            </w:pPr>
          </w:p>
          <w:p w14:paraId="649268ED" w14:textId="77777777" w:rsidR="002B1569" w:rsidRDefault="002B1569" w:rsidP="002B1569">
            <w:pPr>
              <w:pStyle w:val="BodyText"/>
              <w:rPr>
                <w:rFonts w:ascii="Arial" w:hAnsi="Arial" w:cs="Arial"/>
                <w:b/>
                <w:bCs/>
              </w:rPr>
            </w:pPr>
            <w:r w:rsidRPr="00190FFA">
              <w:rPr>
                <w:rFonts w:ascii="Arial" w:hAnsi="Arial" w:cs="Arial"/>
                <w:b/>
                <w:bCs/>
              </w:rPr>
              <w:t>“Demand Voting Sub- Group”</w:t>
            </w:r>
          </w:p>
        </w:tc>
        <w:tc>
          <w:tcPr>
            <w:tcW w:w="6775" w:type="dxa"/>
          </w:tcPr>
          <w:p w14:paraId="5FD0475A" w14:textId="77777777" w:rsidR="002B1569" w:rsidRDefault="002B1569" w:rsidP="002B1569">
            <w:pPr>
              <w:pStyle w:val="BodyText"/>
              <w:jc w:val="both"/>
              <w:rPr>
                <w:rFonts w:ascii="Arial" w:hAnsi="Arial" w:cs="Arial"/>
              </w:rPr>
            </w:pPr>
            <w:r>
              <w:rPr>
                <w:rFonts w:ascii="Arial" w:hAnsi="Arial" w:cs="Arial"/>
              </w:rPr>
              <w:t>a voltage of 132kV or below in England &amp; Wales. A voltage of below 132kV in Scotland. Generally taken to be voltages lower than those defined as transmission voltages;</w:t>
            </w:r>
          </w:p>
          <w:p w14:paraId="544E402E" w14:textId="77777777" w:rsidR="002B1569" w:rsidRPr="0034202B" w:rsidRDefault="002B1569" w:rsidP="002B1569">
            <w:pPr>
              <w:pStyle w:val="BodyText"/>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5901018C" w14:textId="77777777" w:rsidR="002B1569" w:rsidRPr="00433F8A" w:rsidRDefault="002B1569" w:rsidP="00304DC6">
            <w:pPr>
              <w:pStyle w:val="BodyText"/>
              <w:numPr>
                <w:ilvl w:val="0"/>
                <w:numId w:val="41"/>
              </w:numPr>
              <w:spacing w:before="120" w:after="120"/>
              <w:jc w:val="both"/>
              <w:rPr>
                <w:rFonts w:ascii="Arial" w:hAnsi="Arial" w:cs="Arial"/>
              </w:rPr>
            </w:pPr>
            <w:r w:rsidRPr="00433F8A">
              <w:rPr>
                <w:rFonts w:ascii="Arial" w:hAnsi="Arial" w:cs="Arial"/>
                <w:b/>
              </w:rPr>
              <w:t>Directly Connected Users</w:t>
            </w:r>
            <w:r>
              <w:rPr>
                <w:rFonts w:ascii="Arial" w:hAnsi="Arial" w:cs="Arial"/>
                <w:b/>
              </w:rPr>
              <w:t xml:space="preserve"> </w:t>
            </w:r>
            <w:r>
              <w:rPr>
                <w:rFonts w:ascii="Arial" w:hAnsi="Arial" w:cs="Arial"/>
              </w:rPr>
              <w:t xml:space="preserve">with a </w:t>
            </w:r>
            <w:r w:rsidRPr="00F15260">
              <w:rPr>
                <w:rFonts w:ascii="Arial" w:hAnsi="Arial" w:cs="Arial"/>
                <w:b/>
              </w:rPr>
              <w:t>Bilateral Agreement</w:t>
            </w:r>
            <w:r w:rsidRPr="00433F8A">
              <w:rPr>
                <w:rFonts w:ascii="Arial" w:hAnsi="Arial" w:cs="Arial"/>
              </w:rPr>
              <w:t>;</w:t>
            </w:r>
            <w:r>
              <w:rPr>
                <w:rFonts w:ascii="Arial" w:hAnsi="Arial" w:cs="Arial"/>
              </w:rPr>
              <w:t xml:space="preserve"> and</w:t>
            </w:r>
          </w:p>
          <w:p w14:paraId="5ABE0E35" w14:textId="166F6AB5" w:rsidR="002B1569" w:rsidRDefault="002B1569" w:rsidP="005D7C83">
            <w:pPr>
              <w:pStyle w:val="BodyText"/>
              <w:numPr>
                <w:ilvl w:val="0"/>
                <w:numId w:val="41"/>
              </w:numPr>
              <w:spacing w:before="120" w:after="120"/>
              <w:jc w:val="both"/>
              <w:rPr>
                <w:rFonts w:ascii="Arial" w:hAnsi="Arial" w:cs="Arial"/>
              </w:rPr>
            </w:pPr>
            <w:r>
              <w:rPr>
                <w:rFonts w:ascii="Arial" w:hAnsi="Arial" w:cs="Arial"/>
              </w:rPr>
              <w:t>a</w:t>
            </w:r>
            <w:r>
              <w:rPr>
                <w:rFonts w:ascii="Arial" w:hAnsi="Arial" w:cs="Arial"/>
                <w:b/>
              </w:rPr>
              <w:t xml:space="preserve"> User </w:t>
            </w:r>
            <w:r>
              <w:rPr>
                <w:rFonts w:ascii="Arial" w:hAnsi="Arial" w:cs="Arial"/>
              </w:rPr>
              <w:t xml:space="preserve">with a </w:t>
            </w:r>
            <w:r w:rsidRPr="00F15260">
              <w:rPr>
                <w:rFonts w:ascii="Arial" w:hAnsi="Arial" w:cs="Arial"/>
                <w:b/>
              </w:rPr>
              <w:t>Bilateral Agreement</w:t>
            </w:r>
            <w:r>
              <w:rPr>
                <w:rFonts w:ascii="Arial" w:hAnsi="Arial" w:cs="Arial"/>
              </w:rPr>
              <w:t xml:space="preserve"> </w:t>
            </w:r>
            <w:r w:rsidRPr="00433F8A">
              <w:rPr>
                <w:rFonts w:ascii="Arial" w:hAnsi="Arial" w:cs="Arial"/>
              </w:rPr>
              <w:t>in respect of</w:t>
            </w:r>
            <w:r>
              <w:rPr>
                <w:rFonts w:ascii="Arial" w:hAnsi="Arial" w:cs="Arial"/>
              </w:rPr>
              <w:t xml:space="preserve"> a</w:t>
            </w:r>
            <w:r>
              <w:rPr>
                <w:rFonts w:ascii="Arial" w:hAnsi="Arial" w:cs="Arial"/>
                <w:b/>
              </w:rPr>
              <w:t xml:space="preserve"> </w:t>
            </w:r>
            <w:r w:rsidRPr="00433F8A">
              <w:rPr>
                <w:rFonts w:ascii="Arial" w:hAnsi="Arial" w:cs="Arial"/>
                <w:b/>
              </w:rPr>
              <w:t>Distribution System</w:t>
            </w:r>
            <w:r w:rsidRPr="0034202B">
              <w:rPr>
                <w:rFonts w:ascii="Arial" w:hAnsi="Arial" w:cs="Arial"/>
              </w:rPr>
              <w:t>;</w:t>
            </w:r>
          </w:p>
        </w:tc>
      </w:tr>
      <w:tr w:rsidR="00F67A87" w14:paraId="28DDEFA0" w14:textId="77777777" w:rsidTr="00ED2860">
        <w:tc>
          <w:tcPr>
            <w:tcW w:w="3545" w:type="dxa"/>
          </w:tcPr>
          <w:p w14:paraId="10E04A83" w14:textId="77777777" w:rsidR="00F67A87" w:rsidRDefault="00F67A87" w:rsidP="00F67A87">
            <w:pPr>
              <w:pStyle w:val="BodyText"/>
              <w:rPr>
                <w:rFonts w:ascii="Arial" w:hAnsi="Arial" w:cs="Arial"/>
                <w:b/>
                <w:bCs/>
              </w:rPr>
            </w:pPr>
            <w:r>
              <w:rPr>
                <w:rFonts w:ascii="Arial" w:hAnsi="Arial" w:cs="Arial"/>
                <w:b/>
                <w:bCs/>
              </w:rPr>
              <w:t>"Dormant CUSC Party"</w:t>
            </w:r>
          </w:p>
          <w:p w14:paraId="094E0B36" w14:textId="77777777" w:rsidR="00F67A87" w:rsidRDefault="00F67A87" w:rsidP="002B1569">
            <w:pPr>
              <w:pStyle w:val="BodyText"/>
              <w:rPr>
                <w:rFonts w:ascii="Arial" w:hAnsi="Arial" w:cs="Arial"/>
                <w:b/>
                <w:bCs/>
              </w:rPr>
            </w:pPr>
          </w:p>
        </w:tc>
        <w:tc>
          <w:tcPr>
            <w:tcW w:w="6775" w:type="dxa"/>
          </w:tcPr>
          <w:p w14:paraId="1210C839" w14:textId="00EFC66A" w:rsidR="00F67A87" w:rsidRDefault="00F67A87" w:rsidP="00D4522F">
            <w:pPr>
              <w:pStyle w:val="BodyText"/>
              <w:jc w:val="both"/>
              <w:rPr>
                <w:rFonts w:ascii="Arial" w:hAnsi="Arial" w:cs="Arial"/>
              </w:rPr>
            </w:pPr>
            <w:r>
              <w:rPr>
                <w:rFonts w:ascii="Arial" w:hAnsi="Arial" w:cs="Arial"/>
              </w:rPr>
              <w:t xml:space="preserve">a </w:t>
            </w:r>
            <w:r>
              <w:rPr>
                <w:rFonts w:ascii="Arial" w:hAnsi="Arial" w:cs="Arial"/>
                <w:b/>
              </w:rPr>
              <w:t>CUSC Party</w:t>
            </w:r>
            <w:r>
              <w:rPr>
                <w:rFonts w:ascii="Arial" w:hAnsi="Arial" w:cs="Arial"/>
              </w:rPr>
              <w:t xml:space="preserve"> which does not enjoy any ongoing rights and/or obligations for the period of its dormancy under the </w:t>
            </w:r>
            <w:r>
              <w:rPr>
                <w:rFonts w:ascii="Arial" w:hAnsi="Arial" w:cs="Arial"/>
                <w:b/>
              </w:rPr>
              <w:t>CUSC</w:t>
            </w:r>
            <w:r>
              <w:rPr>
                <w:rFonts w:ascii="Arial" w:hAnsi="Arial" w:cs="Arial"/>
              </w:rPr>
              <w:t>, as provided for in Section 5;</w:t>
            </w:r>
          </w:p>
        </w:tc>
      </w:tr>
      <w:tr w:rsidR="002B1569" w14:paraId="13E56189" w14:textId="77777777" w:rsidTr="00ED2860">
        <w:tc>
          <w:tcPr>
            <w:tcW w:w="3545" w:type="dxa"/>
          </w:tcPr>
          <w:p w14:paraId="023D7A33" w14:textId="208C1A62" w:rsidR="002B1569" w:rsidRDefault="00F67A87" w:rsidP="002B1569">
            <w:pPr>
              <w:ind w:left="3600" w:hanging="3600"/>
            </w:pPr>
            <w:r>
              <w:rPr>
                <w:rFonts w:ascii="Arial" w:hAnsi="Arial" w:cs="Arial"/>
                <w:b/>
                <w:szCs w:val="22"/>
              </w:rPr>
              <w:t>“</w:t>
            </w:r>
            <w:r w:rsidR="002B1569" w:rsidRPr="004E4C04">
              <w:rPr>
                <w:rFonts w:ascii="Arial" w:hAnsi="Arial" w:cs="Arial"/>
                <w:b/>
                <w:szCs w:val="22"/>
              </w:rPr>
              <w:t>Downstream Party</w:t>
            </w:r>
            <w:r>
              <w:rPr>
                <w:rFonts w:ascii="Arial" w:hAnsi="Arial" w:cs="Arial"/>
                <w:b/>
                <w:szCs w:val="22"/>
              </w:rPr>
              <w:t>”</w:t>
            </w:r>
            <w:r w:rsidR="002B1569" w:rsidRPr="004E4C04">
              <w:rPr>
                <w:rFonts w:cs="Arial"/>
                <w:b/>
                <w:sz w:val="24"/>
              </w:rPr>
              <w:tab/>
            </w:r>
          </w:p>
        </w:tc>
        <w:tc>
          <w:tcPr>
            <w:tcW w:w="6775" w:type="dxa"/>
          </w:tcPr>
          <w:p w14:paraId="1EFABB05" w14:textId="04EEDFE6" w:rsidR="006A408C" w:rsidRPr="006A408C" w:rsidRDefault="002B1569" w:rsidP="00F67A87">
            <w:pPr>
              <w:rPr>
                <w:rFonts w:ascii="Arial" w:hAnsi="Arial" w:cs="Arial"/>
                <w:szCs w:val="22"/>
              </w:rPr>
            </w:pPr>
            <w:r w:rsidRPr="004E4C04">
              <w:rPr>
                <w:rFonts w:ascii="Arial" w:hAnsi="Arial" w:cs="Arial"/>
                <w:szCs w:val="22"/>
                <w:lang w:eastAsia="en-GB"/>
              </w:rPr>
              <w:t>a third party connected to a</w:t>
            </w:r>
            <w:r w:rsidRPr="004E4C04">
              <w:rPr>
                <w:rFonts w:ascii="Arial" w:hAnsi="Arial" w:cs="Arial"/>
                <w:b/>
                <w:szCs w:val="22"/>
                <w:lang w:eastAsia="en-GB"/>
              </w:rPr>
              <w:t xml:space="preserve"> Non-Embedded Customer’s System</w:t>
            </w:r>
          </w:p>
        </w:tc>
      </w:tr>
      <w:tr w:rsidR="00F67A87" w14:paraId="3326E058" w14:textId="77777777" w:rsidTr="00ED2860">
        <w:tc>
          <w:tcPr>
            <w:tcW w:w="3545" w:type="dxa"/>
          </w:tcPr>
          <w:p w14:paraId="4E28ECE8" w14:textId="553BF7E2" w:rsidR="00F67A87" w:rsidRDefault="00F67A87" w:rsidP="00860FFC">
            <w:pPr>
              <w:pStyle w:val="BodyText"/>
              <w:rPr>
                <w:rFonts w:ascii="Arial" w:hAnsi="Arial" w:cs="Arial"/>
                <w:b/>
                <w:bCs/>
              </w:rPr>
            </w:pPr>
            <w:r>
              <w:rPr>
                <w:rFonts w:ascii="Arial" w:hAnsi="Arial" w:cs="Arial"/>
                <w:b/>
                <w:bCs/>
              </w:rPr>
              <w:t>"Earthing"</w:t>
            </w:r>
          </w:p>
        </w:tc>
        <w:tc>
          <w:tcPr>
            <w:tcW w:w="6775" w:type="dxa"/>
          </w:tcPr>
          <w:p w14:paraId="13154C90" w14:textId="5148B641" w:rsidR="00F67A87" w:rsidRDefault="00F67A87" w:rsidP="00C61D2E">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FD7E2A" w14:paraId="21809601" w14:textId="77777777" w:rsidTr="00ED2860">
        <w:tc>
          <w:tcPr>
            <w:tcW w:w="3545" w:type="dxa"/>
          </w:tcPr>
          <w:p w14:paraId="2D4DE61B" w14:textId="450D5A01" w:rsidR="00FD7E2A" w:rsidRDefault="00BB683E" w:rsidP="002B1569">
            <w:pPr>
              <w:pStyle w:val="BodyText"/>
              <w:rPr>
                <w:rFonts w:ascii="Arial" w:hAnsi="Arial" w:cs="Arial"/>
                <w:b/>
                <w:bCs/>
              </w:rPr>
            </w:pPr>
            <w:r>
              <w:rPr>
                <w:rFonts w:ascii="Arial" w:hAnsi="Arial" w:cs="Arial"/>
                <w:b/>
                <w:bCs/>
              </w:rPr>
              <w:t>“</w:t>
            </w:r>
            <w:r w:rsidR="00FD7E2A">
              <w:rPr>
                <w:rFonts w:ascii="Arial" w:hAnsi="Arial" w:cs="Arial"/>
                <w:b/>
                <w:bCs/>
              </w:rPr>
              <w:t>EBR Amendment</w:t>
            </w:r>
            <w:r>
              <w:rPr>
                <w:rFonts w:ascii="Arial" w:hAnsi="Arial" w:cs="Arial"/>
                <w:b/>
                <w:bCs/>
              </w:rPr>
              <w:t>”</w:t>
            </w:r>
          </w:p>
        </w:tc>
        <w:tc>
          <w:tcPr>
            <w:tcW w:w="6775" w:type="dxa"/>
          </w:tcPr>
          <w:p w14:paraId="20817560" w14:textId="489F0F93" w:rsidR="00FD7E2A" w:rsidRPr="00BB683E" w:rsidRDefault="00BB683E" w:rsidP="002B1569">
            <w:pPr>
              <w:pStyle w:val="BodyText"/>
              <w:jc w:val="both"/>
              <w:rPr>
                <w:rFonts w:ascii="Arial" w:hAnsi="Arial" w:cs="Arial"/>
              </w:rPr>
            </w:pPr>
            <w:r w:rsidRPr="00BB683E">
              <w:rPr>
                <w:rFonts w:ascii="Arial" w:hAnsi="Arial" w:cs="Arial"/>
                <w:color w:val="000000" w:themeColor="text1"/>
              </w:rPr>
              <w:t xml:space="preserve">means (a) any amendment to contractual arrangements for the provision of and payment for </w:t>
            </w:r>
            <w:r w:rsidRPr="007518BA">
              <w:rPr>
                <w:rFonts w:ascii="Arial" w:hAnsi="Arial" w:cs="Arial"/>
                <w:b/>
                <w:bCs/>
                <w:color w:val="000000" w:themeColor="text1"/>
              </w:rPr>
              <w:t>Balancing Services</w:t>
            </w:r>
            <w:r w:rsidRPr="00BB683E">
              <w:rPr>
                <w:rFonts w:ascii="Arial" w:hAnsi="Arial" w:cs="Arial"/>
                <w:color w:val="000000" w:themeColor="text1"/>
              </w:rPr>
              <w:t xml:space="preserve"> referred to in Section 4.2B5 or (b) any amendment to CUSC which amends the </w:t>
            </w:r>
            <w:r w:rsidRPr="00272095">
              <w:rPr>
                <w:rFonts w:ascii="Arial" w:hAnsi="Arial" w:cs="Arial"/>
                <w:b/>
                <w:bCs/>
                <w:color w:val="000000" w:themeColor="text1"/>
              </w:rPr>
              <w:t>EBR Article 18 Terms or Conditions</w:t>
            </w:r>
            <w:r w:rsidRPr="00BB683E">
              <w:rPr>
                <w:rFonts w:ascii="Arial" w:hAnsi="Arial" w:cs="Arial"/>
                <w:color w:val="000000" w:themeColor="text1"/>
              </w:rPr>
              <w:t xml:space="preserve"> in,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 xml:space="preserve"> including to introduce a new provision for the purposes of Article 18 into, as the case may be, such contractual arrangements or </w:t>
            </w:r>
            <w:r w:rsidRPr="00272095">
              <w:rPr>
                <w:rFonts w:ascii="Arial" w:hAnsi="Arial" w:cs="Arial"/>
                <w:b/>
                <w:bCs/>
                <w:color w:val="000000" w:themeColor="text1"/>
              </w:rPr>
              <w:t>CUSC</w:t>
            </w:r>
            <w:r w:rsidRPr="00BB683E">
              <w:rPr>
                <w:rFonts w:ascii="Arial" w:hAnsi="Arial" w:cs="Arial"/>
                <w:color w:val="000000" w:themeColor="text1"/>
              </w:rPr>
              <w:t>;</w:t>
            </w:r>
          </w:p>
        </w:tc>
      </w:tr>
      <w:tr w:rsidR="007526CA" w:rsidRPr="007526CA" w14:paraId="61F9A7E2" w14:textId="77777777" w:rsidTr="00ED2860">
        <w:tc>
          <w:tcPr>
            <w:tcW w:w="3545" w:type="dxa"/>
          </w:tcPr>
          <w:p w14:paraId="2EA2C0F6" w14:textId="61B094F1" w:rsidR="00BB683E" w:rsidRDefault="00D352E2" w:rsidP="002B1569">
            <w:pPr>
              <w:pStyle w:val="BodyText"/>
              <w:rPr>
                <w:rFonts w:ascii="Arial" w:hAnsi="Arial" w:cs="Arial"/>
                <w:b/>
                <w:bCs/>
              </w:rPr>
            </w:pPr>
            <w:r>
              <w:rPr>
                <w:rFonts w:ascii="Arial" w:hAnsi="Arial" w:cs="Arial"/>
                <w:b/>
                <w:bCs/>
              </w:rPr>
              <w:lastRenderedPageBreak/>
              <w:t>“EBR Article 18 Terms and Conditions</w:t>
            </w:r>
          </w:p>
        </w:tc>
        <w:tc>
          <w:tcPr>
            <w:tcW w:w="6775" w:type="dxa"/>
          </w:tcPr>
          <w:p w14:paraId="34D17170" w14:textId="6BD35F17" w:rsidR="00BB683E" w:rsidRPr="007526CA" w:rsidRDefault="00D352E2" w:rsidP="002B1569">
            <w:pPr>
              <w:pStyle w:val="BodyText"/>
              <w:jc w:val="both"/>
              <w:rPr>
                <w:rFonts w:ascii="Arial" w:hAnsi="Arial" w:cs="Arial"/>
              </w:rPr>
            </w:pPr>
            <w:r w:rsidRPr="007526CA">
              <w:rPr>
                <w:rFonts w:ascii="Arial" w:hAnsi="Arial" w:cs="Arial"/>
                <w:szCs w:val="22"/>
              </w:rPr>
              <w:t xml:space="preserve">means terms and conditions which have been approved by the Authority pursuant to and for the purposes of Article 18 of the </w:t>
            </w:r>
            <w:r w:rsidRPr="007526CA">
              <w:rPr>
                <w:rFonts w:ascii="Arial" w:hAnsi="Arial" w:cs="Arial"/>
                <w:b/>
                <w:szCs w:val="22"/>
              </w:rPr>
              <w:t>Electricity Balancing Regulation</w:t>
            </w:r>
            <w:r w:rsidRPr="007526CA">
              <w:rPr>
                <w:rFonts w:ascii="Arial" w:hAnsi="Arial" w:cs="Arial"/>
                <w:szCs w:val="22"/>
              </w:rPr>
              <w:t xml:space="preserve">. In the context of </w:t>
            </w:r>
            <w:r w:rsidRPr="007526CA">
              <w:rPr>
                <w:rFonts w:ascii="Arial" w:hAnsi="Arial" w:cs="Arial"/>
                <w:b/>
                <w:szCs w:val="22"/>
              </w:rPr>
              <w:t>CUSC</w:t>
            </w:r>
            <w:r w:rsidRPr="007526CA">
              <w:rPr>
                <w:rFonts w:ascii="Arial" w:hAnsi="Arial" w:cs="Arial"/>
                <w:szCs w:val="22"/>
              </w:rPr>
              <w:t xml:space="preserve"> these terms and conditions are identified for convenience in </w:t>
            </w:r>
            <w:r w:rsidRPr="007526CA">
              <w:rPr>
                <w:rFonts w:ascii="Arial" w:hAnsi="Arial" w:cs="Arial"/>
                <w:b/>
                <w:szCs w:val="22"/>
              </w:rPr>
              <w:t>CUSC</w:t>
            </w:r>
            <w:r w:rsidRPr="007526CA">
              <w:rPr>
                <w:rFonts w:ascii="Arial" w:hAnsi="Arial" w:cs="Arial"/>
                <w:szCs w:val="22"/>
              </w:rPr>
              <w:t xml:space="preserve"> Exhibit Y as such Exhibit Y is amended from time to time</w:t>
            </w:r>
          </w:p>
        </w:tc>
      </w:tr>
      <w:tr w:rsidR="002B1569" w14:paraId="0D577C80" w14:textId="77777777" w:rsidTr="00ED2860">
        <w:tc>
          <w:tcPr>
            <w:tcW w:w="3545" w:type="dxa"/>
          </w:tcPr>
          <w:p w14:paraId="442816FD" w14:textId="77777777" w:rsidR="002B1569" w:rsidRDefault="002B1569" w:rsidP="002B1569">
            <w:pPr>
              <w:pStyle w:val="BodyText"/>
              <w:rPr>
                <w:rFonts w:ascii="Arial" w:hAnsi="Arial" w:cs="Arial"/>
                <w:b/>
                <w:bCs/>
              </w:rPr>
            </w:pPr>
            <w:r>
              <w:rPr>
                <w:rFonts w:ascii="Arial" w:hAnsi="Arial" w:cs="Arial"/>
                <w:b/>
                <w:bCs/>
              </w:rPr>
              <w:t>"EdF Documents"</w:t>
            </w:r>
          </w:p>
        </w:tc>
        <w:tc>
          <w:tcPr>
            <w:tcW w:w="6775" w:type="dxa"/>
          </w:tcPr>
          <w:p w14:paraId="5106CF9C" w14:textId="77777777" w:rsidR="002B1569" w:rsidRDefault="002B1569" w:rsidP="002B1569">
            <w:pPr>
              <w:pStyle w:val="BodyText"/>
              <w:jc w:val="both"/>
              <w:rPr>
                <w:rFonts w:ascii="Arial" w:hAnsi="Arial" w:cs="Arial"/>
                <w:b/>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2B1569" w14:paraId="61085FC9" w14:textId="77777777" w:rsidTr="00ED2860">
        <w:tc>
          <w:tcPr>
            <w:tcW w:w="3545" w:type="dxa"/>
          </w:tcPr>
          <w:p w14:paraId="704FF265" w14:textId="77777777" w:rsidR="002B1569" w:rsidRDefault="002B1569" w:rsidP="002B1569">
            <w:pPr>
              <w:pStyle w:val="BodyText"/>
              <w:rPr>
                <w:rFonts w:ascii="Arial" w:hAnsi="Arial" w:cs="Arial"/>
                <w:b/>
                <w:bCs/>
              </w:rPr>
            </w:pPr>
            <w:r>
              <w:rPr>
                <w:rFonts w:ascii="Arial" w:hAnsi="Arial" w:cs="Arial"/>
                <w:b/>
                <w:bCs/>
              </w:rPr>
              <w:t>"Election Timetable"</w:t>
            </w:r>
          </w:p>
        </w:tc>
        <w:tc>
          <w:tcPr>
            <w:tcW w:w="6775" w:type="dxa"/>
          </w:tcPr>
          <w:p w14:paraId="4612F9DD" w14:textId="77777777" w:rsidR="002B1569" w:rsidRDefault="002B1569" w:rsidP="002B1569">
            <w:pPr>
              <w:pStyle w:val="BodyText"/>
              <w:jc w:val="both"/>
              <w:rPr>
                <w:rFonts w:ascii="Arial" w:hAnsi="Arial" w:cs="Arial"/>
              </w:rPr>
            </w:pPr>
            <w:r>
              <w:rPr>
                <w:rFonts w:ascii="Arial" w:hAnsi="Arial" w:cs="Arial"/>
              </w:rPr>
              <w:t xml:space="preserve">as defined in Paragraph 8A.1.2.1; </w:t>
            </w:r>
          </w:p>
        </w:tc>
      </w:tr>
      <w:tr w:rsidR="002B1569" w14:paraId="76E89921" w14:textId="77777777" w:rsidTr="00ED2860">
        <w:tc>
          <w:tcPr>
            <w:tcW w:w="3545" w:type="dxa"/>
          </w:tcPr>
          <w:p w14:paraId="194F8D52" w14:textId="77777777" w:rsidR="002B1569" w:rsidRDefault="002B1569" w:rsidP="002B1569">
            <w:pPr>
              <w:pStyle w:val="BodyText"/>
              <w:rPr>
                <w:rFonts w:ascii="Arial" w:hAnsi="Arial" w:cs="Arial"/>
                <w:b/>
                <w:bCs/>
              </w:rPr>
            </w:pPr>
            <w:r>
              <w:rPr>
                <w:rFonts w:ascii="Arial" w:hAnsi="Arial" w:cs="Arial"/>
                <w:b/>
                <w:bCs/>
              </w:rPr>
              <w:t>"Election Year"</w:t>
            </w:r>
          </w:p>
        </w:tc>
        <w:tc>
          <w:tcPr>
            <w:tcW w:w="6775" w:type="dxa"/>
          </w:tcPr>
          <w:p w14:paraId="1BED3A77" w14:textId="77777777" w:rsidR="002B1569" w:rsidRDefault="002B1569" w:rsidP="002B1569">
            <w:pPr>
              <w:pStyle w:val="BodyText"/>
              <w:jc w:val="both"/>
              <w:rPr>
                <w:rFonts w:ascii="Arial" w:hAnsi="Arial" w:cs="Arial"/>
              </w:rPr>
            </w:pPr>
            <w:r>
              <w:rPr>
                <w:rFonts w:ascii="Arial" w:hAnsi="Arial" w:cs="Arial"/>
              </w:rPr>
              <w:t xml:space="preserve">as defined in Paragraph 8A.1.1.2; </w:t>
            </w:r>
          </w:p>
        </w:tc>
      </w:tr>
      <w:tr w:rsidR="002B1569" w14:paraId="5033480C" w14:textId="77777777" w:rsidTr="00ED2860">
        <w:tc>
          <w:tcPr>
            <w:tcW w:w="3545" w:type="dxa"/>
          </w:tcPr>
          <w:p w14:paraId="7F7EE9A3" w14:textId="77777777" w:rsidR="002B1569" w:rsidRDefault="002B1569" w:rsidP="00C61D2E">
            <w:pPr>
              <w:pStyle w:val="BodyText"/>
              <w:rPr>
                <w:rFonts w:ascii="Arial" w:hAnsi="Arial" w:cs="Arial"/>
                <w:b/>
                <w:bCs/>
              </w:rPr>
            </w:pPr>
            <w:r>
              <w:rPr>
                <w:rFonts w:ascii="Arial" w:hAnsi="Arial" w:cs="Arial"/>
                <w:b/>
                <w:bCs/>
              </w:rPr>
              <w:t>"Electricity Arbitration Association"</w:t>
            </w:r>
          </w:p>
          <w:p w14:paraId="71FA909B" w14:textId="77777777" w:rsidR="007518BA" w:rsidRDefault="007518BA" w:rsidP="007518BA">
            <w:pPr>
              <w:pStyle w:val="Default"/>
              <w:rPr>
                <w:sz w:val="23"/>
                <w:szCs w:val="23"/>
              </w:rPr>
            </w:pPr>
            <w:r>
              <w:rPr>
                <w:sz w:val="23"/>
                <w:szCs w:val="23"/>
              </w:rPr>
              <w:t>“</w:t>
            </w:r>
            <w:r>
              <w:rPr>
                <w:b/>
                <w:bCs/>
                <w:sz w:val="23"/>
                <w:szCs w:val="23"/>
              </w:rPr>
              <w:t>Electricity Balancing Regulation</w:t>
            </w:r>
            <w:r>
              <w:rPr>
                <w:sz w:val="23"/>
                <w:szCs w:val="23"/>
              </w:rPr>
              <w:t xml:space="preserve">” </w:t>
            </w:r>
          </w:p>
          <w:p w14:paraId="1B84F4C0" w14:textId="61FB447A" w:rsidR="006F5461" w:rsidRPr="000A3FD7" w:rsidRDefault="006F5461" w:rsidP="00C61D2E">
            <w:pPr>
              <w:pStyle w:val="BodyText"/>
            </w:pPr>
          </w:p>
        </w:tc>
        <w:tc>
          <w:tcPr>
            <w:tcW w:w="6775" w:type="dxa"/>
          </w:tcPr>
          <w:p w14:paraId="75F20D75" w14:textId="77777777" w:rsidR="00AB6C50" w:rsidRDefault="002B1569" w:rsidP="00C61D2E">
            <w:pPr>
              <w:pStyle w:val="BodyText"/>
              <w:jc w:val="both"/>
              <w:rPr>
                <w:rFonts w:ascii="Arial" w:hAnsi="Arial" w:cs="Arial"/>
              </w:rPr>
            </w:pPr>
            <w:r>
              <w:rPr>
                <w:rFonts w:ascii="Arial" w:hAnsi="Arial" w:cs="Arial"/>
              </w:rPr>
              <w:t xml:space="preserve">as the phrase </w:t>
            </w:r>
            <w:r>
              <w:rPr>
                <w:rFonts w:ascii="Arial" w:hAnsi="Arial" w:cs="Arial"/>
                <w:b/>
              </w:rPr>
              <w:t xml:space="preserve">'Electricity Supply Industry Arbitration Association' </w:t>
            </w:r>
            <w:r>
              <w:rPr>
                <w:rFonts w:ascii="Arial" w:hAnsi="Arial" w:cs="Arial"/>
              </w:rPr>
              <w:t xml:space="preserve">is defined in the </w:t>
            </w:r>
            <w:r>
              <w:rPr>
                <w:rFonts w:ascii="Arial" w:hAnsi="Arial" w:cs="Arial"/>
                <w:b/>
              </w:rPr>
              <w:t>Grid Code</w:t>
            </w:r>
            <w:r>
              <w:rPr>
                <w:rFonts w:ascii="Arial" w:hAnsi="Arial" w:cs="Arial"/>
              </w:rPr>
              <w:t>;</w:t>
            </w:r>
          </w:p>
          <w:p w14:paraId="0A249E53" w14:textId="77777777" w:rsidR="007518BA" w:rsidRDefault="007518BA" w:rsidP="007518BA">
            <w:pPr>
              <w:pStyle w:val="Default"/>
              <w:jc w:val="both"/>
              <w:rPr>
                <w:sz w:val="23"/>
                <w:szCs w:val="23"/>
              </w:rPr>
            </w:pPr>
            <w:r>
              <w:rPr>
                <w:sz w:val="23"/>
                <w:szCs w:val="23"/>
              </w:rPr>
              <w:t xml:space="preserve">means the English version of Commission Regulation (EU) 2017/2195 as converted into </w:t>
            </w:r>
            <w:r>
              <w:rPr>
                <w:b/>
                <w:bCs/>
                <w:sz w:val="23"/>
                <w:szCs w:val="23"/>
              </w:rPr>
              <w:t>Retained EU Law</w:t>
            </w:r>
            <w:r>
              <w:rPr>
                <w:sz w:val="23"/>
                <w:szCs w:val="23"/>
              </w:rPr>
              <w:t xml:space="preserve">; </w:t>
            </w:r>
          </w:p>
          <w:p w14:paraId="733EEDBC" w14:textId="54951276" w:rsidR="006F5461" w:rsidRDefault="006F5461" w:rsidP="00C61D2E">
            <w:pPr>
              <w:pStyle w:val="BodyText"/>
              <w:jc w:val="both"/>
              <w:rPr>
                <w:rFonts w:ascii="Arial" w:hAnsi="Arial" w:cs="Arial"/>
              </w:rPr>
            </w:pPr>
          </w:p>
        </w:tc>
      </w:tr>
      <w:tr w:rsidR="004C79EC" w14:paraId="1C62A7E3" w14:textId="77777777" w:rsidTr="00ED2860">
        <w:tc>
          <w:tcPr>
            <w:tcW w:w="3545" w:type="dxa"/>
            <w:vAlign w:val="center"/>
          </w:tcPr>
          <w:p w14:paraId="5A5FCCD9" w14:textId="77777777" w:rsidR="004C79EC" w:rsidRPr="004C79EC" w:rsidRDefault="004C79EC" w:rsidP="004C79EC">
            <w:pPr>
              <w:pStyle w:val="BodyText"/>
              <w:rPr>
                <w:rFonts w:ascii="Arial" w:hAnsi="Arial" w:cs="Arial"/>
                <w:b/>
                <w:bCs/>
              </w:rPr>
            </w:pPr>
            <w:r w:rsidRPr="004C79EC">
              <w:rPr>
                <w:rFonts w:ascii="Arial" w:hAnsi="Arial" w:cs="Arial"/>
                <w:b/>
                <w:bCs/>
                <w:color w:val="000000"/>
                <w:lang w:eastAsia="en-GB"/>
              </w:rPr>
              <w:t>“Electricity Generation”</w:t>
            </w:r>
          </w:p>
        </w:tc>
        <w:tc>
          <w:tcPr>
            <w:tcW w:w="6775" w:type="dxa"/>
          </w:tcPr>
          <w:p w14:paraId="28428E87"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The process of generating electricity by a </w:t>
            </w:r>
            <w:r w:rsidRPr="004C79EC">
              <w:rPr>
                <w:rFonts w:ascii="Arial" w:hAnsi="Arial" w:cs="Arial"/>
                <w:b/>
                <w:bCs/>
                <w:color w:val="000000"/>
                <w:lang w:eastAsia="en-GB"/>
              </w:rPr>
              <w:t>Generator.</w:t>
            </w:r>
          </w:p>
        </w:tc>
      </w:tr>
      <w:tr w:rsidR="004C79EC" w14:paraId="65F499E7" w14:textId="77777777" w:rsidTr="00ED2860">
        <w:tc>
          <w:tcPr>
            <w:tcW w:w="3545" w:type="dxa"/>
          </w:tcPr>
          <w:p w14:paraId="0FCF76F3" w14:textId="77777777" w:rsidR="004C79EC" w:rsidRPr="004C79EC" w:rsidRDefault="004C79EC" w:rsidP="004C79EC">
            <w:pPr>
              <w:pStyle w:val="BodyText"/>
              <w:rPr>
                <w:rFonts w:ascii="Arial" w:hAnsi="Arial" w:cs="Arial"/>
                <w:b/>
                <w:bCs/>
              </w:rPr>
            </w:pPr>
            <w:r w:rsidRPr="004C79EC">
              <w:rPr>
                <w:rFonts w:ascii="Arial" w:hAnsi="Arial" w:cs="Arial"/>
                <w:b/>
                <w:bCs/>
              </w:rPr>
              <w:t>“</w:t>
            </w:r>
            <w:r w:rsidRPr="004C79EC">
              <w:rPr>
                <w:rFonts w:ascii="Arial" w:hAnsi="Arial" w:cs="Arial"/>
                <w:b/>
                <w:bCs/>
                <w:color w:val="000000"/>
                <w:lang w:eastAsia="en-GB"/>
              </w:rPr>
              <w:t>Electricity Generation Facility”</w:t>
            </w:r>
          </w:p>
        </w:tc>
        <w:tc>
          <w:tcPr>
            <w:tcW w:w="6775" w:type="dxa"/>
            <w:vAlign w:val="center"/>
          </w:tcPr>
          <w:p w14:paraId="251306B2" w14:textId="77777777" w:rsidR="004C79EC" w:rsidRPr="004C79EC" w:rsidRDefault="004C79EC" w:rsidP="004C79EC">
            <w:pPr>
              <w:pStyle w:val="BodyText"/>
              <w:jc w:val="both"/>
              <w:rPr>
                <w:rFonts w:ascii="Arial" w:hAnsi="Arial" w:cs="Arial"/>
              </w:rPr>
            </w:pPr>
            <w:r w:rsidRPr="004C79EC">
              <w:rPr>
                <w:rFonts w:ascii="Arial" w:hAnsi="Arial" w:cs="Arial"/>
                <w:color w:val="000000"/>
                <w:lang w:eastAsia="en-GB"/>
              </w:rPr>
              <w:t xml:space="preserve">Is a facility where </w:t>
            </w:r>
            <w:r w:rsidRPr="004C79EC">
              <w:rPr>
                <w:rFonts w:ascii="Arial" w:hAnsi="Arial" w:cs="Arial"/>
                <w:b/>
                <w:color w:val="000000"/>
                <w:lang w:eastAsia="en-GB"/>
              </w:rPr>
              <w:t>Electricity Generation</w:t>
            </w:r>
            <w:r w:rsidRPr="004C79EC">
              <w:rPr>
                <w:rFonts w:ascii="Arial" w:hAnsi="Arial" w:cs="Arial"/>
                <w:color w:val="000000"/>
                <w:lang w:eastAsia="en-GB"/>
              </w:rPr>
              <w:t xml:space="preserve"> occurs as its sole function.</w:t>
            </w:r>
          </w:p>
        </w:tc>
      </w:tr>
      <w:tr w:rsidR="004C79EC" w14:paraId="4079524A" w14:textId="77777777" w:rsidTr="00ED2860">
        <w:tc>
          <w:tcPr>
            <w:tcW w:w="3545" w:type="dxa"/>
          </w:tcPr>
          <w:p w14:paraId="73C11871" w14:textId="77777777" w:rsidR="004C79EC" w:rsidRDefault="004C79EC" w:rsidP="004C79EC">
            <w:pPr>
              <w:pStyle w:val="BodyText"/>
              <w:rPr>
                <w:rFonts w:ascii="Arial" w:hAnsi="Arial" w:cs="Arial"/>
                <w:b/>
                <w:bCs/>
              </w:rPr>
            </w:pPr>
            <w:r>
              <w:rPr>
                <w:rFonts w:ascii="Arial" w:hAnsi="Arial" w:cs="Arial"/>
                <w:b/>
                <w:bCs/>
              </w:rPr>
              <w:t>“Electricity Regulation”</w:t>
            </w:r>
          </w:p>
        </w:tc>
        <w:tc>
          <w:tcPr>
            <w:tcW w:w="6775" w:type="dxa"/>
          </w:tcPr>
          <w:p w14:paraId="51D3ABF9" w14:textId="1987FE4D" w:rsidR="004C79EC" w:rsidRPr="004D5A11" w:rsidRDefault="00323775" w:rsidP="004C79EC">
            <w:pPr>
              <w:pStyle w:val="BodyText"/>
              <w:jc w:val="both"/>
              <w:rPr>
                <w:rFonts w:ascii="Arial" w:hAnsi="Arial" w:cs="Arial"/>
              </w:rPr>
            </w:pPr>
            <w:r w:rsidRPr="00323775">
              <w:rPr>
                <w:rFonts w:ascii="Arial" w:hAnsi="Arial" w:cs="Arial"/>
                <w:szCs w:val="22"/>
              </w:rPr>
              <w:t xml:space="preserve">means the English version of Commission Regulation (EU) 2019/943 (being the recast of (EU) 714/2009) as converted into </w:t>
            </w:r>
            <w:r w:rsidRPr="00323775">
              <w:rPr>
                <w:rFonts w:ascii="Arial" w:hAnsi="Arial" w:cs="Arial"/>
                <w:b/>
                <w:bCs/>
                <w:szCs w:val="22"/>
              </w:rPr>
              <w:t>Retained EU Law</w:t>
            </w:r>
          </w:p>
        </w:tc>
      </w:tr>
      <w:tr w:rsidR="00AE20FC" w14:paraId="5F38A26A" w14:textId="77777777" w:rsidTr="00ED2860">
        <w:tc>
          <w:tcPr>
            <w:tcW w:w="3545" w:type="dxa"/>
          </w:tcPr>
          <w:p w14:paraId="0956AAC4" w14:textId="77777777" w:rsidR="00AE20FC" w:rsidRPr="00AE20FC" w:rsidRDefault="00AE20FC" w:rsidP="004C79EC">
            <w:pPr>
              <w:pStyle w:val="BodyText"/>
              <w:rPr>
                <w:rFonts w:ascii="Arial" w:hAnsi="Arial" w:cs="Arial"/>
                <w:b/>
                <w:bCs/>
              </w:rPr>
            </w:pPr>
            <w:r w:rsidRPr="00AE20FC">
              <w:rPr>
                <w:rFonts w:ascii="Arial" w:hAnsi="Arial" w:cs="Arial"/>
                <w:b/>
                <w:bCs/>
                <w:color w:val="000000"/>
                <w:lang w:eastAsia="en-GB"/>
              </w:rPr>
              <w:t>“Electricity Storage”</w:t>
            </w:r>
          </w:p>
        </w:tc>
        <w:tc>
          <w:tcPr>
            <w:tcW w:w="6775" w:type="dxa"/>
          </w:tcPr>
          <w:p w14:paraId="5CE1D86D" w14:textId="77777777" w:rsidR="00AE20FC" w:rsidRPr="00AE20FC" w:rsidRDefault="00AE20FC" w:rsidP="004C79EC">
            <w:pPr>
              <w:pStyle w:val="BodyText"/>
              <w:jc w:val="both"/>
              <w:rPr>
                <w:rFonts w:ascii="Arial" w:hAnsi="Arial" w:cs="Arial"/>
              </w:rPr>
            </w:pPr>
            <w:r w:rsidRPr="00AE20FC">
              <w:rPr>
                <w:rFonts w:ascii="Arial" w:hAnsi="Arial" w:cs="Arial"/>
                <w:color w:val="000000"/>
                <w:lang w:eastAsia="en-GB"/>
              </w:rPr>
              <w:t>The conversion of electrical energy into a form of energy which can be stored, the storing of that energy, and the subsequent reconversion of that energy back into electrical energy.</w:t>
            </w:r>
          </w:p>
        </w:tc>
      </w:tr>
      <w:tr w:rsidR="00AE20FC" w14:paraId="596F0333" w14:textId="77777777" w:rsidTr="00ED2860">
        <w:tc>
          <w:tcPr>
            <w:tcW w:w="3545" w:type="dxa"/>
          </w:tcPr>
          <w:p w14:paraId="1ABBAE07" w14:textId="75236C21" w:rsidR="00561F63" w:rsidRPr="00AE20FC" w:rsidRDefault="00AE20FC" w:rsidP="00C61D2E">
            <w:pPr>
              <w:pStyle w:val="BodyText"/>
              <w:rPr>
                <w:rFonts w:ascii="Arial" w:hAnsi="Arial" w:cs="Arial"/>
                <w:b/>
                <w:bCs/>
              </w:rPr>
            </w:pPr>
            <w:r w:rsidRPr="00AE20FC">
              <w:rPr>
                <w:rFonts w:ascii="Arial" w:hAnsi="Arial" w:cs="Arial"/>
                <w:b/>
                <w:bCs/>
                <w:color w:val="000000"/>
                <w:lang w:eastAsia="en-GB"/>
              </w:rPr>
              <w:t>“Electricity Storage Facility”</w:t>
            </w:r>
          </w:p>
        </w:tc>
        <w:tc>
          <w:tcPr>
            <w:tcW w:w="6775" w:type="dxa"/>
          </w:tcPr>
          <w:p w14:paraId="2D0FFD23" w14:textId="653D68ED" w:rsidR="00E97F6A" w:rsidRPr="00E97F6A" w:rsidRDefault="00AE20FC" w:rsidP="00C61D2E">
            <w:pPr>
              <w:pStyle w:val="BodyText"/>
              <w:jc w:val="both"/>
              <w:rPr>
                <w:rFonts w:ascii="Arial" w:hAnsi="Arial" w:cs="Arial"/>
                <w:szCs w:val="22"/>
              </w:rPr>
            </w:pPr>
            <w:r w:rsidRPr="00AE20FC">
              <w:rPr>
                <w:rFonts w:ascii="Arial" w:hAnsi="Arial" w:cs="Arial"/>
                <w:color w:val="000000"/>
                <w:lang w:eastAsia="en-GB"/>
              </w:rPr>
              <w:t xml:space="preserve">is a facility where </w:t>
            </w:r>
            <w:r w:rsidRPr="00AE20FC">
              <w:rPr>
                <w:rFonts w:ascii="Arial" w:hAnsi="Arial" w:cs="Arial"/>
                <w:b/>
                <w:color w:val="000000"/>
                <w:lang w:eastAsia="en-GB"/>
              </w:rPr>
              <w:t>Electricity Storage</w:t>
            </w:r>
            <w:r w:rsidRPr="00AE20FC">
              <w:rPr>
                <w:rFonts w:ascii="Arial" w:hAnsi="Arial" w:cs="Arial"/>
                <w:color w:val="000000"/>
                <w:lang w:eastAsia="en-GB"/>
              </w:rPr>
              <w:t xml:space="preserve"> occurs as its sole function.</w:t>
            </w:r>
          </w:p>
        </w:tc>
      </w:tr>
      <w:tr w:rsidR="00C61D2E" w14:paraId="7EA237E9" w14:textId="77777777" w:rsidTr="00ED2860">
        <w:tc>
          <w:tcPr>
            <w:tcW w:w="3545" w:type="dxa"/>
          </w:tcPr>
          <w:p w14:paraId="15D82ECD" w14:textId="155C016E" w:rsidR="00C61D2E" w:rsidRPr="00D62155" w:rsidRDefault="00C61D2E" w:rsidP="004C79EC">
            <w:pPr>
              <w:pStyle w:val="BodyText"/>
              <w:rPr>
                <w:rFonts w:ascii="Arial" w:hAnsi="Arial" w:cs="Arial"/>
                <w:b/>
                <w:bCs/>
                <w:lang w:eastAsia="en-GB"/>
              </w:rPr>
            </w:pPr>
            <w:r>
              <w:rPr>
                <w:rFonts w:ascii="Arial" w:hAnsi="Arial" w:cs="Arial"/>
                <w:b/>
                <w:bCs/>
                <w:color w:val="000000"/>
                <w:lang w:eastAsia="en-GB"/>
              </w:rPr>
              <w:t>“Electricity Transmission System Operation Regulation”</w:t>
            </w:r>
          </w:p>
        </w:tc>
        <w:tc>
          <w:tcPr>
            <w:tcW w:w="6775" w:type="dxa"/>
          </w:tcPr>
          <w:p w14:paraId="2188228D" w14:textId="4457F6C8" w:rsidR="00C61D2E" w:rsidRPr="00D62155" w:rsidRDefault="00C61D2E" w:rsidP="004C79EC">
            <w:pPr>
              <w:pStyle w:val="BodyText"/>
              <w:jc w:val="both"/>
              <w:rPr>
                <w:rFonts w:ascii="Arial" w:hAnsi="Arial" w:cs="Arial"/>
                <w:lang w:eastAsia="en-GB"/>
              </w:rPr>
            </w:pPr>
            <w:r w:rsidRPr="00E97F6A">
              <w:rPr>
                <w:rFonts w:ascii="Arial" w:hAnsi="Arial" w:cs="Arial"/>
                <w:szCs w:val="22"/>
              </w:rPr>
              <w:t xml:space="preserve">means the English version of Commission Regulation (EU) 2017/1485 as converted into </w:t>
            </w:r>
            <w:r w:rsidRPr="00E97F6A">
              <w:rPr>
                <w:rFonts w:ascii="Arial" w:hAnsi="Arial" w:cs="Arial"/>
                <w:b/>
                <w:szCs w:val="22"/>
              </w:rPr>
              <w:t>Retained EU Law</w:t>
            </w:r>
            <w:r w:rsidRPr="00E97F6A">
              <w:rPr>
                <w:rFonts w:ascii="Arial" w:hAnsi="Arial" w:cs="Arial"/>
                <w:szCs w:val="22"/>
              </w:rPr>
              <w:t xml:space="preserve">;  </w:t>
            </w:r>
          </w:p>
        </w:tc>
      </w:tr>
      <w:tr w:rsidR="00D62155" w14:paraId="072817D7" w14:textId="77777777" w:rsidTr="00ED2860">
        <w:tc>
          <w:tcPr>
            <w:tcW w:w="3545" w:type="dxa"/>
          </w:tcPr>
          <w:p w14:paraId="12DAB36A" w14:textId="77777777" w:rsidR="00D62155" w:rsidRPr="00D62155" w:rsidRDefault="00D62155" w:rsidP="004C79EC">
            <w:pPr>
              <w:pStyle w:val="BodyText"/>
              <w:rPr>
                <w:rFonts w:ascii="Arial" w:hAnsi="Arial" w:cs="Arial"/>
                <w:b/>
                <w:bCs/>
              </w:rPr>
            </w:pPr>
            <w:r w:rsidRPr="00D62155">
              <w:rPr>
                <w:rFonts w:ascii="Arial" w:hAnsi="Arial" w:cs="Arial"/>
                <w:b/>
                <w:bCs/>
                <w:lang w:eastAsia="en-GB"/>
              </w:rPr>
              <w:t>“Eligible Services”</w:t>
            </w:r>
          </w:p>
        </w:tc>
        <w:tc>
          <w:tcPr>
            <w:tcW w:w="6775" w:type="dxa"/>
          </w:tcPr>
          <w:p w14:paraId="6B21B4F5" w14:textId="77777777" w:rsidR="00D62155" w:rsidRPr="00D62155" w:rsidRDefault="00D62155" w:rsidP="004C79EC">
            <w:pPr>
              <w:pStyle w:val="BodyText"/>
              <w:jc w:val="both"/>
              <w:rPr>
                <w:rFonts w:ascii="Arial" w:hAnsi="Arial" w:cs="Arial"/>
              </w:rPr>
            </w:pPr>
            <w:r w:rsidRPr="00D62155">
              <w:rPr>
                <w:rFonts w:ascii="Arial" w:hAnsi="Arial" w:cs="Arial"/>
                <w:lang w:eastAsia="en-GB"/>
              </w:rPr>
              <w:t xml:space="preserve">Shall mean any </w:t>
            </w:r>
            <w:r w:rsidRPr="00D62155">
              <w:rPr>
                <w:rFonts w:ascii="Arial" w:hAnsi="Arial" w:cs="Arial"/>
                <w:b/>
                <w:lang w:eastAsia="en-GB"/>
              </w:rPr>
              <w:t>Balancing Service</w:t>
            </w:r>
            <w:r w:rsidRPr="00D62155">
              <w:rPr>
                <w:rFonts w:ascii="Arial" w:hAnsi="Arial" w:cs="Arial"/>
                <w:lang w:eastAsia="en-GB"/>
              </w:rPr>
              <w:t xml:space="preserve"> or </w:t>
            </w:r>
            <w:r w:rsidRPr="00D62155">
              <w:rPr>
                <w:rFonts w:ascii="Arial" w:hAnsi="Arial" w:cs="Arial"/>
                <w:b/>
                <w:lang w:eastAsia="en-GB"/>
              </w:rPr>
              <w:t>Ancillary Service</w:t>
            </w:r>
            <w:r w:rsidRPr="00D62155">
              <w:rPr>
                <w:rFonts w:ascii="Arial" w:hAnsi="Arial" w:cs="Arial"/>
                <w:lang w:eastAsia="en-GB"/>
              </w:rPr>
              <w:t xml:space="preserve"> which imports or exports </w:t>
            </w:r>
            <w:r w:rsidRPr="00D62155">
              <w:rPr>
                <w:rFonts w:ascii="Arial" w:hAnsi="Arial" w:cs="Arial"/>
                <w:b/>
                <w:lang w:eastAsia="en-GB"/>
              </w:rPr>
              <w:t>Reactive Energy</w:t>
            </w:r>
            <w:r w:rsidRPr="00D62155">
              <w:rPr>
                <w:rFonts w:ascii="Arial" w:hAnsi="Arial" w:cs="Arial"/>
                <w:lang w:eastAsia="en-GB"/>
              </w:rPr>
              <w:t xml:space="preserve"> but does not result in the production or export of any </w:t>
            </w:r>
            <w:r w:rsidRPr="00D62155">
              <w:rPr>
                <w:rFonts w:ascii="Arial" w:hAnsi="Arial" w:cs="Arial"/>
                <w:b/>
                <w:lang w:eastAsia="en-GB"/>
              </w:rPr>
              <w:t>Active Power</w:t>
            </w:r>
            <w:r w:rsidRPr="00D62155">
              <w:rPr>
                <w:rFonts w:ascii="Arial" w:hAnsi="Arial" w:cs="Arial"/>
                <w:lang w:eastAsia="en-GB"/>
              </w:rPr>
              <w:t xml:space="preserve"> to the </w:t>
            </w:r>
            <w:r w:rsidRPr="00D62155">
              <w:rPr>
                <w:rFonts w:ascii="Arial" w:hAnsi="Arial" w:cs="Arial"/>
                <w:b/>
                <w:lang w:eastAsia="en-GB"/>
              </w:rPr>
              <w:t>NETS.</w:t>
            </w:r>
          </w:p>
        </w:tc>
      </w:tr>
      <w:tr w:rsidR="000D40DF" w14:paraId="0008E64C" w14:textId="77777777" w:rsidTr="00ED2860">
        <w:tc>
          <w:tcPr>
            <w:tcW w:w="3545" w:type="dxa"/>
          </w:tcPr>
          <w:p w14:paraId="282737E6" w14:textId="77777777" w:rsidR="000D40DF" w:rsidRPr="000D40DF" w:rsidRDefault="000D40DF" w:rsidP="004C79EC">
            <w:pPr>
              <w:pStyle w:val="BodyText"/>
              <w:rPr>
                <w:rFonts w:ascii="Arial" w:hAnsi="Arial" w:cs="Arial"/>
                <w:b/>
                <w:bCs/>
              </w:rPr>
            </w:pPr>
            <w:r w:rsidRPr="000D40DF">
              <w:rPr>
                <w:rFonts w:ascii="Arial" w:hAnsi="Arial" w:cs="Arial"/>
                <w:b/>
                <w:bCs/>
                <w:lang w:eastAsia="en-GB"/>
              </w:rPr>
              <w:t>“Eligible Services Facility”</w:t>
            </w:r>
          </w:p>
        </w:tc>
        <w:tc>
          <w:tcPr>
            <w:tcW w:w="6775" w:type="dxa"/>
          </w:tcPr>
          <w:p w14:paraId="03982D27" w14:textId="77777777" w:rsidR="000D40DF" w:rsidRPr="000D40DF" w:rsidRDefault="000D40DF" w:rsidP="004C79EC">
            <w:pPr>
              <w:pStyle w:val="BodyText"/>
              <w:jc w:val="both"/>
              <w:rPr>
                <w:rFonts w:ascii="Arial" w:hAnsi="Arial" w:cs="Arial"/>
              </w:rPr>
            </w:pPr>
            <w:r w:rsidRPr="000D40DF">
              <w:rPr>
                <w:rFonts w:ascii="Arial" w:hAnsi="Arial" w:cs="Arial"/>
                <w:lang w:eastAsia="en-GB"/>
              </w:rPr>
              <w:t>For the purposes of CUSC Section 14 shall mean</w:t>
            </w:r>
            <w:r w:rsidRPr="000D40DF">
              <w:rPr>
                <w:rFonts w:ascii="Arial" w:hAnsi="Arial" w:cs="Arial"/>
              </w:rPr>
              <w:t xml:space="preserve"> </w:t>
            </w:r>
            <w:r w:rsidRPr="000D40DF">
              <w:rPr>
                <w:rFonts w:ascii="Arial" w:hAnsi="Arial" w:cs="Arial"/>
                <w:lang w:eastAsia="en-GB"/>
              </w:rPr>
              <w:t xml:space="preserve">a </w:t>
            </w:r>
            <w:r w:rsidRPr="000D40DF">
              <w:rPr>
                <w:rFonts w:ascii="Arial" w:hAnsi="Arial" w:cs="Arial"/>
                <w:b/>
                <w:lang w:eastAsia="en-GB"/>
              </w:rPr>
              <w:t>Single Site</w:t>
            </w:r>
            <w:r w:rsidRPr="000D40DF">
              <w:rPr>
                <w:rFonts w:ascii="Arial" w:hAnsi="Arial" w:cs="Arial"/>
                <w:lang w:eastAsia="en-GB"/>
              </w:rPr>
              <w:t xml:space="preserve"> that can only and solely provide </w:t>
            </w:r>
            <w:r w:rsidRPr="000D40DF">
              <w:rPr>
                <w:rFonts w:ascii="Arial" w:hAnsi="Arial" w:cs="Arial"/>
                <w:b/>
                <w:lang w:eastAsia="en-GB"/>
              </w:rPr>
              <w:t>Eligible Services</w:t>
            </w:r>
            <w:r w:rsidRPr="000D40DF">
              <w:rPr>
                <w:rFonts w:ascii="Arial" w:hAnsi="Arial" w:cs="Arial"/>
                <w:lang w:eastAsia="en-GB"/>
              </w:rPr>
              <w:t xml:space="preserve"> to </w:t>
            </w:r>
            <w:r w:rsidRPr="000D40DF">
              <w:rPr>
                <w:rFonts w:ascii="Arial" w:hAnsi="Arial" w:cs="Arial"/>
                <w:b/>
                <w:lang w:eastAsia="en-GB"/>
              </w:rPr>
              <w:t>The Company</w:t>
            </w:r>
            <w:r w:rsidRPr="000D40DF">
              <w:rPr>
                <w:rFonts w:ascii="Arial" w:hAnsi="Arial" w:cs="Arial"/>
                <w:lang w:eastAsia="en-GB"/>
              </w:rPr>
              <w:t xml:space="preserve"> and does not undertake </w:t>
            </w:r>
            <w:r w:rsidRPr="000D40DF">
              <w:rPr>
                <w:rFonts w:ascii="Arial" w:hAnsi="Arial" w:cs="Arial"/>
                <w:b/>
                <w:lang w:eastAsia="en-GB"/>
              </w:rPr>
              <w:t>Electricity Storage</w:t>
            </w:r>
            <w:r w:rsidRPr="000D40DF">
              <w:rPr>
                <w:rFonts w:ascii="Arial" w:hAnsi="Arial" w:cs="Arial"/>
                <w:lang w:eastAsia="en-GB"/>
              </w:rPr>
              <w:t xml:space="preserve"> or </w:t>
            </w:r>
            <w:r w:rsidRPr="000D40DF">
              <w:rPr>
                <w:rFonts w:ascii="Arial" w:hAnsi="Arial" w:cs="Arial"/>
                <w:b/>
                <w:lang w:eastAsia="en-GB"/>
              </w:rPr>
              <w:t>Electricity Generation</w:t>
            </w:r>
            <w:r w:rsidRPr="000D40DF">
              <w:rPr>
                <w:rFonts w:ascii="Arial" w:hAnsi="Arial" w:cs="Arial"/>
                <w:lang w:eastAsia="en-GB"/>
              </w:rPr>
              <w:t xml:space="preserve"> or consume any </w:t>
            </w:r>
            <w:r w:rsidRPr="000D40DF">
              <w:rPr>
                <w:rFonts w:ascii="Arial" w:hAnsi="Arial" w:cs="Arial"/>
                <w:b/>
                <w:lang w:eastAsia="en-GB"/>
              </w:rPr>
              <w:t>Active Power</w:t>
            </w:r>
            <w:r w:rsidRPr="000D40DF">
              <w:rPr>
                <w:rFonts w:ascii="Arial" w:hAnsi="Arial" w:cs="Arial"/>
                <w:lang w:eastAsia="en-GB"/>
              </w:rPr>
              <w:t xml:space="preserve"> other than for the provision of the </w:t>
            </w:r>
            <w:r w:rsidRPr="000D40DF">
              <w:rPr>
                <w:rFonts w:ascii="Arial" w:hAnsi="Arial" w:cs="Arial"/>
                <w:b/>
                <w:lang w:eastAsia="en-GB"/>
              </w:rPr>
              <w:t>Eligible Services.</w:t>
            </w:r>
          </w:p>
        </w:tc>
      </w:tr>
      <w:tr w:rsidR="004C79EC" w14:paraId="41888CFF" w14:textId="77777777" w:rsidTr="00ED2860">
        <w:tc>
          <w:tcPr>
            <w:tcW w:w="3545" w:type="dxa"/>
          </w:tcPr>
          <w:p w14:paraId="70779CC4" w14:textId="77777777" w:rsidR="004C79EC" w:rsidRDefault="004C79EC" w:rsidP="004C79EC">
            <w:pPr>
              <w:pStyle w:val="BodyText"/>
              <w:rPr>
                <w:rFonts w:ascii="Arial" w:hAnsi="Arial" w:cs="Arial"/>
                <w:b/>
                <w:bCs/>
              </w:rPr>
            </w:pPr>
            <w:r>
              <w:rPr>
                <w:rFonts w:ascii="Arial" w:hAnsi="Arial" w:cs="Arial"/>
                <w:b/>
                <w:bCs/>
              </w:rPr>
              <w:t>“Eligible Small Generator”</w:t>
            </w:r>
          </w:p>
        </w:tc>
        <w:tc>
          <w:tcPr>
            <w:tcW w:w="6775" w:type="dxa"/>
          </w:tcPr>
          <w:p w14:paraId="37C5FD05" w14:textId="77777777" w:rsidR="004C79EC" w:rsidRDefault="004C79EC" w:rsidP="004C79EC">
            <w:pPr>
              <w:pStyle w:val="BodyText"/>
              <w:jc w:val="both"/>
              <w:rPr>
                <w:rFonts w:ascii="Arial" w:hAnsi="Arial" w:cs="Arial"/>
              </w:rPr>
            </w:pPr>
            <w:r>
              <w:rPr>
                <w:rFonts w:ascii="Arial" w:hAnsi="Arial" w:cs="Arial"/>
              </w:rPr>
              <w:t>defined as an eligible generator in Standard Condition 13 of the Transmission Licence;</w:t>
            </w:r>
          </w:p>
        </w:tc>
      </w:tr>
      <w:tr w:rsidR="004C79EC" w14:paraId="16C7DFF8" w14:textId="77777777" w:rsidTr="00ED2860">
        <w:tc>
          <w:tcPr>
            <w:tcW w:w="3545" w:type="dxa"/>
          </w:tcPr>
          <w:p w14:paraId="2E95E6DC" w14:textId="77777777" w:rsidR="004C79EC" w:rsidRDefault="004C79EC" w:rsidP="004C79EC">
            <w:pPr>
              <w:pStyle w:val="BodyText"/>
              <w:rPr>
                <w:rFonts w:ascii="Arial" w:hAnsi="Arial" w:cs="Arial"/>
                <w:b/>
                <w:bCs/>
              </w:rPr>
            </w:pPr>
            <w:r>
              <w:rPr>
                <w:rFonts w:ascii="Arial" w:hAnsi="Arial" w:cs="Arial"/>
                <w:b/>
                <w:bCs/>
              </w:rPr>
              <w:lastRenderedPageBreak/>
              <w:t>"Embedded"</w:t>
            </w:r>
          </w:p>
          <w:p w14:paraId="47C63FB1" w14:textId="77777777" w:rsidR="004C79EC" w:rsidRDefault="004C79EC" w:rsidP="004C79EC">
            <w:pPr>
              <w:pStyle w:val="BodyText"/>
              <w:rPr>
                <w:rFonts w:ascii="Arial" w:hAnsi="Arial" w:cs="Arial"/>
                <w:b/>
                <w:bCs/>
              </w:rPr>
            </w:pPr>
          </w:p>
          <w:p w14:paraId="1B8644DE" w14:textId="77777777" w:rsidR="004C79EC" w:rsidRDefault="004C79EC" w:rsidP="004C79EC">
            <w:pPr>
              <w:pStyle w:val="BodyText"/>
              <w:rPr>
                <w:rFonts w:ascii="Arial" w:hAnsi="Arial" w:cs="Arial"/>
                <w:b/>
                <w:bCs/>
              </w:rPr>
            </w:pPr>
          </w:p>
        </w:tc>
        <w:tc>
          <w:tcPr>
            <w:tcW w:w="6775" w:type="dxa"/>
          </w:tcPr>
          <w:p w14:paraId="090CAAC7" w14:textId="77777777" w:rsidR="004C79EC" w:rsidRDefault="004C79EC" w:rsidP="004C79EC">
            <w:pPr>
              <w:pStyle w:val="BodyText"/>
              <w:jc w:val="both"/>
              <w:rPr>
                <w:rFonts w:ascii="Arial" w:hAnsi="Arial" w:cs="Arial"/>
              </w:rPr>
            </w:pPr>
            <w:r>
              <w:rPr>
                <w:rFonts w:ascii="Arial" w:hAnsi="Arial" w:cs="Arial"/>
              </w:rPr>
              <w:t xml:space="preserve">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w:t>
            </w:r>
          </w:p>
          <w:p w14:paraId="46005BA0" w14:textId="77777777" w:rsidR="004C79EC" w:rsidRDefault="004C79EC" w:rsidP="004C79EC">
            <w:pPr>
              <w:pStyle w:val="BodyText"/>
              <w:jc w:val="both"/>
              <w:rPr>
                <w:rFonts w:ascii="Arial" w:hAnsi="Arial" w:cs="Arial"/>
              </w:rPr>
            </w:pPr>
            <w:bookmarkStart w:id="52" w:name="_BPDCD_41"/>
            <w:r w:rsidRPr="006153B7">
              <w:rPr>
                <w:rFonts w:ascii="Arial" w:hAnsi="Arial" w:cs="Arial"/>
              </w:rPr>
              <w:t xml:space="preserve">in </w:t>
            </w:r>
            <w:bookmarkEnd w:id="52"/>
            <w:r w:rsidRPr="006153B7">
              <w:rPr>
                <w:rFonts w:ascii="Arial" w:hAnsi="Arial" w:cs="Arial"/>
              </w:rPr>
              <w:t>t</w:t>
            </w:r>
            <w:r>
              <w:rPr>
                <w:rFonts w:ascii="Arial" w:hAnsi="Arial" w:cs="Arial"/>
              </w:rPr>
              <w:t xml:space="preserve">he context of the </w:t>
            </w:r>
            <w:r>
              <w:rPr>
                <w:rFonts w:ascii="Arial" w:hAnsi="Arial" w:cs="Arial"/>
                <w:b/>
                <w:bCs/>
              </w:rPr>
              <w:t>Charging Methodologies</w:t>
            </w:r>
            <w:r>
              <w:rPr>
                <w:rFonts w:ascii="Arial" w:hAnsi="Arial" w:cs="Arial"/>
              </w:rPr>
              <w:t xml:space="preserve"> it shall mean a direct connection to a </w:t>
            </w:r>
            <w:r>
              <w:rPr>
                <w:rFonts w:ascii="Arial" w:hAnsi="Arial" w:cs="Arial"/>
                <w:b/>
              </w:rPr>
              <w:t>Distribution System</w:t>
            </w:r>
            <w:r>
              <w:rPr>
                <w:rFonts w:ascii="Arial" w:hAnsi="Arial" w:cs="Arial"/>
              </w:rPr>
              <w:t xml:space="preserve"> or the </w:t>
            </w:r>
            <w:r>
              <w:rPr>
                <w:rFonts w:ascii="Arial" w:hAnsi="Arial" w:cs="Arial"/>
                <w:b/>
              </w:rPr>
              <w:t>System</w:t>
            </w:r>
            <w:r>
              <w:rPr>
                <w:rFonts w:ascii="Arial" w:hAnsi="Arial" w:cs="Arial"/>
              </w:rPr>
              <w:t xml:space="preserve"> of any other </w:t>
            </w:r>
            <w:r>
              <w:rPr>
                <w:rFonts w:ascii="Arial" w:hAnsi="Arial" w:cs="Arial"/>
                <w:b/>
              </w:rPr>
              <w:t>User</w:t>
            </w:r>
            <w:r>
              <w:rPr>
                <w:rFonts w:ascii="Arial" w:hAnsi="Arial" w:cs="Arial"/>
              </w:rPr>
              <w:t xml:space="preserve"> to which </w:t>
            </w:r>
            <w:r>
              <w:rPr>
                <w:rFonts w:ascii="Arial" w:hAnsi="Arial" w:cs="Arial"/>
                <w:b/>
              </w:rPr>
              <w:t>Customers</w:t>
            </w:r>
            <w:r>
              <w:rPr>
                <w:rFonts w:ascii="Arial" w:hAnsi="Arial" w:cs="Arial"/>
              </w:rPr>
              <w:t xml:space="preserve"> and/or </w:t>
            </w:r>
            <w:r>
              <w:rPr>
                <w:rFonts w:ascii="Arial" w:hAnsi="Arial" w:cs="Arial"/>
                <w:b/>
              </w:rPr>
              <w:t>Power Stations</w:t>
            </w:r>
            <w:r>
              <w:rPr>
                <w:rFonts w:ascii="Arial" w:hAnsi="Arial" w:cs="Arial"/>
              </w:rPr>
              <w:t xml:space="preserve"> are connected, such </w:t>
            </w:r>
            <w:r>
              <w:rPr>
                <w:rFonts w:ascii="Arial" w:hAnsi="Arial" w:cs="Arial"/>
                <w:bCs/>
              </w:rPr>
              <w:t xml:space="preserve">connection being either a direct connection or a connection via a busbar of another </w:t>
            </w:r>
            <w:r>
              <w:rPr>
                <w:rFonts w:ascii="Arial" w:hAnsi="Arial" w:cs="Arial"/>
                <w:b/>
              </w:rPr>
              <w:t>User</w:t>
            </w:r>
            <w:r>
              <w:rPr>
                <w:rFonts w:ascii="Arial" w:hAnsi="Arial" w:cs="Arial"/>
                <w:bCs/>
              </w:rPr>
              <w:t xml:space="preserve"> or of a </w:t>
            </w:r>
            <w:r w:rsidRPr="00E10881">
              <w:rPr>
                <w:rFonts w:ascii="Arial" w:hAnsi="Arial" w:cs="Arial"/>
                <w:b/>
                <w:bCs/>
              </w:rPr>
              <w:t>Relevant</w:t>
            </w:r>
            <w:r>
              <w:rPr>
                <w:rFonts w:ascii="Arial" w:hAnsi="Arial" w:cs="Arial"/>
                <w:bCs/>
              </w:rPr>
              <w:t xml:space="preserve"> </w:t>
            </w:r>
            <w:r>
              <w:rPr>
                <w:rFonts w:ascii="Arial" w:hAnsi="Arial" w:cs="Arial"/>
                <w:b/>
              </w:rPr>
              <w:t xml:space="preserve">Transmission Licensee </w:t>
            </w:r>
            <w:r>
              <w:rPr>
                <w:rFonts w:ascii="Arial" w:hAnsi="Arial" w:cs="Arial"/>
                <w:bCs/>
              </w:rPr>
              <w:t xml:space="preserve">(but with no other connection to the </w:t>
            </w:r>
            <w:r>
              <w:rPr>
                <w:rFonts w:ascii="Arial" w:hAnsi="Arial" w:cs="Arial"/>
                <w:b/>
              </w:rPr>
              <w:t>National Electricity</w:t>
            </w:r>
            <w:r>
              <w:rPr>
                <w:rFonts w:ascii="Arial" w:hAnsi="Arial" w:cs="Arial"/>
                <w:bCs/>
              </w:rPr>
              <w:t xml:space="preserve"> </w:t>
            </w:r>
            <w:r>
              <w:rPr>
                <w:rFonts w:ascii="Arial" w:hAnsi="Arial" w:cs="Arial"/>
                <w:b/>
              </w:rPr>
              <w:t>Transmission System</w:t>
            </w:r>
            <w:r>
              <w:rPr>
                <w:rFonts w:ascii="Arial" w:hAnsi="Arial" w:cs="Arial"/>
                <w:bCs/>
              </w:rPr>
              <w:t>)</w:t>
            </w:r>
            <w:r>
              <w:rPr>
                <w:rFonts w:ascii="Arial" w:hAnsi="Arial" w:cs="Arial"/>
              </w:rPr>
              <w:t>;</w:t>
            </w:r>
          </w:p>
        </w:tc>
      </w:tr>
      <w:tr w:rsidR="004C79EC" w14:paraId="130E1A51" w14:textId="77777777" w:rsidTr="00ED2860">
        <w:tc>
          <w:tcPr>
            <w:tcW w:w="3545" w:type="dxa"/>
          </w:tcPr>
          <w:p w14:paraId="0CE7F494" w14:textId="77777777" w:rsidR="004C79EC" w:rsidRDefault="004C79EC" w:rsidP="004C79EC">
            <w:pPr>
              <w:pStyle w:val="BodyText"/>
              <w:rPr>
                <w:rFonts w:ascii="Arial" w:hAnsi="Arial" w:cs="Arial"/>
                <w:b/>
                <w:bCs/>
              </w:rPr>
            </w:pPr>
            <w:r>
              <w:rPr>
                <w:rFonts w:ascii="Arial" w:hAnsi="Arial" w:cs="Arial"/>
                <w:b/>
                <w:bCs/>
              </w:rPr>
              <w:t>"Embedded Generator MW Register"</w:t>
            </w:r>
          </w:p>
        </w:tc>
        <w:tc>
          <w:tcPr>
            <w:tcW w:w="6775" w:type="dxa"/>
          </w:tcPr>
          <w:p w14:paraId="399E902E" w14:textId="77777777" w:rsidR="004C79EC" w:rsidRDefault="004C79EC" w:rsidP="004C79EC">
            <w:pPr>
              <w:pStyle w:val="BodyText"/>
              <w:jc w:val="both"/>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6.35;</w:t>
            </w:r>
          </w:p>
        </w:tc>
      </w:tr>
      <w:tr w:rsidR="004C79EC" w14:paraId="5BB2BEAF" w14:textId="77777777" w:rsidTr="00ED2860">
        <w:tc>
          <w:tcPr>
            <w:tcW w:w="3545" w:type="dxa"/>
          </w:tcPr>
          <w:p w14:paraId="1F145498" w14:textId="77777777" w:rsidR="004C79EC" w:rsidRDefault="004C79EC" w:rsidP="004C79EC">
            <w:pPr>
              <w:pStyle w:val="BodyText"/>
              <w:spacing w:before="120" w:after="120"/>
              <w:rPr>
                <w:rFonts w:ascii="Arial" w:hAnsi="Arial" w:cs="Arial"/>
                <w:b/>
                <w:bCs/>
              </w:rPr>
            </w:pPr>
            <w:r>
              <w:rPr>
                <w:rFonts w:ascii="Arial" w:hAnsi="Arial" w:cs="Arial"/>
                <w:b/>
                <w:bCs/>
              </w:rPr>
              <w:t>"Emergency Deenergisation Instruction"</w:t>
            </w:r>
          </w:p>
        </w:tc>
        <w:tc>
          <w:tcPr>
            <w:tcW w:w="6775" w:type="dxa"/>
          </w:tcPr>
          <w:p w14:paraId="69FE036A" w14:textId="77777777" w:rsidR="004C79EC" w:rsidRDefault="004C79EC" w:rsidP="004C79EC">
            <w:pPr>
              <w:jc w:val="both"/>
              <w:rPr>
                <w:rFonts w:ascii="Arial" w:hAnsi="Arial" w:cs="Arial"/>
              </w:rPr>
            </w:pPr>
            <w:r>
              <w:rPr>
                <w:rFonts w:ascii="Arial" w:hAnsi="Arial" w:cs="Arial"/>
              </w:rPr>
              <w:t xml:space="preserve">an instruction issued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to either:</w:t>
            </w:r>
          </w:p>
          <w:p w14:paraId="50D5DC30" w14:textId="77777777" w:rsidR="004C79EC" w:rsidRDefault="004C79EC" w:rsidP="004C79EC">
            <w:pPr>
              <w:ind w:left="1152" w:hanging="792"/>
              <w:jc w:val="both"/>
              <w:rPr>
                <w:rFonts w:ascii="Arial" w:hAnsi="Arial" w:cs="Arial"/>
              </w:rPr>
            </w:pPr>
            <w:r>
              <w:rPr>
                <w:rFonts w:ascii="Arial" w:hAnsi="Arial" w:cs="Arial"/>
              </w:rPr>
              <w:t>(a)</w:t>
            </w:r>
            <w:r>
              <w:rPr>
                <w:rFonts w:ascii="Arial" w:hAnsi="Arial" w:cs="Arial"/>
              </w:rPr>
              <w:tab/>
            </w:r>
            <w:r>
              <w:rPr>
                <w:rFonts w:ascii="Arial" w:hAnsi="Arial" w:cs="Arial"/>
                <w:b/>
              </w:rPr>
              <w:t xml:space="preserve">Deenergise </w:t>
            </w:r>
            <w:r>
              <w:rPr>
                <w:rFonts w:ascii="Arial" w:hAnsi="Arial" w:cs="Arial"/>
              </w:rPr>
              <w:t xml:space="preserve">that </w:t>
            </w:r>
            <w:r>
              <w:rPr>
                <w:rFonts w:ascii="Arial" w:hAnsi="Arial" w:cs="Arial"/>
                <w:b/>
              </w:rPr>
              <w:t>User’s Equipment</w:t>
            </w:r>
            <w:r>
              <w:rPr>
                <w:rFonts w:ascii="Arial" w:hAnsi="Arial" w:cs="Arial"/>
              </w:rPr>
              <w:t>, or</w:t>
            </w:r>
          </w:p>
          <w:p w14:paraId="376CFFBF" w14:textId="77777777" w:rsidR="004C79EC" w:rsidRDefault="004C79EC" w:rsidP="004C79EC">
            <w:pPr>
              <w:ind w:left="1152" w:hanging="792"/>
              <w:jc w:val="both"/>
              <w:rPr>
                <w:rFonts w:ascii="Arial" w:hAnsi="Arial" w:cs="Arial"/>
              </w:rPr>
            </w:pPr>
          </w:p>
          <w:p w14:paraId="6B9C01D9" w14:textId="77777777" w:rsidR="004C79EC" w:rsidRDefault="004C79EC" w:rsidP="004C79EC">
            <w:pPr>
              <w:ind w:left="1152" w:hanging="792"/>
              <w:jc w:val="both"/>
              <w:rPr>
                <w:rFonts w:ascii="Arial" w:hAnsi="Arial" w:cs="Arial"/>
              </w:rPr>
            </w:pPr>
            <w:r>
              <w:rPr>
                <w:rFonts w:ascii="Arial" w:hAnsi="Arial" w:cs="Arial"/>
              </w:rPr>
              <w:t>(b)</w:t>
            </w:r>
            <w:r>
              <w:rPr>
                <w:rFonts w:ascii="Arial" w:hAnsi="Arial" w:cs="Arial"/>
              </w:rPr>
              <w:tab/>
              <w:t xml:space="preserve">request the owner of the </w:t>
            </w:r>
            <w:r>
              <w:rPr>
                <w:rFonts w:ascii="Arial" w:hAnsi="Arial" w:cs="Arial"/>
                <w:b/>
              </w:rPr>
              <w:t>Distribution System to which the 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Balancing and Settlement Code)</w:t>
            </w:r>
            <w:r>
              <w:rPr>
                <w:rFonts w:ascii="Arial" w:hAnsi="Arial" w:cs="Arial"/>
              </w:rPr>
              <w:t xml:space="preserve"> is connected to </w:t>
            </w:r>
            <w:r>
              <w:rPr>
                <w:rFonts w:ascii="Arial" w:hAnsi="Arial" w:cs="Arial"/>
                <w:b/>
              </w:rPr>
              <w:t>Deenergise</w:t>
            </w:r>
            <w:r>
              <w:rPr>
                <w:rFonts w:ascii="Arial" w:hAnsi="Arial" w:cs="Arial"/>
              </w:rPr>
              <w:t xml:space="preserve"> that </w:t>
            </w:r>
            <w:r>
              <w:rPr>
                <w:rFonts w:ascii="Arial" w:hAnsi="Arial" w:cs="Arial"/>
                <w:b/>
              </w:rPr>
              <w:t>User’s Equipment</w:t>
            </w:r>
            <w:r>
              <w:rPr>
                <w:rFonts w:ascii="Arial" w:hAnsi="Arial" w:cs="Arial"/>
              </w:rPr>
              <w:t xml:space="preserve"> or equipment for which that </w:t>
            </w:r>
            <w:r>
              <w:rPr>
                <w:rFonts w:ascii="Arial" w:hAnsi="Arial" w:cs="Arial"/>
                <w:b/>
              </w:rPr>
              <w:t>User</w:t>
            </w:r>
            <w:r>
              <w:rPr>
                <w:rFonts w:ascii="Arial" w:hAnsi="Arial" w:cs="Arial"/>
              </w:rPr>
              <w:t xml:space="preserve"> is responsible (as defined in Section K of the </w:t>
            </w:r>
            <w:r>
              <w:rPr>
                <w:rFonts w:ascii="Arial" w:hAnsi="Arial" w:cs="Arial"/>
                <w:b/>
              </w:rPr>
              <w:t xml:space="preserve">Balancing and Settlement Code </w:t>
            </w:r>
            <w:r>
              <w:rPr>
                <w:rFonts w:ascii="Arial" w:hAnsi="Arial" w:cs="Arial"/>
              </w:rPr>
              <w:t>or ;</w:t>
            </w:r>
          </w:p>
          <w:p w14:paraId="5AFFDC43" w14:textId="77777777" w:rsidR="004C79EC" w:rsidRDefault="004C79EC" w:rsidP="004C79EC">
            <w:pPr>
              <w:ind w:left="1152" w:hanging="792"/>
              <w:jc w:val="both"/>
              <w:rPr>
                <w:rFonts w:ascii="Arial" w:hAnsi="Arial" w:cs="Arial"/>
              </w:rPr>
            </w:pPr>
          </w:p>
          <w:p w14:paraId="24B1EF0D" w14:textId="77777777" w:rsidR="004C79EC" w:rsidRDefault="004C79EC" w:rsidP="004C79EC">
            <w:pPr>
              <w:numPr>
                <w:ilvl w:val="0"/>
                <w:numId w:val="36"/>
              </w:numPr>
              <w:jc w:val="both"/>
              <w:rPr>
                <w:rFonts w:ascii="Arial" w:hAnsi="Arial" w:cs="Arial"/>
              </w:rPr>
            </w:pPr>
            <w:r>
              <w:rPr>
                <w:rFonts w:ascii="Arial" w:hAnsi="Arial" w:cs="Arial"/>
              </w:rPr>
              <w:t xml:space="preserve">declare its </w:t>
            </w:r>
            <w:r>
              <w:rPr>
                <w:rFonts w:ascii="Arial" w:hAnsi="Arial" w:cs="Arial"/>
                <w:b/>
              </w:rPr>
              <w:t>Maximum Export    Limit</w:t>
            </w:r>
            <w:r>
              <w:rPr>
                <w:rFonts w:ascii="Arial" w:hAnsi="Arial" w:cs="Arial"/>
              </w:rPr>
              <w:t xml:space="preserve"> in respect of the </w:t>
            </w:r>
            <w:r>
              <w:rPr>
                <w:rFonts w:ascii="Arial" w:hAnsi="Arial" w:cs="Arial"/>
                <w:b/>
              </w:rPr>
              <w:t>BM Unit(s)</w:t>
            </w:r>
            <w:r>
              <w:rPr>
                <w:rFonts w:ascii="Arial" w:hAnsi="Arial" w:cs="Arial"/>
              </w:rPr>
              <w:t xml:space="preserve"> associated with such </w:t>
            </w:r>
            <w:r>
              <w:rPr>
                <w:rFonts w:ascii="Arial" w:hAnsi="Arial" w:cs="Arial"/>
                <w:b/>
              </w:rPr>
              <w:t>User’s Equipment</w:t>
            </w:r>
            <w:r>
              <w:rPr>
                <w:rFonts w:ascii="Arial" w:hAnsi="Arial" w:cs="Arial"/>
              </w:rPr>
              <w:t xml:space="preserve"> to zero and to maintain it at that level during the </w:t>
            </w:r>
            <w:r>
              <w:rPr>
                <w:rFonts w:ascii="Arial" w:hAnsi="Arial" w:cs="Arial"/>
                <w:b/>
              </w:rPr>
              <w:t>Interruption Period</w:t>
            </w:r>
            <w:r>
              <w:rPr>
                <w:rFonts w:ascii="Arial" w:hAnsi="Arial" w:cs="Arial"/>
              </w:rPr>
              <w:t>,</w:t>
            </w:r>
          </w:p>
          <w:p w14:paraId="592C9119" w14:textId="77777777" w:rsidR="004C79EC" w:rsidRDefault="004C79EC" w:rsidP="004C79EC">
            <w:pPr>
              <w:ind w:left="360"/>
              <w:jc w:val="both"/>
              <w:rPr>
                <w:rFonts w:ascii="Arial" w:hAnsi="Arial" w:cs="Arial"/>
              </w:rPr>
            </w:pPr>
          </w:p>
          <w:p w14:paraId="1DC761F2" w14:textId="77777777" w:rsidR="004C79EC" w:rsidRDefault="004C79EC" w:rsidP="004C79EC">
            <w:pPr>
              <w:jc w:val="both"/>
              <w:rPr>
                <w:rFonts w:ascii="Arial" w:hAnsi="Arial" w:cs="Arial"/>
              </w:rPr>
            </w:pPr>
            <w:r>
              <w:rPr>
                <w:rFonts w:ascii="Arial" w:hAnsi="Arial" w:cs="Arial"/>
              </w:rPr>
              <w:t xml:space="preserve">where in </w:t>
            </w:r>
            <w:r>
              <w:rPr>
                <w:rFonts w:ascii="Arial" w:hAnsi="Arial" w:cs="Arial"/>
                <w:b/>
              </w:rPr>
              <w:t xml:space="preserve">The Company’s </w:t>
            </w:r>
            <w:r>
              <w:rPr>
                <w:rFonts w:ascii="Arial" w:hAnsi="Arial" w:cs="Arial"/>
              </w:rPr>
              <w:t>reasonable opinion:</w:t>
            </w:r>
          </w:p>
          <w:p w14:paraId="0505500B" w14:textId="77777777" w:rsidR="004C79EC" w:rsidRDefault="004C79EC" w:rsidP="004C79EC">
            <w:pPr>
              <w:jc w:val="both"/>
              <w:rPr>
                <w:rFonts w:ascii="Arial" w:hAnsi="Arial" w:cs="Arial"/>
              </w:rPr>
            </w:pPr>
          </w:p>
          <w:p w14:paraId="37DC6248" w14:textId="77777777" w:rsidR="004C79EC" w:rsidRDefault="004C79EC" w:rsidP="004C79EC">
            <w:pPr>
              <w:ind w:left="1152" w:hanging="720"/>
              <w:jc w:val="both"/>
              <w:rPr>
                <w:rFonts w:ascii="Arial" w:hAnsi="Arial" w:cs="Arial"/>
              </w:rPr>
            </w:pPr>
            <w:r>
              <w:rPr>
                <w:rFonts w:ascii="Arial" w:hAnsi="Arial" w:cs="Arial"/>
              </w:rPr>
              <w:t xml:space="preserve">(i)   the condition or manner of operation of any </w:t>
            </w:r>
            <w:r>
              <w:rPr>
                <w:rFonts w:ascii="Arial" w:hAnsi="Arial" w:cs="Arial"/>
                <w:b/>
              </w:rPr>
              <w:t xml:space="preserve">Transmission Plant </w:t>
            </w:r>
            <w:r>
              <w:rPr>
                <w:rFonts w:ascii="Arial" w:hAnsi="Arial" w:cs="Arial"/>
              </w:rPr>
              <w:t>and/or</w:t>
            </w:r>
            <w:r>
              <w:rPr>
                <w:rFonts w:ascii="Arial" w:hAnsi="Arial" w:cs="Arial"/>
                <w:b/>
              </w:rPr>
              <w:t xml:space="preserve"> Apparatus</w:t>
            </w:r>
            <w:r>
              <w:rPr>
                <w:rFonts w:ascii="Arial" w:hAnsi="Arial" w:cs="Arial"/>
              </w:rPr>
              <w:t xml:space="preserve"> is such that it may cause damage or injury to any person or to the </w:t>
            </w:r>
            <w:r>
              <w:rPr>
                <w:rFonts w:ascii="Arial" w:hAnsi="Arial" w:cs="Arial"/>
                <w:b/>
              </w:rPr>
              <w:t>National Electricity Transmission System</w:t>
            </w:r>
            <w:r>
              <w:rPr>
                <w:rFonts w:ascii="Arial" w:hAnsi="Arial" w:cs="Arial"/>
              </w:rPr>
              <w:t>; and</w:t>
            </w:r>
          </w:p>
          <w:p w14:paraId="1CB3250C" w14:textId="77777777" w:rsidR="004C79EC" w:rsidRDefault="004C79EC" w:rsidP="004C79EC">
            <w:pPr>
              <w:ind w:left="1152" w:hanging="720"/>
              <w:jc w:val="both"/>
              <w:rPr>
                <w:rFonts w:ascii="Arial" w:hAnsi="Arial" w:cs="Arial"/>
              </w:rPr>
            </w:pPr>
          </w:p>
          <w:p w14:paraId="1FA0FC60" w14:textId="77777777" w:rsidR="004C79EC" w:rsidRDefault="004C79EC" w:rsidP="004C79EC">
            <w:pPr>
              <w:tabs>
                <w:tab w:val="left" w:pos="1135"/>
              </w:tabs>
              <w:ind w:left="1152" w:hanging="792"/>
              <w:jc w:val="both"/>
              <w:rPr>
                <w:rFonts w:ascii="Arial" w:hAnsi="Arial" w:cs="Arial"/>
              </w:rPr>
            </w:pPr>
            <w:r>
              <w:rPr>
                <w:rFonts w:ascii="Arial" w:hAnsi="Arial" w:cs="Arial"/>
              </w:rPr>
              <w:t>(ii)</w:t>
            </w:r>
            <w:r>
              <w:rPr>
                <w:rFonts w:ascii="Arial" w:hAnsi="Arial" w:cs="Arial"/>
              </w:rPr>
              <w:tab/>
              <w:t>if the</w:t>
            </w:r>
            <w:r>
              <w:rPr>
                <w:rFonts w:ascii="Arial" w:hAnsi="Arial" w:cs="Arial"/>
                <w:b/>
              </w:rPr>
              <w:t xml:space="preserve"> 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w:t>
            </w:r>
            <w:r>
              <w:rPr>
                <w:rFonts w:ascii="Arial" w:hAnsi="Arial" w:cs="Arial"/>
                <w:b/>
              </w:rPr>
              <w:t>Deeenergised</w:t>
            </w:r>
            <w:r>
              <w:rPr>
                <w:rFonts w:ascii="Arial" w:hAnsi="Arial" w:cs="Arial"/>
              </w:rPr>
              <w:t xml:space="preserve"> and/or the</w:t>
            </w:r>
            <w:r>
              <w:rPr>
                <w:rFonts w:ascii="Arial" w:hAnsi="Arial" w:cs="Arial"/>
                <w:b/>
              </w:rPr>
              <w:t xml:space="preserve"> Maximum Export Limit </w:t>
            </w:r>
            <w:r>
              <w:rPr>
                <w:rFonts w:ascii="Arial" w:hAnsi="Arial" w:cs="Arial"/>
              </w:rPr>
              <w:t xml:space="preserve">of such </w:t>
            </w:r>
            <w:r>
              <w:rPr>
                <w:rFonts w:ascii="Arial" w:hAnsi="Arial" w:cs="Arial"/>
                <w:b/>
              </w:rPr>
              <w:t>User’s</w:t>
            </w:r>
            <w:r>
              <w:rPr>
                <w:rFonts w:ascii="Arial" w:hAnsi="Arial" w:cs="Arial"/>
              </w:rPr>
              <w:t xml:space="preserve"> </w:t>
            </w:r>
            <w:r>
              <w:rPr>
                <w:rFonts w:ascii="Arial" w:hAnsi="Arial" w:cs="Arial"/>
                <w:b/>
              </w:rPr>
              <w:t xml:space="preserve">Equipment </w:t>
            </w:r>
            <w:r>
              <w:rPr>
                <w:rFonts w:ascii="Arial" w:hAnsi="Arial" w:cs="Arial"/>
              </w:rPr>
              <w:t xml:space="preserve">connected to such </w:t>
            </w:r>
            <w:r>
              <w:rPr>
                <w:rFonts w:ascii="Arial" w:hAnsi="Arial" w:cs="Arial"/>
                <w:b/>
              </w:rPr>
              <w:t>Transmission Plant</w:t>
            </w:r>
            <w:r>
              <w:rPr>
                <w:rFonts w:ascii="Arial" w:hAnsi="Arial" w:cs="Arial"/>
              </w:rPr>
              <w:t xml:space="preserve"> and/or </w:t>
            </w:r>
            <w:r>
              <w:rPr>
                <w:rFonts w:ascii="Arial" w:hAnsi="Arial" w:cs="Arial"/>
                <w:b/>
              </w:rPr>
              <w:t>Apparatus</w:t>
            </w:r>
            <w:r>
              <w:rPr>
                <w:rFonts w:ascii="Arial" w:hAnsi="Arial" w:cs="Arial"/>
              </w:rPr>
              <w:t xml:space="preserve"> was not reduced to zero then it is likely that the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would automatically trip; and</w:t>
            </w:r>
          </w:p>
          <w:p w14:paraId="7DFEBF7F" w14:textId="77777777" w:rsidR="004C79EC" w:rsidRDefault="004C79EC" w:rsidP="004C79EC">
            <w:pPr>
              <w:ind w:left="1152" w:hanging="792"/>
              <w:jc w:val="both"/>
              <w:rPr>
                <w:rFonts w:ascii="Arial" w:hAnsi="Arial" w:cs="Arial"/>
                <w:b/>
              </w:rPr>
            </w:pPr>
          </w:p>
          <w:p w14:paraId="31055610" w14:textId="77777777" w:rsidR="004C79EC" w:rsidRDefault="004C79EC" w:rsidP="004C79EC">
            <w:pPr>
              <w:ind w:left="1152" w:hanging="792"/>
              <w:jc w:val="both"/>
              <w:rPr>
                <w:rFonts w:ascii="Arial" w:hAnsi="Arial" w:cs="Arial"/>
              </w:rPr>
            </w:pPr>
            <w:r>
              <w:rPr>
                <w:rFonts w:ascii="Arial" w:hAnsi="Arial" w:cs="Arial"/>
              </w:rPr>
              <w:t>(iii)</w:t>
            </w:r>
            <w:r>
              <w:rPr>
                <w:rFonts w:ascii="Arial" w:hAnsi="Arial" w:cs="Arial"/>
              </w:rPr>
              <w:tab/>
              <w:t xml:space="preserve">if such </w:t>
            </w:r>
            <w:r>
              <w:rPr>
                <w:rFonts w:ascii="Arial" w:hAnsi="Arial" w:cs="Arial"/>
                <w:b/>
              </w:rPr>
              <w:t xml:space="preserve">Transmission Plant </w:t>
            </w:r>
            <w:r>
              <w:rPr>
                <w:rFonts w:ascii="Arial" w:hAnsi="Arial" w:cs="Arial"/>
              </w:rPr>
              <w:t xml:space="preserve">and/or </w:t>
            </w:r>
            <w:r>
              <w:rPr>
                <w:rFonts w:ascii="Arial" w:hAnsi="Arial" w:cs="Arial"/>
                <w:b/>
              </w:rPr>
              <w:t>Apparatus</w:t>
            </w:r>
            <w:r>
              <w:rPr>
                <w:rFonts w:ascii="Arial" w:hAnsi="Arial" w:cs="Arial"/>
              </w:rPr>
              <w:t xml:space="preserve"> had tripped automatically, then</w:t>
            </w:r>
          </w:p>
          <w:p w14:paraId="34C35F15" w14:textId="77777777" w:rsidR="004C79EC" w:rsidRDefault="004C79EC" w:rsidP="004C79EC">
            <w:pPr>
              <w:ind w:left="1152" w:hanging="792"/>
              <w:jc w:val="both"/>
              <w:rPr>
                <w:rFonts w:ascii="Arial" w:hAnsi="Arial" w:cs="Arial"/>
                <w:b/>
              </w:rPr>
            </w:pPr>
          </w:p>
          <w:p w14:paraId="4623761B" w14:textId="77777777" w:rsidR="004C79EC" w:rsidRDefault="004C79EC" w:rsidP="004C79EC">
            <w:pPr>
              <w:tabs>
                <w:tab w:val="left" w:pos="1927"/>
              </w:tabs>
              <w:ind w:left="1872" w:hanging="720"/>
              <w:jc w:val="both"/>
              <w:rPr>
                <w:rFonts w:ascii="Arial" w:hAnsi="Arial" w:cs="Arial"/>
              </w:rPr>
            </w:pPr>
            <w:r>
              <w:rPr>
                <w:rFonts w:ascii="Arial" w:hAnsi="Arial" w:cs="Arial"/>
              </w:rPr>
              <w:lastRenderedPageBreak/>
              <w:t>(I)</w:t>
            </w:r>
            <w:r>
              <w:rPr>
                <w:rFonts w:ascii="Arial" w:hAnsi="Arial" w:cs="Arial"/>
              </w:rPr>
              <w:tab/>
              <w:t xml:space="preserve">the </w:t>
            </w:r>
            <w:r>
              <w:rPr>
                <w:rFonts w:ascii="Arial" w:hAnsi="Arial" w:cs="Arial"/>
                <w:b/>
              </w:rPr>
              <w:t>BM Unit</w:t>
            </w:r>
            <w:r>
              <w:rPr>
                <w:rFonts w:ascii="Arial" w:hAnsi="Arial" w:cs="Arial"/>
              </w:rPr>
              <w:t xml:space="preserve"> comprised in such </w:t>
            </w:r>
            <w:r>
              <w:rPr>
                <w:rFonts w:ascii="Arial" w:hAnsi="Arial" w:cs="Arial"/>
                <w:b/>
              </w:rPr>
              <w:t xml:space="preserve">User’s Equipment </w:t>
            </w:r>
            <w:r>
              <w:rPr>
                <w:rFonts w:ascii="Arial" w:hAnsi="Arial" w:cs="Arial"/>
              </w:rPr>
              <w:t xml:space="preserve">(other than an </w:t>
            </w:r>
            <w:r>
              <w:rPr>
                <w:rFonts w:ascii="Arial" w:hAnsi="Arial" w:cs="Arial"/>
                <w:b/>
              </w:rPr>
              <w:t>Interconnector Owner</w:t>
            </w:r>
            <w:r>
              <w:rPr>
                <w:rFonts w:ascii="Arial" w:hAnsi="Arial" w:cs="Arial"/>
              </w:rPr>
              <w:t>)</w:t>
            </w:r>
            <w:r>
              <w:rPr>
                <w:rFonts w:ascii="Arial" w:hAnsi="Arial" w:cs="Arial"/>
                <w:b/>
              </w:rPr>
              <w:t>;</w:t>
            </w:r>
            <w:r>
              <w:rPr>
                <w:rFonts w:ascii="Arial" w:hAnsi="Arial" w:cs="Arial"/>
              </w:rPr>
              <w:t xml:space="preserve"> or</w:t>
            </w:r>
          </w:p>
          <w:p w14:paraId="5976BC9A" w14:textId="77777777" w:rsidR="004C79EC" w:rsidRDefault="004C79EC" w:rsidP="004C79EC">
            <w:pPr>
              <w:tabs>
                <w:tab w:val="left" w:pos="1927"/>
              </w:tabs>
              <w:ind w:left="1872" w:hanging="720"/>
              <w:jc w:val="both"/>
              <w:rPr>
                <w:rFonts w:ascii="Arial" w:hAnsi="Arial" w:cs="Arial"/>
              </w:rPr>
            </w:pPr>
          </w:p>
          <w:p w14:paraId="3B2E5522" w14:textId="77777777" w:rsidR="004C79EC" w:rsidRDefault="004C79EC" w:rsidP="004C79EC">
            <w:pPr>
              <w:ind w:left="1872" w:hanging="720"/>
              <w:jc w:val="both"/>
              <w:rPr>
                <w:rFonts w:ascii="Arial" w:hAnsi="Arial" w:cs="Arial"/>
              </w:rPr>
            </w:pPr>
            <w:r>
              <w:rPr>
                <w:rFonts w:ascii="Arial" w:hAnsi="Arial" w:cs="Arial"/>
              </w:rPr>
              <w:t>(II)</w:t>
            </w:r>
            <w:r>
              <w:rPr>
                <w:rFonts w:ascii="Arial" w:hAnsi="Arial" w:cs="Arial"/>
              </w:rPr>
              <w:tab/>
              <w:t xml:space="preserve">an </w:t>
            </w:r>
            <w:r>
              <w:rPr>
                <w:rFonts w:ascii="Arial" w:hAnsi="Arial" w:cs="Arial"/>
                <w:b/>
              </w:rPr>
              <w:t>Interconnector</w:t>
            </w:r>
            <w:r>
              <w:rPr>
                <w:rFonts w:ascii="Arial" w:hAnsi="Arial" w:cs="Arial"/>
              </w:rPr>
              <w:t xml:space="preserve"> of an </w:t>
            </w:r>
            <w:r>
              <w:rPr>
                <w:rFonts w:ascii="Arial" w:hAnsi="Arial" w:cs="Arial"/>
                <w:b/>
              </w:rPr>
              <w:t>Affected User</w:t>
            </w:r>
            <w:r>
              <w:rPr>
                <w:rFonts w:ascii="Arial" w:hAnsi="Arial" w:cs="Arial"/>
              </w:rPr>
              <w:t xml:space="preserve"> who is an </w:t>
            </w:r>
            <w:r>
              <w:rPr>
                <w:rFonts w:ascii="Arial" w:hAnsi="Arial" w:cs="Arial"/>
                <w:b/>
              </w:rPr>
              <w:t>Interconnector Owner</w:t>
            </w:r>
            <w:r>
              <w:rPr>
                <w:rFonts w:ascii="Arial" w:hAnsi="Arial" w:cs="Arial"/>
              </w:rPr>
              <w:t>,</w:t>
            </w:r>
          </w:p>
          <w:p w14:paraId="7B84D67C" w14:textId="77777777" w:rsidR="004C79EC" w:rsidRDefault="004C79EC" w:rsidP="004C79EC">
            <w:pPr>
              <w:ind w:left="1872" w:hanging="720"/>
              <w:jc w:val="both"/>
              <w:rPr>
                <w:rFonts w:ascii="Arial" w:hAnsi="Arial" w:cs="Arial"/>
                <w:b/>
              </w:rPr>
            </w:pPr>
          </w:p>
          <w:p w14:paraId="32254AC9" w14:textId="77777777" w:rsidR="004C79EC" w:rsidRPr="00CC2624" w:rsidRDefault="004C79EC" w:rsidP="004C79EC">
            <w:pPr>
              <w:pStyle w:val="BodyText"/>
              <w:spacing w:before="120" w:after="120"/>
              <w:jc w:val="both"/>
              <w:rPr>
                <w:rFonts w:ascii="Arial" w:hAnsi="Arial" w:cs="Arial"/>
              </w:rPr>
            </w:pPr>
            <w:r>
              <w:rPr>
                <w:rFonts w:ascii="Arial" w:hAnsi="Arial" w:cs="Arial"/>
              </w:rPr>
              <w:t xml:space="preserve">would, solely as a result of </w:t>
            </w:r>
            <w:r>
              <w:rPr>
                <w:rFonts w:ascii="Arial" w:hAnsi="Arial" w:cs="Arial"/>
                <w:b/>
              </w:rPr>
              <w:t xml:space="preserve">Deenergisation </w:t>
            </w:r>
            <w:r>
              <w:rPr>
                <w:rFonts w:ascii="Arial" w:hAnsi="Arial" w:cs="Arial"/>
              </w:rPr>
              <w:t xml:space="preserve">of </w:t>
            </w:r>
            <w:r>
              <w:rPr>
                <w:rFonts w:ascii="Arial" w:hAnsi="Arial" w:cs="Arial"/>
                <w:b/>
              </w:rPr>
              <w:t xml:space="preserve">Plant </w:t>
            </w:r>
            <w:r>
              <w:rPr>
                <w:rFonts w:ascii="Arial" w:hAnsi="Arial" w:cs="Arial"/>
              </w:rPr>
              <w:t xml:space="preserve"> and </w:t>
            </w:r>
            <w:r>
              <w:rPr>
                <w:rFonts w:ascii="Arial" w:hAnsi="Arial" w:cs="Arial"/>
                <w:b/>
              </w:rPr>
              <w:t xml:space="preserve">Apparatus </w:t>
            </w:r>
            <w:r>
              <w:rPr>
                <w:rFonts w:ascii="Arial" w:hAnsi="Arial" w:cs="Arial"/>
              </w:rPr>
              <w:t>forming part of the</w:t>
            </w:r>
            <w:r>
              <w:rPr>
                <w:rFonts w:ascii="Arial" w:hAnsi="Arial" w:cs="Arial"/>
                <w:b/>
              </w:rPr>
              <w:t xml:space="preserve"> National Electricity Transmission System, </w:t>
            </w:r>
            <w:r>
              <w:rPr>
                <w:rFonts w:ascii="Arial" w:hAnsi="Arial" w:cs="Arial"/>
              </w:rPr>
              <w:t xml:space="preserve">have been </w:t>
            </w:r>
            <w:r>
              <w:rPr>
                <w:rFonts w:ascii="Arial" w:hAnsi="Arial" w:cs="Arial"/>
                <w:b/>
              </w:rPr>
              <w:t>Deenergised</w:t>
            </w:r>
            <w:r>
              <w:rPr>
                <w:rFonts w:ascii="Arial" w:hAnsi="Arial" w:cs="Arial"/>
              </w:rPr>
              <w:t>;</w:t>
            </w:r>
          </w:p>
        </w:tc>
      </w:tr>
      <w:tr w:rsidR="004C79EC" w14:paraId="36E595BC" w14:textId="77777777" w:rsidTr="00ED2860">
        <w:tc>
          <w:tcPr>
            <w:tcW w:w="3545" w:type="dxa"/>
          </w:tcPr>
          <w:p w14:paraId="734A2C38" w14:textId="77777777" w:rsidR="004C79EC" w:rsidRDefault="004C79EC" w:rsidP="004C79EC">
            <w:pPr>
              <w:pStyle w:val="BodyText"/>
              <w:rPr>
                <w:rFonts w:ascii="Arial" w:hAnsi="Arial" w:cs="Arial"/>
                <w:b/>
                <w:bCs/>
              </w:rPr>
            </w:pPr>
            <w:r>
              <w:rPr>
                <w:rFonts w:ascii="Arial" w:hAnsi="Arial" w:cs="Arial"/>
                <w:b/>
                <w:bCs/>
              </w:rPr>
              <w:lastRenderedPageBreak/>
              <w:t>"Emergency Instruction"</w:t>
            </w:r>
          </w:p>
        </w:tc>
        <w:tc>
          <w:tcPr>
            <w:tcW w:w="6775" w:type="dxa"/>
          </w:tcPr>
          <w:p w14:paraId="7F8F48B7"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060D31F1" w14:textId="77777777" w:rsidTr="00ED2860">
        <w:tc>
          <w:tcPr>
            <w:tcW w:w="3545" w:type="dxa"/>
          </w:tcPr>
          <w:p w14:paraId="20AE0D83" w14:textId="77777777" w:rsidR="004C79EC" w:rsidRDefault="004C79EC" w:rsidP="004C79EC">
            <w:pPr>
              <w:rPr>
                <w:rFonts w:ascii="Arial" w:hAnsi="Arial" w:cs="Arial"/>
                <w:b/>
              </w:rPr>
            </w:pPr>
            <w:r>
              <w:rPr>
                <w:rFonts w:ascii="Arial" w:hAnsi="Arial" w:cs="Arial"/>
                <w:b/>
              </w:rPr>
              <w:t>“EMR Documents”</w:t>
            </w:r>
          </w:p>
        </w:tc>
        <w:tc>
          <w:tcPr>
            <w:tcW w:w="6775" w:type="dxa"/>
          </w:tcPr>
          <w:p w14:paraId="5049279E" w14:textId="77777777" w:rsidR="004C79EC" w:rsidRPr="003A7390" w:rsidRDefault="004C79EC" w:rsidP="004C79EC">
            <w:pPr>
              <w:jc w:val="both"/>
              <w:rPr>
                <w:rFonts w:ascii="Arial" w:hAnsi="Arial" w:cs="Arial"/>
                <w:lang w:val="en-US"/>
              </w:rPr>
            </w:pPr>
            <w:r w:rsidRPr="003A7390">
              <w:rPr>
                <w:rFonts w:ascii="Arial" w:hAnsi="Arial" w:cs="Arial"/>
                <w:lang w:val="en-US"/>
              </w:rPr>
              <w:t>means The Energy Act 2013, The</w:t>
            </w:r>
            <w:r>
              <w:rPr>
                <w:rFonts w:ascii="Arial" w:hAnsi="Arial" w:cs="Arial"/>
                <w:lang w:val="en-US"/>
              </w:rPr>
              <w:t xml:space="preserve"> </w:t>
            </w:r>
            <w:r w:rsidRPr="003A7390">
              <w:rPr>
                <w:rFonts w:ascii="Arial" w:hAnsi="Arial" w:cs="Arial"/>
                <w:lang w:val="en-US"/>
              </w:rPr>
              <w:t xml:space="preserve">Electricity Capacity Regulations 2014, the </w:t>
            </w:r>
            <w:r w:rsidRPr="003A7390">
              <w:rPr>
                <w:rFonts w:ascii="Arial" w:hAnsi="Arial" w:cs="Arial"/>
                <w:b/>
                <w:bCs/>
                <w:lang w:val="en-US"/>
              </w:rPr>
              <w:t>Capacity Market Rules</w:t>
            </w:r>
            <w:r w:rsidRPr="003A7390">
              <w:rPr>
                <w:rFonts w:ascii="Arial" w:hAnsi="Arial" w:cs="Arial"/>
                <w:lang w:val="en-US"/>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3A7390">
              <w:rPr>
                <w:rFonts w:ascii="Arial" w:hAnsi="Arial" w:cs="Arial"/>
                <w:b/>
                <w:bCs/>
                <w:lang w:val="en-US"/>
              </w:rPr>
              <w:t>AF Rules</w:t>
            </w:r>
            <w:r w:rsidRPr="003A7390">
              <w:rPr>
                <w:rFonts w:ascii="Arial" w:hAnsi="Arial" w:cs="Arial"/>
                <w:lang w:val="en-US"/>
              </w:rPr>
              <w:t xml:space="preserve"> and any other regulations or instruments made under Chapter 2 (contracts for difference), Chapter 3 (capacity market) or Chapter 4 (investment contracts) of Part 2 of the Energy Act 2013 which are</w:t>
            </w:r>
            <w:r>
              <w:rPr>
                <w:rFonts w:ascii="Arial" w:hAnsi="Arial" w:cs="Arial"/>
                <w:lang w:val="en-US"/>
              </w:rPr>
              <w:t xml:space="preserve"> in force from time to time;</w:t>
            </w:r>
          </w:p>
          <w:p w14:paraId="2181A7C0" w14:textId="77777777" w:rsidR="004C79EC" w:rsidRDefault="004C79EC" w:rsidP="004C79EC">
            <w:pPr>
              <w:jc w:val="both"/>
              <w:rPr>
                <w:rFonts w:ascii="Arial" w:hAnsi="Arial" w:cs="Arial"/>
              </w:rPr>
            </w:pPr>
          </w:p>
        </w:tc>
      </w:tr>
      <w:tr w:rsidR="004C79EC" w14:paraId="281795D7" w14:textId="77777777" w:rsidTr="00ED2860">
        <w:tc>
          <w:tcPr>
            <w:tcW w:w="3545" w:type="dxa"/>
          </w:tcPr>
          <w:p w14:paraId="43419F13" w14:textId="77777777" w:rsidR="004C79EC" w:rsidRDefault="004C79EC" w:rsidP="004C79EC">
            <w:pPr>
              <w:rPr>
                <w:rFonts w:ascii="Arial" w:hAnsi="Arial" w:cs="Arial"/>
                <w:b/>
              </w:rPr>
            </w:pPr>
            <w:r>
              <w:rPr>
                <w:rFonts w:ascii="Arial" w:hAnsi="Arial" w:cs="Arial"/>
                <w:b/>
              </w:rPr>
              <w:t>“EMR Functions”</w:t>
            </w:r>
          </w:p>
        </w:tc>
        <w:tc>
          <w:tcPr>
            <w:tcW w:w="6775" w:type="dxa"/>
          </w:tcPr>
          <w:p w14:paraId="47808267" w14:textId="77777777" w:rsidR="004C79EC" w:rsidRDefault="004C79EC" w:rsidP="004C79EC">
            <w:pPr>
              <w:jc w:val="both"/>
              <w:rPr>
                <w:rFonts w:ascii="Arial" w:hAnsi="Arial" w:cs="Arial"/>
              </w:rPr>
            </w:pPr>
            <w:r>
              <w:rPr>
                <w:rFonts w:ascii="Arial" w:hAnsi="Arial" w:cs="Arial"/>
              </w:rPr>
              <w:t>Has the meaning given to “EMR functions” in Chapter 5 of Part 2 of the Energy Act 2013;</w:t>
            </w:r>
          </w:p>
        </w:tc>
      </w:tr>
      <w:tr w:rsidR="004C79EC" w14:paraId="7666A917" w14:textId="77777777" w:rsidTr="00ED2860">
        <w:tc>
          <w:tcPr>
            <w:tcW w:w="3545" w:type="dxa"/>
          </w:tcPr>
          <w:p w14:paraId="2BDC2C94" w14:textId="77777777" w:rsidR="004C79EC" w:rsidRDefault="004C79EC" w:rsidP="004C79EC">
            <w:pPr>
              <w:rPr>
                <w:rFonts w:ascii="Arial" w:hAnsi="Arial" w:cs="Arial"/>
                <w:b/>
              </w:rPr>
            </w:pPr>
            <w:r>
              <w:rPr>
                <w:rFonts w:ascii="Arial" w:hAnsi="Arial" w:cs="Arial"/>
                <w:b/>
              </w:rPr>
              <w:t>“Enabling Works”</w:t>
            </w:r>
          </w:p>
        </w:tc>
        <w:tc>
          <w:tcPr>
            <w:tcW w:w="6775" w:type="dxa"/>
          </w:tcPr>
          <w:p w14:paraId="38A6EA94" w14:textId="77777777" w:rsidR="004C79EC" w:rsidRDefault="004C79EC" w:rsidP="004C79EC">
            <w:pPr>
              <w:jc w:val="both"/>
              <w:rPr>
                <w:rFonts w:ascii="Arial" w:hAnsi="Arial" w:cs="Arial"/>
              </w:rPr>
            </w:pPr>
            <w:r>
              <w:rPr>
                <w:rFonts w:ascii="Arial" w:hAnsi="Arial" w:cs="Arial"/>
              </w:rPr>
              <w:t xml:space="preserve">those elements of the </w:t>
            </w:r>
            <w:r>
              <w:rPr>
                <w:rFonts w:ascii="Arial" w:hAnsi="Arial" w:cs="Arial"/>
                <w:b/>
              </w:rPr>
              <w:t>Transmission Reinforcement Works</w:t>
            </w:r>
            <w:r>
              <w:rPr>
                <w:rFonts w:ascii="Arial" w:hAnsi="Arial" w:cs="Arial"/>
              </w:rPr>
              <w:t xml:space="preserve"> identified as such in accordance with </w:t>
            </w:r>
            <w:r>
              <w:rPr>
                <w:rFonts w:ascii="Arial" w:hAnsi="Arial" w:cs="Arial"/>
                <w:b/>
              </w:rPr>
              <w:t xml:space="preserve">CUSC </w:t>
            </w:r>
            <w:r>
              <w:rPr>
                <w:rFonts w:ascii="Arial" w:hAnsi="Arial" w:cs="Arial"/>
              </w:rPr>
              <w:t xml:space="preserve">Section 13 and which in relation to a particular </w:t>
            </w:r>
            <w:r>
              <w:rPr>
                <w:rFonts w:ascii="Arial" w:hAnsi="Arial" w:cs="Arial"/>
                <w:b/>
              </w:rPr>
              <w:t>User</w:t>
            </w:r>
            <w:r>
              <w:rPr>
                <w:rFonts w:ascii="Arial" w:hAnsi="Arial" w:cs="Arial"/>
              </w:rPr>
              <w:t xml:space="preserve"> are as specified and by its acceptance of the </w:t>
            </w:r>
            <w:r>
              <w:rPr>
                <w:rFonts w:ascii="Arial" w:hAnsi="Arial" w:cs="Arial"/>
                <w:b/>
              </w:rPr>
              <w:t xml:space="preserve">Offer </w:t>
            </w:r>
            <w:r>
              <w:rPr>
                <w:rFonts w:ascii="Arial" w:hAnsi="Arial" w:cs="Arial"/>
              </w:rPr>
              <w:t xml:space="preserve">or </w:t>
            </w:r>
            <w:r>
              <w:rPr>
                <w:rFonts w:ascii="Arial" w:hAnsi="Arial" w:cs="Arial"/>
                <w:b/>
              </w:rPr>
              <w:t>Modification Offer</w:t>
            </w:r>
            <w:r>
              <w:rPr>
                <w:rFonts w:ascii="Arial" w:hAnsi="Arial" w:cs="Arial"/>
              </w:rPr>
              <w:t xml:space="preserve">, agreed by the </w:t>
            </w:r>
            <w:r>
              <w:rPr>
                <w:rFonts w:ascii="Arial" w:hAnsi="Arial" w:cs="Arial"/>
                <w:b/>
              </w:rPr>
              <w:t>User</w:t>
            </w:r>
            <w:r>
              <w:rPr>
                <w:rFonts w:ascii="Arial" w:hAnsi="Arial" w:cs="Arial"/>
              </w:rPr>
              <w:t xml:space="preserve"> in the relevant </w:t>
            </w:r>
            <w:r>
              <w:rPr>
                <w:rFonts w:ascii="Arial" w:hAnsi="Arial" w:cs="Arial"/>
                <w:b/>
              </w:rPr>
              <w:t>Construction Agreement</w:t>
            </w:r>
            <w:r>
              <w:rPr>
                <w:rFonts w:ascii="Arial" w:hAnsi="Arial" w:cs="Arial"/>
              </w:rPr>
              <w:t>;</w:t>
            </w:r>
          </w:p>
          <w:p w14:paraId="76820E2C" w14:textId="77777777" w:rsidR="004C79EC" w:rsidRDefault="004C79EC" w:rsidP="004C79EC">
            <w:pPr>
              <w:jc w:val="both"/>
              <w:rPr>
                <w:rFonts w:ascii="Arial" w:hAnsi="Arial" w:cs="Arial"/>
              </w:rPr>
            </w:pPr>
          </w:p>
        </w:tc>
      </w:tr>
      <w:tr w:rsidR="004C79EC" w14:paraId="3DD81E83" w14:textId="77777777" w:rsidTr="00ED2860">
        <w:tc>
          <w:tcPr>
            <w:tcW w:w="3545" w:type="dxa"/>
          </w:tcPr>
          <w:p w14:paraId="5B71C1FA" w14:textId="77777777" w:rsidR="004C79EC" w:rsidRDefault="004C79EC" w:rsidP="004C79EC">
            <w:pPr>
              <w:pStyle w:val="BodyText"/>
              <w:rPr>
                <w:rFonts w:ascii="Arial" w:hAnsi="Arial" w:cs="Arial"/>
                <w:b/>
                <w:bCs/>
              </w:rPr>
            </w:pPr>
            <w:r>
              <w:rPr>
                <w:rFonts w:ascii="Arial" w:hAnsi="Arial" w:cs="Arial"/>
                <w:b/>
                <w:bCs/>
              </w:rPr>
              <w:t>"End Date"</w:t>
            </w:r>
          </w:p>
        </w:tc>
        <w:tc>
          <w:tcPr>
            <w:tcW w:w="6775" w:type="dxa"/>
          </w:tcPr>
          <w:p w14:paraId="362B7FF1" w14:textId="77777777" w:rsidR="004C79EC" w:rsidRDefault="004C79EC" w:rsidP="004C79EC">
            <w:pPr>
              <w:pStyle w:val="BodyText"/>
              <w:jc w:val="both"/>
              <w:rPr>
                <w:rFonts w:ascii="Arial" w:hAnsi="Arial" w:cs="Arial"/>
              </w:rPr>
            </w:pPr>
            <w:r>
              <w:rPr>
                <w:rFonts w:ascii="Arial" w:hAnsi="Arial" w:cs="Arial"/>
              </w:rPr>
              <w:t xml:space="preserve">shall mean 5.00pm on the date 12 months from (and not including) the </w:t>
            </w:r>
            <w:r>
              <w:rPr>
                <w:rFonts w:ascii="Arial" w:hAnsi="Arial" w:cs="Arial"/>
                <w:b/>
                <w:bCs/>
              </w:rPr>
              <w:t xml:space="preserve">Security Amendment </w:t>
            </w:r>
            <w:bookmarkStart w:id="53" w:name="_BPDCD_43"/>
            <w:r>
              <w:rPr>
                <w:rFonts w:ascii="Arial" w:hAnsi="Arial" w:cs="Arial"/>
                <w:b/>
                <w:bCs/>
                <w:strike/>
                <w:color w:val="FF0000"/>
              </w:rPr>
              <w:t xml:space="preserve"> </w:t>
            </w:r>
            <w:r w:rsidRPr="00BD656E">
              <w:rPr>
                <w:rFonts w:ascii="Arial Bold" w:hAnsi="Arial Bold" w:cs="Arial"/>
                <w:b/>
                <w:bCs/>
              </w:rPr>
              <w:t xml:space="preserve">Implementation </w:t>
            </w:r>
            <w:bookmarkEnd w:id="53"/>
            <w:r>
              <w:rPr>
                <w:rFonts w:ascii="Arial" w:hAnsi="Arial" w:cs="Arial"/>
                <w:b/>
                <w:bCs/>
              </w:rPr>
              <w:t>Date</w:t>
            </w:r>
            <w:r>
              <w:rPr>
                <w:rFonts w:ascii="Arial" w:hAnsi="Arial" w:cs="Arial"/>
                <w:bCs/>
              </w:rPr>
              <w:t>;</w:t>
            </w:r>
          </w:p>
        </w:tc>
      </w:tr>
      <w:tr w:rsidR="004C79EC" w14:paraId="05D51AB6" w14:textId="77777777" w:rsidTr="00ED2860">
        <w:tc>
          <w:tcPr>
            <w:tcW w:w="3545" w:type="dxa"/>
          </w:tcPr>
          <w:p w14:paraId="271758E4" w14:textId="77777777" w:rsidR="004C79EC" w:rsidRDefault="004C79EC" w:rsidP="004C79EC">
            <w:pPr>
              <w:pStyle w:val="BodyText"/>
              <w:rPr>
                <w:rFonts w:ascii="Arial" w:hAnsi="Arial" w:cs="Arial"/>
                <w:b/>
                <w:bCs/>
              </w:rPr>
            </w:pPr>
            <w:r>
              <w:rPr>
                <w:rFonts w:ascii="Arial" w:hAnsi="Arial" w:cs="Arial"/>
                <w:b/>
                <w:bCs/>
              </w:rPr>
              <w:t>"Energisation" or "Energise(d)"</w:t>
            </w:r>
          </w:p>
        </w:tc>
        <w:tc>
          <w:tcPr>
            <w:tcW w:w="6775" w:type="dxa"/>
          </w:tcPr>
          <w:p w14:paraId="45B9D960" w14:textId="77777777" w:rsidR="004C79EC" w:rsidRDefault="004C79EC" w:rsidP="004C79EC">
            <w:pPr>
              <w:pStyle w:val="BodyText"/>
              <w:jc w:val="both"/>
              <w:rPr>
                <w:rFonts w:ascii="Arial" w:hAnsi="Arial" w:cs="Arial"/>
                <w:b/>
                <w:bCs/>
              </w:rPr>
            </w:pPr>
            <w:r>
              <w:rPr>
                <w:rFonts w:ascii="Arial" w:hAnsi="Arial" w:cs="Arial"/>
              </w:rPr>
              <w:t xml:space="preserve">the movement of any isolator, breaker or switch or the insertion of any fuse so as to enable </w:t>
            </w:r>
            <w:r>
              <w:rPr>
                <w:rFonts w:ascii="Arial" w:hAnsi="Arial" w:cs="Arial"/>
                <w:b/>
              </w:rPr>
              <w:t>Energy</w:t>
            </w:r>
            <w:r>
              <w:rPr>
                <w:rFonts w:ascii="Arial" w:hAnsi="Arial" w:cs="Arial"/>
              </w:rPr>
              <w:t xml:space="preserve"> to flow from and to the relevant </w:t>
            </w:r>
            <w:r>
              <w:rPr>
                <w:rFonts w:ascii="Arial" w:hAnsi="Arial" w:cs="Arial"/>
                <w:b/>
              </w:rPr>
              <w:t>System</w:t>
            </w:r>
            <w:r>
              <w:rPr>
                <w:rFonts w:ascii="Arial" w:hAnsi="Arial" w:cs="Arial"/>
              </w:rPr>
              <w:t xml:space="preserve"> through the </w:t>
            </w:r>
            <w:r>
              <w:rPr>
                <w:rFonts w:ascii="Arial" w:hAnsi="Arial" w:cs="Arial"/>
                <w:b/>
              </w:rPr>
              <w:t>User's Equipment</w:t>
            </w:r>
            <w:r>
              <w:rPr>
                <w:rFonts w:ascii="Arial" w:hAnsi="Arial" w:cs="Arial"/>
              </w:rPr>
              <w:t xml:space="preserve"> </w:t>
            </w:r>
            <w:r w:rsidRPr="00D72015">
              <w:rPr>
                <w:rFonts w:ascii="Arial" w:hAnsi="Arial" w:cs="Arial"/>
                <w:szCs w:val="22"/>
              </w:rPr>
              <w:t xml:space="preserve">(and in the case of </w:t>
            </w:r>
            <w:r w:rsidRPr="00D72015">
              <w:rPr>
                <w:rFonts w:ascii="Arial" w:hAnsi="Arial" w:cs="Arial"/>
                <w:b/>
                <w:szCs w:val="22"/>
              </w:rPr>
              <w:t>OTSDUW Build</w:t>
            </w:r>
            <w:r w:rsidRPr="00D72015">
              <w:rPr>
                <w:rFonts w:ascii="Arial" w:hAnsi="Arial" w:cs="Arial"/>
                <w:szCs w:val="22"/>
              </w:rPr>
              <w:t>, the</w:t>
            </w:r>
            <w:r w:rsidRPr="00D72015">
              <w:rPr>
                <w:rFonts w:ascii="Arial" w:hAnsi="Arial" w:cs="Arial"/>
                <w:b/>
                <w:szCs w:val="22"/>
              </w:rPr>
              <w:t xml:space="preserve"> OTSUA </w:t>
            </w:r>
            <w:r w:rsidRPr="00D72015">
              <w:rPr>
                <w:rFonts w:ascii="Arial" w:hAnsi="Arial" w:cs="Arial"/>
                <w:szCs w:val="22"/>
              </w:rPr>
              <w:t>prior to the</w:t>
            </w:r>
            <w:r w:rsidRPr="00D72015">
              <w:rPr>
                <w:rFonts w:ascii="Arial" w:hAnsi="Arial" w:cs="Arial"/>
                <w:b/>
                <w:szCs w:val="22"/>
              </w:rPr>
              <w:t xml:space="preserve"> OTSUA Transfer Time</w:t>
            </w:r>
            <w:r w:rsidRPr="00D72015">
              <w:rPr>
                <w:rFonts w:ascii="Arial" w:hAnsi="Arial" w:cs="Arial"/>
                <w:szCs w:val="22"/>
              </w:rPr>
              <w:t>);</w:t>
            </w:r>
          </w:p>
        </w:tc>
      </w:tr>
      <w:tr w:rsidR="004C79EC" w14:paraId="6EC0E8EE" w14:textId="77777777" w:rsidTr="00ED2860">
        <w:tc>
          <w:tcPr>
            <w:tcW w:w="3545" w:type="dxa"/>
          </w:tcPr>
          <w:p w14:paraId="5B6E5BA2" w14:textId="77777777" w:rsidR="004C79EC" w:rsidRDefault="004C79EC" w:rsidP="004C79EC">
            <w:pPr>
              <w:pStyle w:val="BodyText"/>
              <w:rPr>
                <w:rFonts w:ascii="Arial" w:hAnsi="Arial" w:cs="Arial"/>
                <w:b/>
                <w:bCs/>
              </w:rPr>
            </w:pPr>
            <w:r>
              <w:rPr>
                <w:rFonts w:ascii="Arial" w:hAnsi="Arial" w:cs="Arial"/>
                <w:b/>
                <w:bCs/>
              </w:rPr>
              <w:t>"Energy"</w:t>
            </w:r>
          </w:p>
        </w:tc>
        <w:tc>
          <w:tcPr>
            <w:tcW w:w="6775" w:type="dxa"/>
          </w:tcPr>
          <w:p w14:paraId="33BE3370" w14:textId="77777777" w:rsidR="004C79EC" w:rsidRDefault="004C79EC" w:rsidP="004C79EC">
            <w:pPr>
              <w:pStyle w:val="BodyText"/>
              <w:jc w:val="both"/>
              <w:rPr>
                <w:rFonts w:ascii="Arial" w:hAnsi="Arial" w:cs="Arial"/>
              </w:rPr>
            </w:pPr>
            <w:r>
              <w:rPr>
                <w:rFonts w:ascii="Arial" w:hAnsi="Arial" w:cs="Arial"/>
              </w:rPr>
              <w:t>the electrical  energy produced, flowing or supplied by an electric circuit during a time interval, being the integral with respect to time of the power, measured in units of watt-hours  or standard multiples thereof i.e.</w:t>
            </w:r>
          </w:p>
          <w:p w14:paraId="22C8248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Wh = 1KWh</w:t>
            </w:r>
          </w:p>
          <w:p w14:paraId="732D5A60"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KWh = 1MWh</w:t>
            </w:r>
          </w:p>
          <w:p w14:paraId="2DF11C32" w14:textId="77777777" w:rsidR="004C79EC" w:rsidRDefault="004C79EC" w:rsidP="004C79EC">
            <w:pPr>
              <w:pStyle w:val="BodyText"/>
              <w:tabs>
                <w:tab w:val="left" w:pos="5103"/>
              </w:tabs>
              <w:ind w:left="4536" w:hanging="4536"/>
              <w:jc w:val="both"/>
              <w:rPr>
                <w:rFonts w:ascii="Arial" w:hAnsi="Arial" w:cs="Arial"/>
              </w:rPr>
            </w:pPr>
            <w:r>
              <w:rPr>
                <w:rFonts w:ascii="Arial" w:hAnsi="Arial" w:cs="Arial"/>
              </w:rPr>
              <w:t>1000 MWh = 1GWh</w:t>
            </w:r>
          </w:p>
          <w:p w14:paraId="15D385CE" w14:textId="77777777" w:rsidR="004C79EC" w:rsidRDefault="004C79EC" w:rsidP="004C79EC">
            <w:pPr>
              <w:pStyle w:val="BodyText"/>
              <w:jc w:val="both"/>
              <w:rPr>
                <w:rFonts w:ascii="Arial" w:hAnsi="Arial" w:cs="Arial"/>
                <w:b/>
              </w:rPr>
            </w:pPr>
            <w:r>
              <w:rPr>
                <w:rFonts w:ascii="Arial" w:hAnsi="Arial" w:cs="Arial"/>
              </w:rPr>
              <w:lastRenderedPageBreak/>
              <w:t>1000 GWh = 1TWh;</w:t>
            </w:r>
          </w:p>
        </w:tc>
      </w:tr>
      <w:tr w:rsidR="004C79EC" w14:paraId="43D68B51" w14:textId="77777777" w:rsidTr="00ED2860">
        <w:tc>
          <w:tcPr>
            <w:tcW w:w="3545" w:type="dxa"/>
          </w:tcPr>
          <w:p w14:paraId="79B4DC08" w14:textId="77777777" w:rsidR="004C79EC" w:rsidRDefault="004C79EC" w:rsidP="004C79EC">
            <w:pPr>
              <w:pStyle w:val="BodyText"/>
              <w:rPr>
                <w:rFonts w:ascii="Arial" w:hAnsi="Arial" w:cs="Arial"/>
                <w:b/>
                <w:bCs/>
              </w:rPr>
            </w:pPr>
            <w:r>
              <w:rPr>
                <w:rFonts w:ascii="Arial" w:hAnsi="Arial" w:cs="Arial"/>
                <w:b/>
                <w:bCs/>
              </w:rPr>
              <w:lastRenderedPageBreak/>
              <w:t xml:space="preserve"> "Energy Metering Equipment"</w:t>
            </w:r>
          </w:p>
        </w:tc>
        <w:tc>
          <w:tcPr>
            <w:tcW w:w="6775" w:type="dxa"/>
          </w:tcPr>
          <w:p w14:paraId="2A6A1C90" w14:textId="77777777" w:rsidR="004C79EC" w:rsidRDefault="004C79EC" w:rsidP="004C79EC">
            <w:pPr>
              <w:pStyle w:val="BodyText"/>
              <w:jc w:val="both"/>
              <w:rPr>
                <w:rFonts w:ascii="Arial" w:hAnsi="Arial" w:cs="Arial"/>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Equipment</w:t>
            </w:r>
            <w:r>
              <w:rPr>
                <w:rFonts w:ascii="Arial" w:hAnsi="Arial" w:cs="Arial"/>
              </w:rPr>
              <w:t xml:space="preserve">" is defined in the </w:t>
            </w:r>
            <w:r>
              <w:rPr>
                <w:rFonts w:ascii="Arial" w:hAnsi="Arial" w:cs="Arial"/>
                <w:b/>
              </w:rPr>
              <w:t>Balancing and Settlement Code</w:t>
            </w:r>
            <w:r>
              <w:rPr>
                <w:rFonts w:ascii="Arial" w:hAnsi="Arial" w:cs="Arial"/>
              </w:rPr>
              <w:t xml:space="preserve">; </w:t>
            </w:r>
          </w:p>
        </w:tc>
      </w:tr>
      <w:tr w:rsidR="004C79EC" w14:paraId="26EBAE37" w14:textId="77777777" w:rsidTr="00ED2860">
        <w:tc>
          <w:tcPr>
            <w:tcW w:w="3545" w:type="dxa"/>
          </w:tcPr>
          <w:p w14:paraId="18AB7573" w14:textId="77777777" w:rsidR="004C79EC" w:rsidRDefault="004C79EC" w:rsidP="004C79EC">
            <w:pPr>
              <w:pStyle w:val="BodyText"/>
              <w:rPr>
                <w:rFonts w:ascii="Arial" w:hAnsi="Arial" w:cs="Arial"/>
                <w:b/>
                <w:bCs/>
              </w:rPr>
            </w:pPr>
            <w:r>
              <w:rPr>
                <w:rFonts w:ascii="Arial" w:hAnsi="Arial" w:cs="Arial"/>
                <w:b/>
                <w:bCs/>
              </w:rPr>
              <w:t>"Energy Metering System"</w:t>
            </w:r>
          </w:p>
        </w:tc>
        <w:tc>
          <w:tcPr>
            <w:tcW w:w="6775" w:type="dxa"/>
          </w:tcPr>
          <w:p w14:paraId="04C57A26" w14:textId="77777777" w:rsidR="004C79EC" w:rsidRDefault="004C79EC" w:rsidP="004C79EC">
            <w:pPr>
              <w:pStyle w:val="BodyText"/>
              <w:jc w:val="both"/>
              <w:rPr>
                <w:rFonts w:ascii="Arial" w:hAnsi="Arial" w:cs="Arial"/>
                <w:i/>
              </w:rPr>
            </w:pPr>
            <w:r>
              <w:rPr>
                <w:rFonts w:ascii="Arial" w:hAnsi="Arial" w:cs="Arial"/>
              </w:rPr>
              <w:t>as the phrase "</w:t>
            </w:r>
            <w:r>
              <w:rPr>
                <w:rFonts w:ascii="Arial" w:hAnsi="Arial" w:cs="Arial"/>
                <w:b/>
              </w:rPr>
              <w:t>Metering</w:t>
            </w:r>
            <w:r>
              <w:rPr>
                <w:rFonts w:ascii="Arial" w:hAnsi="Arial" w:cs="Arial"/>
              </w:rPr>
              <w:t xml:space="preserve"> </w:t>
            </w:r>
            <w:r>
              <w:rPr>
                <w:rFonts w:ascii="Arial" w:hAnsi="Arial" w:cs="Arial"/>
                <w:b/>
              </w:rPr>
              <w:t>System</w:t>
            </w:r>
            <w:r>
              <w:rPr>
                <w:rFonts w:ascii="Arial" w:hAnsi="Arial" w:cs="Arial"/>
              </w:rPr>
              <w:t xml:space="preserve">" is defined in the </w:t>
            </w:r>
            <w:r>
              <w:rPr>
                <w:rFonts w:ascii="Arial" w:hAnsi="Arial" w:cs="Arial"/>
                <w:b/>
              </w:rPr>
              <w:t>Balancing and Settlement Code</w:t>
            </w:r>
            <w:r>
              <w:rPr>
                <w:rFonts w:ascii="Arial" w:hAnsi="Arial" w:cs="Arial"/>
              </w:rPr>
              <w:t>;</w:t>
            </w:r>
            <w:r>
              <w:rPr>
                <w:rFonts w:ascii="Arial" w:hAnsi="Arial" w:cs="Arial"/>
                <w:i/>
              </w:rPr>
              <w:t xml:space="preserve"> </w:t>
            </w:r>
          </w:p>
        </w:tc>
      </w:tr>
      <w:tr w:rsidR="004C79EC" w14:paraId="22CAC2DB" w14:textId="77777777" w:rsidTr="00ED2860">
        <w:tc>
          <w:tcPr>
            <w:tcW w:w="3545" w:type="dxa"/>
          </w:tcPr>
          <w:p w14:paraId="3A87467A" w14:textId="77777777" w:rsidR="004C79EC" w:rsidRDefault="004C79EC" w:rsidP="004C79EC">
            <w:pPr>
              <w:pStyle w:val="BodyText"/>
              <w:rPr>
                <w:rFonts w:ascii="Arial" w:hAnsi="Arial" w:cs="Arial"/>
                <w:b/>
              </w:rPr>
            </w:pPr>
            <w:r>
              <w:rPr>
                <w:rFonts w:ascii="Arial" w:hAnsi="Arial" w:cs="Arial"/>
                <w:b/>
              </w:rPr>
              <w:t>"Enforceable"</w:t>
            </w:r>
          </w:p>
          <w:p w14:paraId="72A78FA2" w14:textId="77777777" w:rsidR="004C79EC" w:rsidRDefault="004C79EC" w:rsidP="004C79EC">
            <w:pPr>
              <w:spacing w:after="240"/>
            </w:pPr>
          </w:p>
          <w:p w14:paraId="213E2779" w14:textId="77777777" w:rsidR="004C79EC" w:rsidRDefault="004C79EC" w:rsidP="004C79EC">
            <w:pPr>
              <w:spacing w:after="240"/>
              <w:jc w:val="right"/>
            </w:pPr>
          </w:p>
        </w:tc>
        <w:tc>
          <w:tcPr>
            <w:tcW w:w="6775" w:type="dxa"/>
          </w:tcPr>
          <w:p w14:paraId="687D1CE7" w14:textId="77777777" w:rsidR="004C79EC" w:rsidRDefault="004C79EC" w:rsidP="004C79EC">
            <w:pPr>
              <w:pStyle w:val="BodyText"/>
              <w:jc w:val="both"/>
              <w:rPr>
                <w:rFonts w:ascii="Arial" w:hAnsi="Arial" w:cs="Arial"/>
              </w:rPr>
            </w:pPr>
            <w:r>
              <w:rPr>
                <w:rFonts w:ascii="Arial" w:hAnsi="Arial" w:cs="Arial"/>
                <w:b/>
                <w:bCs/>
              </w:rPr>
              <w:t>The Company</w:t>
            </w:r>
            <w:r>
              <w:rPr>
                <w:rFonts w:ascii="Arial" w:hAnsi="Arial" w:cs="Arial"/>
              </w:rPr>
              <w:t xml:space="preserve"> (acting reasonably) is satisfied that the security is legally enforceable and in this respect the </w:t>
            </w:r>
            <w:r>
              <w:rPr>
                <w:rFonts w:ascii="Arial" w:hAnsi="Arial" w:cs="Arial"/>
                <w:b/>
              </w:rPr>
              <w:t>User</w:t>
            </w:r>
            <w:r>
              <w:rPr>
                <w:rFonts w:ascii="Arial" w:hAnsi="Arial" w:cs="Arial"/>
              </w:rPr>
              <w:t xml:space="preserve"> shall obtain such legal opinion at its expense as </w:t>
            </w:r>
            <w:r>
              <w:rPr>
                <w:rFonts w:ascii="Arial" w:hAnsi="Arial" w:cs="Arial"/>
                <w:b/>
                <w:bCs/>
              </w:rPr>
              <w:t>The Company</w:t>
            </w:r>
            <w:r>
              <w:rPr>
                <w:rFonts w:ascii="Arial" w:hAnsi="Arial" w:cs="Arial"/>
              </w:rPr>
              <w:t xml:space="preserve"> (acting reasonably shall require);</w:t>
            </w:r>
          </w:p>
        </w:tc>
      </w:tr>
      <w:tr w:rsidR="004C79EC" w14:paraId="3DAE028A" w14:textId="77777777" w:rsidTr="00ED2860">
        <w:tc>
          <w:tcPr>
            <w:tcW w:w="3545" w:type="dxa"/>
          </w:tcPr>
          <w:p w14:paraId="57A2057A" w14:textId="77777777" w:rsidR="004C79EC" w:rsidRDefault="004C79EC" w:rsidP="004C79EC">
            <w:pPr>
              <w:pStyle w:val="BodyText"/>
              <w:rPr>
                <w:rFonts w:ascii="Arial" w:hAnsi="Arial" w:cs="Arial"/>
                <w:b/>
                <w:bCs/>
              </w:rPr>
            </w:pPr>
            <w:r>
              <w:rPr>
                <w:rFonts w:ascii="Arial" w:hAnsi="Arial" w:cs="Arial"/>
                <w:b/>
                <w:bCs/>
              </w:rPr>
              <w:t>“Engineering Charge”</w:t>
            </w:r>
          </w:p>
        </w:tc>
        <w:tc>
          <w:tcPr>
            <w:tcW w:w="6775" w:type="dxa"/>
          </w:tcPr>
          <w:p w14:paraId="7DB902D1" w14:textId="77777777" w:rsidR="004C79EC" w:rsidRDefault="004C79EC" w:rsidP="004C79EC">
            <w:pPr>
              <w:spacing w:after="240"/>
              <w:jc w:val="both"/>
              <w:rPr>
                <w:rFonts w:ascii="Arial" w:hAnsi="Arial" w:cs="Arial"/>
              </w:rPr>
            </w:pPr>
            <w:r>
              <w:rPr>
                <w:rFonts w:ascii="Arial" w:hAnsi="Arial" w:cs="Arial"/>
              </w:rPr>
              <w:t xml:space="preserve">as set out in the </w:t>
            </w:r>
            <w:r>
              <w:rPr>
                <w:rFonts w:ascii="Arial" w:hAnsi="Arial" w:cs="Arial"/>
                <w:b/>
                <w:bCs/>
              </w:rPr>
              <w:t>Statement of Use of System Charges</w:t>
            </w:r>
            <w:r>
              <w:rPr>
                <w:rFonts w:ascii="Arial" w:hAnsi="Arial" w:cs="Arial"/>
              </w:rPr>
              <w:t xml:space="preserve"> from time to time;</w:t>
            </w:r>
          </w:p>
        </w:tc>
      </w:tr>
      <w:tr w:rsidR="004C79EC" w14:paraId="575E902E" w14:textId="77777777" w:rsidTr="00ED2860">
        <w:tc>
          <w:tcPr>
            <w:tcW w:w="3545" w:type="dxa"/>
          </w:tcPr>
          <w:p w14:paraId="57A4304A" w14:textId="77777777" w:rsidR="004C79EC" w:rsidRDefault="004C79EC" w:rsidP="004C79EC">
            <w:pPr>
              <w:pStyle w:val="BodyText"/>
              <w:rPr>
                <w:rFonts w:ascii="Arial" w:hAnsi="Arial" w:cs="Arial"/>
                <w:b/>
                <w:bCs/>
              </w:rPr>
            </w:pPr>
            <w:r>
              <w:rPr>
                <w:rFonts w:ascii="Arial" w:hAnsi="Arial" w:cs="Arial"/>
                <w:b/>
                <w:bCs/>
              </w:rPr>
              <w:t>"Enhanced Reactive Power Service"</w:t>
            </w:r>
          </w:p>
        </w:tc>
        <w:tc>
          <w:tcPr>
            <w:tcW w:w="6775" w:type="dxa"/>
          </w:tcPr>
          <w:p w14:paraId="50DD5DA6" w14:textId="77777777" w:rsidR="004C79EC" w:rsidRDefault="004C79EC" w:rsidP="004C79EC">
            <w:pPr>
              <w:spacing w:after="240"/>
              <w:jc w:val="both"/>
              <w:rPr>
                <w:rFonts w:ascii="Arial" w:hAnsi="Arial" w:cs="Arial"/>
              </w:rPr>
            </w:pPr>
            <w:r>
              <w:rPr>
                <w:rFonts w:ascii="Arial" w:hAnsi="Arial" w:cs="Arial"/>
              </w:rPr>
              <w:t>as defined in Paragraph 1.2 of Schedule 3, Part I;</w:t>
            </w:r>
          </w:p>
        </w:tc>
      </w:tr>
      <w:tr w:rsidR="004C79EC" w14:paraId="72D8369A" w14:textId="77777777" w:rsidTr="00ED2860">
        <w:tc>
          <w:tcPr>
            <w:tcW w:w="3545" w:type="dxa"/>
          </w:tcPr>
          <w:p w14:paraId="636BC436" w14:textId="77777777" w:rsidR="004C79EC" w:rsidRDefault="004C79EC" w:rsidP="004C79EC">
            <w:pPr>
              <w:pStyle w:val="BodyText"/>
              <w:rPr>
                <w:rFonts w:ascii="Arial" w:hAnsi="Arial" w:cs="Arial"/>
                <w:b/>
                <w:bCs/>
              </w:rPr>
            </w:pPr>
            <w:r>
              <w:rPr>
                <w:rFonts w:ascii="Arial" w:hAnsi="Arial" w:cs="Arial"/>
                <w:b/>
                <w:bCs/>
              </w:rPr>
              <w:t>"Enhanced Rate"</w:t>
            </w:r>
          </w:p>
          <w:p w14:paraId="6C4BE315" w14:textId="77777777" w:rsidR="00221940" w:rsidRDefault="00221940" w:rsidP="00C53DA3">
            <w:pPr>
              <w:pStyle w:val="BodyText"/>
              <w:spacing w:after="0"/>
              <w:rPr>
                <w:rFonts w:ascii="Arial" w:hAnsi="Arial" w:cs="Arial"/>
                <w:b/>
                <w:bCs/>
              </w:rPr>
            </w:pPr>
          </w:p>
          <w:p w14:paraId="1CD75E7E" w14:textId="77777777" w:rsidR="00221940" w:rsidRDefault="0034306F" w:rsidP="00C53DA3">
            <w:pPr>
              <w:pStyle w:val="BodyText"/>
              <w:spacing w:after="0"/>
              <w:rPr>
                <w:rFonts w:ascii="Arial" w:hAnsi="Arial" w:cs="Arial"/>
                <w:b/>
                <w:bCs/>
              </w:rPr>
            </w:pPr>
            <w:r>
              <w:rPr>
                <w:rFonts w:ascii="Arial" w:hAnsi="Arial" w:cs="Arial"/>
                <w:b/>
                <w:bCs/>
              </w:rPr>
              <w:t>“Equivalent Unmetered Supply”</w:t>
            </w:r>
          </w:p>
          <w:p w14:paraId="61CE1D9C" w14:textId="320C4C49" w:rsidR="00C53DA3" w:rsidRDefault="00C53DA3" w:rsidP="00C53DA3">
            <w:pPr>
              <w:pStyle w:val="BodyText"/>
              <w:spacing w:after="0"/>
              <w:rPr>
                <w:rFonts w:ascii="Arial" w:hAnsi="Arial" w:cs="Arial"/>
                <w:b/>
                <w:bCs/>
              </w:rPr>
            </w:pPr>
          </w:p>
        </w:tc>
        <w:tc>
          <w:tcPr>
            <w:tcW w:w="6775" w:type="dxa"/>
          </w:tcPr>
          <w:p w14:paraId="724B0415" w14:textId="77777777" w:rsidR="004C79EC" w:rsidRDefault="004C79EC" w:rsidP="004C79EC">
            <w:pPr>
              <w:pStyle w:val="BodyText"/>
              <w:jc w:val="both"/>
              <w:rPr>
                <w:rFonts w:ascii="Arial" w:hAnsi="Arial" w:cs="Arial"/>
              </w:rPr>
            </w:pPr>
            <w:r>
              <w:rPr>
                <w:rFonts w:ascii="Arial" w:hAnsi="Arial" w:cs="Arial"/>
              </w:rPr>
              <w:t xml:space="preserve">in respect of any day the rate per annum which is 4% per annum above the </w:t>
            </w:r>
            <w:r>
              <w:rPr>
                <w:rFonts w:ascii="Arial" w:hAnsi="Arial" w:cs="Arial"/>
                <w:b/>
              </w:rPr>
              <w:t>Base Rate</w:t>
            </w:r>
            <w:r>
              <w:rPr>
                <w:rFonts w:ascii="Arial" w:hAnsi="Arial" w:cs="Arial"/>
              </w:rPr>
              <w:t>;</w:t>
            </w:r>
          </w:p>
          <w:p w14:paraId="3B52CEE7" w14:textId="42E88B25" w:rsidR="00221940" w:rsidRDefault="00221940" w:rsidP="004C79EC">
            <w:pPr>
              <w:pStyle w:val="BodyText"/>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p>
        </w:tc>
      </w:tr>
      <w:tr w:rsidR="004C79EC" w14:paraId="32B6619C" w14:textId="77777777" w:rsidTr="00ED2860">
        <w:tc>
          <w:tcPr>
            <w:tcW w:w="3545" w:type="dxa"/>
          </w:tcPr>
          <w:p w14:paraId="6BB3A51C" w14:textId="77777777" w:rsidR="004C79EC" w:rsidRDefault="004C79EC" w:rsidP="004C79EC">
            <w:pPr>
              <w:pStyle w:val="BodyText"/>
              <w:rPr>
                <w:rFonts w:ascii="Arial" w:hAnsi="Arial" w:cs="Arial"/>
                <w:b/>
                <w:bCs/>
              </w:rPr>
            </w:pPr>
            <w:r>
              <w:rPr>
                <w:rFonts w:ascii="Arial" w:hAnsi="Arial" w:cs="Arial"/>
                <w:b/>
                <w:bCs/>
              </w:rPr>
              <w:t>"Escrow Account"</w:t>
            </w:r>
          </w:p>
        </w:tc>
        <w:tc>
          <w:tcPr>
            <w:tcW w:w="6775" w:type="dxa"/>
          </w:tcPr>
          <w:p w14:paraId="65D2040D" w14:textId="77777777" w:rsidR="004C79EC" w:rsidRPr="006E10F8" w:rsidRDefault="004C79EC" w:rsidP="004C79EC">
            <w:pPr>
              <w:pStyle w:val="clauseindent"/>
              <w:ind w:left="0"/>
              <w:jc w:val="both"/>
              <w:rPr>
                <w:rFonts w:ascii="Arial" w:hAnsi="Arial" w:cs="Arial"/>
              </w:rPr>
            </w:pPr>
            <w:r>
              <w:rPr>
                <w:rFonts w:ascii="Arial" w:hAnsi="Arial" w:cs="Arial"/>
              </w:rPr>
              <w:t xml:space="preserve">a bank account in the name of </w:t>
            </w:r>
            <w:r>
              <w:rPr>
                <w:rFonts w:ascii="Arial" w:hAnsi="Arial" w:cs="Arial"/>
                <w:b/>
                <w:bCs/>
              </w:rPr>
              <w:t>The Company</w:t>
            </w:r>
            <w:r>
              <w:rPr>
                <w:rFonts w:ascii="Arial" w:hAnsi="Arial" w:cs="Arial"/>
              </w:rPr>
              <w:t xml:space="preserve"> at such branch of Barclays Bank PLC or such branch of any other bank, in the City of London as is notified by </w:t>
            </w:r>
            <w:r>
              <w:rPr>
                <w:rFonts w:ascii="Arial" w:hAnsi="Arial" w:cs="Arial"/>
                <w:b/>
                <w:bCs/>
              </w:rPr>
              <w:t>The Company</w:t>
            </w:r>
            <w:r>
              <w:rPr>
                <w:rFonts w:ascii="Arial" w:hAnsi="Arial" w:cs="Arial"/>
              </w:rPr>
              <w:t xml:space="preserve"> to the </w:t>
            </w:r>
            <w:r>
              <w:rPr>
                <w:rFonts w:ascii="Arial" w:hAnsi="Arial" w:cs="Arial"/>
                <w:b/>
              </w:rPr>
              <w:t xml:space="preserve">User </w:t>
            </w:r>
            <w:r w:rsidRPr="006E10F8">
              <w:rPr>
                <w:rFonts w:ascii="Arial" w:hAnsi="Arial" w:cs="Arial"/>
              </w:rPr>
              <w:t xml:space="preserve">in which deposits of principal sums from the </w:t>
            </w:r>
            <w:r w:rsidRPr="006E10F8">
              <w:rPr>
                <w:rFonts w:ascii="Arial Bold" w:hAnsi="Arial Bold" w:cs="Arial"/>
                <w:b/>
              </w:rPr>
              <w:t>User</w:t>
            </w:r>
            <w:r w:rsidRPr="006E10F8">
              <w:rPr>
                <w:rFonts w:ascii="Arial" w:hAnsi="Arial" w:cs="Arial"/>
              </w:rPr>
              <w:t xml:space="preserve"> shall be ascertainable, </w:t>
            </w:r>
            <w:r>
              <w:rPr>
                <w:rFonts w:ascii="Arial" w:hAnsi="Arial" w:cs="Arial"/>
              </w:rPr>
              <w:t xml:space="preserve">bearing interest from (and including) the date of deposit of principal sums to (but excluding) the date of withdrawal of principal sums from such account, mandated for withdrawal of any sums solely by </w:t>
            </w:r>
            <w:r>
              <w:rPr>
                <w:rFonts w:ascii="Arial" w:hAnsi="Arial" w:cs="Arial"/>
                <w:b/>
                <w:bCs/>
              </w:rPr>
              <w:t xml:space="preserve">The Company </w:t>
            </w:r>
            <w:r w:rsidRPr="006E10F8">
              <w:rPr>
                <w:rFonts w:ascii="Arial" w:hAnsi="Arial" w:cs="Arial"/>
                <w:bCs/>
              </w:rPr>
              <w:t xml:space="preserve">and mandated for the transfer </w:t>
            </w:r>
            <w:r w:rsidRPr="006E10F8">
              <w:rPr>
                <w:rFonts w:ascii="Arial" w:hAnsi="Arial" w:cs="Arial"/>
              </w:rPr>
              <w:t>of any interest accrued to such account to:</w:t>
            </w:r>
          </w:p>
          <w:p w14:paraId="44F261AE" w14:textId="77777777" w:rsidR="004C79EC" w:rsidRPr="006E10F8" w:rsidRDefault="004C79EC" w:rsidP="004C79EC">
            <w:pPr>
              <w:pStyle w:val="clauseindent"/>
              <w:ind w:left="0"/>
              <w:jc w:val="both"/>
              <w:rPr>
                <w:rFonts w:ascii="Arial" w:hAnsi="Arial" w:cs="Arial"/>
              </w:rPr>
            </w:pPr>
            <w:r w:rsidRPr="006E10F8">
              <w:rPr>
                <w:rFonts w:ascii="Arial" w:hAnsi="Arial" w:cs="Arial"/>
              </w:rPr>
              <w:t xml:space="preserve">a) an associated bank account in the name of </w:t>
            </w:r>
            <w:r w:rsidRPr="006E10F8">
              <w:rPr>
                <w:rFonts w:ascii="Arial" w:hAnsi="Arial" w:cs="Arial"/>
                <w:b/>
              </w:rPr>
              <w:t xml:space="preserve">The Company </w:t>
            </w:r>
            <w:r w:rsidRPr="006E10F8">
              <w:rPr>
                <w:rFonts w:ascii="Arial" w:hAnsi="Arial" w:cs="Arial"/>
              </w:rPr>
              <w:t xml:space="preserve">in which the interest accruing in respect of the principal sums deposited by the </w:t>
            </w:r>
            <w:r w:rsidRPr="006E10F8">
              <w:rPr>
                <w:rFonts w:ascii="Arial" w:hAnsi="Arial" w:cs="Arial"/>
                <w:b/>
              </w:rPr>
              <w:t>User</w:t>
            </w:r>
            <w:r w:rsidRPr="006E10F8">
              <w:rPr>
                <w:rFonts w:ascii="Arial" w:hAnsi="Arial" w:cs="Arial"/>
              </w:rPr>
              <w:t xml:space="preserve"> shall be ascertainable; or</w:t>
            </w:r>
          </w:p>
          <w:p w14:paraId="219A2CD3" w14:textId="77777777" w:rsidR="004C79EC" w:rsidRDefault="004C79EC" w:rsidP="004C79EC">
            <w:pPr>
              <w:pStyle w:val="BodyText"/>
              <w:jc w:val="both"/>
              <w:rPr>
                <w:rFonts w:ascii="Arial" w:hAnsi="Arial" w:cs="Arial"/>
                <w:b/>
                <w:i/>
              </w:rPr>
            </w:pPr>
            <w:r w:rsidRPr="006E10F8">
              <w:rPr>
                <w:rFonts w:ascii="Arial" w:hAnsi="Arial" w:cs="Arial"/>
              </w:rPr>
              <w:t xml:space="preserve">b) such bank account as the </w:t>
            </w:r>
            <w:r w:rsidRPr="006E10F8">
              <w:rPr>
                <w:rFonts w:ascii="Arial" w:hAnsi="Arial" w:cs="Arial"/>
                <w:b/>
              </w:rPr>
              <w:t>User</w:t>
            </w:r>
            <w:r w:rsidRPr="006E10F8">
              <w:rPr>
                <w:rFonts w:ascii="Arial" w:hAnsi="Arial" w:cs="Arial"/>
              </w:rPr>
              <w:t xml:space="preserve"> may specify</w:t>
            </w:r>
            <w:r>
              <w:rPr>
                <w:rFonts w:ascii="Arial" w:hAnsi="Arial" w:cs="Arial"/>
              </w:rPr>
              <w:t>;</w:t>
            </w:r>
          </w:p>
        </w:tc>
      </w:tr>
      <w:tr w:rsidR="004C79EC" w14:paraId="0B7AFEF8" w14:textId="77777777" w:rsidTr="00ED2860">
        <w:tc>
          <w:tcPr>
            <w:tcW w:w="3545" w:type="dxa"/>
          </w:tcPr>
          <w:p w14:paraId="19CB780A" w14:textId="77777777" w:rsidR="004C79EC" w:rsidRDefault="004C79EC" w:rsidP="004C79EC">
            <w:pPr>
              <w:pStyle w:val="BodyText"/>
              <w:rPr>
                <w:rFonts w:ascii="Arial" w:hAnsi="Arial" w:cs="Arial"/>
                <w:b/>
                <w:bCs/>
              </w:rPr>
            </w:pPr>
            <w:r>
              <w:rPr>
                <w:rFonts w:ascii="Arial" w:hAnsi="Arial" w:cs="Arial"/>
                <w:b/>
                <w:bCs/>
              </w:rPr>
              <w:t>"Estimated Demand"</w:t>
            </w:r>
          </w:p>
        </w:tc>
        <w:tc>
          <w:tcPr>
            <w:tcW w:w="6775" w:type="dxa"/>
          </w:tcPr>
          <w:p w14:paraId="2DC8CD5C" w14:textId="77777777" w:rsidR="004C79EC" w:rsidRDefault="004C79EC" w:rsidP="004C79EC">
            <w:pPr>
              <w:pStyle w:val="BodyText"/>
              <w:jc w:val="both"/>
              <w:rPr>
                <w:rFonts w:ascii="Arial" w:hAnsi="Arial" w:cs="Arial"/>
                <w:b/>
                <w:i/>
              </w:rPr>
            </w:pPr>
            <w:r>
              <w:rPr>
                <w:rFonts w:ascii="Arial" w:hAnsi="Arial" w:cs="Arial"/>
              </w:rPr>
              <w:t xml:space="preserve">the forecast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data filed with </w:t>
            </w:r>
            <w:r>
              <w:rPr>
                <w:rFonts w:ascii="Arial" w:hAnsi="Arial" w:cs="Arial"/>
                <w:b/>
                <w:bCs/>
              </w:rPr>
              <w:t>The Company</w:t>
            </w:r>
            <w:r>
              <w:rPr>
                <w:rFonts w:ascii="Arial" w:hAnsi="Arial" w:cs="Arial"/>
              </w:rPr>
              <w:t xml:space="preserve"> pursuant to the </w:t>
            </w:r>
            <w:r>
              <w:rPr>
                <w:rFonts w:ascii="Arial" w:hAnsi="Arial" w:cs="Arial"/>
                <w:b/>
              </w:rPr>
              <w:t>Charging Statements</w:t>
            </w:r>
            <w:r>
              <w:rPr>
                <w:rFonts w:ascii="Arial" w:hAnsi="Arial" w:cs="Arial"/>
              </w:rPr>
              <w:t>;</w:t>
            </w:r>
          </w:p>
        </w:tc>
      </w:tr>
      <w:tr w:rsidR="004C79EC" w14:paraId="2353A1A1" w14:textId="77777777" w:rsidTr="00ED2860">
        <w:tc>
          <w:tcPr>
            <w:tcW w:w="3545" w:type="dxa"/>
          </w:tcPr>
          <w:p w14:paraId="08941A95" w14:textId="77777777" w:rsidR="004C79EC" w:rsidRDefault="004C79EC" w:rsidP="004C79EC">
            <w:pPr>
              <w:pStyle w:val="BodyText"/>
              <w:rPr>
                <w:rFonts w:ascii="Arial" w:hAnsi="Arial" w:cs="Arial"/>
                <w:b/>
                <w:bCs/>
              </w:rPr>
            </w:pPr>
            <w:r>
              <w:rPr>
                <w:rFonts w:ascii="Arial" w:hAnsi="Arial" w:cs="Arial"/>
                <w:b/>
                <w:bCs/>
              </w:rPr>
              <w:t>"ET Interface Operator"</w:t>
            </w:r>
          </w:p>
        </w:tc>
        <w:tc>
          <w:tcPr>
            <w:tcW w:w="6775" w:type="dxa"/>
          </w:tcPr>
          <w:p w14:paraId="34CC793B" w14:textId="77777777" w:rsidR="004C79EC" w:rsidRDefault="004C79EC" w:rsidP="004C79EC">
            <w:pPr>
              <w:pStyle w:val="BodyText"/>
              <w:jc w:val="both"/>
              <w:rPr>
                <w:rFonts w:ascii="Arial" w:hAnsi="Arial" w:cs="Arial"/>
              </w:rPr>
            </w:pPr>
            <w:r>
              <w:rPr>
                <w:rFonts w:ascii="Arial" w:hAnsi="Arial" w:cs="Arial"/>
              </w:rPr>
              <w:t xml:space="preserve">the operator of the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bCs/>
              </w:rPr>
              <w:t>to which an</w:t>
            </w:r>
            <w:r>
              <w:rPr>
                <w:rFonts w:ascii="Arial" w:hAnsi="Arial" w:cs="Arial"/>
                <w:b/>
              </w:rPr>
              <w:t xml:space="preserve"> </w:t>
            </w:r>
            <w:r>
              <w:rPr>
                <w:rFonts w:ascii="Arial" w:hAnsi="Arial" w:cs="Arial"/>
                <w:b/>
                <w:bCs/>
                <w:color w:val="000000"/>
                <w:w w:val="0"/>
              </w:rPr>
              <w:t xml:space="preserve">ET Offshore Transmission System </w:t>
            </w:r>
            <w:r>
              <w:rPr>
                <w:rFonts w:ascii="Arial" w:hAnsi="Arial" w:cs="Arial"/>
                <w:color w:val="000000"/>
                <w:w w:val="0"/>
              </w:rPr>
              <w:t>connects;</w:t>
            </w:r>
          </w:p>
        </w:tc>
      </w:tr>
      <w:tr w:rsidR="004C79EC" w14:paraId="67ECBE65" w14:textId="77777777" w:rsidTr="00ED2860">
        <w:tc>
          <w:tcPr>
            <w:tcW w:w="3545" w:type="dxa"/>
          </w:tcPr>
          <w:p w14:paraId="5A6C651E" w14:textId="77777777" w:rsidR="004C79EC" w:rsidRDefault="004C79EC" w:rsidP="004C79EC">
            <w:pPr>
              <w:pStyle w:val="BodyText"/>
              <w:rPr>
                <w:rFonts w:ascii="Arial" w:hAnsi="Arial" w:cs="Arial"/>
                <w:b/>
                <w:bCs/>
              </w:rPr>
            </w:pPr>
            <w:r>
              <w:rPr>
                <w:rFonts w:ascii="Arial" w:hAnsi="Arial" w:cs="Arial"/>
                <w:b/>
                <w:bCs/>
              </w:rPr>
              <w:t>“ET Interface Point”</w:t>
            </w:r>
          </w:p>
        </w:tc>
        <w:tc>
          <w:tcPr>
            <w:tcW w:w="6775" w:type="dxa"/>
          </w:tcPr>
          <w:p w14:paraId="0B70229E" w14:textId="77777777" w:rsidR="004C79EC" w:rsidRDefault="004C79EC" w:rsidP="004C79EC">
            <w:pPr>
              <w:pStyle w:val="BodyText"/>
              <w:jc w:val="both"/>
              <w:rPr>
                <w:rFonts w:ascii="Arial" w:hAnsi="Arial" w:cs="Arial"/>
              </w:rPr>
            </w:pPr>
            <w:r>
              <w:rPr>
                <w:rFonts w:ascii="Arial" w:hAnsi="Arial" w:cs="Arial"/>
              </w:rPr>
              <w:t xml:space="preserve">the electrical point of connection between an </w:t>
            </w:r>
            <w:r>
              <w:rPr>
                <w:rFonts w:ascii="Arial" w:hAnsi="Arial" w:cs="Arial"/>
                <w:b/>
              </w:rPr>
              <w:t>Offshore Transmission System</w:t>
            </w:r>
            <w:r>
              <w:rPr>
                <w:rFonts w:ascii="Arial" w:hAnsi="Arial" w:cs="Arial"/>
              </w:rPr>
              <w:t xml:space="preserve"> and an </w:t>
            </w:r>
            <w:r>
              <w:rPr>
                <w:rFonts w:ascii="Arial" w:hAnsi="Arial" w:cs="Arial"/>
                <w:b/>
              </w:rPr>
              <w:t>Onshore</w:t>
            </w:r>
            <w:r>
              <w:rPr>
                <w:rFonts w:ascii="Arial" w:hAnsi="Arial" w:cs="Arial"/>
              </w:rPr>
              <w:t xml:space="preserve"> </w:t>
            </w:r>
            <w:r>
              <w:rPr>
                <w:rFonts w:ascii="Arial" w:hAnsi="Arial" w:cs="Arial"/>
                <w:b/>
              </w:rPr>
              <w:t xml:space="preserve">Distribution System </w:t>
            </w:r>
            <w:r>
              <w:rPr>
                <w:rFonts w:ascii="Arial" w:hAnsi="Arial" w:cs="Arial"/>
              </w:rPr>
              <w:t xml:space="preserve">and </w:t>
            </w:r>
            <w:r>
              <w:rPr>
                <w:rFonts w:ascii="Arial" w:hAnsi="Arial" w:cs="Arial"/>
              </w:rPr>
              <w:lastRenderedPageBreak/>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4C79EC" w14:paraId="716E9B81" w14:textId="77777777" w:rsidTr="00ED2860">
        <w:tc>
          <w:tcPr>
            <w:tcW w:w="3545" w:type="dxa"/>
            <w:shd w:val="clear" w:color="auto" w:fill="auto"/>
          </w:tcPr>
          <w:p w14:paraId="00510EF9" w14:textId="77777777" w:rsidR="004C79EC" w:rsidRDefault="004C79EC" w:rsidP="004C79EC">
            <w:pPr>
              <w:pStyle w:val="BodyText"/>
              <w:rPr>
                <w:rFonts w:ascii="Arial" w:hAnsi="Arial" w:cs="Arial"/>
                <w:b/>
                <w:bCs/>
                <w:color w:val="000000"/>
                <w:w w:val="0"/>
              </w:rPr>
            </w:pPr>
            <w:r>
              <w:rPr>
                <w:rFonts w:ascii="Arial" w:hAnsi="Arial" w:cs="Arial"/>
                <w:b/>
                <w:bCs/>
                <w:color w:val="000000"/>
                <w:w w:val="0"/>
              </w:rPr>
              <w:lastRenderedPageBreak/>
              <w:t>“ET Offshore Transmission System”</w:t>
            </w:r>
          </w:p>
        </w:tc>
        <w:tc>
          <w:tcPr>
            <w:tcW w:w="6775" w:type="dxa"/>
            <w:shd w:val="clear" w:color="auto" w:fill="auto"/>
          </w:tcPr>
          <w:p w14:paraId="40B8179C"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an </w:t>
            </w:r>
            <w:r>
              <w:rPr>
                <w:rFonts w:ascii="Arial" w:hAnsi="Arial" w:cs="Arial"/>
                <w:b/>
                <w:color w:val="000000"/>
                <w:w w:val="0"/>
              </w:rPr>
              <w:t>Offshore Transmission System</w:t>
            </w:r>
            <w:r>
              <w:rPr>
                <w:rFonts w:ascii="Arial" w:hAnsi="Arial" w:cs="Arial"/>
                <w:color w:val="000000"/>
                <w:w w:val="0"/>
              </w:rPr>
              <w:t xml:space="preserve"> connected at an </w:t>
            </w:r>
            <w:r>
              <w:rPr>
                <w:rFonts w:ascii="Arial" w:hAnsi="Arial" w:cs="Arial"/>
                <w:b/>
                <w:color w:val="000000"/>
                <w:w w:val="0"/>
              </w:rPr>
              <w:t>ET Interface Point</w:t>
            </w:r>
            <w:r>
              <w:rPr>
                <w:rFonts w:ascii="Arial" w:hAnsi="Arial" w:cs="Arial"/>
                <w:color w:val="000000"/>
                <w:w w:val="0"/>
              </w:rPr>
              <w:t>;</w:t>
            </w:r>
          </w:p>
        </w:tc>
      </w:tr>
      <w:tr w:rsidR="004C79EC" w14:paraId="5BB05BE1" w14:textId="77777777" w:rsidTr="00ED2860">
        <w:tc>
          <w:tcPr>
            <w:tcW w:w="3545" w:type="dxa"/>
            <w:shd w:val="clear" w:color="auto" w:fill="auto"/>
          </w:tcPr>
          <w:p w14:paraId="3B50984D" w14:textId="22126AD6" w:rsidR="004C79EC" w:rsidRPr="007206FD" w:rsidRDefault="004C79EC" w:rsidP="004C79EC">
            <w:pPr>
              <w:pStyle w:val="BodyText"/>
              <w:rPr>
                <w:rFonts w:ascii="Arial" w:hAnsi="Arial" w:cs="Arial"/>
                <w:b/>
                <w:bCs/>
                <w:w w:val="0"/>
              </w:rPr>
            </w:pPr>
            <w:bookmarkStart w:id="54" w:name="_BPDCI_44"/>
            <w:r w:rsidRPr="007206FD">
              <w:rPr>
                <w:rFonts w:ascii="Arial" w:hAnsi="Arial" w:cs="Arial"/>
                <w:b/>
                <w:bCs/>
                <w:w w:val="0"/>
              </w:rPr>
              <w:t>"ET Restrictions on Availability"</w:t>
            </w:r>
            <w:bookmarkEnd w:id="54"/>
          </w:p>
          <w:p w14:paraId="1DEFA64E" w14:textId="77777777" w:rsidR="004C79EC" w:rsidRDefault="004C79EC" w:rsidP="004C79EC">
            <w:pPr>
              <w:pStyle w:val="BodyText"/>
              <w:rPr>
                <w:rFonts w:ascii="Arial" w:hAnsi="Arial" w:cs="Arial"/>
                <w:b/>
                <w:bCs/>
                <w:color w:val="000000"/>
                <w:w w:val="0"/>
              </w:rPr>
            </w:pPr>
          </w:p>
        </w:tc>
        <w:tc>
          <w:tcPr>
            <w:tcW w:w="6775" w:type="dxa"/>
            <w:shd w:val="clear" w:color="auto" w:fill="auto"/>
          </w:tcPr>
          <w:p w14:paraId="0DCBBA22" w14:textId="77777777" w:rsidR="004C79EC" w:rsidRPr="007206FD" w:rsidRDefault="004C79EC" w:rsidP="004C79EC">
            <w:pPr>
              <w:pStyle w:val="BodyText"/>
              <w:jc w:val="both"/>
              <w:rPr>
                <w:rFonts w:ascii="Arial" w:hAnsi="Arial" w:cs="Arial"/>
                <w:color w:val="000000"/>
              </w:rPr>
            </w:pPr>
            <w:bookmarkStart w:id="55" w:name="_BPDCI_45"/>
            <w:r w:rsidRPr="007206FD">
              <w:rPr>
                <w:rFonts w:ascii="Arial" w:hAnsi="Arial" w:cs="Arial"/>
                <w:color w:val="000000"/>
                <w:w w:val="0"/>
              </w:rPr>
              <w:t xml:space="preserve">is in the context of an </w:t>
            </w:r>
            <w:r w:rsidRPr="007206FD">
              <w:rPr>
                <w:rFonts w:ascii="Arial" w:hAnsi="Arial" w:cs="Arial"/>
                <w:b/>
                <w:color w:val="000000"/>
                <w:w w:val="0"/>
              </w:rPr>
              <w:t xml:space="preserve">ET Offshore Transmission System </w:t>
            </w:r>
            <w:r w:rsidRPr="007206FD">
              <w:rPr>
                <w:rFonts w:ascii="Arial" w:hAnsi="Arial" w:cs="Arial"/>
                <w:color w:val="000000"/>
                <w:w w:val="0"/>
              </w:rPr>
              <w:t xml:space="preserve">the reduction in capability as set out in the relevant </w:t>
            </w:r>
            <w:r w:rsidRPr="007206FD">
              <w:rPr>
                <w:rFonts w:ascii="Arial" w:hAnsi="Arial" w:cs="Arial"/>
                <w:b/>
                <w:color w:val="000000"/>
                <w:w w:val="0"/>
              </w:rPr>
              <w:t>Notification of ET Restrictions on Availability</w:t>
            </w:r>
            <w:r w:rsidRPr="007206FD">
              <w:rPr>
                <w:rFonts w:ascii="Arial" w:hAnsi="Arial" w:cs="Arial"/>
                <w:color w:val="000000"/>
                <w:w w:val="0"/>
              </w:rPr>
              <w:t>;</w:t>
            </w:r>
            <w:bookmarkEnd w:id="55"/>
          </w:p>
        </w:tc>
      </w:tr>
      <w:tr w:rsidR="004C79EC" w14:paraId="59E88B78" w14:textId="77777777" w:rsidTr="00ED2860">
        <w:tc>
          <w:tcPr>
            <w:tcW w:w="3545" w:type="dxa"/>
          </w:tcPr>
          <w:p w14:paraId="17C1A30D" w14:textId="77777777" w:rsidR="004C79EC" w:rsidRDefault="004C79EC" w:rsidP="004C79EC">
            <w:pPr>
              <w:pStyle w:val="BodyText"/>
              <w:rPr>
                <w:rFonts w:ascii="Arial" w:hAnsi="Arial" w:cs="Arial"/>
                <w:b/>
                <w:bCs/>
                <w:color w:val="000000"/>
                <w:w w:val="0"/>
              </w:rPr>
            </w:pPr>
            <w:r>
              <w:rPr>
                <w:rFonts w:ascii="Arial" w:hAnsi="Arial" w:cs="Arial"/>
                <w:b/>
                <w:bCs/>
                <w:color w:val="000000"/>
                <w:w w:val="0"/>
              </w:rPr>
              <w:t>"</w:t>
            </w:r>
            <w:r>
              <w:rPr>
                <w:rFonts w:ascii="Arial" w:hAnsi="Arial" w:cs="Arial"/>
                <w:b/>
                <w:bCs/>
              </w:rPr>
              <w:t>ET Use of System Charges</w:t>
            </w:r>
            <w:r>
              <w:rPr>
                <w:rFonts w:ascii="Arial" w:hAnsi="Arial" w:cs="Arial"/>
                <w:b/>
                <w:bCs/>
                <w:color w:val="000000"/>
                <w:w w:val="0"/>
              </w:rPr>
              <w:t>"</w:t>
            </w:r>
          </w:p>
        </w:tc>
        <w:tc>
          <w:tcPr>
            <w:tcW w:w="6775" w:type="dxa"/>
          </w:tcPr>
          <w:p w14:paraId="7A98FB2B" w14:textId="77777777" w:rsidR="004C79EC" w:rsidRDefault="004C79EC" w:rsidP="004C79EC">
            <w:pPr>
              <w:pStyle w:val="BodyText"/>
              <w:jc w:val="both"/>
              <w:rPr>
                <w:rFonts w:ascii="Arial" w:hAnsi="Arial" w:cs="Arial"/>
                <w:color w:val="000000"/>
                <w:w w:val="0"/>
              </w:rPr>
            </w:pPr>
            <w:r>
              <w:rPr>
                <w:rFonts w:ascii="Arial" w:hAnsi="Arial" w:cs="Arial"/>
                <w:color w:val="000000"/>
                <w:w w:val="0"/>
              </w:rPr>
              <w:t xml:space="preserve">the element of </w:t>
            </w:r>
            <w:r>
              <w:rPr>
                <w:rFonts w:ascii="Arial" w:hAnsi="Arial" w:cs="Arial"/>
                <w:b/>
                <w:color w:val="000000"/>
                <w:w w:val="0"/>
              </w:rPr>
              <w:t>Use of System Charges</w:t>
            </w:r>
            <w:r>
              <w:rPr>
                <w:rFonts w:ascii="Arial" w:hAnsi="Arial" w:cs="Arial"/>
                <w:color w:val="000000"/>
                <w:w w:val="0"/>
              </w:rPr>
              <w:t xml:space="preserve"> consisting of charges payable by </w:t>
            </w:r>
            <w:r>
              <w:rPr>
                <w:rFonts w:ascii="Arial" w:hAnsi="Arial" w:cs="Arial"/>
                <w:b/>
                <w:color w:val="000000"/>
                <w:w w:val="0"/>
              </w:rPr>
              <w:t>The Company</w:t>
            </w:r>
            <w:r>
              <w:rPr>
                <w:rFonts w:ascii="Arial" w:hAnsi="Arial" w:cs="Arial"/>
                <w:color w:val="000000"/>
                <w:w w:val="0"/>
              </w:rPr>
              <w:t xml:space="preserve"> to the </w:t>
            </w:r>
            <w:r>
              <w:rPr>
                <w:rFonts w:ascii="Arial" w:hAnsi="Arial" w:cs="Arial"/>
                <w:b/>
                <w:color w:val="000000"/>
                <w:w w:val="0"/>
              </w:rPr>
              <w:t xml:space="preserve">ET Interface Operator </w:t>
            </w:r>
            <w:r>
              <w:rPr>
                <w:rFonts w:ascii="Arial" w:hAnsi="Arial" w:cs="Arial"/>
                <w:color w:val="000000"/>
                <w:w w:val="0"/>
              </w:rPr>
              <w:t xml:space="preserve">in respect of the connection to a </w:t>
            </w:r>
            <w:r>
              <w:rPr>
                <w:rFonts w:ascii="Arial" w:hAnsi="Arial" w:cs="Arial"/>
                <w:b/>
                <w:color w:val="000000"/>
                <w:w w:val="0"/>
              </w:rPr>
              <w:t>Distribution System</w:t>
            </w:r>
            <w:r>
              <w:rPr>
                <w:rFonts w:ascii="Arial" w:hAnsi="Arial" w:cs="Arial"/>
                <w:color w:val="000000"/>
                <w:w w:val="0"/>
              </w:rPr>
              <w:t xml:space="preserve"> by an </w:t>
            </w:r>
            <w:r>
              <w:rPr>
                <w:rFonts w:ascii="Arial" w:hAnsi="Arial" w:cs="Arial"/>
                <w:b/>
                <w:color w:val="000000"/>
                <w:w w:val="0"/>
              </w:rPr>
              <w:t>Offshore Transmission System</w:t>
            </w:r>
            <w:r>
              <w:rPr>
                <w:rFonts w:ascii="Arial" w:hAnsi="Arial" w:cs="Arial"/>
                <w:color w:val="000000"/>
                <w:w w:val="0"/>
              </w:rPr>
              <w:t xml:space="preserve"> and use of such </w:t>
            </w:r>
            <w:r>
              <w:rPr>
                <w:rFonts w:ascii="Arial" w:hAnsi="Arial" w:cs="Arial"/>
                <w:b/>
                <w:color w:val="000000"/>
                <w:w w:val="0"/>
              </w:rPr>
              <w:t>Distribution System</w:t>
            </w:r>
            <w:r>
              <w:rPr>
                <w:rFonts w:ascii="Arial" w:hAnsi="Arial" w:cs="Arial"/>
                <w:color w:val="000000"/>
                <w:w w:val="0"/>
              </w:rPr>
              <w:t xml:space="preserve"> by means of such </w:t>
            </w:r>
            <w:r>
              <w:rPr>
                <w:rFonts w:ascii="Arial" w:hAnsi="Arial" w:cs="Arial"/>
                <w:b/>
                <w:color w:val="000000"/>
                <w:w w:val="0"/>
              </w:rPr>
              <w:t>Offshore Transmission System</w:t>
            </w:r>
            <w:r>
              <w:rPr>
                <w:rFonts w:ascii="Arial" w:hAnsi="Arial" w:cs="Arial"/>
                <w:color w:val="000000"/>
                <w:w w:val="0"/>
              </w:rPr>
              <w:t>;</w:t>
            </w:r>
          </w:p>
        </w:tc>
      </w:tr>
      <w:tr w:rsidR="004C79EC" w14:paraId="77DDC1B6" w14:textId="77777777" w:rsidTr="00ED2860">
        <w:tc>
          <w:tcPr>
            <w:tcW w:w="3545" w:type="dxa"/>
          </w:tcPr>
          <w:p w14:paraId="01D06F6C" w14:textId="77777777" w:rsidR="004C79EC" w:rsidRDefault="004C79EC" w:rsidP="004C79EC">
            <w:pPr>
              <w:pStyle w:val="BodyText"/>
              <w:rPr>
                <w:rFonts w:ascii="Arial" w:hAnsi="Arial" w:cs="Arial"/>
                <w:b/>
                <w:bCs/>
                <w:color w:val="000000"/>
                <w:w w:val="0"/>
              </w:rPr>
            </w:pPr>
            <w:r>
              <w:rPr>
                <w:rFonts w:ascii="Arial" w:hAnsi="Arial" w:cs="Arial"/>
                <w:b/>
                <w:bCs/>
                <w:color w:val="000000"/>
                <w:w w:val="0"/>
              </w:rPr>
              <w:t>“European Commission”</w:t>
            </w:r>
          </w:p>
          <w:p w14:paraId="5BAD113C" w14:textId="77777777" w:rsidR="00BF3959" w:rsidRDefault="00BF3959" w:rsidP="004C79EC">
            <w:pPr>
              <w:pStyle w:val="BodyText"/>
              <w:rPr>
                <w:rFonts w:ascii="Arial" w:hAnsi="Arial" w:cs="Arial"/>
                <w:b/>
                <w:bCs/>
                <w:color w:val="000000"/>
                <w:w w:val="0"/>
              </w:rPr>
            </w:pPr>
          </w:p>
          <w:p w14:paraId="493B5555" w14:textId="197B0071" w:rsidR="00BF3959" w:rsidRDefault="00BF3959" w:rsidP="004C79EC">
            <w:pPr>
              <w:pStyle w:val="BodyText"/>
              <w:rPr>
                <w:rFonts w:ascii="Arial" w:hAnsi="Arial" w:cs="Arial"/>
                <w:b/>
                <w:bCs/>
                <w:color w:val="000000"/>
                <w:w w:val="0"/>
              </w:rPr>
            </w:pPr>
            <w:r w:rsidRPr="00BF3959">
              <w:rPr>
                <w:rFonts w:ascii="Arial" w:hAnsi="Arial" w:cs="Arial"/>
                <w:b/>
                <w:bCs/>
              </w:rPr>
              <w:t>“Evaluation of Transmission Impact”</w:t>
            </w:r>
          </w:p>
        </w:tc>
        <w:tc>
          <w:tcPr>
            <w:tcW w:w="6775" w:type="dxa"/>
          </w:tcPr>
          <w:p w14:paraId="284F6666" w14:textId="77777777" w:rsidR="004C79EC" w:rsidRDefault="004C79EC" w:rsidP="004C79EC">
            <w:pPr>
              <w:pStyle w:val="BodyText"/>
              <w:jc w:val="both"/>
              <w:rPr>
                <w:rFonts w:ascii="Arial" w:hAnsi="Arial" w:cs="Arial"/>
              </w:rPr>
            </w:pPr>
            <w:r w:rsidRPr="004D5A11">
              <w:rPr>
                <w:rFonts w:ascii="Arial" w:hAnsi="Arial" w:cs="Arial"/>
              </w:rPr>
              <w:t>means the institution of that name established under The Treaty on European Union as amended from time to time;</w:t>
            </w:r>
          </w:p>
          <w:p w14:paraId="04457673" w14:textId="020B3C50" w:rsidR="004D1A33" w:rsidRPr="004D5A11" w:rsidRDefault="00324D32" w:rsidP="004C79EC">
            <w:pPr>
              <w:pStyle w:val="BodyText"/>
              <w:jc w:val="both"/>
              <w:rPr>
                <w:rFonts w:ascii="Arial" w:hAnsi="Arial" w:cs="Arial"/>
                <w:w w:val="0"/>
              </w:rPr>
            </w:pPr>
            <w:r w:rsidRPr="00324D32">
              <w:rPr>
                <w:rFonts w:ascii="Arial" w:hAnsi="Arial" w:cs="Arial"/>
              </w:rPr>
              <w:t xml:space="preserve">The process undertaken by </w:t>
            </w:r>
            <w:r w:rsidRPr="00324D32">
              <w:rPr>
                <w:rFonts w:ascii="Arial" w:hAnsi="Arial" w:cs="Arial"/>
                <w:b/>
              </w:rPr>
              <w:t>The Company</w:t>
            </w:r>
            <w:r w:rsidRPr="00324D32">
              <w:rPr>
                <w:rFonts w:ascii="Arial" w:hAnsi="Arial" w:cs="Arial"/>
              </w:rPr>
              <w:t xml:space="preserve"> to understand the effect of a </w:t>
            </w:r>
            <w:r w:rsidRPr="00324D32">
              <w:rPr>
                <w:rFonts w:ascii="Arial" w:hAnsi="Arial" w:cs="Arial"/>
                <w:b/>
              </w:rPr>
              <w:t xml:space="preserve">Relevant Embedded Power Station </w:t>
            </w:r>
            <w:r w:rsidRPr="00324D32">
              <w:rPr>
                <w:rFonts w:ascii="Arial" w:hAnsi="Arial" w:cs="Arial"/>
              </w:rPr>
              <w:t xml:space="preserve">on the </w:t>
            </w:r>
            <w:r w:rsidRPr="00324D32">
              <w:rPr>
                <w:rFonts w:ascii="Arial" w:hAnsi="Arial" w:cs="Arial"/>
                <w:b/>
              </w:rPr>
              <w:t>National Electricity Transmission System;</w:t>
            </w:r>
          </w:p>
        </w:tc>
      </w:tr>
      <w:tr w:rsidR="004C79EC" w14:paraId="3287C6A5" w14:textId="77777777" w:rsidTr="00ED2860">
        <w:tc>
          <w:tcPr>
            <w:tcW w:w="3545" w:type="dxa"/>
          </w:tcPr>
          <w:p w14:paraId="115D5C34" w14:textId="77777777" w:rsidR="004C79EC" w:rsidRDefault="004C79EC" w:rsidP="004C79EC">
            <w:pPr>
              <w:pStyle w:val="BodyText"/>
              <w:rPr>
                <w:rFonts w:ascii="Arial" w:hAnsi="Arial" w:cs="Arial"/>
                <w:b/>
                <w:bCs/>
              </w:rPr>
            </w:pPr>
            <w:r>
              <w:rPr>
                <w:rFonts w:ascii="Arial" w:hAnsi="Arial" w:cs="Arial"/>
                <w:b/>
                <w:bCs/>
              </w:rPr>
              <w:t>"Event"</w:t>
            </w:r>
          </w:p>
        </w:tc>
        <w:tc>
          <w:tcPr>
            <w:tcW w:w="6775" w:type="dxa"/>
          </w:tcPr>
          <w:p w14:paraId="45A6FEBF"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7B8A4BCE" w14:textId="77777777" w:rsidTr="00ED2860">
        <w:tc>
          <w:tcPr>
            <w:tcW w:w="3545" w:type="dxa"/>
          </w:tcPr>
          <w:p w14:paraId="1DDC78F1" w14:textId="77777777" w:rsidR="004C79EC" w:rsidRDefault="004C79EC" w:rsidP="004C79EC">
            <w:pPr>
              <w:pStyle w:val="BodyText"/>
              <w:rPr>
                <w:rFonts w:ascii="Arial" w:hAnsi="Arial" w:cs="Arial"/>
                <w:b/>
                <w:bCs/>
              </w:rPr>
            </w:pPr>
            <w:r>
              <w:rPr>
                <w:rFonts w:ascii="Arial" w:hAnsi="Arial" w:cs="Arial"/>
                <w:b/>
                <w:bCs/>
              </w:rPr>
              <w:t>"Event of Default"</w:t>
            </w:r>
          </w:p>
        </w:tc>
        <w:tc>
          <w:tcPr>
            <w:tcW w:w="6775" w:type="dxa"/>
          </w:tcPr>
          <w:p w14:paraId="2E187697" w14:textId="77777777" w:rsidR="004C79EC" w:rsidRDefault="004C79EC" w:rsidP="004C79EC">
            <w:pPr>
              <w:pStyle w:val="BodyText"/>
              <w:jc w:val="both"/>
              <w:rPr>
                <w:rFonts w:ascii="Arial" w:hAnsi="Arial" w:cs="Arial"/>
              </w:rPr>
            </w:pPr>
            <w:r>
              <w:rPr>
                <w:rFonts w:ascii="Arial" w:hAnsi="Arial" w:cs="Arial"/>
              </w:rPr>
              <w:t>any of the events set out in Section 5 as constituting an event of default;</w:t>
            </w:r>
          </w:p>
        </w:tc>
      </w:tr>
      <w:tr w:rsidR="004C79EC" w14:paraId="10A1E3F2" w14:textId="77777777" w:rsidTr="00ED2860">
        <w:tc>
          <w:tcPr>
            <w:tcW w:w="3545" w:type="dxa"/>
          </w:tcPr>
          <w:p w14:paraId="038B0C95" w14:textId="77777777" w:rsidR="004C79EC" w:rsidRDefault="004C79EC" w:rsidP="004C79EC">
            <w:pPr>
              <w:pStyle w:val="BodyText"/>
              <w:rPr>
                <w:rFonts w:ascii="Arial" w:hAnsi="Arial" w:cs="Arial"/>
                <w:b/>
                <w:bCs/>
              </w:rPr>
            </w:pPr>
            <w:r>
              <w:rPr>
                <w:rFonts w:ascii="Arial" w:hAnsi="Arial" w:cs="Arial"/>
                <w:b/>
                <w:bCs/>
              </w:rPr>
              <w:t>"Exchange Rate"</w:t>
            </w:r>
          </w:p>
        </w:tc>
        <w:tc>
          <w:tcPr>
            <w:tcW w:w="6775" w:type="dxa"/>
          </w:tcPr>
          <w:p w14:paraId="086E7597"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rPr>
              <w:t>Transmission Entry Capacity</w:t>
            </w:r>
            <w:r>
              <w:rPr>
                <w:rFonts w:ascii="Arial" w:hAnsi="Arial" w:cs="Arial"/>
              </w:rPr>
              <w:t xml:space="preserve"> available to a specific party as a direct result of a specific reduction in the </w:t>
            </w:r>
            <w:r>
              <w:rPr>
                <w:rFonts w:ascii="Arial" w:hAnsi="Arial" w:cs="Arial"/>
                <w:b/>
              </w:rPr>
              <w:t>Transmission Entry Capacity</w:t>
            </w:r>
            <w:r>
              <w:rPr>
                <w:rFonts w:ascii="Arial" w:hAnsi="Arial" w:cs="Arial"/>
              </w:rPr>
              <w:t xml:space="preserve"> available to another party.</w:t>
            </w:r>
          </w:p>
        </w:tc>
      </w:tr>
      <w:tr w:rsidR="004C79EC" w14:paraId="6C30E5CC" w14:textId="77777777" w:rsidTr="00ED2860">
        <w:tc>
          <w:tcPr>
            <w:tcW w:w="3545" w:type="dxa"/>
          </w:tcPr>
          <w:p w14:paraId="2DB27655" w14:textId="77777777" w:rsidR="004C79EC" w:rsidRDefault="004C79EC" w:rsidP="004C79EC">
            <w:pPr>
              <w:pStyle w:val="BodyText"/>
              <w:rPr>
                <w:rFonts w:ascii="Arial" w:hAnsi="Arial" w:cs="Arial"/>
                <w:b/>
                <w:bCs/>
              </w:rPr>
            </w:pPr>
            <w:r>
              <w:rPr>
                <w:rFonts w:ascii="Arial" w:hAnsi="Arial" w:cs="Arial"/>
                <w:b/>
                <w:bCs/>
              </w:rPr>
              <w:t>"Exchange Rate Request"</w:t>
            </w:r>
          </w:p>
        </w:tc>
        <w:tc>
          <w:tcPr>
            <w:tcW w:w="6775" w:type="dxa"/>
          </w:tcPr>
          <w:p w14:paraId="3272764B" w14:textId="77777777" w:rsidR="004C79EC" w:rsidRPr="00CC2624" w:rsidRDefault="004C79EC" w:rsidP="004C79EC">
            <w:pPr>
              <w:pStyle w:val="BodyText"/>
              <w:jc w:val="both"/>
              <w:rPr>
                <w:rFonts w:ascii="Arial" w:hAnsi="Arial" w:cs="Arial"/>
              </w:rPr>
            </w:pPr>
            <w:r>
              <w:rPr>
                <w:rFonts w:ascii="Arial" w:hAnsi="Arial" w:cs="Arial"/>
              </w:rPr>
              <w:t xml:space="preserve">a joint request from a </w:t>
            </w:r>
            <w:r>
              <w:rPr>
                <w:rFonts w:ascii="Arial" w:hAnsi="Arial" w:cs="Arial"/>
                <w:b/>
              </w:rPr>
              <w:t xml:space="preserve">User </w:t>
            </w:r>
            <w:r>
              <w:rPr>
                <w:rFonts w:ascii="Arial" w:hAnsi="Arial" w:cs="Arial"/>
              </w:rPr>
              <w:t xml:space="preserve">and another </w:t>
            </w:r>
            <w:r>
              <w:rPr>
                <w:rFonts w:ascii="Arial" w:hAnsi="Arial" w:cs="Arial"/>
                <w:b/>
              </w:rPr>
              <w:t>User</w:t>
            </w:r>
            <w:r>
              <w:rPr>
                <w:rFonts w:ascii="Arial" w:hAnsi="Arial" w:cs="Arial"/>
              </w:rPr>
              <w:t xml:space="preserve"> to calculate the </w:t>
            </w:r>
            <w:r>
              <w:rPr>
                <w:rFonts w:ascii="Arial" w:hAnsi="Arial" w:cs="Arial"/>
                <w:b/>
              </w:rPr>
              <w:t>Exchange Rate</w:t>
            </w:r>
            <w:r>
              <w:rPr>
                <w:rFonts w:ascii="Arial" w:hAnsi="Arial" w:cs="Arial"/>
              </w:rPr>
              <w:t xml:space="preserve"> that would apply were they to agree to a </w:t>
            </w:r>
            <w:r>
              <w:rPr>
                <w:rFonts w:ascii="Arial" w:hAnsi="Arial" w:cs="Arial"/>
                <w:b/>
              </w:rPr>
              <w:t>TEC Trade</w:t>
            </w:r>
            <w:r>
              <w:rPr>
                <w:rFonts w:ascii="Arial" w:hAnsi="Arial" w:cs="Arial"/>
              </w:rPr>
              <w:t>;</w:t>
            </w:r>
          </w:p>
        </w:tc>
      </w:tr>
      <w:tr w:rsidR="004C79EC" w14:paraId="1AF30B69" w14:textId="77777777" w:rsidTr="00ED2860">
        <w:tc>
          <w:tcPr>
            <w:tcW w:w="3545" w:type="dxa"/>
          </w:tcPr>
          <w:p w14:paraId="2AECB90C" w14:textId="77777777" w:rsidR="004C79EC" w:rsidRDefault="004C79EC" w:rsidP="004C79EC">
            <w:pPr>
              <w:pStyle w:val="BodyText"/>
              <w:rPr>
                <w:rFonts w:ascii="Arial" w:hAnsi="Arial" w:cs="Arial"/>
                <w:b/>
                <w:bCs/>
              </w:rPr>
            </w:pPr>
            <w:r>
              <w:rPr>
                <w:rFonts w:ascii="Arial" w:hAnsi="Arial" w:cs="Arial"/>
                <w:b/>
                <w:bCs/>
              </w:rPr>
              <w:t>"Excitation System"</w:t>
            </w:r>
          </w:p>
        </w:tc>
        <w:tc>
          <w:tcPr>
            <w:tcW w:w="6775" w:type="dxa"/>
          </w:tcPr>
          <w:p w14:paraId="5683D79A" w14:textId="77777777" w:rsidR="004C79EC" w:rsidRDefault="004C79EC" w:rsidP="004C79EC">
            <w:pPr>
              <w:pStyle w:val="BodyText"/>
              <w:jc w:val="both"/>
              <w:rPr>
                <w:rFonts w:ascii="Arial" w:hAnsi="Arial" w:cs="Arial"/>
              </w:rPr>
            </w:pPr>
            <w:r>
              <w:rPr>
                <w:rFonts w:ascii="Arial" w:hAnsi="Arial" w:cs="Arial"/>
              </w:rPr>
              <w:t>the equipment providing the field current of a machine, including all regulating and control elements as well as field discharge or suppression equipment and protective devices;</w:t>
            </w:r>
          </w:p>
        </w:tc>
      </w:tr>
      <w:tr w:rsidR="004C79EC" w14:paraId="58E3669F" w14:textId="77777777" w:rsidTr="00ED2860">
        <w:tc>
          <w:tcPr>
            <w:tcW w:w="3545" w:type="dxa"/>
          </w:tcPr>
          <w:p w14:paraId="79097429" w14:textId="77777777" w:rsidR="004C79EC" w:rsidRDefault="004C79EC" w:rsidP="004C79EC">
            <w:pPr>
              <w:pStyle w:val="BodyText"/>
              <w:rPr>
                <w:rFonts w:ascii="Arial" w:hAnsi="Arial" w:cs="Arial"/>
                <w:b/>
                <w:bCs/>
              </w:rPr>
            </w:pPr>
            <w:r>
              <w:rPr>
                <w:rFonts w:ascii="Arial" w:hAnsi="Arial" w:cs="Arial"/>
                <w:b/>
                <w:bCs/>
              </w:rPr>
              <w:t>"Exemptable"</w:t>
            </w:r>
          </w:p>
        </w:tc>
        <w:tc>
          <w:tcPr>
            <w:tcW w:w="6775" w:type="dxa"/>
          </w:tcPr>
          <w:p w14:paraId="7ABA51DC" w14:textId="77777777" w:rsidR="004C79EC" w:rsidRDefault="004C79EC" w:rsidP="004C79EC">
            <w:pPr>
              <w:pStyle w:val="BodyText"/>
              <w:jc w:val="both"/>
              <w:rPr>
                <w:rFonts w:ascii="Arial" w:hAnsi="Arial" w:cs="Arial"/>
              </w:rPr>
            </w:pPr>
            <w:r>
              <w:rPr>
                <w:rFonts w:ascii="Arial" w:hAnsi="Arial" w:cs="Arial"/>
              </w:rPr>
              <w:t xml:space="preserve">where the person generating electricity at the relevant </w:t>
            </w:r>
            <w:r>
              <w:rPr>
                <w:rFonts w:ascii="Arial" w:hAnsi="Arial" w:cs="Arial"/>
                <w:b/>
              </w:rPr>
              <w:t>Power Station</w:t>
            </w:r>
            <w:r>
              <w:rPr>
                <w:rFonts w:ascii="Arial" w:hAnsi="Arial" w:cs="Arial"/>
              </w:rPr>
              <w:t xml:space="preserve"> is, or would be (if it generated electricity at no other </w:t>
            </w:r>
            <w:r>
              <w:rPr>
                <w:rFonts w:ascii="Arial" w:hAnsi="Arial" w:cs="Arial"/>
                <w:b/>
              </w:rPr>
              <w:t>Power Station</w:t>
            </w:r>
            <w:r>
              <w:rPr>
                <w:rFonts w:ascii="Arial" w:hAnsi="Arial" w:cs="Arial"/>
              </w:rPr>
              <w:t xml:space="preserve"> and/or did not hold a </w:t>
            </w:r>
            <w:r>
              <w:rPr>
                <w:rFonts w:ascii="Arial" w:hAnsi="Arial" w:cs="Arial"/>
                <w:b/>
              </w:rPr>
              <w:t>Generation Licence</w:t>
            </w:r>
            <w:r>
              <w:rPr>
                <w:rFonts w:ascii="Arial" w:hAnsi="Arial" w:cs="Arial"/>
              </w:rPr>
              <w:t xml:space="preserve">) exempt from the requirement to hold a </w:t>
            </w:r>
            <w:r>
              <w:rPr>
                <w:rFonts w:ascii="Arial" w:hAnsi="Arial" w:cs="Arial"/>
                <w:b/>
              </w:rPr>
              <w:t>Generation Licence</w:t>
            </w:r>
            <w:r>
              <w:rPr>
                <w:rFonts w:ascii="Arial" w:hAnsi="Arial" w:cs="Arial"/>
              </w:rPr>
              <w:t xml:space="preserve"> under the </w:t>
            </w:r>
            <w:r>
              <w:rPr>
                <w:rFonts w:ascii="Arial" w:hAnsi="Arial" w:cs="Arial"/>
                <w:b/>
              </w:rPr>
              <w:t>Act</w:t>
            </w:r>
            <w:r>
              <w:rPr>
                <w:rFonts w:ascii="Arial" w:hAnsi="Arial" w:cs="Arial"/>
              </w:rPr>
              <w:t>;</w:t>
            </w:r>
          </w:p>
        </w:tc>
      </w:tr>
      <w:tr w:rsidR="004C79EC" w14:paraId="6B86E167" w14:textId="77777777" w:rsidTr="00ED2860">
        <w:tc>
          <w:tcPr>
            <w:tcW w:w="3545" w:type="dxa"/>
            <w:shd w:val="clear" w:color="auto" w:fill="auto"/>
          </w:tcPr>
          <w:p w14:paraId="26E4CBC9" w14:textId="77777777" w:rsidR="004C79EC" w:rsidRDefault="004C79EC" w:rsidP="004C79EC">
            <w:pPr>
              <w:pStyle w:val="BodyText"/>
              <w:rPr>
                <w:rFonts w:ascii="Arial" w:hAnsi="Arial" w:cs="Arial"/>
                <w:b/>
                <w:bCs/>
              </w:rPr>
            </w:pPr>
            <w:r>
              <w:rPr>
                <w:rFonts w:ascii="Arial" w:hAnsi="Arial" w:cs="Arial"/>
                <w:b/>
                <w:bCs/>
              </w:rPr>
              <w:t>“Exempt Export BM Unit”</w:t>
            </w:r>
          </w:p>
          <w:p w14:paraId="326AB8AF" w14:textId="77777777" w:rsidR="004C79EC" w:rsidRDefault="004C79EC" w:rsidP="004C79EC">
            <w:pPr>
              <w:pStyle w:val="BodyText"/>
              <w:tabs>
                <w:tab w:val="center" w:pos="4513"/>
              </w:tabs>
              <w:spacing w:after="0"/>
              <w:jc w:val="both"/>
              <w:rPr>
                <w:rFonts w:ascii="Arial" w:hAnsi="Arial" w:cs="Arial"/>
                <w:strike/>
                <w:color w:val="FF0000"/>
              </w:rPr>
            </w:pPr>
          </w:p>
        </w:tc>
        <w:tc>
          <w:tcPr>
            <w:tcW w:w="6775" w:type="dxa"/>
          </w:tcPr>
          <w:p w14:paraId="433BE32C" w14:textId="77777777" w:rsidR="004C79EC" w:rsidRDefault="004C79EC" w:rsidP="004C79EC">
            <w:pPr>
              <w:pStyle w:val="BodyText"/>
              <w:jc w:val="both"/>
              <w:rPr>
                <w:rFonts w:ascii="Arial" w:hAnsi="Arial" w:cs="Arial"/>
              </w:rPr>
            </w:pPr>
            <w:bookmarkStart w:id="56" w:name="_BPDCI_51"/>
            <w:r w:rsidRPr="00BD656E">
              <w:rPr>
                <w:rFonts w:ascii="Arial" w:hAnsi="Arial" w:cs="Arial"/>
              </w:rPr>
              <w:t xml:space="preserve">as defined in the </w:t>
            </w:r>
            <w:r w:rsidRPr="00BD656E">
              <w:rPr>
                <w:rFonts w:ascii="Arial" w:hAnsi="Arial" w:cs="Arial"/>
                <w:b/>
              </w:rPr>
              <w:t>Balancing and Settlement</w:t>
            </w:r>
            <w:r>
              <w:rPr>
                <w:rFonts w:ascii="Arial" w:hAnsi="Arial" w:cs="Arial"/>
                <w:b/>
                <w:color w:val="0000FF"/>
                <w:u w:val="double"/>
              </w:rPr>
              <w:t xml:space="preserve"> </w:t>
            </w:r>
            <w:r w:rsidRPr="00BD656E">
              <w:rPr>
                <w:rFonts w:ascii="Arial" w:hAnsi="Arial" w:cs="Arial"/>
                <w:b/>
              </w:rPr>
              <w:t>Code</w:t>
            </w:r>
            <w:r w:rsidRPr="00BD656E">
              <w:rPr>
                <w:rFonts w:ascii="Arial" w:hAnsi="Arial" w:cs="Arial"/>
              </w:rPr>
              <w:t>;</w:t>
            </w:r>
            <w:bookmarkEnd w:id="56"/>
          </w:p>
        </w:tc>
      </w:tr>
      <w:tr w:rsidR="004C79EC" w14:paraId="591D7B84" w14:textId="77777777" w:rsidTr="00ED2860">
        <w:tc>
          <w:tcPr>
            <w:tcW w:w="3545" w:type="dxa"/>
            <w:shd w:val="clear" w:color="auto" w:fill="auto"/>
          </w:tcPr>
          <w:p w14:paraId="30822521" w14:textId="77777777" w:rsidR="004C79EC" w:rsidRDefault="004C79EC" w:rsidP="004C79EC">
            <w:pPr>
              <w:pStyle w:val="BodyText"/>
              <w:rPr>
                <w:rFonts w:ascii="Arial" w:hAnsi="Arial" w:cs="Arial"/>
                <w:b/>
                <w:bCs/>
              </w:rPr>
            </w:pPr>
            <w:r>
              <w:rPr>
                <w:rFonts w:ascii="Arial" w:hAnsi="Arial" w:cs="Arial"/>
                <w:b/>
                <w:bCs/>
              </w:rPr>
              <w:lastRenderedPageBreak/>
              <w:t>“Exempt Generator”</w:t>
            </w:r>
          </w:p>
        </w:tc>
        <w:tc>
          <w:tcPr>
            <w:tcW w:w="6775" w:type="dxa"/>
          </w:tcPr>
          <w:p w14:paraId="0BD72E72" w14:textId="77777777" w:rsidR="004C79EC" w:rsidRDefault="004C79EC" w:rsidP="004C79EC">
            <w:pPr>
              <w:pStyle w:val="BodyText"/>
              <w:jc w:val="both"/>
              <w:rPr>
                <w:rFonts w:ascii="Arial" w:hAnsi="Arial" w:cs="Arial"/>
              </w:rPr>
            </w:pPr>
            <w:r>
              <w:rPr>
                <w:rFonts w:ascii="Arial" w:hAnsi="Arial" w:cs="Arial"/>
              </w:rPr>
              <w:t>any generator who, under the terms of the Electricity (Class Exemptions from the Requirement for a Licence) Order 2001, is not obliged to hold a generation licence;</w:t>
            </w:r>
          </w:p>
        </w:tc>
      </w:tr>
      <w:tr w:rsidR="004C79EC" w14:paraId="5064BCEE" w14:textId="77777777" w:rsidTr="00ED2860">
        <w:tc>
          <w:tcPr>
            <w:tcW w:w="3545" w:type="dxa"/>
          </w:tcPr>
          <w:p w14:paraId="5B186851" w14:textId="77777777" w:rsidR="004C79EC" w:rsidRDefault="004C79EC" w:rsidP="004C79EC">
            <w:pPr>
              <w:pStyle w:val="BodyText"/>
              <w:rPr>
                <w:rFonts w:ascii="Arial" w:hAnsi="Arial" w:cs="Arial"/>
                <w:b/>
                <w:bCs/>
              </w:rPr>
            </w:pPr>
            <w:r>
              <w:rPr>
                <w:rFonts w:ascii="Arial" w:hAnsi="Arial" w:cs="Arial"/>
                <w:b/>
                <w:bCs/>
              </w:rPr>
              <w:t>“Exemptible Generation”</w:t>
            </w:r>
          </w:p>
        </w:tc>
        <w:tc>
          <w:tcPr>
            <w:tcW w:w="6775" w:type="dxa"/>
          </w:tcPr>
          <w:p w14:paraId="5266E4CF" w14:textId="77777777" w:rsidR="004C79EC" w:rsidRDefault="004C79EC" w:rsidP="004C79EC">
            <w:pPr>
              <w:pStyle w:val="BodyText"/>
              <w:jc w:val="both"/>
              <w:rPr>
                <w:rFonts w:ascii="Arial" w:hAnsi="Arial" w:cs="Arial"/>
              </w:rPr>
            </w:pPr>
            <w:r>
              <w:rPr>
                <w:rFonts w:ascii="Arial" w:hAnsi="Arial" w:cs="Arial"/>
              </w:rPr>
              <w:t>generating plant where the party generating electricity at that generating plant is, or would (if it generated electricity at no other generating plant and/or did not hold a generation licence) be, exempt from the requirement to hold a generation licence (including Scottish generation that export between 50 and 100MW that was connected on or before 30 September 2000);</w:t>
            </w:r>
          </w:p>
        </w:tc>
      </w:tr>
      <w:tr w:rsidR="004C79EC" w14:paraId="509BE58F" w14:textId="77777777" w:rsidTr="00ED2860">
        <w:tc>
          <w:tcPr>
            <w:tcW w:w="3545" w:type="dxa"/>
          </w:tcPr>
          <w:p w14:paraId="43B0C73C" w14:textId="77777777" w:rsidR="004C79EC" w:rsidRDefault="004C79EC" w:rsidP="004C79EC">
            <w:pPr>
              <w:pStyle w:val="BodyText"/>
              <w:rPr>
                <w:rFonts w:ascii="Arial" w:hAnsi="Arial" w:cs="Arial"/>
                <w:b/>
                <w:bCs/>
              </w:rPr>
            </w:pPr>
            <w:r>
              <w:rPr>
                <w:rFonts w:ascii="Arial" w:hAnsi="Arial" w:cs="Arial"/>
                <w:b/>
                <w:bCs/>
              </w:rPr>
              <w:t>"Exempt Power Station"</w:t>
            </w:r>
          </w:p>
        </w:tc>
        <w:tc>
          <w:tcPr>
            <w:tcW w:w="6775" w:type="dxa"/>
          </w:tcPr>
          <w:p w14:paraId="6FD81B4A" w14:textId="77777777" w:rsidR="004C79EC" w:rsidRDefault="004C79EC" w:rsidP="004C79EC">
            <w:pPr>
              <w:pStyle w:val="BodyText"/>
              <w:jc w:val="both"/>
              <w:rPr>
                <w:rFonts w:ascii="Arial" w:hAnsi="Arial" w:cs="Arial"/>
              </w:rPr>
            </w:pPr>
            <w:r>
              <w:rPr>
                <w:rFonts w:ascii="Arial" w:hAnsi="Arial" w:cs="Arial"/>
              </w:rPr>
              <w:t xml:space="preserve">a </w:t>
            </w:r>
            <w:r>
              <w:rPr>
                <w:rFonts w:ascii="Arial" w:hAnsi="Arial" w:cs="Arial"/>
                <w:b/>
              </w:rPr>
              <w:t xml:space="preserve">Power Station </w:t>
            </w:r>
            <w:r>
              <w:rPr>
                <w:rFonts w:ascii="Arial" w:hAnsi="Arial" w:cs="Arial"/>
              </w:rPr>
              <w:t xml:space="preserve"> where the person generating electricity at that </w:t>
            </w:r>
            <w:r>
              <w:rPr>
                <w:rFonts w:ascii="Arial" w:hAnsi="Arial" w:cs="Arial"/>
                <w:b/>
              </w:rPr>
              <w:t xml:space="preserve">Power Station </w:t>
            </w:r>
            <w:r>
              <w:rPr>
                <w:rFonts w:ascii="Arial" w:hAnsi="Arial" w:cs="Arial"/>
              </w:rPr>
              <w:t xml:space="preserve">is exempt from the requirement to hold a </w:t>
            </w:r>
            <w:r>
              <w:rPr>
                <w:rFonts w:ascii="Arial" w:hAnsi="Arial" w:cs="Arial"/>
                <w:b/>
              </w:rPr>
              <w:t xml:space="preserve">Generation Licence </w:t>
            </w:r>
            <w:r>
              <w:rPr>
                <w:rFonts w:ascii="Arial" w:hAnsi="Arial" w:cs="Arial"/>
              </w:rPr>
              <w:t xml:space="preserve">under the </w:t>
            </w:r>
            <w:r>
              <w:rPr>
                <w:rFonts w:ascii="Arial" w:hAnsi="Arial" w:cs="Arial"/>
                <w:b/>
              </w:rPr>
              <w:t>Act</w:t>
            </w:r>
            <w:r>
              <w:rPr>
                <w:rFonts w:ascii="Arial" w:hAnsi="Arial" w:cs="Arial"/>
              </w:rPr>
              <w:t>;</w:t>
            </w:r>
          </w:p>
        </w:tc>
      </w:tr>
      <w:tr w:rsidR="004C79EC" w14:paraId="58881D13" w14:textId="77777777" w:rsidTr="00ED2860">
        <w:tc>
          <w:tcPr>
            <w:tcW w:w="3545" w:type="dxa"/>
          </w:tcPr>
          <w:p w14:paraId="07C28C93" w14:textId="77777777" w:rsidR="004C79EC" w:rsidRDefault="004C79EC" w:rsidP="004C79EC">
            <w:pPr>
              <w:rPr>
                <w:rFonts w:ascii="Arial" w:hAnsi="Arial" w:cs="Arial"/>
                <w:b/>
              </w:rPr>
            </w:pPr>
            <w:r>
              <w:rPr>
                <w:rFonts w:ascii="Arial" w:hAnsi="Arial" w:cs="Arial"/>
                <w:b/>
              </w:rPr>
              <w:t>“Existing ICM Construction Agreement”</w:t>
            </w:r>
          </w:p>
        </w:tc>
        <w:tc>
          <w:tcPr>
            <w:tcW w:w="6775" w:type="dxa"/>
          </w:tcPr>
          <w:p w14:paraId="4D978CEA" w14:textId="77777777" w:rsidR="004C79EC" w:rsidRDefault="004C79EC" w:rsidP="004C79EC">
            <w:pPr>
              <w:jc w:val="both"/>
              <w:rPr>
                <w:rFonts w:ascii="Arial" w:hAnsi="Arial" w:cs="Arial"/>
              </w:rPr>
            </w:pPr>
            <w:r>
              <w:rPr>
                <w:rFonts w:ascii="Arial" w:hAnsi="Arial" w:cs="Arial"/>
              </w:rPr>
              <w:t xml:space="preserve">a </w:t>
            </w:r>
            <w:r>
              <w:rPr>
                <w:rFonts w:ascii="Arial" w:hAnsi="Arial" w:cs="Arial"/>
                <w:b/>
              </w:rPr>
              <w:t>Construction Agreement</w:t>
            </w:r>
            <w:r>
              <w:rPr>
                <w:rFonts w:ascii="Arial" w:hAnsi="Arial" w:cs="Arial"/>
              </w:rPr>
              <w:t xml:space="preserve"> entered into between </w:t>
            </w:r>
            <w:r>
              <w:rPr>
                <w:rFonts w:ascii="Arial" w:hAnsi="Arial" w:cs="Arial"/>
                <w:b/>
              </w:rPr>
              <w:t>The Company</w:t>
            </w:r>
            <w:r>
              <w:rPr>
                <w:rFonts w:ascii="Arial" w:hAnsi="Arial" w:cs="Arial"/>
              </w:rPr>
              <w:t xml:space="preserve"> and a </w:t>
            </w:r>
            <w:r>
              <w:rPr>
                <w:rFonts w:ascii="Arial" w:hAnsi="Arial" w:cs="Arial"/>
                <w:b/>
              </w:rPr>
              <w:t>User</w:t>
            </w:r>
            <w:r>
              <w:rPr>
                <w:rFonts w:ascii="Arial" w:hAnsi="Arial" w:cs="Arial"/>
              </w:rPr>
              <w:t xml:space="preserve"> prior to the </w:t>
            </w:r>
            <w:r>
              <w:rPr>
                <w:rFonts w:ascii="Arial" w:hAnsi="Arial" w:cs="Arial"/>
                <w:b/>
              </w:rPr>
              <w:t>Connect and Manage Implementation Date</w:t>
            </w:r>
            <w:r>
              <w:rPr>
                <w:rFonts w:ascii="Arial" w:hAnsi="Arial" w:cs="Arial"/>
              </w:rPr>
              <w:t xml:space="preserve"> and which is on the basis of the </w:t>
            </w:r>
            <w:r>
              <w:rPr>
                <w:rFonts w:ascii="Arial" w:hAnsi="Arial" w:cs="Arial"/>
                <w:b/>
              </w:rPr>
              <w:t>Interim Connect and Manage Arrangements</w:t>
            </w:r>
            <w:r>
              <w:rPr>
                <w:rFonts w:ascii="Arial" w:hAnsi="Arial" w:cs="Arial"/>
              </w:rPr>
              <w:t>;</w:t>
            </w:r>
          </w:p>
          <w:p w14:paraId="4A05B89C" w14:textId="77777777" w:rsidR="004C79EC" w:rsidRDefault="004C79EC" w:rsidP="004C79EC">
            <w:pPr>
              <w:jc w:val="both"/>
              <w:rPr>
                <w:rFonts w:ascii="Arial" w:hAnsi="Arial" w:cs="Arial"/>
              </w:rPr>
            </w:pPr>
          </w:p>
        </w:tc>
      </w:tr>
      <w:tr w:rsidR="004C79EC" w14:paraId="55D6F9DF" w14:textId="77777777" w:rsidTr="00ED2860">
        <w:tc>
          <w:tcPr>
            <w:tcW w:w="3545" w:type="dxa"/>
          </w:tcPr>
          <w:p w14:paraId="78D04B06" w14:textId="77777777" w:rsidR="004C79EC" w:rsidRPr="00C906A8" w:rsidRDefault="004C79EC" w:rsidP="004C79EC">
            <w:pPr>
              <w:rPr>
                <w:rFonts w:ascii="Arial" w:hAnsi="Arial" w:cs="Arial"/>
                <w:b/>
                <w:szCs w:val="22"/>
              </w:rPr>
            </w:pPr>
            <w:r w:rsidRPr="00C906A8">
              <w:rPr>
                <w:rFonts w:ascii="Arial" w:hAnsi="Arial" w:cs="Arial"/>
                <w:b/>
                <w:szCs w:val="22"/>
              </w:rPr>
              <w:t>“Existing Offshore Agreement”</w:t>
            </w:r>
          </w:p>
          <w:p w14:paraId="69DB1F50" w14:textId="77777777" w:rsidR="004C79EC" w:rsidRPr="00C906A8" w:rsidRDefault="004C79EC" w:rsidP="004C79EC">
            <w:pPr>
              <w:rPr>
                <w:rFonts w:ascii="Arial" w:hAnsi="Arial" w:cs="Arial"/>
                <w:b/>
                <w:szCs w:val="22"/>
              </w:rPr>
            </w:pPr>
          </w:p>
        </w:tc>
        <w:tc>
          <w:tcPr>
            <w:tcW w:w="6775" w:type="dxa"/>
          </w:tcPr>
          <w:p w14:paraId="164D1CE7" w14:textId="77777777" w:rsidR="004C79EC" w:rsidRPr="00C906A8" w:rsidRDefault="004C79EC" w:rsidP="004C79EC">
            <w:pPr>
              <w:jc w:val="both"/>
              <w:rPr>
                <w:rFonts w:ascii="Arial" w:hAnsi="Arial" w:cs="Arial"/>
                <w:szCs w:val="22"/>
              </w:rPr>
            </w:pPr>
            <w:r w:rsidRPr="00C906A8">
              <w:rPr>
                <w:rFonts w:ascii="Arial" w:hAnsi="Arial" w:cs="Arial"/>
                <w:szCs w:val="22"/>
              </w:rPr>
              <w:t xml:space="preserve">any </w:t>
            </w:r>
            <w:r w:rsidRPr="00C906A8">
              <w:rPr>
                <w:rFonts w:ascii="Arial" w:hAnsi="Arial" w:cs="Arial"/>
                <w:b/>
                <w:szCs w:val="22"/>
              </w:rPr>
              <w:t>Bilateral Connection Agreement</w:t>
            </w:r>
            <w:r w:rsidRPr="00C906A8">
              <w:rPr>
                <w:rFonts w:ascii="Arial" w:hAnsi="Arial" w:cs="Arial"/>
                <w:szCs w:val="22"/>
              </w:rPr>
              <w:t xml:space="preserve"> and </w:t>
            </w:r>
            <w:r w:rsidRPr="00C906A8">
              <w:rPr>
                <w:rFonts w:ascii="Arial" w:hAnsi="Arial" w:cs="Arial"/>
                <w:b/>
                <w:szCs w:val="22"/>
              </w:rPr>
              <w:t>Construction Agreement</w:t>
            </w:r>
            <w:r w:rsidRPr="00C906A8">
              <w:rPr>
                <w:rFonts w:ascii="Arial" w:hAnsi="Arial" w:cs="Arial"/>
                <w:szCs w:val="22"/>
              </w:rPr>
              <w:t xml:space="preserve"> entered into under the </w:t>
            </w:r>
            <w:r w:rsidRPr="00C906A8">
              <w:rPr>
                <w:rFonts w:ascii="Arial" w:hAnsi="Arial" w:cs="Arial"/>
                <w:b/>
                <w:szCs w:val="22"/>
              </w:rPr>
              <w:t>OTSDUW Arrangements</w:t>
            </w:r>
            <w:r w:rsidRPr="00C906A8">
              <w:rPr>
                <w:rFonts w:ascii="Arial" w:hAnsi="Arial" w:cs="Arial"/>
                <w:szCs w:val="22"/>
              </w:rPr>
              <w:t xml:space="preserve"> and where the </w:t>
            </w:r>
            <w:r w:rsidRPr="00C906A8">
              <w:rPr>
                <w:rFonts w:ascii="Arial" w:hAnsi="Arial" w:cs="Arial"/>
                <w:b/>
                <w:szCs w:val="22"/>
              </w:rPr>
              <w:t xml:space="preserve">User </w:t>
            </w:r>
            <w:r w:rsidRPr="00C906A8">
              <w:rPr>
                <w:rFonts w:ascii="Arial" w:hAnsi="Arial" w:cs="Arial"/>
                <w:szCs w:val="22"/>
              </w:rPr>
              <w:t xml:space="preserve">is undertaking </w:t>
            </w:r>
            <w:r w:rsidRPr="00C906A8">
              <w:rPr>
                <w:rFonts w:ascii="Arial" w:hAnsi="Arial" w:cs="Arial"/>
                <w:b/>
                <w:szCs w:val="22"/>
              </w:rPr>
              <w:t>OTSDUW Build</w:t>
            </w:r>
            <w:r w:rsidRPr="00C906A8">
              <w:rPr>
                <w:rFonts w:ascii="Arial" w:hAnsi="Arial" w:cs="Arial"/>
                <w:szCs w:val="22"/>
              </w:rPr>
              <w:t xml:space="preserve"> on or before the </w:t>
            </w:r>
            <w:r w:rsidRPr="00C906A8">
              <w:rPr>
                <w:rFonts w:ascii="Arial" w:hAnsi="Arial" w:cs="Arial"/>
                <w:b/>
                <w:szCs w:val="22"/>
              </w:rPr>
              <w:t>OTSUA</w:t>
            </w:r>
            <w:r w:rsidRPr="00C906A8">
              <w:rPr>
                <w:rFonts w:ascii="Arial" w:hAnsi="Arial" w:cs="Arial"/>
                <w:szCs w:val="22"/>
              </w:rPr>
              <w:t xml:space="preserve"> </w:t>
            </w:r>
            <w:r w:rsidRPr="00C906A8">
              <w:rPr>
                <w:rFonts w:ascii="Arial" w:hAnsi="Arial" w:cs="Arial"/>
                <w:b/>
                <w:szCs w:val="22"/>
              </w:rPr>
              <w:t>Commissioning Period Effective Date</w:t>
            </w:r>
            <w:r w:rsidRPr="00C906A8">
              <w:rPr>
                <w:rFonts w:ascii="Arial" w:hAnsi="Arial" w:cs="Arial"/>
                <w:szCs w:val="22"/>
              </w:rPr>
              <w:t>;</w:t>
            </w:r>
          </w:p>
          <w:p w14:paraId="275A7F6B" w14:textId="77777777" w:rsidR="004C79EC" w:rsidRPr="00C906A8" w:rsidRDefault="004C79EC" w:rsidP="004C79EC">
            <w:pPr>
              <w:jc w:val="both"/>
              <w:rPr>
                <w:rFonts w:ascii="Arial" w:hAnsi="Arial" w:cs="Arial"/>
                <w:szCs w:val="22"/>
              </w:rPr>
            </w:pPr>
          </w:p>
        </w:tc>
      </w:tr>
      <w:tr w:rsidR="004C79EC" w14:paraId="33BF081E" w14:textId="77777777" w:rsidTr="00ED2860">
        <w:tc>
          <w:tcPr>
            <w:tcW w:w="3545" w:type="dxa"/>
          </w:tcPr>
          <w:p w14:paraId="333CBD39" w14:textId="77777777" w:rsidR="004C79EC" w:rsidRDefault="004C79EC" w:rsidP="004C79EC">
            <w:pPr>
              <w:pStyle w:val="BodyText"/>
              <w:rPr>
                <w:rFonts w:ascii="Arial" w:hAnsi="Arial" w:cs="Arial"/>
                <w:b/>
                <w:bCs/>
              </w:rPr>
            </w:pPr>
            <w:r>
              <w:rPr>
                <w:rFonts w:ascii="Arial" w:hAnsi="Arial" w:cs="Arial"/>
              </w:rPr>
              <w:t>“</w:t>
            </w:r>
            <w:r>
              <w:rPr>
                <w:rFonts w:ascii="Arial" w:hAnsi="Arial" w:cs="Arial"/>
                <w:b/>
              </w:rPr>
              <w:t>Existing Offshore Generator</w:t>
            </w:r>
            <w:r>
              <w:rPr>
                <w:rFonts w:ascii="Arial" w:hAnsi="Arial" w:cs="Arial"/>
              </w:rPr>
              <w:t>”</w:t>
            </w:r>
          </w:p>
        </w:tc>
        <w:tc>
          <w:tcPr>
            <w:tcW w:w="6775" w:type="dxa"/>
          </w:tcPr>
          <w:p w14:paraId="3C340C0C" w14:textId="77777777" w:rsidR="004C79EC" w:rsidRDefault="004C79EC" w:rsidP="004C79EC">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4C79EC" w14:paraId="4B35DE9D" w14:textId="77777777" w:rsidTr="00ED2860">
        <w:tc>
          <w:tcPr>
            <w:tcW w:w="3545" w:type="dxa"/>
          </w:tcPr>
          <w:p w14:paraId="42A745FC" w14:textId="77777777" w:rsidR="004C79EC" w:rsidRDefault="004C79EC" w:rsidP="004C79EC">
            <w:pPr>
              <w:pStyle w:val="BodyText"/>
              <w:rPr>
                <w:rFonts w:ascii="Arial" w:hAnsi="Arial" w:cs="Arial"/>
                <w:b/>
                <w:bCs/>
              </w:rPr>
            </w:pPr>
            <w:r>
              <w:rPr>
                <w:rFonts w:ascii="Arial" w:hAnsi="Arial" w:cs="Arial"/>
                <w:b/>
                <w:bCs/>
              </w:rPr>
              <w:t>"Existing Security Cover"</w:t>
            </w:r>
          </w:p>
        </w:tc>
        <w:tc>
          <w:tcPr>
            <w:tcW w:w="6775" w:type="dxa"/>
          </w:tcPr>
          <w:p w14:paraId="26349B48" w14:textId="77777777" w:rsidR="004C79EC" w:rsidRDefault="004C79EC" w:rsidP="004C79EC">
            <w:pPr>
              <w:pStyle w:val="BodyText"/>
              <w:jc w:val="both"/>
              <w:rPr>
                <w:rFonts w:ascii="Arial" w:hAnsi="Arial" w:cs="Arial"/>
              </w:rPr>
            </w:pPr>
            <w:r>
              <w:rPr>
                <w:rFonts w:ascii="Arial" w:hAnsi="Arial" w:cs="Arial"/>
              </w:rPr>
              <w:t xml:space="preserve">the </w:t>
            </w:r>
            <w:r>
              <w:rPr>
                <w:rFonts w:ascii="Arial" w:hAnsi="Arial" w:cs="Arial"/>
                <w:b/>
                <w:bCs/>
              </w:rPr>
              <w:t>Security Cover</w:t>
            </w:r>
            <w:r>
              <w:rPr>
                <w:rFonts w:ascii="Arial" w:hAnsi="Arial" w:cs="Arial"/>
              </w:rPr>
              <w:t xml:space="preserve"> held by </w:t>
            </w:r>
            <w:bookmarkStart w:id="57" w:name="_BPDCD_52"/>
            <w:r w:rsidRPr="00BD656E">
              <w:rPr>
                <w:rFonts w:ascii="Arial Bold" w:hAnsi="Arial Bold" w:cs="Arial"/>
                <w:b/>
                <w:bCs/>
              </w:rPr>
              <w:t>The Company</w:t>
            </w:r>
            <w:bookmarkEnd w:id="57"/>
            <w:r w:rsidRPr="00CC2624">
              <w:rPr>
                <w:rFonts w:ascii="Arial" w:hAnsi="Arial" w:cs="Arial"/>
                <w:color w:val="0000FF"/>
              </w:rPr>
              <w:t xml:space="preserve"> </w:t>
            </w:r>
            <w:r w:rsidRPr="00CC2624">
              <w:rPr>
                <w:rFonts w:ascii="Arial" w:hAnsi="Arial" w:cs="Arial"/>
              </w:rPr>
              <w:t>in</w:t>
            </w:r>
            <w:r>
              <w:rPr>
                <w:rFonts w:ascii="Arial" w:hAnsi="Arial" w:cs="Arial"/>
              </w:rPr>
              <w:t xml:space="preserve"> respect of a </w:t>
            </w:r>
            <w:r>
              <w:rPr>
                <w:rFonts w:ascii="Arial" w:hAnsi="Arial" w:cs="Arial"/>
                <w:b/>
                <w:bCs/>
              </w:rPr>
              <w:t>User</w:t>
            </w:r>
            <w:r>
              <w:rPr>
                <w:rFonts w:ascii="Arial" w:hAnsi="Arial" w:cs="Arial"/>
              </w:rPr>
              <w:t xml:space="preserve"> pursuant to </w:t>
            </w:r>
            <w:r>
              <w:rPr>
                <w:rFonts w:ascii="Arial" w:hAnsi="Arial" w:cs="Arial"/>
                <w:b/>
                <w:bCs/>
              </w:rPr>
              <w:t xml:space="preserve">CUSC </w:t>
            </w:r>
            <w:r>
              <w:rPr>
                <w:rFonts w:ascii="Arial" w:hAnsi="Arial" w:cs="Arial"/>
              </w:rPr>
              <w:t xml:space="preserve"> Section 3 Part III immediately prior to the </w:t>
            </w:r>
            <w:r>
              <w:rPr>
                <w:rFonts w:ascii="Arial" w:hAnsi="Arial" w:cs="Arial"/>
                <w:b/>
                <w:bCs/>
              </w:rPr>
              <w:t>Security Amendment Implementation Date</w:t>
            </w:r>
            <w:r>
              <w:rPr>
                <w:rFonts w:ascii="Arial" w:hAnsi="Arial" w:cs="Arial"/>
              </w:rPr>
              <w:t>;</w:t>
            </w:r>
          </w:p>
        </w:tc>
      </w:tr>
      <w:tr w:rsidR="004C79EC" w14:paraId="0942196B" w14:textId="77777777" w:rsidTr="00ED2860">
        <w:tc>
          <w:tcPr>
            <w:tcW w:w="3545" w:type="dxa"/>
          </w:tcPr>
          <w:p w14:paraId="6CAA157C" w14:textId="77777777" w:rsidR="004C79EC" w:rsidRPr="009625ED" w:rsidRDefault="004C79EC" w:rsidP="004C79EC">
            <w:pPr>
              <w:pStyle w:val="BodyText"/>
              <w:rPr>
                <w:rFonts w:ascii="Arial" w:hAnsi="Arial" w:cs="Arial"/>
                <w:b/>
                <w:bCs/>
              </w:rPr>
            </w:pPr>
            <w:r w:rsidRPr="009625ED">
              <w:rPr>
                <w:rFonts w:ascii="Arial" w:hAnsi="Arial" w:cs="Arial"/>
                <w:b/>
                <w:bCs/>
              </w:rPr>
              <w:t>“Export”</w:t>
            </w:r>
          </w:p>
          <w:p w14:paraId="540717D4" w14:textId="77777777" w:rsidR="004C79EC" w:rsidRPr="009625ED" w:rsidRDefault="004C79EC" w:rsidP="004C79EC">
            <w:pPr>
              <w:pStyle w:val="BodyText"/>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Export BM Unit</w:t>
            </w:r>
            <w:r w:rsidRPr="007454CC">
              <w:rPr>
                <w:rFonts w:ascii="Arial" w:hAnsi="Arial" w:cs="Arial"/>
                <w:szCs w:val="22"/>
                <w:lang w:eastAsia="en-GB"/>
              </w:rPr>
              <w:t>”</w:t>
            </w:r>
          </w:p>
        </w:tc>
        <w:tc>
          <w:tcPr>
            <w:tcW w:w="6775" w:type="dxa"/>
          </w:tcPr>
          <w:p w14:paraId="2F29FB81" w14:textId="77777777" w:rsidR="004C79EC" w:rsidRPr="007454CC" w:rsidRDefault="004C79EC" w:rsidP="004C79EC">
            <w:pPr>
              <w:pStyle w:val="BodyText"/>
              <w:jc w:val="both"/>
              <w:rPr>
                <w:rFonts w:ascii="Arial" w:hAnsi="Arial" w:cs="Arial"/>
              </w:rPr>
            </w:pPr>
            <w:r w:rsidRPr="007454CC">
              <w:rPr>
                <w:rFonts w:ascii="Arial" w:hAnsi="Arial" w:cs="Arial"/>
              </w:rPr>
              <w:t xml:space="preserve">as defined in the </w:t>
            </w:r>
            <w:r w:rsidRPr="007454CC">
              <w:rPr>
                <w:rFonts w:ascii="Arial" w:hAnsi="Arial" w:cs="Arial"/>
                <w:b/>
              </w:rPr>
              <w:t>Balancing and Settlement Code</w:t>
            </w:r>
            <w:r w:rsidRPr="007454CC">
              <w:rPr>
                <w:rFonts w:ascii="Arial" w:hAnsi="Arial" w:cs="Arial"/>
              </w:rPr>
              <w:t>;</w:t>
            </w:r>
          </w:p>
          <w:p w14:paraId="78A25562" w14:textId="77777777" w:rsidR="004C79EC" w:rsidRPr="007454CC" w:rsidRDefault="004C79EC" w:rsidP="004C79EC">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06B2826C" w14:textId="77777777" w:rsidR="004C79EC" w:rsidRPr="009625ED" w:rsidRDefault="004C79EC" w:rsidP="004C79EC">
            <w:pPr>
              <w:pStyle w:val="BodyText"/>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Export</w:t>
            </w:r>
            <w:r w:rsidRPr="007454CC">
              <w:rPr>
                <w:rFonts w:ascii="Arial" w:hAnsi="Arial" w:cs="Arial"/>
                <w:szCs w:val="22"/>
                <w:lang w:eastAsia="en-GB"/>
              </w:rPr>
              <w:t>;</w:t>
            </w:r>
          </w:p>
        </w:tc>
      </w:tr>
      <w:tr w:rsidR="00C72F80" w14:paraId="2D7BFD7B" w14:textId="77777777" w:rsidTr="00ED2860">
        <w:tc>
          <w:tcPr>
            <w:tcW w:w="3545" w:type="dxa"/>
          </w:tcPr>
          <w:p w14:paraId="746AF760" w14:textId="0FE9730E" w:rsidR="00C72F80" w:rsidRPr="009625ED" w:rsidRDefault="003C1EC9" w:rsidP="004C79EC">
            <w:pPr>
              <w:pStyle w:val="BodyText"/>
              <w:rPr>
                <w:rFonts w:ascii="Arial" w:hAnsi="Arial" w:cs="Arial"/>
                <w:b/>
                <w:bCs/>
              </w:rPr>
            </w:pPr>
            <w:r>
              <w:rPr>
                <w:rFonts w:ascii="Arial" w:hAnsi="Arial" w:cs="Arial"/>
                <w:b/>
                <w:bCs/>
              </w:rPr>
              <w:t>“</w:t>
            </w:r>
            <w:r w:rsidR="00F01F66">
              <w:rPr>
                <w:rFonts w:ascii="Arial" w:hAnsi="Arial" w:cs="Arial"/>
                <w:b/>
                <w:bCs/>
              </w:rPr>
              <w:t>Ex-Post Reconci</w:t>
            </w:r>
            <w:r>
              <w:rPr>
                <w:rFonts w:ascii="Arial" w:hAnsi="Arial" w:cs="Arial"/>
                <w:b/>
                <w:bCs/>
              </w:rPr>
              <w:t>liation”</w:t>
            </w:r>
          </w:p>
        </w:tc>
        <w:tc>
          <w:tcPr>
            <w:tcW w:w="6775" w:type="dxa"/>
          </w:tcPr>
          <w:p w14:paraId="46A11A55" w14:textId="1C797F34" w:rsidR="00C72F80" w:rsidRPr="007454CC" w:rsidRDefault="001B5AF3" w:rsidP="004C79EC">
            <w:pPr>
              <w:pStyle w:val="BodyText"/>
              <w:jc w:val="both"/>
              <w:rPr>
                <w:rFonts w:ascii="Arial" w:hAnsi="Arial" w:cs="Arial"/>
              </w:rPr>
            </w:pPr>
            <w:r>
              <w:rPr>
                <w:rFonts w:ascii="Arial" w:hAnsi="Arial" w:cs="Arial"/>
              </w:rPr>
              <w:t xml:space="preserve">The charge </w:t>
            </w:r>
            <w:r w:rsidR="00F61ABE">
              <w:rPr>
                <w:rFonts w:ascii="Arial" w:hAnsi="Arial" w:cs="Arial"/>
              </w:rPr>
              <w:t xml:space="preserve">or credit to Demand and Generator Users in respect of TNUoS charges </w:t>
            </w:r>
            <w:r w:rsidR="006862FB">
              <w:rPr>
                <w:rFonts w:ascii="Arial" w:hAnsi="Arial" w:cs="Arial"/>
              </w:rPr>
              <w:t>in the event of a breach of the Limiting Regulation.</w:t>
            </w:r>
          </w:p>
        </w:tc>
      </w:tr>
      <w:tr w:rsidR="004C79EC" w14:paraId="4BCA323C" w14:textId="77777777" w:rsidTr="00ED2860">
        <w:tc>
          <w:tcPr>
            <w:tcW w:w="3545" w:type="dxa"/>
          </w:tcPr>
          <w:p w14:paraId="47D5C97B" w14:textId="77777777" w:rsidR="004C79EC" w:rsidRDefault="004C79EC" w:rsidP="004C79EC">
            <w:pPr>
              <w:pStyle w:val="BodyText"/>
              <w:rPr>
                <w:rFonts w:ascii="Arial" w:hAnsi="Arial" w:cs="Arial"/>
                <w:b/>
                <w:bCs/>
              </w:rPr>
            </w:pPr>
            <w:r>
              <w:rPr>
                <w:rFonts w:ascii="Arial" w:hAnsi="Arial" w:cs="Arial"/>
                <w:b/>
                <w:bCs/>
              </w:rPr>
              <w:t>"External Interconnection"</w:t>
            </w:r>
          </w:p>
        </w:tc>
        <w:tc>
          <w:tcPr>
            <w:tcW w:w="6775" w:type="dxa"/>
          </w:tcPr>
          <w:p w14:paraId="6F9F4295" w14:textId="77777777" w:rsidR="004C79EC" w:rsidRDefault="004C79EC" w:rsidP="004C79EC">
            <w:pPr>
              <w:pStyle w:val="BodyText"/>
              <w:jc w:val="both"/>
              <w:rPr>
                <w:rFonts w:ascii="Arial" w:hAnsi="Arial" w:cs="Arial"/>
                <w:b/>
                <w:bCs/>
              </w:rPr>
            </w:pPr>
            <w:r>
              <w:rPr>
                <w:rFonts w:ascii="Arial" w:hAnsi="Arial" w:cs="Arial"/>
              </w:rPr>
              <w:t xml:space="preserve">as defined in the </w:t>
            </w:r>
            <w:r>
              <w:rPr>
                <w:rFonts w:ascii="Arial" w:hAnsi="Arial" w:cs="Arial"/>
                <w:b/>
              </w:rPr>
              <w:t>Grid Code</w:t>
            </w:r>
            <w:r>
              <w:rPr>
                <w:rFonts w:ascii="Arial" w:hAnsi="Arial" w:cs="Arial"/>
              </w:rPr>
              <w:t>;</w:t>
            </w:r>
          </w:p>
        </w:tc>
      </w:tr>
      <w:tr w:rsidR="004C79EC" w14:paraId="1598AF3A" w14:textId="77777777" w:rsidTr="00ED2860">
        <w:tc>
          <w:tcPr>
            <w:tcW w:w="3545" w:type="dxa"/>
          </w:tcPr>
          <w:p w14:paraId="26F5F50D" w14:textId="77777777" w:rsidR="004C79EC" w:rsidRDefault="004C79EC" w:rsidP="004C79EC">
            <w:pPr>
              <w:pStyle w:val="BodyText"/>
              <w:rPr>
                <w:rFonts w:ascii="Arial" w:hAnsi="Arial" w:cs="Arial"/>
                <w:b/>
                <w:bCs/>
              </w:rPr>
            </w:pPr>
            <w:r>
              <w:rPr>
                <w:rFonts w:ascii="Arial" w:hAnsi="Arial" w:cs="Arial"/>
                <w:b/>
                <w:bCs/>
              </w:rPr>
              <w:t>"Externally Interconnected System Operator"</w:t>
            </w:r>
          </w:p>
        </w:tc>
        <w:tc>
          <w:tcPr>
            <w:tcW w:w="6775" w:type="dxa"/>
          </w:tcPr>
          <w:p w14:paraId="44C6B19D" w14:textId="77777777" w:rsidR="004C79EC" w:rsidRDefault="004C79EC" w:rsidP="004C79EC">
            <w:pPr>
              <w:pStyle w:val="BodyText"/>
              <w:jc w:val="both"/>
              <w:rPr>
                <w:rFonts w:ascii="Arial" w:hAnsi="Arial" w:cs="Arial"/>
                <w:i/>
              </w:rPr>
            </w:pPr>
            <w:r>
              <w:rPr>
                <w:rFonts w:ascii="Arial" w:hAnsi="Arial" w:cs="Arial"/>
              </w:rPr>
              <w:t xml:space="preserve">as defined in the </w:t>
            </w:r>
            <w:r>
              <w:rPr>
                <w:rFonts w:ascii="Arial" w:hAnsi="Arial" w:cs="Arial"/>
                <w:b/>
              </w:rPr>
              <w:t>Grid</w:t>
            </w:r>
            <w:r>
              <w:rPr>
                <w:rFonts w:ascii="Arial" w:hAnsi="Arial" w:cs="Arial"/>
                <w:b/>
                <w:i/>
              </w:rPr>
              <w:t xml:space="preserve"> </w:t>
            </w:r>
            <w:r>
              <w:rPr>
                <w:rFonts w:ascii="Arial" w:hAnsi="Arial" w:cs="Arial"/>
                <w:b/>
              </w:rPr>
              <w:t>Code</w:t>
            </w:r>
            <w:r>
              <w:rPr>
                <w:rFonts w:ascii="Arial" w:hAnsi="Arial" w:cs="Arial"/>
              </w:rPr>
              <w:t>;</w:t>
            </w:r>
          </w:p>
        </w:tc>
      </w:tr>
      <w:tr w:rsidR="004C79EC" w14:paraId="26FC9B9C" w14:textId="77777777" w:rsidTr="00ED2860">
        <w:tc>
          <w:tcPr>
            <w:tcW w:w="3545" w:type="dxa"/>
          </w:tcPr>
          <w:p w14:paraId="432A2607" w14:textId="77777777" w:rsidR="004C79EC" w:rsidRDefault="004C79EC" w:rsidP="004C79EC">
            <w:pPr>
              <w:pStyle w:val="BodyText"/>
              <w:rPr>
                <w:rFonts w:ascii="Arial" w:hAnsi="Arial" w:cs="Arial"/>
                <w:b/>
                <w:bCs/>
              </w:rPr>
            </w:pPr>
            <w:r w:rsidRPr="00A63071">
              <w:rPr>
                <w:rFonts w:ascii="Arial" w:hAnsi="Arial" w:cs="Arial"/>
                <w:b/>
                <w:bCs/>
              </w:rPr>
              <w:t>“Fast Track Criteria”</w:t>
            </w:r>
          </w:p>
          <w:p w14:paraId="30A90559" w14:textId="77777777" w:rsidR="00CC1A3E" w:rsidRDefault="00CC1A3E" w:rsidP="004C79EC">
            <w:pPr>
              <w:pStyle w:val="BodyText"/>
              <w:rPr>
                <w:rFonts w:ascii="Arial" w:hAnsi="Arial" w:cs="Arial"/>
                <w:b/>
                <w:bCs/>
              </w:rPr>
            </w:pPr>
          </w:p>
          <w:p w14:paraId="0CFA9F3B" w14:textId="77777777" w:rsidR="00CC1A3E" w:rsidRDefault="00CC1A3E" w:rsidP="004C79EC">
            <w:pPr>
              <w:pStyle w:val="BodyText"/>
              <w:rPr>
                <w:rFonts w:ascii="Arial" w:hAnsi="Arial" w:cs="Arial"/>
                <w:b/>
                <w:bCs/>
              </w:rPr>
            </w:pPr>
          </w:p>
          <w:p w14:paraId="7FF31AEE" w14:textId="77777777" w:rsidR="00CC1A3E" w:rsidRDefault="00CC1A3E" w:rsidP="004C79EC">
            <w:pPr>
              <w:pStyle w:val="BodyText"/>
              <w:rPr>
                <w:rFonts w:ascii="Arial" w:hAnsi="Arial" w:cs="Arial"/>
                <w:b/>
                <w:bCs/>
              </w:rPr>
            </w:pPr>
          </w:p>
          <w:p w14:paraId="0B8EB298" w14:textId="77777777" w:rsidR="00CC1A3E" w:rsidRDefault="00CC1A3E" w:rsidP="004C79EC">
            <w:pPr>
              <w:pStyle w:val="BodyText"/>
              <w:rPr>
                <w:rFonts w:ascii="Arial" w:hAnsi="Arial" w:cs="Arial"/>
                <w:b/>
                <w:bCs/>
              </w:rPr>
            </w:pPr>
          </w:p>
          <w:p w14:paraId="761BEC83" w14:textId="77777777" w:rsidR="00CC1A3E" w:rsidRDefault="00CC1A3E" w:rsidP="004C79EC">
            <w:pPr>
              <w:pStyle w:val="BodyText"/>
              <w:rPr>
                <w:rFonts w:ascii="Arial" w:hAnsi="Arial" w:cs="Arial"/>
                <w:b/>
                <w:bCs/>
              </w:rPr>
            </w:pPr>
          </w:p>
          <w:p w14:paraId="3BF9FC26" w14:textId="77777777" w:rsidR="00CC1A3E" w:rsidRDefault="00CC1A3E" w:rsidP="004C79EC">
            <w:pPr>
              <w:pStyle w:val="BodyText"/>
              <w:rPr>
                <w:rFonts w:ascii="Arial" w:hAnsi="Arial" w:cs="Arial"/>
                <w:b/>
                <w:bCs/>
              </w:rPr>
            </w:pPr>
          </w:p>
          <w:p w14:paraId="596722AD" w14:textId="77777777" w:rsidR="00CC1A3E" w:rsidRDefault="00CC1A3E" w:rsidP="004C79EC">
            <w:pPr>
              <w:pStyle w:val="BodyText"/>
              <w:rPr>
                <w:rFonts w:ascii="Arial" w:hAnsi="Arial" w:cs="Arial"/>
                <w:b/>
                <w:bCs/>
              </w:rPr>
            </w:pPr>
          </w:p>
          <w:p w14:paraId="6634FA44" w14:textId="77777777" w:rsidR="00005370" w:rsidRDefault="00005370" w:rsidP="004C79EC">
            <w:pPr>
              <w:pStyle w:val="BodyText"/>
              <w:rPr>
                <w:rFonts w:ascii="Arial" w:hAnsi="Arial" w:cs="Arial"/>
                <w:b/>
                <w:bCs/>
              </w:rPr>
            </w:pPr>
          </w:p>
          <w:p w14:paraId="2A838020" w14:textId="77777777" w:rsidR="00CC1A3E" w:rsidRDefault="00CC1A3E" w:rsidP="004C79EC">
            <w:pPr>
              <w:pStyle w:val="BodyText"/>
              <w:rPr>
                <w:rFonts w:ascii="Arial" w:hAnsi="Arial" w:cs="Arial"/>
                <w:b/>
                <w:bCs/>
              </w:rPr>
            </w:pPr>
            <w:r>
              <w:rPr>
                <w:rFonts w:ascii="Arial" w:hAnsi="Arial" w:cs="Arial"/>
                <w:b/>
                <w:bCs/>
              </w:rPr>
              <w:t>“FDSC”</w:t>
            </w:r>
          </w:p>
          <w:p w14:paraId="76A278C1" w14:textId="77777777" w:rsidR="006417B5" w:rsidRDefault="006417B5" w:rsidP="004C79EC">
            <w:pPr>
              <w:pStyle w:val="BodyText"/>
              <w:rPr>
                <w:rFonts w:ascii="Arial" w:hAnsi="Arial" w:cs="Arial"/>
                <w:b/>
                <w:bCs/>
              </w:rPr>
            </w:pPr>
            <w:r>
              <w:rPr>
                <w:rFonts w:ascii="Arial" w:hAnsi="Arial" w:cs="Arial"/>
                <w:b/>
                <w:bCs/>
              </w:rPr>
              <w:t>“FDSC Forecast”</w:t>
            </w:r>
          </w:p>
          <w:p w14:paraId="33EB2B38" w14:textId="45EA7105" w:rsidR="00653C58" w:rsidRDefault="006557C2" w:rsidP="004C79EC">
            <w:pPr>
              <w:pStyle w:val="BodyText"/>
              <w:rPr>
                <w:rFonts w:ascii="Arial" w:hAnsi="Arial" w:cs="Arial"/>
                <w:b/>
                <w:bCs/>
              </w:rPr>
            </w:pPr>
            <w:r>
              <w:rPr>
                <w:rFonts w:ascii="Arial" w:hAnsi="Arial" w:cs="Arial"/>
                <w:b/>
                <w:bCs/>
              </w:rPr>
              <w:t>“FDSC Base Percentage”</w:t>
            </w:r>
          </w:p>
          <w:p w14:paraId="67A4BCED" w14:textId="77777777" w:rsidR="00AF6318" w:rsidRDefault="00AF6318" w:rsidP="004C79EC">
            <w:pPr>
              <w:pStyle w:val="BodyText"/>
              <w:rPr>
                <w:rFonts w:ascii="Arial" w:hAnsi="Arial" w:cs="Arial"/>
                <w:b/>
                <w:bCs/>
              </w:rPr>
            </w:pPr>
            <w:r>
              <w:rPr>
                <w:rFonts w:ascii="Arial" w:hAnsi="Arial" w:cs="Arial"/>
                <w:b/>
                <w:bCs/>
              </w:rPr>
              <w:t>“FDSC Charges”</w:t>
            </w:r>
          </w:p>
          <w:p w14:paraId="6C7B4636" w14:textId="77777777" w:rsidR="00211A6F" w:rsidRDefault="00211A6F" w:rsidP="004C79EC">
            <w:pPr>
              <w:pStyle w:val="BodyText"/>
              <w:rPr>
                <w:rFonts w:ascii="Arial" w:hAnsi="Arial" w:cs="Arial"/>
                <w:b/>
                <w:bCs/>
              </w:rPr>
            </w:pPr>
            <w:r>
              <w:rPr>
                <w:rFonts w:ascii="Arial" w:hAnsi="Arial" w:cs="Arial"/>
                <w:b/>
                <w:bCs/>
              </w:rPr>
              <w:t>“F</w:t>
            </w:r>
            <w:r w:rsidR="00FA20C5">
              <w:rPr>
                <w:rFonts w:ascii="Arial" w:hAnsi="Arial" w:cs="Arial"/>
                <w:b/>
                <w:bCs/>
              </w:rPr>
              <w:t>DSC Base Value at Risk”</w:t>
            </w:r>
          </w:p>
          <w:p w14:paraId="1D86F9B9" w14:textId="51108F51" w:rsidR="003A3C38" w:rsidRPr="00A63071" w:rsidRDefault="003A3C38" w:rsidP="004C79EC">
            <w:pPr>
              <w:pStyle w:val="BodyText"/>
              <w:rPr>
                <w:rFonts w:ascii="Arial" w:hAnsi="Arial" w:cs="Arial"/>
                <w:b/>
                <w:bCs/>
              </w:rPr>
            </w:pPr>
            <w:r>
              <w:rPr>
                <w:rFonts w:ascii="Arial" w:hAnsi="Arial" w:cs="Arial"/>
                <w:b/>
                <w:bCs/>
              </w:rPr>
              <w:t>“Final Demand Site Count or FDSC”</w:t>
            </w:r>
          </w:p>
        </w:tc>
        <w:tc>
          <w:tcPr>
            <w:tcW w:w="6775" w:type="dxa"/>
          </w:tcPr>
          <w:p w14:paraId="5E26E3C7" w14:textId="77777777" w:rsidR="004C79EC" w:rsidRPr="00A63071" w:rsidRDefault="004C79EC" w:rsidP="004C79EC">
            <w:pPr>
              <w:pStyle w:val="BodyText"/>
              <w:jc w:val="both"/>
              <w:rPr>
                <w:rFonts w:ascii="Arial" w:hAnsi="Arial" w:cs="Arial"/>
              </w:rPr>
            </w:pPr>
            <w:r w:rsidRPr="00A63071">
              <w:rPr>
                <w:rFonts w:ascii="Arial" w:hAnsi="Arial" w:cs="Arial"/>
              </w:rPr>
              <w:lastRenderedPageBreak/>
              <w:t xml:space="preserve">a </w:t>
            </w:r>
            <w:r w:rsidRPr="00A63071">
              <w:rPr>
                <w:rFonts w:ascii="Arial" w:hAnsi="Arial" w:cs="Arial"/>
                <w:b/>
                <w:bCs/>
              </w:rPr>
              <w:t>CUSC Modification Proposal</w:t>
            </w:r>
            <w:r w:rsidRPr="00A63071">
              <w:rPr>
                <w:rFonts w:ascii="Arial" w:hAnsi="Arial" w:cs="Arial"/>
              </w:rPr>
              <w:t xml:space="preserve"> that, if implemented,</w:t>
            </w:r>
          </w:p>
          <w:p w14:paraId="14FD44A1" w14:textId="77777777" w:rsidR="004C79EC" w:rsidRPr="00A63071" w:rsidRDefault="004C79EC" w:rsidP="004C79EC">
            <w:pPr>
              <w:pStyle w:val="BodyText"/>
              <w:jc w:val="both"/>
              <w:rPr>
                <w:rFonts w:ascii="Arial" w:hAnsi="Arial" w:cs="Arial"/>
              </w:rPr>
            </w:pPr>
            <w:r w:rsidRPr="00A63071">
              <w:rPr>
                <w:rFonts w:ascii="Arial" w:hAnsi="Arial" w:cs="Arial"/>
              </w:rPr>
              <w:t xml:space="preserve">(a) would meet the </w:t>
            </w:r>
            <w:r w:rsidRPr="00A63071">
              <w:rPr>
                <w:rFonts w:ascii="Arial" w:hAnsi="Arial" w:cs="Arial"/>
                <w:b/>
              </w:rPr>
              <w:t>Self-Governance Criteria</w:t>
            </w:r>
            <w:r w:rsidRPr="00A63071">
              <w:rPr>
                <w:rFonts w:ascii="Arial" w:hAnsi="Arial" w:cs="Arial"/>
              </w:rPr>
              <w:t>; and</w:t>
            </w:r>
          </w:p>
          <w:p w14:paraId="533E8737" w14:textId="77777777" w:rsidR="004C79EC" w:rsidRPr="00A63071" w:rsidRDefault="004C79EC" w:rsidP="004C79EC">
            <w:pPr>
              <w:pStyle w:val="BodyText"/>
              <w:jc w:val="both"/>
              <w:rPr>
                <w:rFonts w:ascii="Arial" w:hAnsi="Arial" w:cs="Arial"/>
              </w:rPr>
            </w:pPr>
            <w:r w:rsidRPr="00A63071">
              <w:rPr>
                <w:rFonts w:ascii="Arial" w:hAnsi="Arial" w:cs="Arial"/>
              </w:rPr>
              <w:t>(b) is properly a housekeeping modification required as a result of some error or factual change, including but not limited to:</w:t>
            </w:r>
          </w:p>
          <w:p w14:paraId="20D621B3" w14:textId="77777777" w:rsidR="004C79EC" w:rsidRPr="00A63071" w:rsidRDefault="004C79EC" w:rsidP="004C79EC">
            <w:pPr>
              <w:pStyle w:val="BodyText"/>
              <w:ind w:left="654"/>
              <w:jc w:val="both"/>
              <w:rPr>
                <w:rFonts w:ascii="Arial" w:hAnsi="Arial" w:cs="Arial"/>
              </w:rPr>
            </w:pPr>
            <w:r w:rsidRPr="00A63071">
              <w:rPr>
                <w:rFonts w:ascii="Arial" w:hAnsi="Arial" w:cs="Arial"/>
              </w:rPr>
              <w:lastRenderedPageBreak/>
              <w:t xml:space="preserve">(i)  updating names or addresses listed in the </w:t>
            </w:r>
            <w:r w:rsidRPr="00A63071">
              <w:rPr>
                <w:rFonts w:ascii="Arial" w:hAnsi="Arial" w:cs="Arial"/>
                <w:b/>
              </w:rPr>
              <w:t>CUSC</w:t>
            </w:r>
            <w:r w:rsidRPr="00A63071">
              <w:rPr>
                <w:rFonts w:ascii="Arial" w:hAnsi="Arial" w:cs="Arial"/>
              </w:rPr>
              <w:t>;</w:t>
            </w:r>
          </w:p>
          <w:p w14:paraId="51D785E6" w14:textId="77777777" w:rsidR="004C79EC" w:rsidRPr="00A63071" w:rsidRDefault="004C79EC" w:rsidP="004C79EC">
            <w:pPr>
              <w:pStyle w:val="BodyText"/>
              <w:ind w:left="654"/>
              <w:jc w:val="both"/>
              <w:rPr>
                <w:rFonts w:ascii="Arial" w:hAnsi="Arial" w:cs="Arial"/>
              </w:rPr>
            </w:pPr>
            <w:r w:rsidRPr="00A63071">
              <w:rPr>
                <w:rFonts w:ascii="Arial" w:hAnsi="Arial" w:cs="Arial"/>
              </w:rPr>
              <w:t>(ii) correcting any minor typographical errors;</w:t>
            </w:r>
          </w:p>
          <w:p w14:paraId="5438B965" w14:textId="77777777" w:rsidR="004C79EC" w:rsidRPr="00A63071" w:rsidRDefault="004C79EC" w:rsidP="004C79EC">
            <w:pPr>
              <w:pStyle w:val="BodyText"/>
              <w:ind w:left="654"/>
              <w:jc w:val="both"/>
              <w:rPr>
                <w:rFonts w:ascii="Arial" w:hAnsi="Arial" w:cs="Arial"/>
              </w:rPr>
            </w:pPr>
            <w:r w:rsidRPr="00A63071">
              <w:rPr>
                <w:rFonts w:ascii="Arial" w:hAnsi="Arial" w:cs="Arial"/>
              </w:rPr>
              <w:t>(iii)  correcting formatting and consistency errors, such as paragraph numbering; or</w:t>
            </w:r>
          </w:p>
          <w:p w14:paraId="7517F220" w14:textId="77777777" w:rsidR="004C79EC" w:rsidRDefault="004C79EC" w:rsidP="004C79EC">
            <w:pPr>
              <w:pStyle w:val="BodyText"/>
              <w:ind w:left="654"/>
              <w:jc w:val="both"/>
              <w:rPr>
                <w:rFonts w:ascii="Arial" w:hAnsi="Arial" w:cs="Arial"/>
              </w:rPr>
            </w:pPr>
            <w:r w:rsidRPr="00A63071">
              <w:rPr>
                <w:rFonts w:ascii="Arial" w:hAnsi="Arial" w:cs="Arial"/>
              </w:rPr>
              <w:t>(iv)  updating out of date references to other documents or paragraphs .</w:t>
            </w:r>
          </w:p>
          <w:p w14:paraId="5A1A44BB" w14:textId="77777777" w:rsidR="00CC1A3E" w:rsidRDefault="00933064" w:rsidP="004C79EC">
            <w:pPr>
              <w:pStyle w:val="BodyText"/>
              <w:ind w:left="654"/>
              <w:jc w:val="both"/>
              <w:rPr>
                <w:rFonts w:ascii="Arial" w:hAnsi="Arial" w:cs="Arial"/>
                <w:b/>
                <w:bCs/>
              </w:rPr>
            </w:pPr>
            <w:r>
              <w:rPr>
                <w:rFonts w:ascii="Arial" w:hAnsi="Arial" w:cs="Arial"/>
              </w:rPr>
              <w:t xml:space="preserve">Shall mean the same as </w:t>
            </w:r>
            <w:r w:rsidR="006417B5">
              <w:rPr>
                <w:rFonts w:ascii="Arial" w:hAnsi="Arial" w:cs="Arial"/>
                <w:b/>
                <w:bCs/>
              </w:rPr>
              <w:t>Final Demand Site Count</w:t>
            </w:r>
          </w:p>
          <w:p w14:paraId="4D091D15" w14:textId="77777777" w:rsidR="006417B5" w:rsidRDefault="00E27BD5" w:rsidP="004C79EC">
            <w:pPr>
              <w:pStyle w:val="BodyText"/>
              <w:ind w:left="654"/>
              <w:jc w:val="both"/>
              <w:rPr>
                <w:rFonts w:ascii="Arial" w:hAnsi="Arial" w:cs="Arial"/>
                <w:b/>
                <w:bCs/>
              </w:rPr>
            </w:pPr>
            <w:r>
              <w:rPr>
                <w:rFonts w:ascii="Arial" w:hAnsi="Arial" w:cs="Arial"/>
              </w:rPr>
              <w:t>The forecas</w:t>
            </w:r>
            <w:r w:rsidR="00E109BD">
              <w:rPr>
                <w:rFonts w:ascii="Arial" w:hAnsi="Arial" w:cs="Arial"/>
              </w:rPr>
              <w:t>t</w:t>
            </w:r>
            <w:r>
              <w:rPr>
                <w:rFonts w:ascii="Arial" w:hAnsi="Arial" w:cs="Arial"/>
              </w:rPr>
              <w:t xml:space="preserve">, produced by </w:t>
            </w:r>
            <w:r>
              <w:rPr>
                <w:rFonts w:ascii="Arial" w:hAnsi="Arial" w:cs="Arial"/>
                <w:b/>
                <w:bCs/>
              </w:rPr>
              <w:t>The Company</w:t>
            </w:r>
            <w:r w:rsidR="00E109BD">
              <w:rPr>
                <w:rFonts w:ascii="Arial" w:hAnsi="Arial" w:cs="Arial"/>
              </w:rPr>
              <w:t xml:space="preserve">, of the </w:t>
            </w:r>
            <w:r w:rsidR="00E109BD">
              <w:rPr>
                <w:rFonts w:ascii="Arial" w:hAnsi="Arial" w:cs="Arial"/>
                <w:b/>
                <w:bCs/>
              </w:rPr>
              <w:t>FDSC.</w:t>
            </w:r>
          </w:p>
          <w:p w14:paraId="7851677E" w14:textId="4DA5C8EE" w:rsidR="006557C2" w:rsidRDefault="00B32332" w:rsidP="00912874">
            <w:pPr>
              <w:pStyle w:val="BodyText"/>
              <w:spacing w:after="0"/>
              <w:ind w:left="652"/>
              <w:jc w:val="both"/>
              <w:rPr>
                <w:rFonts w:ascii="Arial" w:hAnsi="Arial" w:cs="Arial"/>
              </w:rPr>
            </w:pPr>
            <w:r>
              <w:rPr>
                <w:rFonts w:ascii="Arial" w:hAnsi="Arial" w:cs="Arial"/>
              </w:rPr>
              <w:t>t</w:t>
            </w:r>
            <w:r w:rsidR="00BC3548">
              <w:rPr>
                <w:rFonts w:ascii="Arial" w:hAnsi="Arial" w:cs="Arial"/>
              </w:rPr>
              <w:t xml:space="preserve">he % value for the relevant </w:t>
            </w:r>
            <w:r w:rsidR="00BC3548">
              <w:rPr>
                <w:rFonts w:ascii="Arial" w:hAnsi="Arial" w:cs="Arial"/>
                <w:b/>
                <w:bCs/>
              </w:rPr>
              <w:t>Security Perio</w:t>
            </w:r>
            <w:r w:rsidR="00A333E3">
              <w:rPr>
                <w:rFonts w:ascii="Arial" w:hAnsi="Arial" w:cs="Arial"/>
                <w:b/>
                <w:bCs/>
              </w:rPr>
              <w:t>d</w:t>
            </w:r>
            <w:r w:rsidR="00A333E3">
              <w:rPr>
                <w:rFonts w:ascii="Arial" w:hAnsi="Arial" w:cs="Arial"/>
              </w:rPr>
              <w:t xml:space="preserve"> as specified in the table in paragraph 2A of Section 3, Appendix 2</w:t>
            </w:r>
          </w:p>
          <w:p w14:paraId="2E97898F" w14:textId="77777777" w:rsidR="00735470" w:rsidRDefault="00735470" w:rsidP="00912874">
            <w:pPr>
              <w:pStyle w:val="BodyText"/>
              <w:spacing w:after="0"/>
              <w:ind w:left="652"/>
              <w:jc w:val="both"/>
              <w:rPr>
                <w:rFonts w:ascii="Arial" w:hAnsi="Arial" w:cs="Arial"/>
              </w:rPr>
            </w:pPr>
          </w:p>
          <w:p w14:paraId="736DE4C0" w14:textId="517EDCE1" w:rsidR="00736209" w:rsidRDefault="00EA4DFC" w:rsidP="00912874">
            <w:pPr>
              <w:pStyle w:val="BodyText"/>
              <w:spacing w:after="0"/>
              <w:ind w:left="652"/>
              <w:jc w:val="both"/>
              <w:rPr>
                <w:rFonts w:ascii="Arial" w:hAnsi="Arial" w:cs="Arial"/>
                <w:b/>
                <w:bCs/>
              </w:rPr>
            </w:pPr>
            <w:r w:rsidRPr="0081587F">
              <w:rPr>
                <w:rFonts w:ascii="Arial" w:hAnsi="Arial" w:cs="Arial"/>
              </w:rPr>
              <w:t xml:space="preserve">that element of </w:t>
            </w:r>
            <w:r w:rsidRPr="0081587F">
              <w:rPr>
                <w:rFonts w:ascii="Arial" w:hAnsi="Arial" w:cs="Arial"/>
                <w:b/>
                <w:bCs/>
              </w:rPr>
              <w:t>Transmission Network Use of System Demand Charges</w:t>
            </w:r>
            <w:r w:rsidRPr="0081587F">
              <w:rPr>
                <w:rFonts w:ascii="Arial" w:hAnsi="Arial" w:cs="Arial"/>
              </w:rPr>
              <w:t xml:space="preserve"> relating to </w:t>
            </w:r>
            <w:r w:rsidRPr="0081587F">
              <w:rPr>
                <w:rFonts w:ascii="Arial" w:hAnsi="Arial" w:cs="Arial"/>
                <w:b/>
                <w:bCs/>
              </w:rPr>
              <w:t>Final Demand Site Count</w:t>
            </w:r>
          </w:p>
          <w:p w14:paraId="27FEC1A3" w14:textId="36BE97DA" w:rsidR="00282781" w:rsidRPr="00282781" w:rsidRDefault="00282781" w:rsidP="00912874">
            <w:pPr>
              <w:pStyle w:val="BodyText"/>
              <w:spacing w:after="0"/>
              <w:ind w:left="652"/>
              <w:jc w:val="both"/>
              <w:rPr>
                <w:rFonts w:ascii="Arial" w:hAnsi="Arial" w:cs="Arial"/>
              </w:rPr>
            </w:pPr>
            <w:r>
              <w:rPr>
                <w:rFonts w:ascii="Arial" w:hAnsi="Arial" w:cs="Arial"/>
              </w:rPr>
              <w:t>the sum as calculated in accordance with Paragraph 3.23.4a</w:t>
            </w:r>
          </w:p>
          <w:p w14:paraId="1BF0DB42" w14:textId="77777777" w:rsidR="00B32332" w:rsidRDefault="00B32332" w:rsidP="00912874">
            <w:pPr>
              <w:pStyle w:val="BodyText"/>
              <w:spacing w:after="0"/>
              <w:ind w:left="652"/>
              <w:jc w:val="both"/>
              <w:rPr>
                <w:rFonts w:ascii="Arial" w:hAnsi="Arial" w:cs="Arial"/>
              </w:rPr>
            </w:pPr>
          </w:p>
          <w:p w14:paraId="1F2D46AA" w14:textId="43A9F863" w:rsidR="003A3C38" w:rsidRPr="00E41ADC" w:rsidRDefault="00FC26A1" w:rsidP="00E41ADC">
            <w:pPr>
              <w:pStyle w:val="BodyText"/>
              <w:spacing w:after="0"/>
              <w:ind w:left="652"/>
              <w:jc w:val="both"/>
              <w:rPr>
                <w:rFonts w:ascii="Arial" w:hAnsi="Arial" w:cs="Arial"/>
              </w:rPr>
            </w:pPr>
            <w:r>
              <w:rPr>
                <w:rFonts w:ascii="Arial" w:hAnsi="Arial" w:cs="Arial"/>
              </w:rPr>
              <w:t xml:space="preserve">A count of </w:t>
            </w:r>
            <w:r w:rsidRPr="003A3C38">
              <w:rPr>
                <w:rFonts w:ascii="Arial" w:hAnsi="Arial" w:cs="Arial"/>
              </w:rPr>
              <w:t>individual</w:t>
            </w:r>
            <w:r>
              <w:rPr>
                <w:rFonts w:ascii="Arial" w:hAnsi="Arial" w:cs="Arial"/>
                <w:b/>
                <w:bCs/>
              </w:rPr>
              <w:t xml:space="preserve"> Final Demand Sites </w:t>
            </w:r>
            <w:r w:rsidRPr="00785A07">
              <w:rPr>
                <w:rFonts w:ascii="Arial" w:hAnsi="Arial" w:cs="Arial"/>
              </w:rPr>
              <w:t>for each</w:t>
            </w:r>
            <w:r>
              <w:rPr>
                <w:rFonts w:ascii="Arial" w:hAnsi="Arial" w:cs="Arial"/>
                <w:b/>
                <w:bCs/>
              </w:rPr>
              <w:t xml:space="preserve"> Charging Band </w:t>
            </w:r>
          </w:p>
        </w:tc>
      </w:tr>
      <w:tr w:rsidR="004C79EC" w14:paraId="4554B4C9" w14:textId="77777777" w:rsidTr="00ED2860">
        <w:tc>
          <w:tcPr>
            <w:tcW w:w="3545" w:type="dxa"/>
          </w:tcPr>
          <w:p w14:paraId="43EA7DD2" w14:textId="13EDFDFB" w:rsidR="004C79EC" w:rsidRDefault="004C79EC" w:rsidP="004C79EC">
            <w:pPr>
              <w:pStyle w:val="BodyText"/>
              <w:rPr>
                <w:rFonts w:ascii="Arial" w:hAnsi="Arial" w:cs="Arial"/>
                <w:b/>
                <w:bCs/>
              </w:rPr>
            </w:pPr>
            <w:r>
              <w:rPr>
                <w:rFonts w:ascii="Arial" w:hAnsi="Arial" w:cs="Arial"/>
                <w:b/>
                <w:bCs/>
              </w:rPr>
              <w:lastRenderedPageBreak/>
              <w:t>"Final Adjustments Statement</w:t>
            </w:r>
            <w:r w:rsidR="006417B5">
              <w:rPr>
                <w:rFonts w:ascii="Arial" w:hAnsi="Arial" w:cs="Arial"/>
                <w:b/>
                <w:bCs/>
              </w:rPr>
              <w:t>”</w:t>
            </w:r>
          </w:p>
        </w:tc>
        <w:tc>
          <w:tcPr>
            <w:tcW w:w="6775" w:type="dxa"/>
          </w:tcPr>
          <w:p w14:paraId="15E9CC70" w14:textId="1AA533A0" w:rsidR="004C79EC" w:rsidRDefault="00E41ADC" w:rsidP="00E41ADC">
            <w:pPr>
              <w:pStyle w:val="BodyText"/>
              <w:ind w:left="633"/>
              <w:jc w:val="both"/>
              <w:rPr>
                <w:rFonts w:ascii="Arial" w:hAnsi="Arial" w:cs="Arial"/>
              </w:rPr>
            </w:pPr>
            <w:r>
              <w:rPr>
                <w:rFonts w:ascii="Arial" w:hAnsi="Arial" w:cs="Arial"/>
              </w:rPr>
              <w:t>as defined in paragraph 3.12.7(a);</w:t>
            </w:r>
          </w:p>
        </w:tc>
      </w:tr>
      <w:tr w:rsidR="000D40DF" w14:paraId="1632B1E1" w14:textId="77777777" w:rsidTr="00ED2860">
        <w:tc>
          <w:tcPr>
            <w:tcW w:w="3545" w:type="dxa"/>
          </w:tcPr>
          <w:p w14:paraId="5DA86387" w14:textId="77777777" w:rsidR="000D40DF" w:rsidRPr="000D40DF" w:rsidRDefault="000D40DF" w:rsidP="000D40DF">
            <w:pPr>
              <w:pStyle w:val="BodyText"/>
              <w:rPr>
                <w:rFonts w:ascii="Arial" w:hAnsi="Arial" w:cs="Arial"/>
                <w:b/>
                <w:bCs/>
              </w:rPr>
            </w:pPr>
            <w:r w:rsidRPr="000D40DF">
              <w:rPr>
                <w:rFonts w:ascii="Arial" w:hAnsi="Arial" w:cs="Arial"/>
                <w:b/>
                <w:bCs/>
                <w:color w:val="000000"/>
                <w:lang w:eastAsia="en-GB"/>
              </w:rPr>
              <w:t>“Final Demand”</w:t>
            </w:r>
          </w:p>
        </w:tc>
        <w:tc>
          <w:tcPr>
            <w:tcW w:w="6775" w:type="dxa"/>
            <w:vAlign w:val="center"/>
          </w:tcPr>
          <w:p w14:paraId="1FFF0A16" w14:textId="77777777" w:rsidR="000D40DF" w:rsidRPr="000D40DF" w:rsidRDefault="000D40DF" w:rsidP="00C82406">
            <w:pPr>
              <w:pStyle w:val="BodyText"/>
              <w:ind w:left="633"/>
              <w:jc w:val="both"/>
              <w:rPr>
                <w:rFonts w:ascii="Arial" w:hAnsi="Arial" w:cs="Arial"/>
              </w:rPr>
            </w:pPr>
            <w:r w:rsidRPr="0096109A">
              <w:rPr>
                <w:rFonts w:ascii="Arial" w:hAnsi="Arial" w:cs="Arial"/>
                <w:color w:val="000000"/>
                <w:lang w:eastAsia="en-GB"/>
              </w:rPr>
              <w:t>Means electricity which is consumed other than for the purposes of generation or export onto the electricity network</w:t>
            </w:r>
          </w:p>
        </w:tc>
      </w:tr>
      <w:tr w:rsidR="000D40DF" w14:paraId="5B80BF59" w14:textId="77777777" w:rsidTr="00ED2860">
        <w:tc>
          <w:tcPr>
            <w:tcW w:w="3545" w:type="dxa"/>
          </w:tcPr>
          <w:p w14:paraId="31DECDF2" w14:textId="77777777" w:rsidR="000D40DF" w:rsidRDefault="000D40DF" w:rsidP="000D40DF">
            <w:pPr>
              <w:pStyle w:val="BodyText"/>
              <w:rPr>
                <w:rFonts w:ascii="Arial" w:hAnsi="Arial" w:cs="Arial"/>
                <w:b/>
                <w:bCs/>
              </w:rPr>
            </w:pPr>
            <w:r>
              <w:rPr>
                <w:rFonts w:ascii="Arial" w:hAnsi="Arial" w:cs="Arial"/>
                <w:b/>
                <w:bCs/>
              </w:rPr>
              <w:t>"Final Demand Reconciliation Statement"</w:t>
            </w:r>
          </w:p>
        </w:tc>
        <w:tc>
          <w:tcPr>
            <w:tcW w:w="6775" w:type="dxa"/>
          </w:tcPr>
          <w:p w14:paraId="4B8F8226" w14:textId="456F1FF8" w:rsidR="000D40DF" w:rsidRDefault="000D40DF" w:rsidP="000D40DF">
            <w:pPr>
              <w:pStyle w:val="BodyText"/>
              <w:jc w:val="both"/>
              <w:rPr>
                <w:rFonts w:ascii="Arial" w:hAnsi="Arial" w:cs="Arial"/>
              </w:rPr>
            </w:pPr>
          </w:p>
        </w:tc>
      </w:tr>
      <w:tr w:rsidR="000D40DF" w14:paraId="4E31CD41" w14:textId="77777777" w:rsidTr="00ED2860">
        <w:tc>
          <w:tcPr>
            <w:tcW w:w="3545" w:type="dxa"/>
          </w:tcPr>
          <w:p w14:paraId="7539A779" w14:textId="77777777" w:rsidR="000D40DF" w:rsidRPr="00D025A5" w:rsidRDefault="000D40DF" w:rsidP="000D40DF">
            <w:pPr>
              <w:pStyle w:val="BodyText"/>
              <w:rPr>
                <w:rFonts w:ascii="Arial" w:hAnsi="Arial" w:cs="Arial"/>
                <w:b/>
                <w:bCs/>
              </w:rPr>
            </w:pPr>
            <w:r w:rsidRPr="00D025A5">
              <w:rPr>
                <w:rFonts w:ascii="Arial" w:hAnsi="Arial" w:cs="Arial"/>
                <w:b/>
                <w:bCs/>
                <w:color w:val="000000"/>
                <w:lang w:eastAsia="en-GB"/>
              </w:rPr>
              <w:t>“Final Demand Site”</w:t>
            </w:r>
          </w:p>
        </w:tc>
        <w:tc>
          <w:tcPr>
            <w:tcW w:w="6775" w:type="dxa"/>
          </w:tcPr>
          <w:p w14:paraId="3FDACD9C" w14:textId="77777777" w:rsidR="00D025A5" w:rsidRPr="00D025A5" w:rsidRDefault="00D025A5" w:rsidP="00D025A5">
            <w:pPr>
              <w:spacing w:line="235" w:lineRule="atLeast"/>
              <w:rPr>
                <w:rFonts w:ascii="Arial" w:hAnsi="Arial" w:cs="Arial"/>
                <w:color w:val="000000"/>
                <w:lang w:eastAsia="en-GB"/>
              </w:rPr>
            </w:pPr>
            <w:r w:rsidRPr="00D025A5">
              <w:rPr>
                <w:rFonts w:ascii="Arial" w:hAnsi="Arial" w:cs="Arial"/>
                <w:color w:val="000000"/>
                <w:lang w:eastAsia="en-GB"/>
              </w:rPr>
              <w:t>Shall mean;</w:t>
            </w:r>
          </w:p>
          <w:p w14:paraId="480EAEDD" w14:textId="77777777" w:rsidR="00D025A5" w:rsidRPr="00D025A5" w:rsidRDefault="00D025A5" w:rsidP="00D025A5">
            <w:pPr>
              <w:spacing w:line="235" w:lineRule="atLeast"/>
              <w:rPr>
                <w:rFonts w:ascii="Arial" w:hAnsi="Arial" w:cs="Arial"/>
                <w:color w:val="000000"/>
                <w:lang w:eastAsia="en-GB"/>
              </w:rPr>
            </w:pPr>
          </w:p>
          <w:p w14:paraId="76574247" w14:textId="06FC9D0F" w:rsidR="00D025A5" w:rsidRPr="00D025A5" w:rsidRDefault="00CF4FF0" w:rsidP="00304DC6">
            <w:pPr>
              <w:pStyle w:val="ListParagraph"/>
              <w:numPr>
                <w:ilvl w:val="0"/>
                <w:numId w:val="48"/>
              </w:numPr>
              <w:spacing w:after="0" w:line="235" w:lineRule="atLeast"/>
              <w:ind w:left="739" w:hanging="284"/>
              <w:rPr>
                <w:rFonts w:ascii="Arial" w:eastAsia="Times New Roman" w:hAnsi="Arial" w:cs="Arial"/>
                <w:bCs/>
                <w:color w:val="000000"/>
                <w:lang w:eastAsia="en-GB"/>
              </w:rPr>
            </w:pPr>
            <w:r>
              <w:rPr>
                <w:rFonts w:ascii="Arial" w:eastAsia="Times New Roman" w:hAnsi="Arial" w:cs="Arial"/>
                <w:color w:val="000000"/>
                <w:lang w:eastAsia="en-GB"/>
              </w:rPr>
              <w:t xml:space="preserve">For </w:t>
            </w:r>
            <w:r w:rsidR="00D025A5" w:rsidRPr="00D025A5">
              <w:rPr>
                <w:rFonts w:ascii="Arial" w:eastAsia="Times New Roman" w:hAnsi="Arial" w:cs="Arial"/>
                <w:b/>
                <w:color w:val="000000"/>
                <w:lang w:eastAsia="en-GB"/>
              </w:rPr>
              <w:t>Users</w:t>
            </w:r>
            <w:r w:rsidR="00D025A5" w:rsidRPr="00D025A5">
              <w:rPr>
                <w:rFonts w:ascii="Arial" w:eastAsia="Times New Roman" w:hAnsi="Arial" w:cs="Arial"/>
                <w:color w:val="000000"/>
                <w:lang w:eastAsia="en-GB"/>
              </w:rPr>
              <w:t xml:space="preserve"> with a </w:t>
            </w:r>
            <w:r w:rsidR="00D025A5" w:rsidRPr="00D025A5">
              <w:rPr>
                <w:rFonts w:ascii="Arial" w:eastAsia="Times New Roman" w:hAnsi="Arial" w:cs="Arial"/>
                <w:b/>
                <w:color w:val="000000"/>
                <w:lang w:eastAsia="en-GB"/>
              </w:rPr>
              <w:t>Bilateral Connection Agreement</w:t>
            </w:r>
            <w:r w:rsidR="00D025A5" w:rsidRPr="00D025A5">
              <w:rPr>
                <w:rFonts w:ascii="Arial" w:eastAsia="Times New Roman" w:hAnsi="Arial" w:cs="Arial"/>
                <w:color w:val="000000"/>
                <w:lang w:eastAsia="en-GB"/>
              </w:rPr>
              <w:t xml:space="preserve">, a </w:t>
            </w:r>
            <w:r w:rsidR="00D025A5" w:rsidRPr="00D025A5">
              <w:rPr>
                <w:rFonts w:ascii="Arial" w:eastAsia="Times New Roman" w:hAnsi="Arial" w:cs="Arial"/>
                <w:b/>
                <w:bCs/>
                <w:color w:val="000000"/>
                <w:lang w:eastAsia="en-GB"/>
              </w:rPr>
              <w:t>Single Site</w:t>
            </w:r>
            <w:r w:rsidR="00D025A5" w:rsidRPr="00D025A5">
              <w:rPr>
                <w:rFonts w:ascii="Arial" w:eastAsia="Times New Roman" w:hAnsi="Arial" w:cs="Arial"/>
                <w:color w:val="000000"/>
                <w:lang w:eastAsia="en-GB"/>
              </w:rPr>
              <w:t xml:space="preserve"> which has associated </w:t>
            </w:r>
            <w:r w:rsidR="00D025A5" w:rsidRPr="00D025A5">
              <w:rPr>
                <w:rFonts w:ascii="Arial" w:eastAsia="Times New Roman" w:hAnsi="Arial" w:cs="Arial"/>
                <w:b/>
                <w:bCs/>
                <w:color w:val="000000"/>
                <w:lang w:eastAsia="en-GB"/>
              </w:rPr>
              <w:t>Final Demand</w:t>
            </w:r>
            <w:r w:rsidR="00D025A5" w:rsidRPr="00D025A5">
              <w:rPr>
                <w:rFonts w:ascii="Arial" w:eastAsia="Times New Roman" w:hAnsi="Arial" w:cs="Arial"/>
                <w:bCs/>
                <w:color w:val="000000"/>
                <w:lang w:eastAsia="en-GB"/>
              </w:rPr>
              <w:t xml:space="preserve">, except </w:t>
            </w:r>
            <w:r w:rsidR="00D025A5" w:rsidRPr="00D025A5">
              <w:rPr>
                <w:rFonts w:ascii="Arial" w:eastAsia="Times New Roman" w:hAnsi="Arial" w:cs="Arial"/>
                <w:b/>
                <w:bCs/>
                <w:color w:val="000000"/>
                <w:lang w:eastAsia="en-GB"/>
              </w:rPr>
              <w:t>Single Sites</w:t>
            </w:r>
            <w:r w:rsidR="00D025A5" w:rsidRPr="00D025A5">
              <w:rPr>
                <w:rFonts w:ascii="Arial" w:eastAsia="Times New Roman" w:hAnsi="Arial" w:cs="Arial"/>
                <w:bCs/>
                <w:color w:val="000000"/>
                <w:lang w:eastAsia="en-GB"/>
              </w:rPr>
              <w:t xml:space="preserve"> which are for;</w:t>
            </w:r>
          </w:p>
          <w:p w14:paraId="0C969083"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 xml:space="preserve">Users </w:t>
            </w:r>
            <w:r w:rsidRPr="00D025A5">
              <w:rPr>
                <w:rFonts w:ascii="Arial" w:eastAsia="Times New Roman" w:hAnsi="Arial" w:cs="Arial"/>
                <w:color w:val="000000"/>
                <w:lang w:eastAsia="en-GB"/>
              </w:rPr>
              <w:t xml:space="preserve">who own or operate a </w:t>
            </w:r>
            <w:r w:rsidRPr="00D025A5">
              <w:rPr>
                <w:rFonts w:ascii="Arial" w:eastAsia="Times New Roman" w:hAnsi="Arial" w:cs="Arial"/>
                <w:b/>
                <w:color w:val="000000"/>
                <w:lang w:eastAsia="en-GB"/>
              </w:rPr>
              <w:t>Distribution System</w:t>
            </w:r>
            <w:r w:rsidRPr="00D025A5">
              <w:rPr>
                <w:rFonts w:ascii="Arial" w:eastAsia="Times New Roman" w:hAnsi="Arial" w:cs="Arial"/>
                <w:color w:val="000000"/>
                <w:lang w:eastAsia="en-GB"/>
              </w:rPr>
              <w:t>, or</w:t>
            </w:r>
          </w:p>
          <w:p w14:paraId="0732A8AA"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color w:val="000000"/>
                <w:lang w:eastAsia="en-GB"/>
              </w:rPr>
              <w:t>Interconnector Users</w:t>
            </w:r>
            <w:r w:rsidRPr="00D025A5">
              <w:rPr>
                <w:rFonts w:ascii="Arial" w:eastAsia="Times New Roman" w:hAnsi="Arial" w:cs="Arial"/>
                <w:color w:val="000000"/>
                <w:lang w:eastAsia="en-GB"/>
              </w:rPr>
              <w:t>, or</w:t>
            </w:r>
          </w:p>
          <w:p w14:paraId="3D7D48A4" w14:textId="77777777" w:rsidR="00D025A5" w:rsidRPr="00D025A5" w:rsidRDefault="00D025A5" w:rsidP="00304DC6">
            <w:pPr>
              <w:pStyle w:val="ListParagraph"/>
              <w:numPr>
                <w:ilvl w:val="1"/>
                <w:numId w:val="48"/>
              </w:numPr>
              <w:spacing w:after="0" w:line="235" w:lineRule="atLeast"/>
              <w:rPr>
                <w:rFonts w:ascii="Arial" w:eastAsia="Times New Roman" w:hAnsi="Arial" w:cs="Arial"/>
                <w:color w:val="000000"/>
                <w:lang w:eastAsia="en-GB"/>
              </w:rPr>
            </w:pPr>
            <w:r w:rsidRPr="00D025A5">
              <w:rPr>
                <w:rFonts w:ascii="Arial" w:eastAsia="Times New Roman" w:hAnsi="Arial" w:cs="Arial"/>
                <w:b/>
                <w:bCs/>
                <w:color w:val="000000"/>
                <w:lang w:eastAsia="en-GB"/>
              </w:rPr>
              <w:t xml:space="preserve">Users </w:t>
            </w:r>
            <w:r w:rsidRPr="00D025A5">
              <w:rPr>
                <w:rFonts w:ascii="Arial" w:eastAsia="Times New Roman" w:hAnsi="Arial" w:cs="Arial"/>
                <w:bCs/>
                <w:color w:val="000000"/>
                <w:lang w:eastAsia="en-GB"/>
              </w:rPr>
              <w:t xml:space="preserve">of a </w:t>
            </w:r>
            <w:r w:rsidRPr="00D025A5">
              <w:rPr>
                <w:rFonts w:ascii="Arial" w:eastAsia="Times New Roman" w:hAnsi="Arial" w:cs="Arial"/>
                <w:b/>
                <w:bCs/>
                <w:color w:val="000000"/>
                <w:lang w:eastAsia="en-GB"/>
              </w:rPr>
              <w:t>Non-Final Demand Site</w:t>
            </w:r>
            <w:r w:rsidRPr="00D025A5">
              <w:rPr>
                <w:rFonts w:ascii="Arial" w:eastAsia="Times New Roman" w:hAnsi="Arial" w:cs="Arial"/>
                <w:color w:val="000000"/>
                <w:lang w:eastAsia="en-GB"/>
              </w:rPr>
              <w:t xml:space="preserve"> with a valid</w:t>
            </w:r>
            <w:r w:rsidRPr="00D025A5">
              <w:rPr>
                <w:rFonts w:ascii="Arial" w:eastAsia="Times New Roman" w:hAnsi="Arial" w:cs="Arial"/>
                <w:b/>
                <w:bCs/>
                <w:color w:val="000000"/>
                <w:lang w:eastAsia="en-GB"/>
              </w:rPr>
              <w:t xml:space="preserve"> Declaration</w:t>
            </w:r>
          </w:p>
          <w:p w14:paraId="0A588EFA" w14:textId="77777777" w:rsidR="00D025A5" w:rsidRPr="00D025A5" w:rsidRDefault="00D025A5" w:rsidP="00B06914">
            <w:pPr>
              <w:pStyle w:val="ListParagraph"/>
              <w:numPr>
                <w:ilvl w:val="0"/>
                <w:numId w:val="48"/>
              </w:numPr>
              <w:spacing w:after="0" w:line="235" w:lineRule="atLeast"/>
              <w:ind w:left="885" w:hanging="525"/>
              <w:rPr>
                <w:rFonts w:ascii="Arial" w:eastAsia="Times New Roman" w:hAnsi="Arial" w:cs="Arial"/>
                <w:bCs/>
                <w:color w:val="000000"/>
                <w:lang w:eastAsia="en-GB"/>
              </w:rPr>
            </w:pPr>
            <w:r w:rsidRPr="00D025A5">
              <w:rPr>
                <w:rFonts w:ascii="Arial" w:eastAsia="Times New Roman" w:hAnsi="Arial" w:cs="Arial"/>
                <w:color w:val="000000"/>
                <w:lang w:eastAsia="en-GB"/>
              </w:rPr>
              <w:t>For</w:t>
            </w:r>
            <w:r w:rsidRPr="00D025A5">
              <w:rPr>
                <w:rFonts w:ascii="Arial" w:eastAsia="Times New Roman" w:hAnsi="Arial" w:cs="Arial"/>
                <w:b/>
                <w:color w:val="000000"/>
                <w:lang w:eastAsia="en-GB"/>
              </w:rPr>
              <w:t xml:space="preserve"> Users</w:t>
            </w:r>
            <w:r w:rsidRPr="00D025A5">
              <w:rPr>
                <w:rFonts w:ascii="Arial" w:eastAsia="Times New Roman" w:hAnsi="Arial" w:cs="Arial"/>
                <w:color w:val="000000"/>
                <w:lang w:eastAsia="en-GB"/>
              </w:rPr>
              <w:t xml:space="preserve"> with a </w:t>
            </w:r>
            <w:r w:rsidRPr="00D025A5">
              <w:rPr>
                <w:rFonts w:ascii="Arial" w:eastAsia="Times New Roman" w:hAnsi="Arial" w:cs="Arial"/>
                <w:b/>
                <w:color w:val="000000"/>
                <w:lang w:eastAsia="en-GB"/>
              </w:rPr>
              <w:t>Bilateral Embedded Generation Agreement or BELLA</w:t>
            </w:r>
            <w:r w:rsidRPr="00D025A5">
              <w:rPr>
                <w:rFonts w:ascii="Arial" w:eastAsia="Times New Roman" w:hAnsi="Arial" w:cs="Arial"/>
                <w:color w:val="000000"/>
                <w:lang w:eastAsia="en-GB"/>
              </w:rPr>
              <w:t xml:space="preserve">, as defined as ‘Final Demand Site’ in the </w:t>
            </w:r>
            <w:r w:rsidRPr="00D025A5">
              <w:rPr>
                <w:rFonts w:ascii="Arial" w:eastAsia="Times New Roman" w:hAnsi="Arial" w:cs="Arial"/>
                <w:b/>
                <w:bCs/>
                <w:color w:val="000000"/>
                <w:lang w:eastAsia="en-GB"/>
              </w:rPr>
              <w:t>DCUSA</w:t>
            </w:r>
            <w:r w:rsidRPr="00D025A5">
              <w:rPr>
                <w:rFonts w:ascii="Arial" w:hAnsi="Arial" w:cs="Arial"/>
              </w:rPr>
              <w:t xml:space="preserve"> </w:t>
            </w:r>
            <w:r w:rsidRPr="00D025A5">
              <w:rPr>
                <w:rFonts w:ascii="Arial" w:eastAsia="Times New Roman" w:hAnsi="Arial" w:cs="Arial"/>
                <w:bCs/>
                <w:color w:val="000000"/>
                <w:lang w:eastAsia="en-GB"/>
              </w:rPr>
              <w:t xml:space="preserve">except </w:t>
            </w:r>
            <w:r w:rsidRPr="00D025A5">
              <w:rPr>
                <w:rFonts w:ascii="Arial" w:eastAsia="Times New Roman" w:hAnsi="Arial" w:cs="Arial"/>
                <w:b/>
                <w:bCs/>
                <w:color w:val="000000"/>
                <w:lang w:eastAsia="en-GB"/>
              </w:rPr>
              <w:t>Non-Final Demand Site</w:t>
            </w:r>
            <w:r w:rsidRPr="00D025A5">
              <w:rPr>
                <w:rFonts w:ascii="Arial" w:eastAsia="Times New Roman" w:hAnsi="Arial" w:cs="Arial"/>
                <w:bCs/>
                <w:color w:val="000000"/>
                <w:lang w:eastAsia="en-GB"/>
              </w:rPr>
              <w:t xml:space="preserve"> with a valid </w:t>
            </w:r>
            <w:r w:rsidRPr="00D025A5">
              <w:rPr>
                <w:rFonts w:ascii="Arial" w:eastAsia="Times New Roman" w:hAnsi="Arial" w:cs="Arial"/>
                <w:b/>
                <w:bCs/>
                <w:color w:val="000000"/>
                <w:lang w:eastAsia="en-GB"/>
              </w:rPr>
              <w:t>Declaration</w:t>
            </w:r>
          </w:p>
          <w:p w14:paraId="0271C6AB" w14:textId="77777777" w:rsidR="00D025A5" w:rsidRPr="00D025A5" w:rsidRDefault="00D025A5" w:rsidP="00D025A5">
            <w:pPr>
              <w:pStyle w:val="ListParagraph"/>
              <w:spacing w:after="0" w:line="235" w:lineRule="atLeast"/>
              <w:ind w:left="739"/>
              <w:rPr>
                <w:rFonts w:ascii="Arial" w:eastAsia="Times New Roman" w:hAnsi="Arial" w:cs="Arial"/>
                <w:color w:val="000000"/>
                <w:lang w:eastAsia="en-GB"/>
              </w:rPr>
            </w:pPr>
          </w:p>
          <w:p w14:paraId="61DF4A49" w14:textId="77777777" w:rsidR="000D40DF" w:rsidRPr="00D025A5" w:rsidRDefault="00D025A5" w:rsidP="00B06914">
            <w:pPr>
              <w:pStyle w:val="BodyText"/>
              <w:numPr>
                <w:ilvl w:val="0"/>
                <w:numId w:val="48"/>
              </w:numPr>
              <w:ind w:left="885" w:hanging="525"/>
              <w:jc w:val="both"/>
              <w:rPr>
                <w:rFonts w:ascii="Arial" w:hAnsi="Arial" w:cs="Arial"/>
              </w:rPr>
            </w:pPr>
            <w:r w:rsidRPr="00D025A5">
              <w:rPr>
                <w:rFonts w:ascii="Arial" w:hAnsi="Arial" w:cs="Arial"/>
                <w:color w:val="000000"/>
                <w:lang w:eastAsia="en-GB"/>
              </w:rPr>
              <w:t xml:space="preserve">For all other parties, as defined as ‘Final Demand Site’ in the </w:t>
            </w:r>
            <w:r w:rsidRPr="00D025A5">
              <w:rPr>
                <w:rFonts w:ascii="Arial" w:hAnsi="Arial" w:cs="Arial"/>
                <w:b/>
                <w:bCs/>
                <w:color w:val="000000"/>
                <w:lang w:eastAsia="en-GB"/>
              </w:rPr>
              <w:t>DCUSA</w:t>
            </w:r>
          </w:p>
        </w:tc>
      </w:tr>
      <w:tr w:rsidR="000D40DF" w14:paraId="71EFFED8" w14:textId="77777777" w:rsidTr="00ED2860">
        <w:tc>
          <w:tcPr>
            <w:tcW w:w="3545" w:type="dxa"/>
          </w:tcPr>
          <w:p w14:paraId="679C1552" w14:textId="77777777" w:rsidR="000D40DF" w:rsidRDefault="000D40DF" w:rsidP="000D40DF">
            <w:pPr>
              <w:pStyle w:val="BodyText"/>
              <w:rPr>
                <w:rFonts w:ascii="Arial" w:hAnsi="Arial" w:cs="Arial"/>
                <w:b/>
                <w:bCs/>
              </w:rPr>
            </w:pPr>
            <w:r>
              <w:rPr>
                <w:rFonts w:ascii="Arial" w:hAnsi="Arial" w:cs="Arial"/>
                <w:b/>
                <w:bCs/>
              </w:rPr>
              <w:lastRenderedPageBreak/>
              <w:t>"Final Monthly Statement"</w:t>
            </w:r>
          </w:p>
        </w:tc>
        <w:tc>
          <w:tcPr>
            <w:tcW w:w="6775" w:type="dxa"/>
          </w:tcPr>
          <w:p w14:paraId="69EADB67" w14:textId="77777777" w:rsidR="000D40DF" w:rsidRDefault="000D40DF" w:rsidP="000D40DF">
            <w:pPr>
              <w:pStyle w:val="BodyText"/>
              <w:jc w:val="both"/>
              <w:rPr>
                <w:rFonts w:ascii="Arial" w:hAnsi="Arial" w:cs="Arial"/>
              </w:rPr>
            </w:pPr>
            <w:r>
              <w:rPr>
                <w:rFonts w:ascii="Arial" w:hAnsi="Arial" w:cs="Arial"/>
              </w:rPr>
              <w:t>as defined in Paragraph 4.3.2.6;</w:t>
            </w:r>
          </w:p>
        </w:tc>
      </w:tr>
      <w:tr w:rsidR="000D40DF" w14:paraId="69BE3D2F" w14:textId="77777777" w:rsidTr="00ED2860">
        <w:tc>
          <w:tcPr>
            <w:tcW w:w="3545" w:type="dxa"/>
          </w:tcPr>
          <w:p w14:paraId="1F108B0C" w14:textId="77777777" w:rsidR="000D40DF" w:rsidRDefault="000D40DF" w:rsidP="000D40DF">
            <w:pPr>
              <w:pStyle w:val="BodyText"/>
              <w:rPr>
                <w:rFonts w:ascii="Arial" w:hAnsi="Arial" w:cs="Arial"/>
                <w:b/>
                <w:bCs/>
              </w:rPr>
            </w:pPr>
            <w:r>
              <w:rPr>
                <w:rFonts w:ascii="Arial" w:hAnsi="Arial" w:cs="Arial"/>
                <w:b/>
                <w:bCs/>
              </w:rPr>
              <w:t>"Final Physical Notification Data"</w:t>
            </w:r>
          </w:p>
        </w:tc>
        <w:tc>
          <w:tcPr>
            <w:tcW w:w="6775" w:type="dxa"/>
          </w:tcPr>
          <w:p w14:paraId="58B31876"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0D40DF" w14:paraId="3F9E2D9B" w14:textId="77777777" w:rsidTr="00ED2860">
        <w:tc>
          <w:tcPr>
            <w:tcW w:w="3545" w:type="dxa"/>
          </w:tcPr>
          <w:p w14:paraId="423E1781" w14:textId="77777777" w:rsidR="000D40DF" w:rsidRDefault="000D40DF" w:rsidP="000D40DF">
            <w:pPr>
              <w:pStyle w:val="BodyText"/>
              <w:rPr>
                <w:rFonts w:ascii="Arial" w:hAnsi="Arial" w:cs="Arial"/>
                <w:b/>
                <w:bCs/>
              </w:rPr>
            </w:pPr>
            <w:r>
              <w:rPr>
                <w:rFonts w:ascii="Arial" w:hAnsi="Arial" w:cs="Arial"/>
                <w:b/>
                <w:bCs/>
              </w:rPr>
              <w:t>"Final Reconciliation Settlement Run"</w:t>
            </w:r>
          </w:p>
        </w:tc>
        <w:tc>
          <w:tcPr>
            <w:tcW w:w="6775" w:type="dxa"/>
          </w:tcPr>
          <w:p w14:paraId="63188B20" w14:textId="77777777" w:rsidR="000D40DF" w:rsidRDefault="000D40DF" w:rsidP="000D40DF">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0D40DF" w14:paraId="553422A9" w14:textId="77777777" w:rsidTr="00ED2860">
        <w:tc>
          <w:tcPr>
            <w:tcW w:w="3545" w:type="dxa"/>
          </w:tcPr>
          <w:p w14:paraId="32486B20" w14:textId="77777777" w:rsidR="000D40DF" w:rsidRDefault="000D40DF" w:rsidP="000D40DF">
            <w:pPr>
              <w:pStyle w:val="BodyText"/>
              <w:rPr>
                <w:rFonts w:ascii="Arial" w:hAnsi="Arial" w:cs="Arial"/>
                <w:b/>
                <w:bCs/>
              </w:rPr>
            </w:pPr>
            <w:r>
              <w:rPr>
                <w:rFonts w:ascii="Arial" w:hAnsi="Arial" w:cs="Arial"/>
                <w:b/>
                <w:bCs/>
              </w:rPr>
              <w:t>"Final Reconciliation Volume Allocation Run"</w:t>
            </w:r>
          </w:p>
        </w:tc>
        <w:tc>
          <w:tcPr>
            <w:tcW w:w="6775" w:type="dxa"/>
          </w:tcPr>
          <w:p w14:paraId="1F427FF8" w14:textId="77777777" w:rsidR="000D40DF" w:rsidRDefault="000D40DF" w:rsidP="000D40DF">
            <w:pPr>
              <w:pStyle w:val="BodyText"/>
              <w:jc w:val="both"/>
              <w:rPr>
                <w:rFonts w:ascii="Arial" w:hAnsi="Arial" w:cs="Arial"/>
                <w:b/>
                <w:i/>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0D40DF" w14:paraId="4D9BDAB6" w14:textId="77777777" w:rsidTr="00ED2860">
        <w:tc>
          <w:tcPr>
            <w:tcW w:w="3545" w:type="dxa"/>
          </w:tcPr>
          <w:p w14:paraId="4C2297DE" w14:textId="77777777" w:rsidR="000D40DF" w:rsidRDefault="000D40DF" w:rsidP="000D40DF">
            <w:pPr>
              <w:pStyle w:val="BodyText"/>
              <w:rPr>
                <w:rFonts w:ascii="Arial" w:hAnsi="Arial" w:cs="Arial"/>
                <w:b/>
                <w:bCs/>
              </w:rPr>
            </w:pPr>
            <w:r>
              <w:rPr>
                <w:rFonts w:ascii="Arial" w:hAnsi="Arial" w:cs="Arial"/>
                <w:b/>
                <w:bCs/>
              </w:rPr>
              <w:t>"Final Statement"</w:t>
            </w:r>
          </w:p>
        </w:tc>
        <w:tc>
          <w:tcPr>
            <w:tcW w:w="6775" w:type="dxa"/>
          </w:tcPr>
          <w:p w14:paraId="6628FDC2" w14:textId="77777777" w:rsidR="000D40DF" w:rsidRDefault="000D40DF" w:rsidP="000D40DF">
            <w:pPr>
              <w:pStyle w:val="BodyText"/>
              <w:jc w:val="both"/>
              <w:rPr>
                <w:rFonts w:ascii="Arial" w:hAnsi="Arial" w:cs="Arial"/>
              </w:rPr>
            </w:pPr>
            <w:r>
              <w:rPr>
                <w:rFonts w:ascii="Arial" w:hAnsi="Arial" w:cs="Arial"/>
              </w:rPr>
              <w:t xml:space="preserve">as defined in Paragraph 4.3.2.6(a); </w:t>
            </w:r>
          </w:p>
        </w:tc>
      </w:tr>
      <w:tr w:rsidR="000D40DF" w14:paraId="24193CDC" w14:textId="77777777" w:rsidTr="00ED2860">
        <w:tc>
          <w:tcPr>
            <w:tcW w:w="3545" w:type="dxa"/>
          </w:tcPr>
          <w:p w14:paraId="6F224CC9" w14:textId="77777777" w:rsidR="000D40DF" w:rsidRDefault="000D40DF" w:rsidP="000D40DF">
            <w:pPr>
              <w:pStyle w:val="BodyText"/>
              <w:rPr>
                <w:rFonts w:ascii="Arial" w:hAnsi="Arial" w:cs="Arial"/>
                <w:b/>
                <w:bCs/>
              </w:rPr>
            </w:pPr>
            <w:r>
              <w:rPr>
                <w:rFonts w:ascii="Arial" w:hAnsi="Arial" w:cs="Arial"/>
                <w:b/>
                <w:bCs/>
              </w:rPr>
              <w:t>"Final Sums"</w:t>
            </w:r>
          </w:p>
        </w:tc>
        <w:tc>
          <w:tcPr>
            <w:tcW w:w="6775" w:type="dxa"/>
          </w:tcPr>
          <w:p w14:paraId="11E89E9A" w14:textId="77777777" w:rsidR="000D40DF" w:rsidRDefault="000D40DF" w:rsidP="000D40DF">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0D40DF" w14:paraId="5D94088E" w14:textId="77777777" w:rsidTr="00ED2860">
        <w:tc>
          <w:tcPr>
            <w:tcW w:w="3545" w:type="dxa"/>
          </w:tcPr>
          <w:p w14:paraId="77407F43" w14:textId="77777777" w:rsidR="000D40DF" w:rsidRDefault="000D40DF" w:rsidP="000D40DF">
            <w:pPr>
              <w:pStyle w:val="BodyText"/>
              <w:rPr>
                <w:rFonts w:ascii="Arial" w:hAnsi="Arial" w:cs="Arial"/>
                <w:b/>
                <w:bCs/>
              </w:rPr>
            </w:pPr>
            <w:r>
              <w:rPr>
                <w:rFonts w:ascii="Arial" w:hAnsi="Arial" w:cs="Arial"/>
                <w:b/>
                <w:bCs/>
              </w:rPr>
              <w:t>"Financial Year"</w:t>
            </w:r>
          </w:p>
        </w:tc>
        <w:tc>
          <w:tcPr>
            <w:tcW w:w="6775" w:type="dxa"/>
          </w:tcPr>
          <w:p w14:paraId="005F2827" w14:textId="77777777" w:rsidR="000D40DF" w:rsidRDefault="000D40DF" w:rsidP="000D40DF">
            <w:pPr>
              <w:pStyle w:val="BodyText"/>
              <w:jc w:val="both"/>
              <w:rPr>
                <w:rFonts w:ascii="Arial" w:hAnsi="Arial" w:cs="Arial"/>
                <w:b/>
                <w:i/>
              </w:rPr>
            </w:pPr>
            <w:r>
              <w:rPr>
                <w:rFonts w:ascii="Arial" w:hAnsi="Arial" w:cs="Arial"/>
              </w:rPr>
              <w:t>the period of 12 months ending on 31st March in each calendar year;</w:t>
            </w:r>
          </w:p>
        </w:tc>
      </w:tr>
      <w:tr w:rsidR="000D40DF" w14:paraId="60730EFB" w14:textId="77777777" w:rsidTr="00ED2860">
        <w:tc>
          <w:tcPr>
            <w:tcW w:w="3545" w:type="dxa"/>
          </w:tcPr>
          <w:p w14:paraId="131905C2" w14:textId="77777777" w:rsidR="000D40DF" w:rsidRDefault="000D40DF" w:rsidP="000D40DF">
            <w:pPr>
              <w:pStyle w:val="BodyText"/>
              <w:rPr>
                <w:rFonts w:ascii="Arial" w:hAnsi="Arial" w:cs="Arial"/>
                <w:b/>
                <w:bCs/>
              </w:rPr>
            </w:pPr>
            <w:r>
              <w:rPr>
                <w:rFonts w:ascii="Arial" w:hAnsi="Arial" w:cs="Arial"/>
                <w:b/>
                <w:bCs/>
              </w:rPr>
              <w:t>"First Offer"</w:t>
            </w:r>
          </w:p>
        </w:tc>
        <w:tc>
          <w:tcPr>
            <w:tcW w:w="6775" w:type="dxa"/>
          </w:tcPr>
          <w:p w14:paraId="41FEA0FE" w14:textId="77777777" w:rsidR="000D40DF" w:rsidRDefault="000D40DF" w:rsidP="000D40DF">
            <w:pPr>
              <w:pStyle w:val="BodyText"/>
              <w:rPr>
                <w:rFonts w:ascii="Arial" w:hAnsi="Arial" w:cs="Arial"/>
              </w:rPr>
            </w:pPr>
            <w:r>
              <w:rPr>
                <w:rFonts w:ascii="Arial" w:hAnsi="Arial" w:cs="Arial"/>
              </w:rPr>
              <w:t xml:space="preserve">as defined in Paragraph 6.10.4; </w:t>
            </w:r>
          </w:p>
        </w:tc>
      </w:tr>
      <w:tr w:rsidR="000D40DF" w14:paraId="6047EA5B" w14:textId="77777777" w:rsidTr="00ED2860">
        <w:tc>
          <w:tcPr>
            <w:tcW w:w="3545" w:type="dxa"/>
          </w:tcPr>
          <w:p w14:paraId="3912A3CD" w14:textId="77777777" w:rsidR="000D40DF" w:rsidRDefault="000D40DF" w:rsidP="000D40DF">
            <w:pPr>
              <w:spacing w:line="360" w:lineRule="auto"/>
              <w:jc w:val="both"/>
              <w:rPr>
                <w:rFonts w:ascii="Arial" w:hAnsi="Arial" w:cs="Arial"/>
                <w:szCs w:val="22"/>
              </w:rPr>
            </w:pPr>
            <w:r>
              <w:rPr>
                <w:rFonts w:ascii="Arial" w:hAnsi="Arial" w:cs="Arial"/>
                <w:szCs w:val="22"/>
              </w:rPr>
              <w:t>“</w:t>
            </w:r>
            <w:r w:rsidRPr="007E79A2">
              <w:rPr>
                <w:rFonts w:ascii="Arial" w:hAnsi="Arial" w:cs="Arial"/>
                <w:b/>
                <w:szCs w:val="22"/>
              </w:rPr>
              <w:t>First Security Period</w:t>
            </w:r>
            <w:r>
              <w:rPr>
                <w:rFonts w:ascii="Arial" w:hAnsi="Arial" w:cs="Arial"/>
                <w:szCs w:val="22"/>
              </w:rPr>
              <w:t>”</w:t>
            </w:r>
          </w:p>
        </w:tc>
        <w:tc>
          <w:tcPr>
            <w:tcW w:w="6775" w:type="dxa"/>
          </w:tcPr>
          <w:p w14:paraId="1B22C98A" w14:textId="77777777" w:rsidR="000D40DF" w:rsidRDefault="000D40DF" w:rsidP="000D40DF">
            <w:pPr>
              <w:jc w:val="both"/>
              <w:rPr>
                <w:rFonts w:ascii="Arial" w:hAnsi="Arial" w:cs="Arial"/>
                <w:szCs w:val="22"/>
              </w:rPr>
            </w:pPr>
            <w:r w:rsidRPr="0000119F">
              <w:rPr>
                <w:rFonts w:ascii="Arial" w:hAnsi="Arial" w:cs="Arial"/>
                <w:szCs w:val="22"/>
              </w:rPr>
              <w:t xml:space="preserve">from </w:t>
            </w:r>
            <w:r>
              <w:rPr>
                <w:rFonts w:ascii="Arial" w:hAnsi="Arial" w:cs="Arial"/>
                <w:szCs w:val="22"/>
              </w:rPr>
              <w:t xml:space="preserve">the </w:t>
            </w:r>
            <w:r w:rsidRPr="0000119F">
              <w:rPr>
                <w:rFonts w:ascii="Arial" w:hAnsi="Arial" w:cs="Arial"/>
                <w:szCs w:val="22"/>
              </w:rPr>
              <w:t xml:space="preserve">date of </w:t>
            </w:r>
            <w:r w:rsidRPr="00A517B1">
              <w:rPr>
                <w:rFonts w:ascii="Arial" w:hAnsi="Arial" w:cs="Arial"/>
                <w:b/>
                <w:szCs w:val="22"/>
              </w:rPr>
              <w:t>Construction Agreement</w:t>
            </w:r>
            <w:r>
              <w:rPr>
                <w:rFonts w:ascii="Arial" w:hAnsi="Arial" w:cs="Arial"/>
                <w:szCs w:val="22"/>
              </w:rPr>
              <w:t xml:space="preserve"> </w:t>
            </w:r>
            <w:r w:rsidRPr="0000119F">
              <w:rPr>
                <w:rFonts w:ascii="Arial" w:hAnsi="Arial" w:cs="Arial"/>
                <w:szCs w:val="22"/>
              </w:rPr>
              <w:t xml:space="preserve">to the </w:t>
            </w:r>
            <w:r>
              <w:rPr>
                <w:rFonts w:ascii="Arial" w:hAnsi="Arial" w:cs="Arial"/>
                <w:szCs w:val="22"/>
              </w:rPr>
              <w:t>31 March or 30 September, whichever is the first to occur;</w:t>
            </w:r>
          </w:p>
          <w:p w14:paraId="209A7359" w14:textId="77777777" w:rsidR="000D40DF" w:rsidRPr="00A517B1" w:rsidRDefault="000D40DF" w:rsidP="000D40DF">
            <w:pPr>
              <w:jc w:val="both"/>
              <w:rPr>
                <w:rFonts w:ascii="Arial" w:hAnsi="Arial" w:cs="Arial"/>
                <w:szCs w:val="22"/>
              </w:rPr>
            </w:pPr>
          </w:p>
        </w:tc>
      </w:tr>
      <w:tr w:rsidR="000D40DF" w14:paraId="05F9DCCA" w14:textId="77777777" w:rsidTr="00ED2860">
        <w:tc>
          <w:tcPr>
            <w:tcW w:w="3545" w:type="dxa"/>
          </w:tcPr>
          <w:p w14:paraId="41F69AC5" w14:textId="77777777" w:rsidR="000D40DF" w:rsidRDefault="000D40DF" w:rsidP="000D40DF">
            <w:pPr>
              <w:pStyle w:val="BodyText"/>
              <w:rPr>
                <w:rFonts w:ascii="Arial" w:hAnsi="Arial" w:cs="Arial"/>
                <w:b/>
                <w:bCs/>
              </w:rPr>
            </w:pPr>
            <w:r>
              <w:rPr>
                <w:rFonts w:ascii="Arial" w:hAnsi="Arial" w:cs="Arial"/>
                <w:b/>
                <w:bCs/>
              </w:rPr>
              <w:t>"First User"</w:t>
            </w:r>
          </w:p>
        </w:tc>
        <w:tc>
          <w:tcPr>
            <w:tcW w:w="6775" w:type="dxa"/>
          </w:tcPr>
          <w:p w14:paraId="2C9C5F1E" w14:textId="77777777" w:rsidR="000D40DF" w:rsidRDefault="000D40DF" w:rsidP="000D40DF">
            <w:pPr>
              <w:pStyle w:val="BodyText"/>
              <w:rPr>
                <w:rFonts w:ascii="Arial" w:hAnsi="Arial" w:cs="Arial"/>
              </w:rPr>
            </w:pPr>
            <w:r>
              <w:rPr>
                <w:rFonts w:ascii="Arial" w:hAnsi="Arial" w:cs="Arial"/>
              </w:rPr>
              <w:t xml:space="preserve">as defined in Paragraph 6.10.3; </w:t>
            </w:r>
          </w:p>
        </w:tc>
      </w:tr>
      <w:tr w:rsidR="000D40DF" w14:paraId="73A58629" w14:textId="77777777" w:rsidTr="00ED2860">
        <w:tc>
          <w:tcPr>
            <w:tcW w:w="3545" w:type="dxa"/>
          </w:tcPr>
          <w:p w14:paraId="279B70E3" w14:textId="7E976545" w:rsidR="009E28E8" w:rsidRDefault="000D40DF" w:rsidP="000D40DF">
            <w:pPr>
              <w:jc w:val="both"/>
              <w:rPr>
                <w:rFonts w:ascii="Arial" w:hAnsi="Arial" w:cs="Arial"/>
                <w:szCs w:val="22"/>
              </w:rPr>
            </w:pPr>
            <w:r>
              <w:rPr>
                <w:rFonts w:ascii="Arial" w:hAnsi="Arial" w:cs="Arial"/>
                <w:szCs w:val="22"/>
              </w:rPr>
              <w:t>“</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p w14:paraId="74577075" w14:textId="77777777" w:rsidR="003477F6" w:rsidRDefault="003477F6" w:rsidP="000D40DF">
            <w:pPr>
              <w:jc w:val="both"/>
              <w:rPr>
                <w:rFonts w:ascii="Arial" w:hAnsi="Arial" w:cs="Arial"/>
                <w:szCs w:val="22"/>
              </w:rPr>
            </w:pPr>
          </w:p>
          <w:p w14:paraId="5D97F185" w14:textId="51F46389" w:rsidR="009E28E8" w:rsidRDefault="009E28E8" w:rsidP="000D40DF">
            <w:pPr>
              <w:jc w:val="both"/>
              <w:rPr>
                <w:rFonts w:ascii="Arial" w:hAnsi="Arial" w:cs="Arial"/>
                <w:szCs w:val="22"/>
              </w:rPr>
            </w:pPr>
          </w:p>
        </w:tc>
        <w:tc>
          <w:tcPr>
            <w:tcW w:w="6775" w:type="dxa"/>
          </w:tcPr>
          <w:p w14:paraId="31509F25" w14:textId="5363580D" w:rsidR="00997FB5" w:rsidRPr="00CC1E0D" w:rsidRDefault="000D40DF" w:rsidP="00E24804">
            <w:pPr>
              <w:rPr>
                <w:rFonts w:ascii="Arial" w:hAnsi="Arial" w:cs="Arial"/>
                <w:szCs w:val="22"/>
              </w:rPr>
            </w:pPr>
            <w:r>
              <w:rPr>
                <w:rFonts w:ascii="Arial" w:hAnsi="Arial" w:cs="Arial"/>
                <w:szCs w:val="22"/>
              </w:rPr>
              <w:t xml:space="preserve">where the </w:t>
            </w:r>
            <w:r>
              <w:rPr>
                <w:rFonts w:ascii="Arial" w:hAnsi="Arial" w:cs="Arial"/>
                <w:b/>
                <w:szCs w:val="22"/>
              </w:rPr>
              <w:t>Attributable Works Cancellation</w:t>
            </w:r>
            <w:r w:rsidRPr="002069CF">
              <w:rPr>
                <w:rFonts w:ascii="Arial" w:hAnsi="Arial" w:cs="Arial"/>
                <w:b/>
                <w:szCs w:val="22"/>
              </w:rPr>
              <w:t xml:space="preserve"> Charge</w:t>
            </w:r>
            <w:r>
              <w:rPr>
                <w:rFonts w:ascii="Arial" w:hAnsi="Arial" w:cs="Arial"/>
                <w:b/>
                <w:szCs w:val="22"/>
              </w:rPr>
              <w:t xml:space="preserve"> </w:t>
            </w:r>
            <w:r w:rsidRPr="00CC1E0D">
              <w:rPr>
                <w:rFonts w:ascii="Arial" w:hAnsi="Arial" w:cs="Arial"/>
                <w:szCs w:val="22"/>
              </w:rPr>
              <w:t>is calculated</w:t>
            </w:r>
            <w:r>
              <w:rPr>
                <w:rFonts w:ascii="Arial" w:hAnsi="Arial" w:cs="Arial"/>
                <w:b/>
                <w:szCs w:val="22"/>
              </w:rPr>
              <w:t xml:space="preserve"> </w:t>
            </w:r>
            <w:r w:rsidRPr="00CC1E0D">
              <w:rPr>
                <w:rFonts w:ascii="Arial" w:hAnsi="Arial" w:cs="Arial"/>
                <w:szCs w:val="22"/>
              </w:rPr>
              <w:t xml:space="preserve">in accordance with </w:t>
            </w:r>
            <w:r w:rsidRPr="00EF0069">
              <w:rPr>
                <w:rFonts w:ascii="Arial" w:hAnsi="Arial" w:cs="Arial"/>
                <w:szCs w:val="22"/>
              </w:rPr>
              <w:t>Paragraph 3.</w:t>
            </w:r>
            <w:r>
              <w:rPr>
                <w:rFonts w:ascii="Arial" w:hAnsi="Arial" w:cs="Arial"/>
                <w:szCs w:val="22"/>
              </w:rPr>
              <w:t>5.1</w:t>
            </w:r>
            <w:r w:rsidRPr="00CC1E0D">
              <w:rPr>
                <w:rFonts w:ascii="Arial" w:hAnsi="Arial" w:cs="Arial"/>
                <w:szCs w:val="22"/>
              </w:rPr>
              <w:t xml:space="preserve"> of </w:t>
            </w:r>
            <w:r>
              <w:rPr>
                <w:rFonts w:ascii="Arial" w:hAnsi="Arial" w:cs="Arial"/>
                <w:szCs w:val="22"/>
              </w:rPr>
              <w:t>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sidRPr="00CC1E0D">
              <w:rPr>
                <w:rFonts w:ascii="Arial" w:hAnsi="Arial" w:cs="Arial"/>
                <w:szCs w:val="22"/>
              </w:rPr>
              <w:t>;</w:t>
            </w:r>
          </w:p>
          <w:p w14:paraId="4EAD9121" w14:textId="77777777" w:rsidR="000D40DF" w:rsidRPr="0000119F" w:rsidRDefault="000D40DF" w:rsidP="00E24804">
            <w:pPr>
              <w:jc w:val="both"/>
              <w:rPr>
                <w:rFonts w:ascii="Arial" w:hAnsi="Arial" w:cs="Arial"/>
                <w:szCs w:val="22"/>
              </w:rPr>
            </w:pPr>
          </w:p>
        </w:tc>
      </w:tr>
      <w:tr w:rsidR="00E24804" w14:paraId="6BE64C5E" w14:textId="77777777" w:rsidTr="00ED2860">
        <w:tc>
          <w:tcPr>
            <w:tcW w:w="3545" w:type="dxa"/>
          </w:tcPr>
          <w:p w14:paraId="19DDCB3F" w14:textId="77777777" w:rsidR="00E24804" w:rsidRDefault="00E24804" w:rsidP="00E24804">
            <w:pPr>
              <w:jc w:val="both"/>
              <w:rPr>
                <w:rFonts w:ascii="Arial" w:hAnsi="Arial" w:cs="Arial"/>
                <w:b/>
                <w:bCs/>
                <w:szCs w:val="22"/>
              </w:rPr>
            </w:pPr>
            <w:r w:rsidRPr="00555295">
              <w:rPr>
                <w:rFonts w:ascii="Arial" w:hAnsi="Arial" w:cs="Arial"/>
                <w:b/>
                <w:bCs/>
                <w:szCs w:val="22"/>
              </w:rPr>
              <w:t>“Fixed BSUoS Price”</w:t>
            </w:r>
          </w:p>
          <w:p w14:paraId="4027DA1D" w14:textId="77777777" w:rsidR="00E24804" w:rsidRDefault="00E24804" w:rsidP="000D40DF">
            <w:pPr>
              <w:spacing w:after="240"/>
              <w:rPr>
                <w:rFonts w:ascii="Arial" w:hAnsi="Arial" w:cs="Arial"/>
                <w:b/>
              </w:rPr>
            </w:pPr>
          </w:p>
        </w:tc>
        <w:tc>
          <w:tcPr>
            <w:tcW w:w="6775" w:type="dxa"/>
          </w:tcPr>
          <w:p w14:paraId="53E74F9E" w14:textId="543060A1" w:rsidR="00E24804" w:rsidRDefault="00E24804" w:rsidP="00E24804">
            <w:pPr>
              <w:jc w:val="both"/>
              <w:rPr>
                <w:rFonts w:ascii="Arial" w:hAnsi="Arial" w:cs="Arial"/>
              </w:rPr>
            </w:pPr>
            <w:r w:rsidRPr="000B74BF">
              <w:rPr>
                <w:rFonts w:ascii="Arial" w:hAnsi="Arial" w:cs="Arial"/>
                <w:szCs w:val="22"/>
              </w:rPr>
              <w:t xml:space="preserve">the volumetric fixed price (in £/MWh) for </w:t>
            </w:r>
            <w:r w:rsidRPr="00AF6C46">
              <w:rPr>
                <w:rFonts w:ascii="Arial" w:hAnsi="Arial" w:cs="Arial"/>
                <w:b/>
                <w:bCs/>
                <w:szCs w:val="22"/>
              </w:rPr>
              <w:t>BSUoS Charges</w:t>
            </w:r>
            <w:r w:rsidRPr="000B74BF">
              <w:rPr>
                <w:rFonts w:ascii="Arial" w:hAnsi="Arial" w:cs="Arial"/>
                <w:szCs w:val="22"/>
              </w:rPr>
              <w:t xml:space="preserve"> calculated and published by </w:t>
            </w:r>
            <w:r w:rsidRPr="000B74BF">
              <w:rPr>
                <w:rFonts w:ascii="Arial" w:hAnsi="Arial" w:cs="Arial"/>
                <w:b/>
                <w:bCs/>
                <w:szCs w:val="22"/>
              </w:rPr>
              <w:t xml:space="preserve">The Company </w:t>
            </w:r>
            <w:r w:rsidRPr="000B74BF">
              <w:rPr>
                <w:rFonts w:ascii="Arial" w:hAnsi="Arial" w:cs="Arial"/>
                <w:szCs w:val="22"/>
              </w:rPr>
              <w:t xml:space="preserve">for each </w:t>
            </w:r>
            <w:r w:rsidRPr="00AF6C46">
              <w:rPr>
                <w:rFonts w:ascii="Arial" w:hAnsi="Arial" w:cs="Arial"/>
                <w:b/>
                <w:bCs/>
                <w:szCs w:val="22"/>
              </w:rPr>
              <w:t>Fixed Price Period</w:t>
            </w:r>
            <w:r w:rsidRPr="000B74BF">
              <w:rPr>
                <w:rFonts w:ascii="Arial" w:hAnsi="Arial" w:cs="Arial"/>
                <w:szCs w:val="22"/>
              </w:rPr>
              <w:t xml:space="preserve">;  </w:t>
            </w:r>
          </w:p>
        </w:tc>
      </w:tr>
      <w:tr w:rsidR="00E24804" w14:paraId="271EE908" w14:textId="77777777" w:rsidTr="00ED2860">
        <w:tc>
          <w:tcPr>
            <w:tcW w:w="3545" w:type="dxa"/>
          </w:tcPr>
          <w:p w14:paraId="71D75C55" w14:textId="77777777" w:rsidR="00E24804" w:rsidRDefault="00E24804" w:rsidP="00E24804">
            <w:pPr>
              <w:jc w:val="both"/>
              <w:rPr>
                <w:rFonts w:ascii="Arial" w:hAnsi="Arial" w:cs="Arial"/>
                <w:szCs w:val="22"/>
              </w:rPr>
            </w:pPr>
            <w:r w:rsidRPr="00735EBB">
              <w:rPr>
                <w:rFonts w:ascii="Arial" w:hAnsi="Arial" w:cs="Arial"/>
                <w:b/>
                <w:bCs/>
                <w:szCs w:val="22"/>
              </w:rPr>
              <w:t>“Fixed Price Period”</w:t>
            </w:r>
          </w:p>
          <w:p w14:paraId="1DF189D5" w14:textId="77777777" w:rsidR="00E24804" w:rsidRDefault="00E24804" w:rsidP="000D40DF">
            <w:pPr>
              <w:spacing w:after="240"/>
              <w:rPr>
                <w:rFonts w:ascii="Arial" w:hAnsi="Arial" w:cs="Arial"/>
                <w:b/>
              </w:rPr>
            </w:pPr>
          </w:p>
        </w:tc>
        <w:tc>
          <w:tcPr>
            <w:tcW w:w="6775" w:type="dxa"/>
          </w:tcPr>
          <w:p w14:paraId="6FAEE342" w14:textId="77777777" w:rsidR="00E24804" w:rsidRDefault="00E24804" w:rsidP="00E24804">
            <w:pPr>
              <w:jc w:val="both"/>
              <w:rPr>
                <w:rFonts w:ascii="Arial" w:hAnsi="Arial" w:cs="Arial"/>
                <w:szCs w:val="22"/>
              </w:rPr>
            </w:pPr>
            <w:r w:rsidRPr="00501CDB">
              <w:rPr>
                <w:rFonts w:ascii="Arial" w:hAnsi="Arial" w:cs="Arial"/>
                <w:szCs w:val="22"/>
              </w:rPr>
              <w:t xml:space="preserve">the period of time during which the </w:t>
            </w:r>
            <w:r w:rsidRPr="00501CDB">
              <w:rPr>
                <w:rFonts w:ascii="Arial" w:hAnsi="Arial" w:cs="Arial"/>
                <w:b/>
                <w:bCs/>
                <w:szCs w:val="22"/>
              </w:rPr>
              <w:t>Fixed BSUoS Price</w:t>
            </w:r>
            <w:r w:rsidRPr="00501CDB">
              <w:rPr>
                <w:rFonts w:ascii="Arial" w:hAnsi="Arial" w:cs="Arial"/>
                <w:szCs w:val="22"/>
              </w:rPr>
              <w:t xml:space="preserve"> applies. Each </w:t>
            </w:r>
            <w:r w:rsidRPr="00501CDB">
              <w:rPr>
                <w:rFonts w:ascii="Arial" w:hAnsi="Arial" w:cs="Arial"/>
                <w:b/>
                <w:bCs/>
                <w:szCs w:val="22"/>
              </w:rPr>
              <w:t>Fixed Price Period</w:t>
            </w:r>
            <w:r w:rsidRPr="00501CDB">
              <w:rPr>
                <w:rFonts w:ascii="Arial" w:hAnsi="Arial" w:cs="Arial"/>
                <w:szCs w:val="22"/>
              </w:rPr>
              <w:t xml:space="preserve"> shall apply for </w:t>
            </w:r>
            <w:r>
              <w:rPr>
                <w:rFonts w:ascii="Arial" w:hAnsi="Arial" w:cs="Arial"/>
                <w:szCs w:val="22"/>
              </w:rPr>
              <w:t>six</w:t>
            </w:r>
            <w:r w:rsidRPr="00501CDB">
              <w:rPr>
                <w:rFonts w:ascii="Arial" w:hAnsi="Arial" w:cs="Arial"/>
                <w:szCs w:val="22"/>
              </w:rPr>
              <w:t xml:space="preserve"> months, from 1</w:t>
            </w:r>
            <w:r w:rsidRPr="00501CDB">
              <w:rPr>
                <w:rFonts w:ascii="Arial" w:hAnsi="Arial" w:cs="Arial"/>
                <w:szCs w:val="22"/>
                <w:vertAlign w:val="superscript"/>
              </w:rPr>
              <w:t>st</w:t>
            </w:r>
            <w:r w:rsidRPr="00501CDB">
              <w:rPr>
                <w:rFonts w:ascii="Arial" w:hAnsi="Arial" w:cs="Arial"/>
                <w:szCs w:val="22"/>
              </w:rPr>
              <w:t xml:space="preserve"> April to </w:t>
            </w:r>
            <w:r>
              <w:rPr>
                <w:rFonts w:ascii="Arial" w:hAnsi="Arial" w:cs="Arial"/>
                <w:szCs w:val="22"/>
              </w:rPr>
              <w:t>30</w:t>
            </w:r>
            <w:r w:rsidRPr="00055BA9">
              <w:rPr>
                <w:rFonts w:ascii="Arial" w:hAnsi="Arial" w:cs="Arial"/>
                <w:szCs w:val="22"/>
                <w:vertAlign w:val="superscript"/>
              </w:rPr>
              <w:t>th</w:t>
            </w:r>
            <w:r>
              <w:rPr>
                <w:rFonts w:ascii="Arial" w:hAnsi="Arial" w:cs="Arial"/>
                <w:szCs w:val="22"/>
              </w:rPr>
              <w:t xml:space="preserve">  September and 1</w:t>
            </w:r>
            <w:r w:rsidRPr="00501CDB">
              <w:rPr>
                <w:rFonts w:ascii="Arial" w:hAnsi="Arial" w:cs="Arial"/>
                <w:szCs w:val="22"/>
                <w:vertAlign w:val="superscript"/>
              </w:rPr>
              <w:t>st</w:t>
            </w:r>
            <w:r>
              <w:rPr>
                <w:rFonts w:ascii="Arial" w:hAnsi="Arial" w:cs="Arial"/>
                <w:szCs w:val="22"/>
              </w:rPr>
              <w:t xml:space="preserve"> October to 31</w:t>
            </w:r>
            <w:r w:rsidRPr="0092718E">
              <w:rPr>
                <w:rFonts w:ascii="Arial" w:hAnsi="Arial" w:cs="Arial"/>
                <w:szCs w:val="22"/>
                <w:vertAlign w:val="superscript"/>
              </w:rPr>
              <w:t>st</w:t>
            </w:r>
            <w:r>
              <w:rPr>
                <w:rFonts w:ascii="Arial" w:hAnsi="Arial" w:cs="Arial"/>
                <w:szCs w:val="22"/>
              </w:rPr>
              <w:t xml:space="preserve"> March</w:t>
            </w:r>
            <w:r w:rsidRPr="00501CDB">
              <w:rPr>
                <w:rFonts w:ascii="Arial" w:hAnsi="Arial" w:cs="Arial"/>
                <w:szCs w:val="22"/>
              </w:rPr>
              <w:t>;</w:t>
            </w:r>
          </w:p>
          <w:p w14:paraId="56416DD2" w14:textId="7955E7EA" w:rsidR="00E24804" w:rsidRDefault="00E24804" w:rsidP="00E24804">
            <w:pPr>
              <w:jc w:val="both"/>
              <w:rPr>
                <w:rFonts w:ascii="Arial" w:hAnsi="Arial" w:cs="Arial"/>
              </w:rPr>
            </w:pPr>
          </w:p>
        </w:tc>
      </w:tr>
      <w:tr w:rsidR="000D40DF" w14:paraId="3099FBD6" w14:textId="77777777" w:rsidTr="00ED2860">
        <w:tc>
          <w:tcPr>
            <w:tcW w:w="3545" w:type="dxa"/>
          </w:tcPr>
          <w:p w14:paraId="3018D7AB" w14:textId="77777777" w:rsidR="000D40DF" w:rsidRDefault="000D40DF" w:rsidP="000D40DF">
            <w:pPr>
              <w:spacing w:after="240"/>
              <w:rPr>
                <w:rFonts w:ascii="Arial" w:hAnsi="Arial" w:cs="Arial"/>
                <w:b/>
              </w:rPr>
            </w:pPr>
            <w:r>
              <w:rPr>
                <w:rFonts w:ascii="Arial" w:hAnsi="Arial" w:cs="Arial"/>
                <w:b/>
              </w:rPr>
              <w:t>“Fixed Proposed Implementation Date”</w:t>
            </w:r>
          </w:p>
        </w:tc>
        <w:tc>
          <w:tcPr>
            <w:tcW w:w="6775" w:type="dxa"/>
          </w:tcPr>
          <w:p w14:paraId="44168FDD" w14:textId="77777777" w:rsidR="000D40DF" w:rsidRDefault="000D40DF" w:rsidP="000D40DF">
            <w:pPr>
              <w:spacing w:after="240"/>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 to be a specific date by reference to an assumed date by which a direction from the </w:t>
            </w:r>
            <w:r>
              <w:rPr>
                <w:rFonts w:ascii="Arial" w:hAnsi="Arial" w:cs="Arial"/>
                <w:b/>
              </w:rPr>
              <w:t xml:space="preserve">Authority </w:t>
            </w:r>
            <w:r>
              <w:rPr>
                <w:rFonts w:ascii="Arial" w:hAnsi="Arial" w:cs="Arial"/>
              </w:rPr>
              <w:t xml:space="preserve">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is required in order for the</w:t>
            </w:r>
            <w:r>
              <w:rPr>
                <w:rFonts w:ascii="Arial" w:hAnsi="Arial" w:cs="Arial"/>
                <w:b/>
              </w:rPr>
              <w:t xml:space="preserve"> CUSC Modification Proposal</w:t>
            </w:r>
            <w:r>
              <w:rPr>
                <w:rFonts w:ascii="Arial" w:hAnsi="Arial" w:cs="Arial"/>
              </w:rPr>
              <w:t xml:space="preserve"> or any </w:t>
            </w:r>
            <w:r>
              <w:rPr>
                <w:rFonts w:ascii="Arial" w:hAnsi="Arial" w:cs="Arial"/>
                <w:b/>
              </w:rPr>
              <w:t>Workgroup Alternative CUSC Modification</w:t>
            </w:r>
            <w:r>
              <w:rPr>
                <w:rFonts w:ascii="Arial" w:hAnsi="Arial" w:cs="Arial"/>
              </w:rPr>
              <w:t>, if it were approved,</w:t>
            </w:r>
            <w:r>
              <w:rPr>
                <w:rFonts w:ascii="Arial" w:hAnsi="Arial" w:cs="Arial"/>
                <w:b/>
              </w:rPr>
              <w:t xml:space="preserve"> </w:t>
            </w:r>
            <w:r>
              <w:rPr>
                <w:rFonts w:ascii="Arial" w:hAnsi="Arial" w:cs="Arial"/>
              </w:rPr>
              <w:t xml:space="preserve">to be implemented by the proposed date; </w:t>
            </w:r>
          </w:p>
        </w:tc>
      </w:tr>
      <w:tr w:rsidR="000D40DF" w14:paraId="33B9B071" w14:textId="77777777" w:rsidTr="00ED2860">
        <w:tc>
          <w:tcPr>
            <w:tcW w:w="3545" w:type="dxa"/>
          </w:tcPr>
          <w:p w14:paraId="1E5EFF76" w14:textId="77777777" w:rsidR="000D40DF" w:rsidRDefault="000D40DF" w:rsidP="000D40DF">
            <w:pPr>
              <w:pStyle w:val="BodyText"/>
              <w:rPr>
                <w:rFonts w:ascii="Arial" w:hAnsi="Arial" w:cs="Arial"/>
                <w:b/>
                <w:bCs/>
              </w:rPr>
            </w:pPr>
            <w:r>
              <w:rPr>
                <w:rFonts w:ascii="Arial" w:hAnsi="Arial" w:cs="Arial"/>
                <w:b/>
                <w:bCs/>
              </w:rPr>
              <w:t>"FMS Date"</w:t>
            </w:r>
          </w:p>
        </w:tc>
        <w:tc>
          <w:tcPr>
            <w:tcW w:w="6775" w:type="dxa"/>
          </w:tcPr>
          <w:p w14:paraId="3D7B069E" w14:textId="77777777" w:rsidR="000D40DF" w:rsidRDefault="000D40DF" w:rsidP="000D40DF">
            <w:pPr>
              <w:pStyle w:val="BodyText"/>
              <w:rPr>
                <w:rFonts w:ascii="Arial" w:hAnsi="Arial" w:cs="Arial"/>
              </w:rPr>
            </w:pPr>
            <w:r>
              <w:rPr>
                <w:rFonts w:ascii="Arial" w:hAnsi="Arial" w:cs="Arial"/>
              </w:rPr>
              <w:t>1st April 1993;</w:t>
            </w:r>
          </w:p>
        </w:tc>
      </w:tr>
      <w:tr w:rsidR="000D40DF" w14:paraId="589860E3" w14:textId="77777777" w:rsidTr="00ED2860">
        <w:tc>
          <w:tcPr>
            <w:tcW w:w="3545" w:type="dxa"/>
          </w:tcPr>
          <w:p w14:paraId="75B2BF1B" w14:textId="77777777" w:rsidR="000D40DF" w:rsidRDefault="000D40DF" w:rsidP="000D40DF">
            <w:pPr>
              <w:pStyle w:val="BodyText"/>
              <w:rPr>
                <w:rFonts w:ascii="Arial" w:hAnsi="Arial" w:cs="Arial"/>
                <w:b/>
                <w:bCs/>
              </w:rPr>
            </w:pPr>
            <w:r>
              <w:rPr>
                <w:rFonts w:ascii="Arial" w:hAnsi="Arial" w:cs="Arial"/>
                <w:b/>
                <w:bCs/>
              </w:rPr>
              <w:t>"Force Majeure"</w:t>
            </w:r>
          </w:p>
        </w:tc>
        <w:tc>
          <w:tcPr>
            <w:tcW w:w="6775" w:type="dxa"/>
          </w:tcPr>
          <w:p w14:paraId="655A69C4" w14:textId="77777777" w:rsidR="000D40DF" w:rsidRDefault="000D40DF" w:rsidP="000D40DF">
            <w:pPr>
              <w:pStyle w:val="BodyText"/>
              <w:jc w:val="both"/>
              <w:rPr>
                <w:rFonts w:ascii="Arial" w:hAnsi="Arial" w:cs="Arial"/>
              </w:rPr>
            </w:pPr>
            <w:r>
              <w:rPr>
                <w:rFonts w:ascii="Arial" w:hAnsi="Arial" w:cs="Arial"/>
              </w:rPr>
              <w:t xml:space="preserve">in relation to any </w:t>
            </w:r>
            <w:r>
              <w:rPr>
                <w:rFonts w:ascii="Arial" w:hAnsi="Arial" w:cs="Arial"/>
                <w:b/>
              </w:rPr>
              <w:t>CUSC Party</w:t>
            </w:r>
            <w:r>
              <w:rPr>
                <w:rFonts w:ascii="Arial" w:hAnsi="Arial" w:cs="Arial"/>
              </w:rPr>
              <w:t xml:space="preserve"> any event or circumstance which is beyond the reasonable control of such </w:t>
            </w:r>
            <w:r>
              <w:rPr>
                <w:rFonts w:ascii="Arial" w:hAnsi="Arial" w:cs="Arial"/>
                <w:b/>
              </w:rPr>
              <w:t>CUSC Party</w:t>
            </w:r>
            <w:r>
              <w:rPr>
                <w:rFonts w:ascii="Arial" w:hAnsi="Arial" w:cs="Arial"/>
              </w:rPr>
              <w:t xml:space="preserve"> and which results in or causes the failure of that </w:t>
            </w:r>
            <w:r>
              <w:rPr>
                <w:rFonts w:ascii="Arial" w:hAnsi="Arial" w:cs="Arial"/>
                <w:b/>
              </w:rPr>
              <w:t>CUSC Party</w:t>
            </w:r>
            <w:r>
              <w:rPr>
                <w:rFonts w:ascii="Arial" w:hAnsi="Arial" w:cs="Arial"/>
              </w:rPr>
              <w:t xml:space="preserve"> to perform any of its obligations under the</w:t>
            </w:r>
            <w:r>
              <w:rPr>
                <w:rFonts w:ascii="Arial" w:hAnsi="Arial" w:cs="Arial"/>
                <w:b/>
              </w:rPr>
              <w:t xml:space="preserve"> CUSC</w:t>
            </w:r>
            <w:r>
              <w:rPr>
                <w:rFonts w:ascii="Arial" w:hAnsi="Arial" w:cs="Arial"/>
              </w:rPr>
              <w:t xml:space="preserve"> including act of God, strike, lockout </w:t>
            </w:r>
            <w:r>
              <w:rPr>
                <w:rFonts w:ascii="Arial" w:hAnsi="Arial" w:cs="Arial"/>
              </w:rPr>
              <w:lastRenderedPageBreak/>
              <w:t xml:space="preserve">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(which could not have been prevented by </w:t>
            </w:r>
            <w:r>
              <w:rPr>
                <w:rFonts w:ascii="Arial" w:hAnsi="Arial" w:cs="Arial"/>
                <w:b/>
              </w:rPr>
              <w:t>Good Industry Practice</w:t>
            </w:r>
            <w:r>
              <w:rPr>
                <w:rFonts w:ascii="Arial" w:hAnsi="Arial" w:cs="Arial"/>
              </w:rPr>
              <w:t xml:space="preserve">), governmental restraint, Act of Parliament, other legislation, bye law and </w:t>
            </w:r>
            <w:r>
              <w:rPr>
                <w:rFonts w:ascii="Arial" w:hAnsi="Arial" w:cs="Arial"/>
                <w:b/>
              </w:rPr>
              <w:t>Directive</w:t>
            </w:r>
            <w:r>
              <w:rPr>
                <w:rFonts w:ascii="Arial" w:hAnsi="Arial" w:cs="Arial"/>
              </w:rPr>
              <w:t xml:space="preserve"> (not being any order, regulation or direction under section 32, 33, 34 and 35 of the </w:t>
            </w:r>
            <w:r>
              <w:rPr>
                <w:rFonts w:ascii="Arial" w:hAnsi="Arial" w:cs="Arial"/>
                <w:b/>
              </w:rPr>
              <w:t>Act</w:t>
            </w:r>
            <w:r>
              <w:rPr>
                <w:rFonts w:ascii="Arial" w:hAnsi="Arial" w:cs="Arial"/>
              </w:rPr>
              <w:t xml:space="preserve">) provided that lack of funds shall not be interpreted as a cause beyond the reasonable control of that </w:t>
            </w:r>
            <w:r>
              <w:rPr>
                <w:rFonts w:ascii="Arial" w:hAnsi="Arial" w:cs="Arial"/>
                <w:b/>
              </w:rPr>
              <w:t xml:space="preserve">CUSC Party </w:t>
            </w:r>
            <w:r>
              <w:rPr>
                <w:rFonts w:ascii="Arial" w:hAnsi="Arial" w:cs="Arial"/>
                <w:iCs/>
              </w:rPr>
              <w:t xml:space="preserve">and provided, for the avoidance of doubt, that weather conditions which are reasonably to be expected at the location of the event or circumstance are also excluded as not being beyond the reasonable control of that </w:t>
            </w:r>
            <w:r>
              <w:rPr>
                <w:rFonts w:ascii="Arial" w:hAnsi="Arial" w:cs="Arial"/>
                <w:b/>
                <w:iCs/>
              </w:rPr>
              <w:t>CUSC Party</w:t>
            </w:r>
            <w:r>
              <w:rPr>
                <w:rFonts w:ascii="Arial" w:hAnsi="Arial" w:cs="Arial"/>
              </w:rPr>
              <w:t>;</w:t>
            </w:r>
          </w:p>
        </w:tc>
      </w:tr>
      <w:tr w:rsidR="000D40DF" w14:paraId="1F049186" w14:textId="77777777" w:rsidTr="00ED2860">
        <w:tc>
          <w:tcPr>
            <w:tcW w:w="3545" w:type="dxa"/>
          </w:tcPr>
          <w:p w14:paraId="68C9D8C0" w14:textId="77777777" w:rsidR="000D40DF" w:rsidRDefault="000D40DF" w:rsidP="000D40DF">
            <w:pPr>
              <w:pStyle w:val="BodyText"/>
              <w:rPr>
                <w:rFonts w:ascii="Arial" w:hAnsi="Arial" w:cs="Arial"/>
                <w:b/>
                <w:bCs/>
              </w:rPr>
            </w:pPr>
            <w:r>
              <w:rPr>
                <w:rFonts w:ascii="Arial" w:hAnsi="Arial" w:cs="Arial"/>
                <w:b/>
                <w:bCs/>
              </w:rPr>
              <w:lastRenderedPageBreak/>
              <w:t>"Forecasting Performance Related VAR "</w:t>
            </w:r>
          </w:p>
        </w:tc>
        <w:tc>
          <w:tcPr>
            <w:tcW w:w="6775" w:type="dxa"/>
          </w:tcPr>
          <w:p w14:paraId="228D3A5C" w14:textId="77777777" w:rsidR="000D40DF" w:rsidRPr="00CC2624" w:rsidRDefault="000D40DF" w:rsidP="000D40DF">
            <w:pPr>
              <w:pStyle w:val="BodyText"/>
              <w:jc w:val="both"/>
              <w:rPr>
                <w:rFonts w:ascii="Arial" w:hAnsi="Arial" w:cs="Arial"/>
                <w:i/>
              </w:rPr>
            </w:pPr>
            <w:r>
              <w:rPr>
                <w:rFonts w:ascii="Arial" w:hAnsi="Arial" w:cs="Arial"/>
              </w:rPr>
              <w:t xml:space="preserve">the sum of </w:t>
            </w:r>
            <w:r>
              <w:rPr>
                <w:rFonts w:ascii="Arial" w:hAnsi="Arial" w:cs="Arial"/>
                <w:b/>
              </w:rPr>
              <w:t xml:space="preserve">HH Forecasting Performance Related VAR </w:t>
            </w:r>
            <w:r>
              <w:rPr>
                <w:rFonts w:ascii="Arial" w:hAnsi="Arial" w:cs="Arial"/>
              </w:rPr>
              <w:t xml:space="preserve">and </w:t>
            </w:r>
            <w:r>
              <w:rPr>
                <w:rFonts w:ascii="Arial" w:hAnsi="Arial" w:cs="Arial"/>
                <w:b/>
              </w:rPr>
              <w:t>NHH</w:t>
            </w:r>
            <w:r>
              <w:rPr>
                <w:rFonts w:ascii="Arial" w:hAnsi="Arial" w:cs="Arial"/>
              </w:rPr>
              <w:t xml:space="preserve"> </w:t>
            </w:r>
            <w:r>
              <w:rPr>
                <w:rFonts w:ascii="Arial" w:hAnsi="Arial" w:cs="Arial"/>
                <w:b/>
              </w:rPr>
              <w:t>Forecasting Performance Related VAR</w:t>
            </w:r>
            <w:r>
              <w:rPr>
                <w:rFonts w:ascii="Arial" w:hAnsi="Arial" w:cs="Arial"/>
              </w:rPr>
              <w:t>;</w:t>
            </w:r>
          </w:p>
        </w:tc>
      </w:tr>
      <w:tr w:rsidR="000D40DF" w14:paraId="03E8AD31" w14:textId="77777777" w:rsidTr="00ED2860">
        <w:tc>
          <w:tcPr>
            <w:tcW w:w="3545" w:type="dxa"/>
          </w:tcPr>
          <w:p w14:paraId="0D4F7AB4" w14:textId="77777777" w:rsidR="000D40DF" w:rsidRDefault="000D40DF" w:rsidP="000D40DF">
            <w:pPr>
              <w:pStyle w:val="BodyText"/>
              <w:rPr>
                <w:rFonts w:ascii="Arial" w:hAnsi="Arial" w:cs="Arial"/>
                <w:b/>
                <w:bCs/>
              </w:rPr>
            </w:pPr>
            <w:r>
              <w:rPr>
                <w:rFonts w:ascii="Arial" w:hAnsi="Arial" w:cs="Arial"/>
                <w:b/>
                <w:bCs/>
              </w:rPr>
              <w:t>"Frequency"</w:t>
            </w:r>
          </w:p>
        </w:tc>
        <w:tc>
          <w:tcPr>
            <w:tcW w:w="6775" w:type="dxa"/>
          </w:tcPr>
          <w:p w14:paraId="3D2307A2" w14:textId="77777777" w:rsidR="000D40DF" w:rsidRDefault="000D40DF" w:rsidP="000D40DF">
            <w:pPr>
              <w:pStyle w:val="BodyText"/>
              <w:jc w:val="both"/>
              <w:rPr>
                <w:rFonts w:ascii="Arial" w:hAnsi="Arial" w:cs="Arial"/>
              </w:rPr>
            </w:pPr>
            <w:r>
              <w:rPr>
                <w:rFonts w:ascii="Arial" w:hAnsi="Arial" w:cs="Arial"/>
              </w:rPr>
              <w:t xml:space="preserve">the number of alternating current cycles per second (expressed in Hertz) at which a </w:t>
            </w:r>
            <w:r>
              <w:rPr>
                <w:rFonts w:ascii="Arial" w:hAnsi="Arial" w:cs="Arial"/>
                <w:b/>
              </w:rPr>
              <w:t>System</w:t>
            </w:r>
            <w:r>
              <w:rPr>
                <w:rFonts w:ascii="Arial" w:hAnsi="Arial" w:cs="Arial"/>
              </w:rPr>
              <w:t xml:space="preserve"> is running;</w:t>
            </w:r>
          </w:p>
        </w:tc>
      </w:tr>
      <w:tr w:rsidR="000D40DF" w14:paraId="40B4221D" w14:textId="77777777" w:rsidTr="00ED2860">
        <w:tc>
          <w:tcPr>
            <w:tcW w:w="3545" w:type="dxa"/>
          </w:tcPr>
          <w:p w14:paraId="1048F464" w14:textId="77777777" w:rsidR="000D40DF" w:rsidRDefault="000D40DF" w:rsidP="000D40DF">
            <w:pPr>
              <w:pStyle w:val="BodyText"/>
              <w:rPr>
                <w:rFonts w:ascii="Arial" w:hAnsi="Arial" w:cs="Arial"/>
                <w:b/>
                <w:bCs/>
              </w:rPr>
            </w:pPr>
            <w:r>
              <w:rPr>
                <w:rFonts w:ascii="Arial" w:hAnsi="Arial" w:cs="Arial"/>
                <w:b/>
                <w:bCs/>
              </w:rPr>
              <w:t>"Frequency Deviation"</w:t>
            </w:r>
          </w:p>
        </w:tc>
        <w:tc>
          <w:tcPr>
            <w:tcW w:w="6775" w:type="dxa"/>
          </w:tcPr>
          <w:p w14:paraId="59D44DA9" w14:textId="77777777" w:rsidR="000D40DF" w:rsidRDefault="000D40DF" w:rsidP="000D40DF">
            <w:pPr>
              <w:pStyle w:val="BodyText"/>
              <w:jc w:val="both"/>
              <w:rPr>
                <w:rFonts w:ascii="Arial" w:hAnsi="Arial" w:cs="Arial"/>
              </w:rPr>
            </w:pPr>
            <w:r>
              <w:rPr>
                <w:rFonts w:ascii="Arial" w:hAnsi="Arial" w:cs="Arial"/>
              </w:rPr>
              <w:t xml:space="preserve">a positive or negative deviation from </w:t>
            </w:r>
            <w:r>
              <w:rPr>
                <w:rFonts w:ascii="Arial" w:hAnsi="Arial" w:cs="Arial"/>
                <w:b/>
              </w:rPr>
              <w:t>Target Frequency</w:t>
            </w:r>
            <w:r>
              <w:rPr>
                <w:rFonts w:ascii="Arial" w:hAnsi="Arial" w:cs="Arial"/>
              </w:rPr>
              <w:t xml:space="preserve">; </w:t>
            </w:r>
          </w:p>
        </w:tc>
      </w:tr>
      <w:tr w:rsidR="000D40DF" w14:paraId="07BB6464" w14:textId="77777777" w:rsidTr="00ED2860">
        <w:tc>
          <w:tcPr>
            <w:tcW w:w="3545" w:type="dxa"/>
          </w:tcPr>
          <w:p w14:paraId="598D8495" w14:textId="77777777" w:rsidR="000D40DF" w:rsidRDefault="000D40DF" w:rsidP="000D40DF">
            <w:pPr>
              <w:pStyle w:val="BodyText"/>
              <w:rPr>
                <w:rFonts w:ascii="Arial" w:hAnsi="Arial" w:cs="Arial"/>
                <w:b/>
                <w:bCs/>
              </w:rPr>
            </w:pPr>
            <w:r>
              <w:rPr>
                <w:rFonts w:ascii="Arial" w:hAnsi="Arial" w:cs="Arial"/>
                <w:b/>
                <w:bCs/>
              </w:rPr>
              <w:t>"Frequency Response"</w:t>
            </w:r>
          </w:p>
          <w:p w14:paraId="25241E00" w14:textId="77777777" w:rsidR="000D40DF" w:rsidRDefault="000D40DF" w:rsidP="000D40DF">
            <w:pPr>
              <w:pStyle w:val="BodyText"/>
              <w:rPr>
                <w:rFonts w:ascii="Arial" w:hAnsi="Arial" w:cs="Arial"/>
                <w:b/>
                <w:bCs/>
              </w:rPr>
            </w:pPr>
          </w:p>
        </w:tc>
        <w:tc>
          <w:tcPr>
            <w:tcW w:w="6775" w:type="dxa"/>
          </w:tcPr>
          <w:p w14:paraId="759F9F9E" w14:textId="77777777" w:rsidR="000D40DF" w:rsidRDefault="000D40DF" w:rsidP="000D40DF">
            <w:pPr>
              <w:pStyle w:val="BodyText"/>
              <w:jc w:val="both"/>
              <w:rPr>
                <w:rFonts w:ascii="Arial" w:hAnsi="Arial" w:cs="Arial"/>
              </w:rPr>
            </w:pPr>
            <w:r>
              <w:rPr>
                <w:rFonts w:ascii="Arial" w:hAnsi="Arial" w:cs="Arial"/>
              </w:rPr>
              <w:t xml:space="preserve">an automatic response by a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to a change in </w:t>
            </w:r>
            <w:r>
              <w:rPr>
                <w:rFonts w:ascii="Arial" w:hAnsi="Arial" w:cs="Arial"/>
                <w:b/>
              </w:rPr>
              <w:t>Frequency</w:t>
            </w:r>
            <w:r>
              <w:rPr>
                <w:rFonts w:ascii="Arial" w:hAnsi="Arial" w:cs="Arial"/>
              </w:rPr>
              <w:t xml:space="preserve"> with the aim of containing </w:t>
            </w:r>
            <w:r>
              <w:rPr>
                <w:rFonts w:ascii="Arial" w:hAnsi="Arial" w:cs="Arial"/>
                <w:b/>
              </w:rPr>
              <w:t>System Frequency</w:t>
            </w:r>
            <w:r>
              <w:rPr>
                <w:rFonts w:ascii="Arial" w:hAnsi="Arial" w:cs="Arial"/>
              </w:rPr>
              <w:t xml:space="preserve"> within the limits provided for under the </w:t>
            </w:r>
            <w:r>
              <w:rPr>
                <w:rFonts w:ascii="Arial" w:hAnsi="Arial" w:cs="Arial"/>
                <w:b/>
              </w:rPr>
              <w:t>Grid Code</w:t>
            </w:r>
            <w:r>
              <w:rPr>
                <w:rFonts w:ascii="Arial" w:hAnsi="Arial" w:cs="Arial"/>
              </w:rPr>
              <w:t>;</w:t>
            </w:r>
          </w:p>
        </w:tc>
      </w:tr>
      <w:tr w:rsidR="000D40DF" w14:paraId="5A25AD8E" w14:textId="77777777" w:rsidTr="00ED2860">
        <w:tc>
          <w:tcPr>
            <w:tcW w:w="3545" w:type="dxa"/>
          </w:tcPr>
          <w:p w14:paraId="3B070AB3" w14:textId="77777777" w:rsidR="000D40DF" w:rsidRDefault="000D40DF" w:rsidP="000D40DF">
            <w:pPr>
              <w:tabs>
                <w:tab w:val="left" w:pos="1253"/>
              </w:tabs>
              <w:spacing w:after="240"/>
              <w:rPr>
                <w:rFonts w:ascii="Arial" w:hAnsi="Arial" w:cs="Arial"/>
                <w:b/>
                <w:bCs/>
              </w:rPr>
            </w:pPr>
            <w:r>
              <w:rPr>
                <w:rFonts w:ascii="Arial" w:hAnsi="Arial" w:cs="Arial"/>
                <w:b/>
                <w:bCs/>
              </w:rPr>
              <w:t>"Frequency Sensitive Mode"</w:t>
            </w:r>
          </w:p>
        </w:tc>
        <w:tc>
          <w:tcPr>
            <w:tcW w:w="6775" w:type="dxa"/>
          </w:tcPr>
          <w:p w14:paraId="18323B9D" w14:textId="77777777" w:rsidR="000D40DF" w:rsidRDefault="000D40DF" w:rsidP="000D40DF">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0D40DF" w14:paraId="1269CE30" w14:textId="77777777" w:rsidTr="00ED2860">
        <w:tc>
          <w:tcPr>
            <w:tcW w:w="3545" w:type="dxa"/>
          </w:tcPr>
          <w:p w14:paraId="72801146" w14:textId="77777777" w:rsidR="000D40DF" w:rsidRDefault="000D40DF" w:rsidP="000D40DF">
            <w:pPr>
              <w:pStyle w:val="BodyText"/>
              <w:rPr>
                <w:rFonts w:ascii="Arial" w:hAnsi="Arial" w:cs="Arial"/>
                <w:b/>
                <w:bCs/>
              </w:rPr>
            </w:pPr>
            <w:r>
              <w:rPr>
                <w:rFonts w:ascii="Arial" w:hAnsi="Arial" w:cs="Arial"/>
                <w:b/>
                <w:bCs/>
              </w:rPr>
              <w:t>"Fuel Security Code"</w:t>
            </w:r>
          </w:p>
        </w:tc>
        <w:tc>
          <w:tcPr>
            <w:tcW w:w="6775" w:type="dxa"/>
          </w:tcPr>
          <w:p w14:paraId="3623B1D3" w14:textId="77777777" w:rsidR="000D40DF" w:rsidRDefault="000D40DF" w:rsidP="000D40DF">
            <w:pPr>
              <w:pStyle w:val="BodyText"/>
              <w:jc w:val="both"/>
              <w:rPr>
                <w:rFonts w:ascii="Arial" w:hAnsi="Arial" w:cs="Arial"/>
              </w:rPr>
            </w:pPr>
            <w:r>
              <w:rPr>
                <w:rFonts w:ascii="Arial" w:hAnsi="Arial" w:cs="Arial"/>
              </w:rPr>
              <w:t xml:space="preserve">the document of that title designated as such by the </w:t>
            </w:r>
            <w:r>
              <w:rPr>
                <w:rFonts w:ascii="Arial" w:hAnsi="Arial" w:cs="Arial"/>
                <w:b/>
              </w:rPr>
              <w:t xml:space="preserve">Secretary of State </w:t>
            </w:r>
            <w:r>
              <w:rPr>
                <w:rFonts w:ascii="Arial" w:hAnsi="Arial" w:cs="Arial"/>
              </w:rPr>
              <w:t>as from time to time amended;</w:t>
            </w:r>
          </w:p>
        </w:tc>
      </w:tr>
      <w:tr w:rsidR="000D40DF" w14:paraId="01F6DE96" w14:textId="77777777" w:rsidTr="00ED2860">
        <w:tc>
          <w:tcPr>
            <w:tcW w:w="3545" w:type="dxa"/>
          </w:tcPr>
          <w:p w14:paraId="0017B573" w14:textId="77777777" w:rsidR="000D40DF" w:rsidRDefault="000D40DF" w:rsidP="000D40DF">
            <w:pPr>
              <w:spacing w:after="240"/>
              <w:rPr>
                <w:rFonts w:ascii="Arial" w:hAnsi="Arial" w:cs="Arial"/>
                <w:b/>
              </w:rPr>
            </w:pPr>
            <w:r>
              <w:rPr>
                <w:rFonts w:ascii="Arial" w:hAnsi="Arial" w:cs="Arial"/>
                <w:b/>
                <w:bCs/>
              </w:rPr>
              <w:t>"</w:t>
            </w:r>
            <w:r>
              <w:rPr>
                <w:rFonts w:ascii="Arial" w:hAnsi="Arial"/>
                <w:b/>
              </w:rPr>
              <w:t>Full TEC Reduction Notice Period</w:t>
            </w:r>
            <w:r>
              <w:rPr>
                <w:rFonts w:ascii="Arial" w:hAnsi="Arial" w:cs="Arial"/>
                <w:b/>
                <w:bCs/>
              </w:rPr>
              <w:t>"</w:t>
            </w:r>
          </w:p>
        </w:tc>
        <w:tc>
          <w:tcPr>
            <w:tcW w:w="6775" w:type="dxa"/>
          </w:tcPr>
          <w:p w14:paraId="28989E1F" w14:textId="77777777" w:rsidR="000D40DF" w:rsidRDefault="000D40DF" w:rsidP="000D40DF">
            <w:pPr>
              <w:pStyle w:val="CMSHeadL5"/>
              <w:numPr>
                <w:ilvl w:val="0"/>
                <w:numId w:val="0"/>
              </w:numPr>
              <w:ind w:left="2"/>
              <w:jc w:val="both"/>
              <w:rPr>
                <w:rFonts w:ascii="Arial" w:hAnsi="Arial" w:cs="Arial"/>
              </w:rPr>
            </w:pPr>
            <w:r>
              <w:rPr>
                <w:rFonts w:ascii="Arial" w:hAnsi="Arial"/>
                <w:szCs w:val="22"/>
              </w:rPr>
              <w:t xml:space="preserve">means one </w:t>
            </w:r>
            <w:r>
              <w:rPr>
                <w:rFonts w:ascii="Arial" w:hAnsi="Arial"/>
                <w:b/>
                <w:szCs w:val="22"/>
              </w:rPr>
              <w:t>Financial Year</w:t>
            </w:r>
            <w:r>
              <w:rPr>
                <w:rFonts w:ascii="Arial" w:hAnsi="Arial"/>
                <w:szCs w:val="22"/>
              </w:rPr>
              <w:t xml:space="preserve"> and 5 </w:t>
            </w:r>
            <w:r>
              <w:rPr>
                <w:rFonts w:ascii="Arial" w:hAnsi="Arial"/>
                <w:b/>
                <w:szCs w:val="22"/>
              </w:rPr>
              <w:t>Business Days</w:t>
            </w:r>
            <w:r>
              <w:rPr>
                <w:rFonts w:ascii="Arial" w:hAnsi="Arial"/>
                <w:szCs w:val="22"/>
              </w:rPr>
              <w:t xml:space="preserve"> prior to the beginning of the </w:t>
            </w:r>
            <w:r>
              <w:rPr>
                <w:rFonts w:ascii="Arial" w:hAnsi="Arial"/>
                <w:b/>
                <w:szCs w:val="22"/>
              </w:rPr>
              <w:t>Financial Year</w:t>
            </w:r>
            <w:r>
              <w:rPr>
                <w:rFonts w:ascii="Arial" w:hAnsi="Arial"/>
                <w:szCs w:val="22"/>
              </w:rPr>
              <w:t xml:space="preserve"> from which the decrease in </w:t>
            </w:r>
            <w:r>
              <w:rPr>
                <w:rFonts w:ascii="Arial" w:hAnsi="Arial"/>
                <w:b/>
                <w:szCs w:val="22"/>
              </w:rPr>
              <w:t>Transmission Entry Capacity</w:t>
            </w:r>
            <w:r>
              <w:rPr>
                <w:rFonts w:ascii="Arial" w:hAnsi="Arial"/>
                <w:szCs w:val="22"/>
              </w:rPr>
              <w:t xml:space="preserve"> or </w:t>
            </w:r>
            <w:r>
              <w:rPr>
                <w:rFonts w:ascii="Arial" w:hAnsi="Arial"/>
                <w:b/>
                <w:szCs w:val="22"/>
              </w:rPr>
              <w:t xml:space="preserve">Disconnection </w:t>
            </w:r>
            <w:r>
              <w:rPr>
                <w:rFonts w:ascii="Arial" w:hAnsi="Arial"/>
                <w:szCs w:val="22"/>
              </w:rPr>
              <w:t>(as appropriate) is to take effect;</w:t>
            </w:r>
          </w:p>
        </w:tc>
      </w:tr>
      <w:tr w:rsidR="000D40DF" w14:paraId="4C5FFAE4" w14:textId="77777777" w:rsidTr="00ED2860">
        <w:tc>
          <w:tcPr>
            <w:tcW w:w="3545" w:type="dxa"/>
          </w:tcPr>
          <w:p w14:paraId="76C5E101" w14:textId="77777777" w:rsidR="000D40DF" w:rsidRPr="0016761E" w:rsidRDefault="000D40DF" w:rsidP="000D40DF">
            <w:pPr>
              <w:pStyle w:val="BodyTextFirstIndent"/>
              <w:spacing w:before="120" w:after="120"/>
              <w:ind w:firstLine="0"/>
              <w:rPr>
                <w:rFonts w:ascii="Arial" w:hAnsi="Arial" w:cs="Arial"/>
              </w:rPr>
            </w:pPr>
            <w:r w:rsidRPr="0016761E">
              <w:rPr>
                <w:rFonts w:ascii="Arial" w:hAnsi="Arial" w:cs="Arial"/>
                <w:b/>
              </w:rPr>
              <w:t>“Gas Insulated Switchgear” or “GIS”</w:t>
            </w:r>
          </w:p>
        </w:tc>
        <w:tc>
          <w:tcPr>
            <w:tcW w:w="6775" w:type="dxa"/>
          </w:tcPr>
          <w:p w14:paraId="2055CC44" w14:textId="77777777" w:rsidR="000D40DF" w:rsidRPr="0016761E" w:rsidRDefault="000D40DF" w:rsidP="000D40DF">
            <w:pPr>
              <w:jc w:val="both"/>
              <w:rPr>
                <w:rFonts w:ascii="Arial" w:hAnsi="Arial" w:cs="Arial"/>
              </w:rPr>
            </w:pPr>
            <w:r w:rsidRPr="0016761E">
              <w:rPr>
                <w:rFonts w:ascii="Arial" w:hAnsi="Arial" w:cs="Arial"/>
              </w:rPr>
              <w:t xml:space="preserve">SF6 switchgear where the substation busbars (and the interfacing switchgear between those busbars and any connecting circuits) are of an integrated metal enclosed, gas insulated construction; </w:t>
            </w:r>
          </w:p>
          <w:p w14:paraId="168A22A6" w14:textId="77777777" w:rsidR="000D40DF" w:rsidRPr="0016761E" w:rsidRDefault="000D40DF" w:rsidP="000D40DF">
            <w:pPr>
              <w:pStyle w:val="TOC2"/>
              <w:spacing w:after="120"/>
              <w:ind w:left="0" w:firstLine="0"/>
              <w:jc w:val="both"/>
              <w:rPr>
                <w:rFonts w:ascii="Arial" w:hAnsi="Arial" w:cs="Arial"/>
              </w:rPr>
            </w:pPr>
          </w:p>
        </w:tc>
      </w:tr>
      <w:tr w:rsidR="000D40DF" w14:paraId="62D3F3FD" w14:textId="77777777" w:rsidTr="00ED2860">
        <w:tc>
          <w:tcPr>
            <w:tcW w:w="3545" w:type="dxa"/>
          </w:tcPr>
          <w:p w14:paraId="1928ECB3" w14:textId="77777777" w:rsidR="000D40DF" w:rsidRDefault="000D40DF" w:rsidP="000D40DF">
            <w:pPr>
              <w:pStyle w:val="BodyText"/>
              <w:spacing w:before="120" w:after="120"/>
              <w:rPr>
                <w:rFonts w:ascii="Arial" w:hAnsi="Arial" w:cs="Arial"/>
              </w:rPr>
            </w:pPr>
            <w:r>
              <w:rPr>
                <w:rFonts w:ascii="Arial" w:hAnsi="Arial" w:cs="Arial"/>
              </w:rPr>
              <w:t>“</w:t>
            </w:r>
            <w:r>
              <w:rPr>
                <w:rFonts w:ascii="Arial" w:hAnsi="Arial" w:cs="Arial"/>
                <w:b/>
              </w:rPr>
              <w:t xml:space="preserve">GB Transmission System” </w:t>
            </w:r>
            <w:r>
              <w:rPr>
                <w:rFonts w:ascii="Arial" w:hAnsi="Arial" w:cs="Arial"/>
              </w:rPr>
              <w:t>or “</w:t>
            </w:r>
            <w:r>
              <w:rPr>
                <w:rFonts w:ascii="Arial" w:hAnsi="Arial" w:cs="Arial"/>
                <w:b/>
              </w:rPr>
              <w:t>GBTS</w:t>
            </w:r>
            <w:r>
              <w:rPr>
                <w:rFonts w:ascii="Arial" w:hAnsi="Arial" w:cs="Arial"/>
              </w:rPr>
              <w:t>”</w:t>
            </w:r>
          </w:p>
        </w:tc>
        <w:tc>
          <w:tcPr>
            <w:tcW w:w="6775" w:type="dxa"/>
          </w:tcPr>
          <w:p w14:paraId="520D49C5" w14:textId="77777777" w:rsidR="000D40DF" w:rsidRDefault="000D40DF" w:rsidP="000D40DF">
            <w:pPr>
              <w:pStyle w:val="List"/>
              <w:spacing w:after="120"/>
              <w:ind w:left="0" w:firstLine="0"/>
              <w:jc w:val="both"/>
              <w:rPr>
                <w:rFonts w:ascii="Arial" w:hAnsi="Arial" w:cs="Arial"/>
              </w:rPr>
            </w:pPr>
            <w:r>
              <w:rPr>
                <w:rFonts w:ascii="Arial" w:hAnsi="Arial" w:cs="Arial"/>
              </w:rPr>
              <w:t xml:space="preserve">for the purposes of Section 12 means 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w:t>
            </w:r>
            <w:r>
              <w:rPr>
                <w:rFonts w:ascii="Arial" w:hAnsi="Arial" w:cs="Arial"/>
              </w:rPr>
              <w:lastRenderedPageBreak/>
              <w:t xml:space="preserve">licensee within </w:t>
            </w:r>
            <w:r>
              <w:rPr>
                <w:rFonts w:ascii="Arial" w:hAnsi="Arial" w:cs="Arial"/>
                <w:b/>
              </w:rPr>
              <w:t xml:space="preserve">Great Britain </w:t>
            </w:r>
            <w:r>
              <w:rPr>
                <w:rFonts w:ascii="Arial" w:hAnsi="Arial" w:cs="Arial"/>
              </w:rPr>
              <w:t xml:space="preserve">in connection with the transmission of electricity but shall not include </w:t>
            </w:r>
            <w:r>
              <w:rPr>
                <w:rFonts w:ascii="Arial" w:hAnsi="Arial" w:cs="Arial"/>
                <w:b/>
              </w:rPr>
              <w:t>Remote Transmission Assets</w:t>
            </w:r>
            <w:r>
              <w:rPr>
                <w:rFonts w:ascii="Arial" w:hAnsi="Arial" w:cs="Arial"/>
              </w:rPr>
              <w:t>;</w:t>
            </w:r>
          </w:p>
        </w:tc>
      </w:tr>
      <w:tr w:rsidR="000D40DF" w14:paraId="1E7B1BE2" w14:textId="77777777" w:rsidTr="00ED2860">
        <w:tc>
          <w:tcPr>
            <w:tcW w:w="3545" w:type="dxa"/>
          </w:tcPr>
          <w:p w14:paraId="7844208D" w14:textId="77777777" w:rsidR="000D40DF" w:rsidRDefault="000D40DF" w:rsidP="000D40DF">
            <w:pPr>
              <w:pStyle w:val="BodyText"/>
              <w:spacing w:before="120" w:after="120"/>
              <w:rPr>
                <w:rFonts w:ascii="Arial" w:hAnsi="Arial" w:cs="Arial"/>
                <w:b/>
                <w:bCs/>
              </w:rPr>
            </w:pPr>
            <w:r>
              <w:rPr>
                <w:rFonts w:ascii="Arial" w:hAnsi="Arial" w:cs="Arial"/>
                <w:b/>
                <w:bCs/>
              </w:rPr>
              <w:lastRenderedPageBreak/>
              <w:t xml:space="preserve"> "Gas Turbine Unit"</w:t>
            </w:r>
          </w:p>
        </w:tc>
        <w:tc>
          <w:tcPr>
            <w:tcW w:w="6775" w:type="dxa"/>
          </w:tcPr>
          <w:p w14:paraId="68A1B3C9" w14:textId="77777777" w:rsidR="000D40DF" w:rsidRDefault="000D40DF" w:rsidP="000D40DF">
            <w:pPr>
              <w:pStyle w:val="List"/>
              <w:spacing w:after="120"/>
              <w:ind w:left="0" w:firstLine="0"/>
              <w:jc w:val="both"/>
              <w:rPr>
                <w:rFonts w:ascii="Arial" w:hAnsi="Arial" w:cs="Arial"/>
              </w:rPr>
            </w:pPr>
            <w:r>
              <w:rPr>
                <w:rFonts w:ascii="Arial" w:hAnsi="Arial" w:cs="Arial"/>
              </w:rPr>
              <w:t xml:space="preserve">a </w:t>
            </w:r>
            <w:r>
              <w:rPr>
                <w:rFonts w:ascii="Arial" w:hAnsi="Arial" w:cs="Arial"/>
                <w:b/>
              </w:rPr>
              <w:t xml:space="preserve">Generating Unit </w:t>
            </w:r>
            <w:r>
              <w:rPr>
                <w:rFonts w:ascii="Arial" w:hAnsi="Arial" w:cs="Arial"/>
              </w:rPr>
              <w:t>driven by a gas turbine (for instance an aero-engine);</w:t>
            </w:r>
          </w:p>
        </w:tc>
      </w:tr>
      <w:tr w:rsidR="000D40DF" w14:paraId="0A4946CF" w14:textId="77777777" w:rsidTr="00ED2860">
        <w:tc>
          <w:tcPr>
            <w:tcW w:w="3545" w:type="dxa"/>
          </w:tcPr>
          <w:p w14:paraId="73E97C39" w14:textId="77777777" w:rsidR="000D40DF" w:rsidRDefault="000D40DF" w:rsidP="000D40DF">
            <w:pPr>
              <w:pStyle w:val="BodyText"/>
              <w:spacing w:before="120" w:after="120"/>
              <w:rPr>
                <w:rFonts w:ascii="Arial" w:hAnsi="Arial" w:cs="Arial"/>
                <w:b/>
                <w:bCs/>
              </w:rPr>
            </w:pPr>
            <w:r>
              <w:rPr>
                <w:rFonts w:ascii="Arial" w:hAnsi="Arial" w:cs="Arial"/>
                <w:b/>
                <w:bCs/>
              </w:rPr>
              <w:t>"Generating Plant"</w:t>
            </w:r>
          </w:p>
        </w:tc>
        <w:tc>
          <w:tcPr>
            <w:tcW w:w="6775" w:type="dxa"/>
          </w:tcPr>
          <w:p w14:paraId="5F4F8FB7" w14:textId="77777777" w:rsidR="000D40DF" w:rsidRDefault="000D40DF" w:rsidP="000D40DF">
            <w:pPr>
              <w:pStyle w:val="BodyText"/>
              <w:spacing w:before="120" w:after="120"/>
              <w:jc w:val="both"/>
              <w:rPr>
                <w:rFonts w:ascii="Arial" w:hAnsi="Arial" w:cs="Arial"/>
              </w:rPr>
            </w:pPr>
            <w:r>
              <w:rPr>
                <w:rFonts w:ascii="Arial" w:hAnsi="Arial" w:cs="Arial"/>
              </w:rPr>
              <w:t>a</w:t>
            </w:r>
            <w:r>
              <w:rPr>
                <w:rFonts w:ascii="Arial" w:hAnsi="Arial" w:cs="Arial"/>
                <w:b/>
              </w:rPr>
              <w:t xml:space="preserve"> Large Power Station</w:t>
            </w:r>
            <w:r>
              <w:rPr>
                <w:rFonts w:ascii="Arial" w:hAnsi="Arial" w:cs="Arial"/>
              </w:rPr>
              <w:t>;</w:t>
            </w:r>
          </w:p>
        </w:tc>
      </w:tr>
      <w:tr w:rsidR="000D40DF" w14:paraId="26A1CEB4" w14:textId="77777777" w:rsidTr="00ED2860">
        <w:tc>
          <w:tcPr>
            <w:tcW w:w="3545" w:type="dxa"/>
          </w:tcPr>
          <w:p w14:paraId="382E392F" w14:textId="77777777" w:rsidR="000D40DF" w:rsidRDefault="000D40DF" w:rsidP="000D40DF">
            <w:pPr>
              <w:pStyle w:val="BodyText"/>
              <w:spacing w:before="120" w:after="120"/>
              <w:rPr>
                <w:rFonts w:ascii="Arial" w:hAnsi="Arial" w:cs="Arial"/>
                <w:b/>
                <w:bCs/>
              </w:rPr>
            </w:pPr>
            <w:r>
              <w:rPr>
                <w:rFonts w:ascii="Arial" w:hAnsi="Arial" w:cs="Arial"/>
                <w:b/>
                <w:bCs/>
              </w:rPr>
              <w:t>"Generating Unit"</w:t>
            </w:r>
          </w:p>
        </w:tc>
        <w:tc>
          <w:tcPr>
            <w:tcW w:w="6775" w:type="dxa"/>
          </w:tcPr>
          <w:p w14:paraId="60548C93" w14:textId="77777777" w:rsidR="000D40DF" w:rsidRDefault="000D40DF" w:rsidP="000D40DF">
            <w:pPr>
              <w:pStyle w:val="BodyText"/>
              <w:spacing w:before="120" w:after="120"/>
              <w:jc w:val="both"/>
              <w:rPr>
                <w:rFonts w:ascii="Arial" w:hAnsi="Arial" w:cs="Arial"/>
                <w:b/>
                <w:i/>
              </w:rPr>
            </w:pPr>
            <w:r>
              <w:rPr>
                <w:rFonts w:ascii="Arial" w:hAnsi="Arial" w:cs="Arial"/>
              </w:rPr>
              <w:t xml:space="preserve">unless otherwise provided in the </w:t>
            </w:r>
            <w:r>
              <w:rPr>
                <w:rFonts w:ascii="Arial" w:hAnsi="Arial" w:cs="Arial"/>
                <w:b/>
              </w:rPr>
              <w:t>Grid Code</w:t>
            </w:r>
            <w:r>
              <w:rPr>
                <w:rFonts w:ascii="Arial" w:hAnsi="Arial" w:cs="Arial"/>
              </w:rPr>
              <w:t xml:space="preserve"> any </w:t>
            </w:r>
            <w:r>
              <w:rPr>
                <w:rFonts w:ascii="Arial" w:hAnsi="Arial" w:cs="Arial"/>
                <w:b/>
              </w:rPr>
              <w:t xml:space="preserve">Apparatus </w:t>
            </w:r>
            <w:r>
              <w:rPr>
                <w:rFonts w:ascii="Arial" w:hAnsi="Arial" w:cs="Arial"/>
              </w:rPr>
              <w:t>which produces electricity;</w:t>
            </w:r>
          </w:p>
        </w:tc>
      </w:tr>
      <w:tr w:rsidR="000D40DF" w14:paraId="55BD5D0E" w14:textId="77777777" w:rsidTr="00ED2860">
        <w:tc>
          <w:tcPr>
            <w:tcW w:w="3545" w:type="dxa"/>
          </w:tcPr>
          <w:p w14:paraId="28838710" w14:textId="77777777" w:rsidR="000D40DF" w:rsidRDefault="000D40DF" w:rsidP="000D40DF">
            <w:pPr>
              <w:pStyle w:val="BodyText"/>
              <w:spacing w:before="120" w:after="120"/>
              <w:rPr>
                <w:rFonts w:ascii="Arial" w:hAnsi="Arial" w:cs="Arial"/>
                <w:b/>
                <w:bCs/>
              </w:rPr>
            </w:pPr>
            <w:r>
              <w:rPr>
                <w:rFonts w:ascii="Arial" w:hAnsi="Arial" w:cs="Arial"/>
                <w:b/>
                <w:bCs/>
              </w:rPr>
              <w:t>"Generation Capacity"</w:t>
            </w:r>
          </w:p>
        </w:tc>
        <w:tc>
          <w:tcPr>
            <w:tcW w:w="6775" w:type="dxa"/>
          </w:tcPr>
          <w:p w14:paraId="58E14914" w14:textId="77777777" w:rsidR="000D40DF" w:rsidRDefault="000D40DF" w:rsidP="000D40DF">
            <w:pPr>
              <w:pStyle w:val="BodyText"/>
              <w:spacing w:before="120" w:after="120"/>
              <w:jc w:val="both"/>
              <w:rPr>
                <w:rFonts w:ascii="Arial" w:hAnsi="Arial" w:cs="Arial"/>
                <w:b/>
                <w:i/>
              </w:rPr>
            </w:pPr>
            <w:r>
              <w:rPr>
                <w:rFonts w:ascii="Arial" w:hAnsi="Arial" w:cs="Arial"/>
              </w:rPr>
              <w:t xml:space="preserve">the normal full load capacity of a </w:t>
            </w:r>
            <w:r>
              <w:rPr>
                <w:rFonts w:ascii="Arial" w:hAnsi="Arial" w:cs="Arial"/>
                <w:b/>
              </w:rPr>
              <w:t>Generating Unit</w:t>
            </w:r>
            <w:r>
              <w:rPr>
                <w:rFonts w:ascii="Arial" w:hAnsi="Arial" w:cs="Arial"/>
              </w:rPr>
              <w:t xml:space="preserve"> as declared by the </w:t>
            </w:r>
            <w:r>
              <w:rPr>
                <w:rFonts w:ascii="Arial" w:hAnsi="Arial" w:cs="Arial"/>
                <w:b/>
              </w:rPr>
              <w:t>Generator</w:t>
            </w:r>
            <w:r>
              <w:rPr>
                <w:rFonts w:ascii="Arial" w:hAnsi="Arial" w:cs="Arial"/>
              </w:rPr>
              <w:t xml:space="preserve">, less the MW consumed by the </w:t>
            </w:r>
            <w:r>
              <w:rPr>
                <w:rFonts w:ascii="Arial" w:hAnsi="Arial" w:cs="Arial"/>
                <w:b/>
              </w:rPr>
              <w:t>Generating</w:t>
            </w:r>
            <w:r>
              <w:rPr>
                <w:rFonts w:ascii="Arial" w:hAnsi="Arial" w:cs="Arial"/>
              </w:rPr>
              <w:t xml:space="preserve"> </w:t>
            </w:r>
            <w:r>
              <w:rPr>
                <w:rFonts w:ascii="Arial" w:hAnsi="Arial" w:cs="Arial"/>
                <w:b/>
              </w:rPr>
              <w:t>Unit</w:t>
            </w:r>
            <w:r>
              <w:rPr>
                <w:rFonts w:ascii="Arial" w:hAnsi="Arial" w:cs="Arial"/>
              </w:rPr>
              <w:t xml:space="preserve"> through the </w:t>
            </w:r>
            <w:r>
              <w:rPr>
                <w:rFonts w:ascii="Arial" w:hAnsi="Arial" w:cs="Arial"/>
                <w:b/>
              </w:rPr>
              <w:t>Generating Unit’s</w:t>
            </w:r>
            <w:r>
              <w:rPr>
                <w:rFonts w:ascii="Arial" w:hAnsi="Arial" w:cs="Arial"/>
              </w:rPr>
              <w:t xml:space="preserve"> unit transformer when producing the same;</w:t>
            </w:r>
          </w:p>
        </w:tc>
      </w:tr>
      <w:tr w:rsidR="000D40DF" w14:paraId="1A79C74B" w14:textId="77777777" w:rsidTr="00ED2860">
        <w:tc>
          <w:tcPr>
            <w:tcW w:w="3545" w:type="dxa"/>
          </w:tcPr>
          <w:p w14:paraId="5CA7C54A" w14:textId="77777777" w:rsidR="000D40DF" w:rsidRDefault="000D40DF" w:rsidP="000D40DF">
            <w:pPr>
              <w:pStyle w:val="BodyText"/>
              <w:spacing w:before="120" w:after="120"/>
              <w:rPr>
                <w:rFonts w:ascii="Arial" w:hAnsi="Arial" w:cs="Arial"/>
                <w:b/>
                <w:bCs/>
              </w:rPr>
            </w:pPr>
            <w:r>
              <w:rPr>
                <w:rFonts w:ascii="Arial" w:hAnsi="Arial" w:cs="Arial"/>
                <w:b/>
                <w:bCs/>
              </w:rPr>
              <w:t>"Generation Licence"</w:t>
            </w:r>
          </w:p>
        </w:tc>
        <w:tc>
          <w:tcPr>
            <w:tcW w:w="6775" w:type="dxa"/>
          </w:tcPr>
          <w:p w14:paraId="2B48949B" w14:textId="77777777" w:rsidR="000D40DF" w:rsidRDefault="000D40DF" w:rsidP="000D40DF">
            <w:pPr>
              <w:pStyle w:val="BodyText"/>
              <w:spacing w:before="120" w:after="120"/>
              <w:jc w:val="both"/>
              <w:rPr>
                <w:rFonts w:ascii="Arial" w:hAnsi="Arial" w:cs="Arial"/>
                <w:strike/>
              </w:rPr>
            </w:pPr>
            <w:r>
              <w:rPr>
                <w:rFonts w:ascii="Arial" w:hAnsi="Arial" w:cs="Arial"/>
              </w:rPr>
              <w:t xml:space="preserve">the licence granted to a </w:t>
            </w:r>
            <w:r>
              <w:rPr>
                <w:rFonts w:ascii="Arial" w:hAnsi="Arial" w:cs="Arial"/>
                <w:b/>
              </w:rPr>
              <w:t>Generator</w:t>
            </w:r>
            <w:r>
              <w:rPr>
                <w:rFonts w:ascii="Arial" w:hAnsi="Arial" w:cs="Arial"/>
              </w:rPr>
              <w:t xml:space="preserve"> pursuant to section 6(1)(a) of the </w:t>
            </w:r>
            <w:r>
              <w:rPr>
                <w:rFonts w:ascii="Arial" w:hAnsi="Arial" w:cs="Arial"/>
                <w:b/>
              </w:rPr>
              <w:t>Act</w:t>
            </w:r>
            <w:r>
              <w:rPr>
                <w:rFonts w:ascii="Arial" w:hAnsi="Arial" w:cs="Arial"/>
              </w:rPr>
              <w:t>;</w:t>
            </w:r>
          </w:p>
        </w:tc>
      </w:tr>
      <w:tr w:rsidR="00D025A5" w14:paraId="14ABA6B9" w14:textId="77777777" w:rsidTr="00ED2860">
        <w:tc>
          <w:tcPr>
            <w:tcW w:w="3545" w:type="dxa"/>
          </w:tcPr>
          <w:p w14:paraId="4CDF3893" w14:textId="77777777" w:rsidR="00D025A5" w:rsidRPr="00D025A5" w:rsidRDefault="00D025A5" w:rsidP="000D40DF">
            <w:pPr>
              <w:pStyle w:val="BodyText"/>
              <w:spacing w:before="120" w:after="120"/>
              <w:rPr>
                <w:rFonts w:ascii="Arial" w:hAnsi="Arial" w:cs="Arial"/>
                <w:b/>
                <w:bCs/>
              </w:rPr>
            </w:pPr>
            <w:r w:rsidRPr="00D025A5">
              <w:rPr>
                <w:rFonts w:ascii="Arial" w:hAnsi="Arial" w:cs="Arial"/>
                <w:b/>
                <w:bCs/>
                <w:color w:val="000000"/>
                <w:lang w:eastAsia="en-GB"/>
              </w:rPr>
              <w:t>“Generation Licensee”</w:t>
            </w:r>
          </w:p>
        </w:tc>
        <w:tc>
          <w:tcPr>
            <w:tcW w:w="6775" w:type="dxa"/>
          </w:tcPr>
          <w:p w14:paraId="2A8A3F50" w14:textId="77777777" w:rsidR="00D025A5" w:rsidRPr="00D025A5" w:rsidRDefault="00D025A5" w:rsidP="000D40DF">
            <w:pPr>
              <w:pStyle w:val="BodyText"/>
              <w:spacing w:before="120" w:after="120"/>
              <w:jc w:val="both"/>
              <w:rPr>
                <w:rFonts w:ascii="Arial" w:hAnsi="Arial" w:cs="Arial"/>
              </w:rPr>
            </w:pPr>
            <w:r w:rsidRPr="00D025A5">
              <w:rPr>
                <w:rFonts w:ascii="Arial" w:hAnsi="Arial" w:cs="Arial"/>
                <w:color w:val="000000"/>
                <w:lang w:eastAsia="en-GB"/>
              </w:rPr>
              <w:t xml:space="preserve">A </w:t>
            </w:r>
            <w:r w:rsidRPr="00D025A5">
              <w:rPr>
                <w:rFonts w:ascii="Arial" w:hAnsi="Arial" w:cs="Arial"/>
                <w:b/>
                <w:color w:val="000000"/>
                <w:lang w:eastAsia="en-GB"/>
              </w:rPr>
              <w:t>User</w:t>
            </w:r>
            <w:r w:rsidRPr="00D025A5">
              <w:rPr>
                <w:rFonts w:ascii="Arial" w:hAnsi="Arial" w:cs="Arial"/>
                <w:color w:val="000000"/>
                <w:lang w:eastAsia="en-GB"/>
              </w:rPr>
              <w:t xml:space="preserve"> who holds a </w:t>
            </w:r>
            <w:r w:rsidRPr="00D025A5">
              <w:rPr>
                <w:rFonts w:ascii="Arial" w:hAnsi="Arial" w:cs="Arial"/>
                <w:b/>
                <w:color w:val="000000"/>
                <w:lang w:eastAsia="en-GB"/>
              </w:rPr>
              <w:t>Generation Licence</w:t>
            </w:r>
          </w:p>
        </w:tc>
      </w:tr>
      <w:tr w:rsidR="000D40DF" w14:paraId="4BE6B843" w14:textId="77777777" w:rsidTr="00ED2860">
        <w:tc>
          <w:tcPr>
            <w:tcW w:w="3545" w:type="dxa"/>
          </w:tcPr>
          <w:p w14:paraId="1827C5B3" w14:textId="77777777" w:rsidR="000D40DF" w:rsidRDefault="000D40DF" w:rsidP="000D40DF">
            <w:pPr>
              <w:pStyle w:val="BodyText"/>
              <w:spacing w:before="120" w:after="120"/>
              <w:rPr>
                <w:rFonts w:ascii="Arial" w:hAnsi="Arial" w:cs="Arial"/>
                <w:b/>
                <w:bCs/>
              </w:rPr>
            </w:pPr>
            <w:r>
              <w:rPr>
                <w:rFonts w:ascii="Arial" w:hAnsi="Arial" w:cs="Arial"/>
                <w:b/>
                <w:bCs/>
              </w:rPr>
              <w:t>"Generation Reconciliation Statement"</w:t>
            </w:r>
          </w:p>
        </w:tc>
        <w:tc>
          <w:tcPr>
            <w:tcW w:w="6775" w:type="dxa"/>
          </w:tcPr>
          <w:p w14:paraId="4FDBA6D3" w14:textId="58A66E95" w:rsidR="000D40DF" w:rsidRPr="00190FFA" w:rsidRDefault="000D40DF" w:rsidP="00E24804">
            <w:pPr>
              <w:pStyle w:val="BodyText"/>
              <w:spacing w:before="120" w:after="120"/>
              <w:jc w:val="both"/>
              <w:rPr>
                <w:rFonts w:ascii="Arial" w:hAnsi="Arial" w:cs="Arial"/>
              </w:rPr>
            </w:pPr>
            <w:r>
              <w:rPr>
                <w:rFonts w:ascii="Arial" w:hAnsi="Arial" w:cs="Arial"/>
              </w:rPr>
              <w:t xml:space="preserve">as defined in Paragraph 3.12.2; </w:t>
            </w:r>
          </w:p>
          <w:p w14:paraId="389BCBD0" w14:textId="77777777" w:rsidR="000D40DF" w:rsidRDefault="000D40DF" w:rsidP="000D40DF">
            <w:pPr>
              <w:pStyle w:val="BodyText"/>
              <w:spacing w:before="120" w:after="120"/>
              <w:jc w:val="both"/>
              <w:rPr>
                <w:rFonts w:ascii="Arial" w:hAnsi="Arial" w:cs="Arial"/>
                <w:b/>
                <w:i/>
              </w:rPr>
            </w:pPr>
          </w:p>
        </w:tc>
      </w:tr>
      <w:tr w:rsidR="000D40DF" w14:paraId="7E4F08DB" w14:textId="77777777" w:rsidTr="00ED2860">
        <w:tc>
          <w:tcPr>
            <w:tcW w:w="3545" w:type="dxa"/>
          </w:tcPr>
          <w:p w14:paraId="6D37CA0A" w14:textId="77777777" w:rsidR="000D40DF" w:rsidRDefault="000D40DF" w:rsidP="000D40DF">
            <w:pPr>
              <w:pStyle w:val="BodyText"/>
              <w:spacing w:before="120" w:after="120"/>
              <w:rPr>
                <w:rFonts w:ascii="Arial" w:hAnsi="Arial" w:cs="Arial"/>
                <w:b/>
                <w:bCs/>
              </w:rPr>
            </w:pPr>
            <w:r w:rsidRPr="00190FFA">
              <w:rPr>
                <w:rFonts w:ascii="Arial" w:hAnsi="Arial" w:cs="Arial"/>
                <w:b/>
                <w:bCs/>
              </w:rPr>
              <w:t>“Generation Voting Sub-Group”</w:t>
            </w:r>
          </w:p>
          <w:p w14:paraId="104ECA76" w14:textId="77777777" w:rsidR="000D40DF" w:rsidRDefault="000D40DF" w:rsidP="000D40DF">
            <w:pPr>
              <w:pStyle w:val="BodyText"/>
              <w:spacing w:before="120" w:after="120"/>
              <w:rPr>
                <w:rFonts w:ascii="Arial" w:hAnsi="Arial" w:cs="Arial"/>
                <w:b/>
                <w:bCs/>
              </w:rPr>
            </w:pPr>
          </w:p>
        </w:tc>
        <w:tc>
          <w:tcPr>
            <w:tcW w:w="6775" w:type="dxa"/>
          </w:tcPr>
          <w:p w14:paraId="39B9C8D7" w14:textId="77777777" w:rsidR="000D40DF" w:rsidRPr="0034202B" w:rsidRDefault="000D40DF" w:rsidP="000D40DF">
            <w:pPr>
              <w:pStyle w:val="BodyText"/>
              <w:spacing w:before="120" w:after="120"/>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 </w:t>
            </w:r>
          </w:p>
          <w:p w14:paraId="275AADE2"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 </w:t>
            </w:r>
            <w:r w:rsidRPr="00433F8A">
              <w:rPr>
                <w:rFonts w:ascii="Arial" w:hAnsi="Arial" w:cs="Arial"/>
                <w:b/>
              </w:rPr>
              <w:t>Directly Connected Power Station</w:t>
            </w:r>
            <w:r w:rsidRPr="0034202B">
              <w:rPr>
                <w:rFonts w:ascii="Arial" w:hAnsi="Arial" w:cs="Arial"/>
              </w:rPr>
              <w:t>;</w:t>
            </w:r>
          </w:p>
          <w:p w14:paraId="5CCD7F68" w14:textId="77777777" w:rsidR="000D40DF" w:rsidRPr="0034202B" w:rsidRDefault="000D40DF" w:rsidP="008A5A0E">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Exemptable Large Power Station</w:t>
            </w:r>
            <w:r w:rsidRPr="0034202B">
              <w:rPr>
                <w:rFonts w:ascii="Arial" w:hAnsi="Arial" w:cs="Arial"/>
              </w:rPr>
              <w:t xml:space="preserve">; </w:t>
            </w:r>
            <w:r>
              <w:rPr>
                <w:rFonts w:ascii="Arial" w:hAnsi="Arial" w:cs="Arial"/>
              </w:rPr>
              <w:t>and</w:t>
            </w:r>
          </w:p>
          <w:p w14:paraId="03AF7CAF" w14:textId="0B5DEB4F" w:rsidR="000D40DF" w:rsidRDefault="000D40DF" w:rsidP="00E24804">
            <w:pPr>
              <w:pStyle w:val="BodyText"/>
              <w:numPr>
                <w:ilvl w:val="0"/>
                <w:numId w:val="44"/>
              </w:numPr>
              <w:spacing w:before="120" w:after="120"/>
              <w:jc w:val="both"/>
              <w:rPr>
                <w:rFonts w:ascii="Arial" w:hAnsi="Arial" w:cs="Arial"/>
              </w:rPr>
            </w:pPr>
            <w:r>
              <w:rPr>
                <w:rFonts w:ascii="Arial" w:hAnsi="Arial" w:cs="Arial"/>
                <w:b/>
              </w:rPr>
              <w:t xml:space="preserve">a User </w:t>
            </w:r>
            <w:r>
              <w:rPr>
                <w:rFonts w:ascii="Arial" w:hAnsi="Arial" w:cs="Arial"/>
              </w:rPr>
              <w:t xml:space="preserve">with a </w:t>
            </w:r>
            <w:r w:rsidRPr="00F15260">
              <w:rPr>
                <w:rFonts w:ascii="Arial" w:hAnsi="Arial" w:cs="Arial"/>
                <w:b/>
              </w:rPr>
              <w:t>Bilateral Agreement</w:t>
            </w:r>
            <w:r>
              <w:rPr>
                <w:rFonts w:ascii="Arial" w:hAnsi="Arial" w:cs="Arial"/>
              </w:rPr>
              <w:t xml:space="preserve"> in respect of an</w:t>
            </w:r>
            <w:r w:rsidRPr="00433F8A">
              <w:rPr>
                <w:rFonts w:ascii="Arial" w:hAnsi="Arial" w:cs="Arial"/>
                <w:b/>
              </w:rPr>
              <w:t xml:space="preserve"> Embedded Power Station</w:t>
            </w:r>
            <w:r w:rsidRPr="0034202B">
              <w:rPr>
                <w:rFonts w:ascii="Arial" w:hAnsi="Arial" w:cs="Arial"/>
              </w:rPr>
              <w:t>;</w:t>
            </w:r>
          </w:p>
        </w:tc>
      </w:tr>
      <w:tr w:rsidR="000D40DF" w14:paraId="19EA3B83" w14:textId="77777777" w:rsidTr="00ED2860">
        <w:tc>
          <w:tcPr>
            <w:tcW w:w="3545" w:type="dxa"/>
          </w:tcPr>
          <w:p w14:paraId="3913BE1C" w14:textId="77777777" w:rsidR="000D40DF" w:rsidRDefault="000D40DF" w:rsidP="000D40DF">
            <w:pPr>
              <w:pStyle w:val="BodyText"/>
              <w:spacing w:before="120" w:after="120"/>
              <w:rPr>
                <w:rFonts w:ascii="Arial" w:hAnsi="Arial" w:cs="Arial"/>
                <w:b/>
                <w:bCs/>
              </w:rPr>
            </w:pPr>
            <w:r>
              <w:rPr>
                <w:rFonts w:ascii="Arial" w:hAnsi="Arial" w:cs="Arial"/>
                <w:b/>
                <w:bCs/>
              </w:rPr>
              <w:t>"Generator"</w:t>
            </w:r>
          </w:p>
        </w:tc>
        <w:tc>
          <w:tcPr>
            <w:tcW w:w="6775" w:type="dxa"/>
          </w:tcPr>
          <w:p w14:paraId="4570F816" w14:textId="77777777" w:rsidR="000D40DF" w:rsidRDefault="000D40DF" w:rsidP="000D40DF">
            <w:pPr>
              <w:pStyle w:val="BodyText"/>
              <w:spacing w:before="120" w:after="120"/>
              <w:jc w:val="both"/>
              <w:rPr>
                <w:rFonts w:ascii="Arial" w:hAnsi="Arial" w:cs="Arial"/>
              </w:rPr>
            </w:pPr>
            <w:r>
              <w:rPr>
                <w:rFonts w:ascii="Arial" w:hAnsi="Arial" w:cs="Arial"/>
              </w:rPr>
              <w:t xml:space="preserve">a person who generates electricity under licence or exemption under the </w:t>
            </w:r>
            <w:r>
              <w:rPr>
                <w:rFonts w:ascii="Arial" w:hAnsi="Arial" w:cs="Arial"/>
                <w:b/>
              </w:rPr>
              <w:t>Act</w:t>
            </w:r>
            <w:r>
              <w:rPr>
                <w:rFonts w:ascii="Arial" w:hAnsi="Arial" w:cs="Arial"/>
              </w:rPr>
              <w:t>;</w:t>
            </w:r>
          </w:p>
        </w:tc>
      </w:tr>
      <w:tr w:rsidR="006E7788" w14:paraId="64602279" w14:textId="77777777" w:rsidTr="00ED2860">
        <w:tc>
          <w:tcPr>
            <w:tcW w:w="3545" w:type="dxa"/>
          </w:tcPr>
          <w:p w14:paraId="49F9CA0F" w14:textId="77777777" w:rsidR="006E7788" w:rsidRPr="006E7788" w:rsidRDefault="006E7788" w:rsidP="006E7788">
            <w:pPr>
              <w:pStyle w:val="BodyText"/>
              <w:spacing w:before="120" w:after="120"/>
              <w:rPr>
                <w:rFonts w:ascii="Arial" w:hAnsi="Arial" w:cs="Arial"/>
                <w:b/>
                <w:bCs/>
              </w:rPr>
            </w:pPr>
            <w:r w:rsidRPr="006E7788">
              <w:rPr>
                <w:rFonts w:ascii="Arial" w:hAnsi="Arial" w:cs="Arial"/>
                <w:b/>
                <w:bCs/>
                <w:color w:val="000000"/>
                <w:lang w:eastAsia="en-GB"/>
              </w:rPr>
              <w:t>“Generator”</w:t>
            </w:r>
          </w:p>
        </w:tc>
        <w:tc>
          <w:tcPr>
            <w:tcW w:w="6775" w:type="dxa"/>
            <w:vAlign w:val="center"/>
          </w:tcPr>
          <w:p w14:paraId="0EC98781" w14:textId="77777777" w:rsidR="006E7788" w:rsidRPr="006E7788" w:rsidRDefault="006E7788" w:rsidP="006E7788">
            <w:pPr>
              <w:pStyle w:val="BodyText"/>
              <w:spacing w:before="120" w:after="120"/>
              <w:jc w:val="both"/>
              <w:rPr>
                <w:rFonts w:ascii="Arial" w:hAnsi="Arial" w:cs="Arial"/>
              </w:rPr>
            </w:pPr>
            <w:r w:rsidRPr="006E7788">
              <w:rPr>
                <w:rFonts w:ascii="Arial" w:hAnsi="Arial" w:cs="Arial"/>
                <w:color w:val="000000"/>
                <w:lang w:eastAsia="en-GB"/>
              </w:rPr>
              <w:t xml:space="preserve">As defined in the </w:t>
            </w:r>
            <w:r w:rsidRPr="006E7788">
              <w:rPr>
                <w:rFonts w:ascii="Arial" w:hAnsi="Arial" w:cs="Arial"/>
                <w:b/>
                <w:color w:val="000000"/>
                <w:lang w:eastAsia="en-GB"/>
              </w:rPr>
              <w:t>Grid Code</w:t>
            </w:r>
          </w:p>
        </w:tc>
      </w:tr>
      <w:tr w:rsidR="006E7788" w14:paraId="7A15DD41" w14:textId="77777777" w:rsidTr="00ED2860">
        <w:tc>
          <w:tcPr>
            <w:tcW w:w="3545" w:type="dxa"/>
          </w:tcPr>
          <w:p w14:paraId="57176827" w14:textId="77777777" w:rsidR="006E7788" w:rsidRDefault="006E7788" w:rsidP="006E7788">
            <w:pPr>
              <w:pStyle w:val="BodyText"/>
              <w:spacing w:before="120" w:after="120"/>
              <w:rPr>
                <w:rFonts w:ascii="Arial" w:hAnsi="Arial" w:cs="Arial"/>
                <w:b/>
                <w:bCs/>
              </w:rPr>
            </w:pPr>
            <w:r>
              <w:rPr>
                <w:rFonts w:ascii="Arial" w:hAnsi="Arial" w:cs="Arial"/>
                <w:b/>
                <w:bCs/>
              </w:rPr>
              <w:t>"Genset"</w:t>
            </w:r>
          </w:p>
        </w:tc>
        <w:tc>
          <w:tcPr>
            <w:tcW w:w="6775" w:type="dxa"/>
          </w:tcPr>
          <w:p w14:paraId="3803851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7811AD1" w14:textId="77777777" w:rsidTr="00ED2860">
        <w:trPr>
          <w:trHeight w:val="709"/>
        </w:trPr>
        <w:tc>
          <w:tcPr>
            <w:tcW w:w="3545" w:type="dxa"/>
          </w:tcPr>
          <w:p w14:paraId="33D60A43" w14:textId="77777777" w:rsidR="006E7788" w:rsidRDefault="006E7788" w:rsidP="006E7788">
            <w:pPr>
              <w:pStyle w:val="BodyText"/>
              <w:spacing w:before="120" w:after="120"/>
              <w:rPr>
                <w:rFonts w:ascii="Arial" w:hAnsi="Arial" w:cs="Arial"/>
                <w:b/>
                <w:bCs/>
              </w:rPr>
            </w:pPr>
            <w:r>
              <w:rPr>
                <w:rFonts w:ascii="Arial" w:hAnsi="Arial" w:cs="Arial"/>
                <w:b/>
                <w:bCs/>
              </w:rPr>
              <w:t>“GIS Asset Outage</w:t>
            </w:r>
          </w:p>
        </w:tc>
        <w:tc>
          <w:tcPr>
            <w:tcW w:w="6775" w:type="dxa"/>
          </w:tcPr>
          <w:p w14:paraId="35548BB9" w14:textId="77777777" w:rsidR="006E7788" w:rsidRDefault="006E7788" w:rsidP="006E7788">
            <w:pPr>
              <w:pStyle w:val="BodyText"/>
              <w:spacing w:before="120" w:after="120"/>
              <w:jc w:val="both"/>
              <w:rPr>
                <w:rFonts w:ascii="Arial" w:hAnsi="Arial" w:cs="Arial"/>
              </w:rPr>
            </w:pPr>
            <w:r>
              <w:rPr>
                <w:rFonts w:ascii="Arial" w:hAnsi="Arial" w:cs="Arial"/>
              </w:rPr>
              <w:t xml:space="preserve">as defined in the relevant </w:t>
            </w:r>
            <w:r w:rsidRPr="002A13DF">
              <w:rPr>
                <w:rFonts w:ascii="Arial" w:hAnsi="Arial" w:cs="Arial"/>
                <w:b/>
              </w:rPr>
              <w:t>Bilateral connection Agreement;</w:t>
            </w:r>
          </w:p>
        </w:tc>
      </w:tr>
      <w:tr w:rsidR="006E7788" w14:paraId="43909DB5" w14:textId="77777777" w:rsidTr="00ED2860">
        <w:trPr>
          <w:trHeight w:val="1075"/>
        </w:trPr>
        <w:tc>
          <w:tcPr>
            <w:tcW w:w="3545" w:type="dxa"/>
          </w:tcPr>
          <w:p w14:paraId="7EEE78E6" w14:textId="77777777" w:rsidR="006E7788" w:rsidRDefault="006E7788" w:rsidP="006E7788">
            <w:pPr>
              <w:pStyle w:val="BodyText"/>
              <w:spacing w:before="120" w:after="120"/>
              <w:rPr>
                <w:rFonts w:ascii="Arial" w:hAnsi="Arial" w:cs="Arial"/>
                <w:b/>
                <w:bCs/>
              </w:rPr>
            </w:pPr>
            <w:r>
              <w:rPr>
                <w:rFonts w:ascii="Arial" w:hAnsi="Arial" w:cs="Arial"/>
                <w:b/>
                <w:bCs/>
              </w:rPr>
              <w:t>"Good Industry Practice"</w:t>
            </w:r>
          </w:p>
        </w:tc>
        <w:tc>
          <w:tcPr>
            <w:tcW w:w="6775" w:type="dxa"/>
          </w:tcPr>
          <w:p w14:paraId="1DA0F981" w14:textId="77777777" w:rsidR="006E7788" w:rsidRDefault="006E7788" w:rsidP="006E7788">
            <w:pPr>
              <w:pStyle w:val="BodyText"/>
              <w:spacing w:before="120" w:after="120"/>
              <w:jc w:val="both"/>
              <w:rPr>
                <w:rFonts w:ascii="Arial" w:hAnsi="Arial" w:cs="Arial"/>
              </w:rPr>
            </w:pPr>
            <w:r>
              <w:rPr>
                <w:rFonts w:ascii="Arial" w:hAnsi="Arial" w:cs="Arial"/>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6E7788" w14:paraId="7D67FDE4" w14:textId="77777777" w:rsidTr="00ED2860">
        <w:tc>
          <w:tcPr>
            <w:tcW w:w="3545" w:type="dxa"/>
          </w:tcPr>
          <w:p w14:paraId="1DFF0C69" w14:textId="77777777" w:rsidR="006E7788" w:rsidRDefault="006E7788" w:rsidP="006E7788">
            <w:pPr>
              <w:pStyle w:val="BodyText"/>
              <w:spacing w:before="120" w:after="120"/>
              <w:rPr>
                <w:rFonts w:ascii="Arial" w:hAnsi="Arial" w:cs="Arial"/>
                <w:b/>
                <w:bCs/>
              </w:rPr>
            </w:pPr>
            <w:r>
              <w:rPr>
                <w:rFonts w:ascii="Arial" w:hAnsi="Arial" w:cs="Arial"/>
                <w:b/>
                <w:bCs/>
              </w:rPr>
              <w:lastRenderedPageBreak/>
              <w:t>"Great Britain"</w:t>
            </w:r>
          </w:p>
        </w:tc>
        <w:tc>
          <w:tcPr>
            <w:tcW w:w="6775" w:type="dxa"/>
          </w:tcPr>
          <w:p w14:paraId="5C8BE1F3" w14:textId="77777777" w:rsidR="006E7788" w:rsidRDefault="006E7788" w:rsidP="006E7788">
            <w:pPr>
              <w:pStyle w:val="BodyText"/>
              <w:spacing w:before="120" w:after="120"/>
              <w:jc w:val="both"/>
              <w:rPr>
                <w:rFonts w:ascii="Arial" w:hAnsi="Arial" w:cs="Arial"/>
              </w:rPr>
            </w:pPr>
            <w:r>
              <w:rPr>
                <w:rFonts w:ascii="Arial" w:hAnsi="Arial" w:cs="Arial"/>
              </w:rPr>
              <w:t>The landmass of England and Wales and Scotland, including internal waters;</w:t>
            </w:r>
          </w:p>
        </w:tc>
      </w:tr>
      <w:tr w:rsidR="006E7788" w14:paraId="50001856" w14:textId="77777777" w:rsidTr="00ED2860">
        <w:tc>
          <w:tcPr>
            <w:tcW w:w="3545" w:type="dxa"/>
          </w:tcPr>
          <w:p w14:paraId="19841322" w14:textId="77777777" w:rsidR="006E7788" w:rsidRDefault="006E7788" w:rsidP="006E7788">
            <w:pPr>
              <w:pStyle w:val="BodyText"/>
              <w:spacing w:before="120" w:after="120"/>
              <w:rPr>
                <w:rFonts w:ascii="Arial" w:hAnsi="Arial" w:cs="Arial"/>
                <w:b/>
                <w:bCs/>
              </w:rPr>
            </w:pPr>
            <w:r>
              <w:rPr>
                <w:rFonts w:ascii="Arial" w:hAnsi="Arial" w:cs="Arial"/>
                <w:b/>
                <w:bCs/>
              </w:rPr>
              <w:t>"Grid Code"</w:t>
            </w:r>
          </w:p>
        </w:tc>
        <w:tc>
          <w:tcPr>
            <w:tcW w:w="6775" w:type="dxa"/>
          </w:tcPr>
          <w:p w14:paraId="7ADECA34" w14:textId="77777777" w:rsidR="006E7788" w:rsidRDefault="006E7788" w:rsidP="006E7788">
            <w:pPr>
              <w:pStyle w:val="BodyText"/>
              <w:spacing w:before="120" w:after="120"/>
              <w:jc w:val="both"/>
              <w:rPr>
                <w:rFonts w:ascii="Arial" w:hAnsi="Arial" w:cs="Arial"/>
              </w:rPr>
            </w:pPr>
            <w:r>
              <w:rPr>
                <w:rFonts w:ascii="Arial" w:hAnsi="Arial" w:cs="Arial"/>
              </w:rPr>
              <w:t xml:space="preserve">the </w:t>
            </w:r>
            <w:r>
              <w:rPr>
                <w:rFonts w:ascii="Arial" w:hAnsi="Arial" w:cs="Arial"/>
                <w:b/>
              </w:rPr>
              <w:t>Grid Code</w:t>
            </w:r>
            <w:r>
              <w:rPr>
                <w:rFonts w:ascii="Arial" w:hAnsi="Arial" w:cs="Arial"/>
              </w:rPr>
              <w:t xml:space="preserve"> drawn up pursuant to the </w:t>
            </w:r>
            <w:r>
              <w:rPr>
                <w:rFonts w:ascii="Arial" w:hAnsi="Arial" w:cs="Arial"/>
                <w:b/>
              </w:rPr>
              <w:t>Transmission Licence</w:t>
            </w:r>
            <w:r>
              <w:rPr>
                <w:rFonts w:ascii="Arial" w:hAnsi="Arial" w:cs="Arial"/>
              </w:rPr>
              <w:t xml:space="preserve">, as from time to time revised in accordance with the </w:t>
            </w:r>
            <w:r>
              <w:rPr>
                <w:rFonts w:ascii="Arial" w:hAnsi="Arial" w:cs="Arial"/>
                <w:b/>
              </w:rPr>
              <w:t>Transmission Licence</w:t>
            </w:r>
            <w:r>
              <w:rPr>
                <w:rFonts w:ascii="Arial" w:hAnsi="Arial" w:cs="Arial"/>
              </w:rPr>
              <w:t>;</w:t>
            </w:r>
          </w:p>
        </w:tc>
      </w:tr>
      <w:tr w:rsidR="006E7788" w14:paraId="1F2AE8B0" w14:textId="77777777" w:rsidTr="00ED2860">
        <w:tc>
          <w:tcPr>
            <w:tcW w:w="3545" w:type="dxa"/>
          </w:tcPr>
          <w:p w14:paraId="2EB2875D" w14:textId="77777777" w:rsidR="006E7788" w:rsidRDefault="006E7788" w:rsidP="006E7788">
            <w:pPr>
              <w:pStyle w:val="BodyText"/>
              <w:spacing w:before="120" w:after="120"/>
              <w:rPr>
                <w:rFonts w:ascii="Arial" w:hAnsi="Arial" w:cs="Arial"/>
                <w:b/>
                <w:bCs/>
              </w:rPr>
            </w:pPr>
            <w:r>
              <w:rPr>
                <w:rFonts w:ascii="Arial" w:hAnsi="Arial" w:cs="Arial"/>
                <w:b/>
                <w:bCs/>
              </w:rPr>
              <w:t xml:space="preserve">"Grid Supply Point" </w:t>
            </w:r>
            <w:r>
              <w:rPr>
                <w:rFonts w:ascii="Arial Bold" w:hAnsi="Arial Bold" w:cs="Arial"/>
                <w:b/>
                <w:bCs/>
              </w:rPr>
              <w:t>(“GSP”)</w:t>
            </w:r>
          </w:p>
        </w:tc>
        <w:tc>
          <w:tcPr>
            <w:tcW w:w="6775" w:type="dxa"/>
          </w:tcPr>
          <w:p w14:paraId="11FFD8C0" w14:textId="77777777" w:rsidR="006E7788" w:rsidRDefault="006E7788" w:rsidP="006E7788">
            <w:pPr>
              <w:pStyle w:val="BodyText"/>
              <w:spacing w:before="120" w:after="120"/>
              <w:jc w:val="both"/>
              <w:rPr>
                <w:rFonts w:ascii="Arial" w:hAnsi="Arial" w:cs="Arial"/>
              </w:rPr>
            </w:pPr>
            <w:r>
              <w:rPr>
                <w:rFonts w:ascii="Arial" w:hAnsi="Arial" w:cs="Arial"/>
              </w:rPr>
              <w:t xml:space="preserve">a point of delivery from the </w:t>
            </w:r>
            <w:r>
              <w:rPr>
                <w:rFonts w:ascii="Arial" w:hAnsi="Arial" w:cs="Arial"/>
                <w:b/>
              </w:rPr>
              <w:t>National Electricity Transmission System</w:t>
            </w:r>
            <w:r>
              <w:rPr>
                <w:rFonts w:ascii="Arial" w:hAnsi="Arial" w:cs="Arial"/>
              </w:rPr>
              <w:t xml:space="preserve"> to a </w:t>
            </w:r>
            <w:r>
              <w:rPr>
                <w:rFonts w:ascii="Arial" w:hAnsi="Arial" w:cs="Arial"/>
                <w:b/>
              </w:rPr>
              <w:t>Distribution System</w:t>
            </w:r>
            <w:r>
              <w:rPr>
                <w:rFonts w:ascii="Arial" w:hAnsi="Arial" w:cs="Arial"/>
              </w:rPr>
              <w:t xml:space="preserve"> or a </w:t>
            </w:r>
            <w:r>
              <w:rPr>
                <w:rFonts w:ascii="Arial" w:hAnsi="Arial" w:cs="Arial"/>
                <w:b/>
              </w:rPr>
              <w:t>Non-Embedded</w:t>
            </w:r>
            <w:r>
              <w:rPr>
                <w:rFonts w:ascii="Arial" w:hAnsi="Arial" w:cs="Arial"/>
              </w:rPr>
              <w:t xml:space="preserve"> </w:t>
            </w:r>
            <w:r>
              <w:rPr>
                <w:rFonts w:ascii="Arial" w:hAnsi="Arial" w:cs="Arial"/>
                <w:b/>
              </w:rPr>
              <w:t>Customer</w:t>
            </w:r>
            <w:r>
              <w:rPr>
                <w:rFonts w:ascii="Arial" w:hAnsi="Arial" w:cs="Arial"/>
              </w:rPr>
              <w:t>;</w:t>
            </w:r>
          </w:p>
        </w:tc>
      </w:tr>
      <w:tr w:rsidR="006E7788" w14:paraId="114B8A9F" w14:textId="77777777" w:rsidTr="00ED2860">
        <w:tc>
          <w:tcPr>
            <w:tcW w:w="3545" w:type="dxa"/>
          </w:tcPr>
          <w:p w14:paraId="4C2D5E7C" w14:textId="77777777" w:rsidR="006E7788" w:rsidRDefault="006E7788" w:rsidP="006E7788">
            <w:pPr>
              <w:pStyle w:val="BodyText"/>
              <w:spacing w:before="120" w:after="120"/>
              <w:rPr>
                <w:rFonts w:ascii="Arial" w:hAnsi="Arial" w:cs="Arial"/>
                <w:b/>
                <w:bCs/>
              </w:rPr>
            </w:pPr>
            <w:r>
              <w:rPr>
                <w:rFonts w:ascii="Arial" w:hAnsi="Arial" w:cs="Arial"/>
                <w:b/>
                <w:bCs/>
              </w:rPr>
              <w:t>"Gross Asset Value"</w:t>
            </w:r>
          </w:p>
        </w:tc>
        <w:tc>
          <w:tcPr>
            <w:tcW w:w="6775" w:type="dxa"/>
          </w:tcPr>
          <w:p w14:paraId="038E9DE2" w14:textId="77777777" w:rsidR="006E7788" w:rsidRDefault="006E7788" w:rsidP="006E7788">
            <w:pPr>
              <w:pStyle w:val="BodyText"/>
              <w:spacing w:before="120" w:after="120"/>
              <w:jc w:val="both"/>
              <w:rPr>
                <w:rFonts w:ascii="Arial" w:hAnsi="Arial" w:cs="Arial"/>
              </w:rPr>
            </w:pPr>
            <w:r>
              <w:rPr>
                <w:rFonts w:ascii="Arial" w:hAnsi="Arial" w:cs="Arial"/>
              </w:rPr>
              <w:t xml:space="preserve">the value calculated by </w:t>
            </w:r>
            <w:r>
              <w:rPr>
                <w:rFonts w:ascii="Arial" w:hAnsi="Arial" w:cs="Arial"/>
                <w:b/>
                <w:bCs/>
              </w:rPr>
              <w:t>The Company</w:t>
            </w:r>
            <w:r>
              <w:rPr>
                <w:rFonts w:ascii="Arial" w:hAnsi="Arial" w:cs="Arial"/>
              </w:rPr>
              <w:t xml:space="preserve"> in accordance with recognised accounting principles and procedures as published by </w:t>
            </w:r>
            <w:r>
              <w:rPr>
                <w:rFonts w:ascii="Arial" w:hAnsi="Arial" w:cs="Arial"/>
                <w:b/>
                <w:bCs/>
              </w:rPr>
              <w:t>The Company</w:t>
            </w:r>
            <w:r>
              <w:rPr>
                <w:rFonts w:ascii="Arial" w:hAnsi="Arial" w:cs="Arial"/>
              </w:rPr>
              <w:t xml:space="preserve"> from time to time; </w:t>
            </w:r>
          </w:p>
        </w:tc>
      </w:tr>
      <w:tr w:rsidR="006E7788" w14:paraId="22EBDBEF" w14:textId="77777777" w:rsidTr="00ED2860">
        <w:tc>
          <w:tcPr>
            <w:tcW w:w="3545" w:type="dxa"/>
          </w:tcPr>
          <w:p w14:paraId="1A11ACFD" w14:textId="77777777" w:rsidR="006E7788" w:rsidRDefault="006E7788" w:rsidP="006E7788">
            <w:pPr>
              <w:rPr>
                <w:rFonts w:ascii="Arial" w:hAnsi="Arial" w:cs="Arial"/>
                <w:b/>
                <w:bCs/>
              </w:rPr>
            </w:pPr>
            <w:r>
              <w:rPr>
                <w:rFonts w:ascii="Arial" w:hAnsi="Arial" w:cs="Arial"/>
                <w:b/>
                <w:bCs/>
              </w:rPr>
              <w:t>"Group"</w:t>
            </w:r>
          </w:p>
        </w:tc>
        <w:tc>
          <w:tcPr>
            <w:tcW w:w="6775" w:type="dxa"/>
          </w:tcPr>
          <w:p w14:paraId="3326145E" w14:textId="77777777" w:rsidR="006E7788" w:rsidRDefault="006E7788" w:rsidP="006E7788">
            <w:pPr>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p>
          <w:p w14:paraId="56E8254D" w14:textId="77777777" w:rsidR="006E7788" w:rsidRDefault="006E7788" w:rsidP="006E7788">
            <w:pPr>
              <w:rPr>
                <w:rFonts w:ascii="Arial" w:hAnsi="Arial" w:cs="Arial"/>
                <w:i/>
              </w:rPr>
            </w:pPr>
          </w:p>
        </w:tc>
      </w:tr>
      <w:tr w:rsidR="006E7788" w14:paraId="23CCA6ED" w14:textId="77777777" w:rsidTr="00ED2860">
        <w:tc>
          <w:tcPr>
            <w:tcW w:w="3545" w:type="dxa"/>
          </w:tcPr>
          <w:p w14:paraId="4D6114F3" w14:textId="77777777" w:rsidR="006E7788" w:rsidRDefault="006E7788" w:rsidP="006E7788">
            <w:pPr>
              <w:pStyle w:val="BodyText"/>
              <w:spacing w:line="240" w:lineRule="atLeast"/>
              <w:rPr>
                <w:rFonts w:ascii="Arial" w:hAnsi="Arial" w:cs="Arial"/>
                <w:b/>
                <w:bCs/>
              </w:rPr>
            </w:pPr>
            <w:r>
              <w:rPr>
                <w:rFonts w:ascii="Arial" w:hAnsi="Arial" w:cs="Arial"/>
                <w:b/>
                <w:bCs/>
              </w:rPr>
              <w:t>“GSP Group”</w:t>
            </w:r>
          </w:p>
        </w:tc>
        <w:tc>
          <w:tcPr>
            <w:tcW w:w="6775" w:type="dxa"/>
          </w:tcPr>
          <w:p w14:paraId="206D7FCD" w14:textId="77777777" w:rsidR="006E7788" w:rsidRDefault="006E7788" w:rsidP="006E7788">
            <w:pPr>
              <w:pStyle w:val="BodyText"/>
              <w:tabs>
                <w:tab w:val="left" w:pos="72"/>
              </w:tabs>
              <w:spacing w:line="240" w:lineRule="atLeast"/>
              <w:jc w:val="both"/>
              <w:rPr>
                <w:rFonts w:ascii="Arial" w:hAnsi="Arial" w:cs="Arial"/>
              </w:rPr>
            </w:pPr>
            <w:r>
              <w:rPr>
                <w:rFonts w:ascii="Arial" w:hAnsi="Arial" w:cs="Arial"/>
              </w:rPr>
              <w:t xml:space="preserve">as defined in the </w:t>
            </w:r>
            <w:r>
              <w:rPr>
                <w:rFonts w:ascii="Arial" w:hAnsi="Arial" w:cs="Arial"/>
                <w:b/>
              </w:rPr>
              <w:t>Balancing and</w:t>
            </w:r>
            <w:r>
              <w:rPr>
                <w:rFonts w:ascii="Arial" w:hAnsi="Arial" w:cs="Arial"/>
              </w:rPr>
              <w:t xml:space="preserve"> </w:t>
            </w:r>
            <w:r>
              <w:rPr>
                <w:rFonts w:ascii="Arial" w:hAnsi="Arial" w:cs="Arial"/>
                <w:b/>
              </w:rPr>
              <w:t>Settlement Code</w:t>
            </w:r>
            <w:r>
              <w:rPr>
                <w:rFonts w:ascii="Arial" w:hAnsi="Arial" w:cs="Arial"/>
              </w:rPr>
              <w:t>;</w:t>
            </w:r>
          </w:p>
        </w:tc>
      </w:tr>
      <w:tr w:rsidR="006E7788" w14:paraId="2E871F4F" w14:textId="77777777" w:rsidTr="00ED2860">
        <w:tc>
          <w:tcPr>
            <w:tcW w:w="3545" w:type="dxa"/>
          </w:tcPr>
          <w:p w14:paraId="7D2CA890" w14:textId="500EB79A" w:rsidR="006E7788" w:rsidRDefault="006E7788" w:rsidP="006E7788">
            <w:pPr>
              <w:pStyle w:val="BodyText"/>
              <w:spacing w:line="240" w:lineRule="atLeast"/>
              <w:rPr>
                <w:rFonts w:ascii="Arial" w:hAnsi="Arial" w:cs="Arial"/>
                <w:b/>
                <w:bCs/>
                <w:color w:val="000000"/>
                <w:w w:val="0"/>
              </w:rPr>
            </w:pPr>
            <w:bookmarkStart w:id="58" w:name="_DV_C133"/>
            <w:r>
              <w:rPr>
                <w:rFonts w:ascii="Arial" w:hAnsi="Arial" w:cs="Arial"/>
                <w:b/>
                <w:bCs/>
              </w:rPr>
              <w:t>"HH Base Percentage"</w:t>
            </w:r>
            <w:bookmarkEnd w:id="58"/>
          </w:p>
        </w:tc>
        <w:tc>
          <w:tcPr>
            <w:tcW w:w="6775" w:type="dxa"/>
          </w:tcPr>
          <w:p w14:paraId="354B8DAE" w14:textId="77777777" w:rsidR="006E7788" w:rsidRDefault="006E7788" w:rsidP="006E7788">
            <w:pPr>
              <w:pStyle w:val="BodyText"/>
              <w:tabs>
                <w:tab w:val="left" w:pos="72"/>
              </w:tabs>
              <w:spacing w:line="240" w:lineRule="atLeast"/>
              <w:jc w:val="both"/>
              <w:rPr>
                <w:rFonts w:ascii="Arial" w:hAnsi="Arial" w:cs="Arial"/>
                <w:color w:val="000000"/>
                <w:w w:val="0"/>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1 of </w:t>
            </w:r>
            <w:bookmarkStart w:id="59" w:name="_BPDCI_55"/>
            <w:r w:rsidRPr="00BD656E">
              <w:rPr>
                <w:rFonts w:ascii="Arial" w:hAnsi="Arial" w:cs="Arial"/>
              </w:rPr>
              <w:t xml:space="preserve">Section 3, </w:t>
            </w:r>
            <w:bookmarkEnd w:id="59"/>
            <w:r w:rsidRPr="00BD656E">
              <w:rPr>
                <w:rFonts w:ascii="Arial" w:hAnsi="Arial" w:cs="Arial"/>
              </w:rPr>
              <w:t>Appendix 2</w:t>
            </w:r>
            <w:bookmarkStart w:id="60" w:name="_BPDCD_56"/>
            <w:r w:rsidRPr="00BD656E">
              <w:rPr>
                <w:rFonts w:ascii="Arial" w:hAnsi="Arial" w:cs="Arial"/>
              </w:rPr>
              <w:t>;</w:t>
            </w:r>
            <w:bookmarkEnd w:id="60"/>
          </w:p>
        </w:tc>
      </w:tr>
      <w:tr w:rsidR="006E7788" w14:paraId="246DEF9B" w14:textId="77777777" w:rsidTr="00ED2860">
        <w:tc>
          <w:tcPr>
            <w:tcW w:w="3545" w:type="dxa"/>
          </w:tcPr>
          <w:p w14:paraId="10C8DE09" w14:textId="77777777" w:rsidR="006E7788" w:rsidRDefault="006E7788" w:rsidP="006E7788">
            <w:pPr>
              <w:pStyle w:val="BodyText"/>
              <w:rPr>
                <w:rFonts w:ascii="Arial" w:hAnsi="Arial" w:cs="Arial"/>
                <w:b/>
                <w:bCs/>
              </w:rPr>
            </w:pPr>
            <w:r>
              <w:rPr>
                <w:rFonts w:ascii="Arial" w:hAnsi="Arial" w:cs="Arial"/>
                <w:b/>
                <w:bCs/>
              </w:rPr>
              <w:t>"HH Base Value at Risk"</w:t>
            </w:r>
          </w:p>
        </w:tc>
        <w:tc>
          <w:tcPr>
            <w:tcW w:w="6775" w:type="dxa"/>
          </w:tcPr>
          <w:p w14:paraId="04FACBED" w14:textId="77777777" w:rsidR="006E7788" w:rsidRDefault="006E7788" w:rsidP="006E7788">
            <w:pPr>
              <w:pStyle w:val="BodyText"/>
              <w:jc w:val="both"/>
              <w:rPr>
                <w:rFonts w:ascii="Arial" w:hAnsi="Arial" w:cs="Arial"/>
              </w:rPr>
            </w:pPr>
            <w:r>
              <w:rPr>
                <w:rFonts w:ascii="Arial" w:hAnsi="Arial" w:cs="Arial"/>
              </w:rPr>
              <w:t>the sum as calculated in accordance with Paragraph 3.22.3</w:t>
            </w:r>
            <w:bookmarkStart w:id="61" w:name="_BPDCD_57"/>
            <w:r w:rsidRPr="00BD656E">
              <w:rPr>
                <w:rFonts w:ascii="Arial" w:hAnsi="Arial" w:cs="Arial"/>
              </w:rPr>
              <w:t xml:space="preserve">; </w:t>
            </w:r>
            <w:bookmarkEnd w:id="61"/>
          </w:p>
        </w:tc>
      </w:tr>
      <w:tr w:rsidR="006E7788" w14:paraId="6165C19D" w14:textId="77777777" w:rsidTr="00ED2860">
        <w:tc>
          <w:tcPr>
            <w:tcW w:w="3545" w:type="dxa"/>
          </w:tcPr>
          <w:p w14:paraId="288DE31A" w14:textId="77777777" w:rsidR="006E7788" w:rsidRDefault="006E7788" w:rsidP="006E7788">
            <w:pPr>
              <w:pStyle w:val="BodyText"/>
              <w:rPr>
                <w:rFonts w:ascii="Arial" w:hAnsi="Arial" w:cs="Arial"/>
                <w:b/>
                <w:bCs/>
              </w:rPr>
            </w:pPr>
            <w:r>
              <w:rPr>
                <w:rFonts w:ascii="Arial" w:hAnsi="Arial" w:cs="Arial"/>
                <w:b/>
                <w:bCs/>
              </w:rPr>
              <w:t>"HH Charges"</w:t>
            </w:r>
          </w:p>
        </w:tc>
        <w:tc>
          <w:tcPr>
            <w:tcW w:w="6775" w:type="dxa"/>
          </w:tcPr>
          <w:p w14:paraId="664E3575" w14:textId="77777777" w:rsidR="006E7788" w:rsidRDefault="006E7788" w:rsidP="006E7788">
            <w:pPr>
              <w:pStyle w:val="BodyText"/>
              <w:rPr>
                <w:rFonts w:ascii="Arial" w:hAnsi="Arial" w:cs="Arial"/>
              </w:rPr>
            </w:pPr>
            <w:r>
              <w:rPr>
                <w:rFonts w:ascii="Arial" w:hAnsi="Arial" w:cs="Arial"/>
              </w:rPr>
              <w:t xml:space="preserve">that element of </w:t>
            </w:r>
            <w:r>
              <w:rPr>
                <w:rFonts w:ascii="Arial" w:hAnsi="Arial" w:cs="Arial"/>
                <w:b/>
              </w:rPr>
              <w:t>Transmission Network Use of System Demand Charges</w:t>
            </w:r>
            <w:r>
              <w:rPr>
                <w:rFonts w:ascii="Arial" w:hAnsi="Arial" w:cs="Arial"/>
              </w:rPr>
              <w:t xml:space="preserve"> relating to half-hourly metered </w:t>
            </w:r>
            <w:r>
              <w:rPr>
                <w:rFonts w:ascii="Arial" w:hAnsi="Arial" w:cs="Arial"/>
                <w:b/>
              </w:rPr>
              <w:t>Demand</w:t>
            </w:r>
            <w:bookmarkStart w:id="62" w:name="_BPDCD_58"/>
            <w:r w:rsidRPr="00BD656E">
              <w:rPr>
                <w:rFonts w:ascii="Arial Bold" w:hAnsi="Arial Bold" w:cs="Arial"/>
                <w:b/>
              </w:rPr>
              <w:t>;</w:t>
            </w:r>
            <w:bookmarkEnd w:id="62"/>
          </w:p>
        </w:tc>
      </w:tr>
      <w:tr w:rsidR="006E7788" w14:paraId="1ABCBE3D" w14:textId="77777777" w:rsidTr="00ED2860">
        <w:tc>
          <w:tcPr>
            <w:tcW w:w="3545" w:type="dxa"/>
          </w:tcPr>
          <w:p w14:paraId="17C18465" w14:textId="77777777" w:rsidR="006E7788" w:rsidRDefault="006E7788" w:rsidP="006E7788">
            <w:pPr>
              <w:pStyle w:val="BodyText"/>
              <w:rPr>
                <w:rFonts w:ascii="Arial" w:hAnsi="Arial" w:cs="Arial"/>
                <w:b/>
                <w:bCs/>
              </w:rPr>
            </w:pPr>
            <w:r>
              <w:rPr>
                <w:rFonts w:ascii="Arial" w:hAnsi="Arial" w:cs="Arial"/>
                <w:b/>
                <w:bCs/>
                <w:color w:val="000000"/>
              </w:rPr>
              <w:t>"HH Forecasting Performance Related VAR "</w:t>
            </w:r>
          </w:p>
        </w:tc>
        <w:tc>
          <w:tcPr>
            <w:tcW w:w="6775" w:type="dxa"/>
          </w:tcPr>
          <w:p w14:paraId="7600E0CB" w14:textId="77777777" w:rsidR="006E7788" w:rsidRPr="00CC2624" w:rsidRDefault="006E7788" w:rsidP="006E7788">
            <w:pPr>
              <w:pStyle w:val="BodyText"/>
              <w:rPr>
                <w:rFonts w:ascii="Arial" w:hAnsi="Arial" w:cs="Arial"/>
              </w:rPr>
            </w:pPr>
            <w:r>
              <w:rPr>
                <w:rFonts w:ascii="Arial" w:hAnsi="Arial" w:cs="Arial"/>
              </w:rPr>
              <w:t xml:space="preserve">the amount resulting from multiplying the </w:t>
            </w:r>
            <w:r>
              <w:rPr>
                <w:rFonts w:ascii="Arial" w:hAnsi="Arial" w:cs="Arial"/>
                <w:b/>
              </w:rPr>
              <w:t xml:space="preserve">Deemed HH Forecasting Performance </w:t>
            </w:r>
            <w:r>
              <w:rPr>
                <w:rFonts w:ascii="Arial" w:hAnsi="Arial" w:cs="Arial"/>
              </w:rPr>
              <w:t xml:space="preserve"> and the </w:t>
            </w:r>
            <w:r>
              <w:rPr>
                <w:rFonts w:ascii="Arial" w:hAnsi="Arial" w:cs="Arial"/>
                <w:b/>
              </w:rPr>
              <w:t>Indicative Annual HH TNUoS Charge</w:t>
            </w:r>
            <w:r>
              <w:rPr>
                <w:rFonts w:ascii="Arial" w:hAnsi="Arial" w:cs="Arial"/>
              </w:rPr>
              <w:t xml:space="preserve"> calculated on the basis of the latest </w:t>
            </w:r>
            <w:r>
              <w:rPr>
                <w:rFonts w:ascii="Arial" w:hAnsi="Arial" w:cs="Arial"/>
                <w:b/>
              </w:rPr>
              <w:t xml:space="preserve">Demand Forecast </w:t>
            </w:r>
            <w:r>
              <w:rPr>
                <w:rFonts w:ascii="Arial" w:hAnsi="Arial" w:cs="Arial"/>
              </w:rPr>
              <w:t xml:space="preserve">received by </w:t>
            </w:r>
            <w:r>
              <w:rPr>
                <w:rFonts w:ascii="Arial" w:hAnsi="Arial" w:cs="Arial"/>
                <w:b/>
              </w:rPr>
              <w:t>The Company</w:t>
            </w:r>
            <w:r>
              <w:rPr>
                <w:rFonts w:ascii="Arial" w:hAnsi="Arial" w:cs="Arial"/>
              </w:rPr>
              <w:t>;</w:t>
            </w:r>
          </w:p>
        </w:tc>
      </w:tr>
      <w:tr w:rsidR="006E7788" w14:paraId="7CEEBA3D" w14:textId="77777777" w:rsidTr="00ED2860">
        <w:tc>
          <w:tcPr>
            <w:tcW w:w="3545" w:type="dxa"/>
          </w:tcPr>
          <w:p w14:paraId="55DAF29D" w14:textId="77777777" w:rsidR="006E7788" w:rsidRDefault="006E7788" w:rsidP="006E7788">
            <w:pPr>
              <w:pStyle w:val="BodyText"/>
              <w:rPr>
                <w:rFonts w:ascii="Arial" w:hAnsi="Arial" w:cs="Arial"/>
                <w:b/>
                <w:bCs/>
                <w:color w:val="000000"/>
              </w:rPr>
            </w:pPr>
            <w:r>
              <w:rPr>
                <w:rFonts w:ascii="Arial" w:hAnsi="Arial" w:cs="Arial"/>
                <w:b/>
                <w:bCs/>
              </w:rPr>
              <w:t>"High Frequency Response"</w:t>
            </w:r>
          </w:p>
        </w:tc>
        <w:tc>
          <w:tcPr>
            <w:tcW w:w="6775" w:type="dxa"/>
          </w:tcPr>
          <w:p w14:paraId="4B9A63AD" w14:textId="77777777" w:rsidR="006E7788" w:rsidRDefault="006E7788" w:rsidP="006E7788">
            <w:pPr>
              <w:pStyle w:val="BodyText"/>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B6206C9" w14:textId="77777777" w:rsidTr="00ED2860">
        <w:tc>
          <w:tcPr>
            <w:tcW w:w="3545" w:type="dxa"/>
          </w:tcPr>
          <w:p w14:paraId="6D6BA08E" w14:textId="77777777" w:rsidR="006E7788" w:rsidRDefault="006E7788" w:rsidP="006E7788">
            <w:pPr>
              <w:pStyle w:val="BodyText"/>
              <w:rPr>
                <w:rFonts w:ascii="Arial" w:hAnsi="Arial" w:cs="Arial"/>
                <w:b/>
                <w:bCs/>
              </w:rPr>
            </w:pPr>
            <w:r>
              <w:rPr>
                <w:rFonts w:ascii="Arial" w:hAnsi="Arial" w:cs="Arial"/>
                <w:b/>
                <w:bCs/>
              </w:rPr>
              <w:t>"High Voltage" or "HV"</w:t>
            </w:r>
          </w:p>
        </w:tc>
        <w:tc>
          <w:tcPr>
            <w:tcW w:w="6775" w:type="dxa"/>
          </w:tcPr>
          <w:p w14:paraId="54FB6517" w14:textId="77777777" w:rsidR="006E7788" w:rsidRDefault="006E7788" w:rsidP="006E7788">
            <w:pPr>
              <w:pStyle w:val="BodyText"/>
              <w:jc w:val="both"/>
              <w:rPr>
                <w:rFonts w:ascii="Arial" w:hAnsi="Arial" w:cs="Arial"/>
              </w:rPr>
            </w:pPr>
            <w:r>
              <w:rPr>
                <w:rFonts w:ascii="Arial" w:hAnsi="Arial" w:cs="Arial"/>
              </w:rPr>
              <w:t>a voltage exceeding 650 volts;</w:t>
            </w:r>
          </w:p>
        </w:tc>
      </w:tr>
      <w:tr w:rsidR="006E7788" w14:paraId="0B445789" w14:textId="77777777" w:rsidTr="00ED2860">
        <w:tc>
          <w:tcPr>
            <w:tcW w:w="3545" w:type="dxa"/>
          </w:tcPr>
          <w:p w14:paraId="0AAB2849" w14:textId="77777777" w:rsidR="006E7788" w:rsidRDefault="006E7788" w:rsidP="006E7788">
            <w:pPr>
              <w:pStyle w:val="BodyText"/>
              <w:rPr>
                <w:rFonts w:ascii="Arial" w:hAnsi="Arial" w:cs="Arial"/>
                <w:b/>
                <w:bCs/>
              </w:rPr>
            </w:pPr>
            <w:r>
              <w:rPr>
                <w:rFonts w:ascii="Arial" w:hAnsi="Arial" w:cs="Arial"/>
                <w:b/>
                <w:bCs/>
              </w:rPr>
              <w:t>"Holding Payment"</w:t>
            </w:r>
          </w:p>
        </w:tc>
        <w:tc>
          <w:tcPr>
            <w:tcW w:w="6775" w:type="dxa"/>
          </w:tcPr>
          <w:p w14:paraId="63353522" w14:textId="77777777" w:rsidR="006E7788" w:rsidRDefault="006E7788" w:rsidP="006E7788">
            <w:pPr>
              <w:pStyle w:val="BodyText"/>
              <w:jc w:val="both"/>
              <w:rPr>
                <w:rFonts w:ascii="Arial" w:hAnsi="Arial" w:cs="Arial"/>
              </w:rPr>
            </w:pPr>
            <w:r>
              <w:rPr>
                <w:rFonts w:ascii="Arial" w:hAnsi="Arial" w:cs="Arial"/>
              </w:rPr>
              <w:t xml:space="preserve">that component of the payment for </w:t>
            </w:r>
            <w:r>
              <w:rPr>
                <w:rFonts w:ascii="Arial" w:hAnsi="Arial" w:cs="Arial"/>
                <w:b/>
              </w:rPr>
              <w:t>Mode A Frequency Response</w:t>
            </w:r>
            <w:r>
              <w:rPr>
                <w:rFonts w:ascii="Arial" w:hAnsi="Arial" w:cs="Arial"/>
              </w:rPr>
              <w:t xml:space="preserve"> calculated in accordance with Paragraph 4.1.3.9;</w:t>
            </w:r>
          </w:p>
        </w:tc>
      </w:tr>
      <w:tr w:rsidR="006E7788" w14:paraId="137775E7" w14:textId="77777777" w:rsidTr="00ED2860">
        <w:tc>
          <w:tcPr>
            <w:tcW w:w="3545" w:type="dxa"/>
          </w:tcPr>
          <w:p w14:paraId="57DED1C0" w14:textId="77777777" w:rsidR="006E7788" w:rsidRDefault="006E7788" w:rsidP="006E7788">
            <w:pPr>
              <w:pStyle w:val="BodyText"/>
              <w:rPr>
                <w:rFonts w:ascii="Arial" w:hAnsi="Arial" w:cs="Arial"/>
                <w:b/>
                <w:bCs/>
              </w:rPr>
            </w:pPr>
            <w:r>
              <w:rPr>
                <w:rFonts w:ascii="Arial" w:hAnsi="Arial" w:cs="Arial"/>
                <w:b/>
                <w:bCs/>
              </w:rPr>
              <w:t>“ICRP”</w:t>
            </w:r>
          </w:p>
        </w:tc>
        <w:tc>
          <w:tcPr>
            <w:tcW w:w="6775" w:type="dxa"/>
          </w:tcPr>
          <w:p w14:paraId="1A218852" w14:textId="77777777" w:rsidR="006E7788" w:rsidRDefault="006E7788" w:rsidP="006E7788">
            <w:pPr>
              <w:pStyle w:val="BodyText"/>
              <w:jc w:val="both"/>
              <w:rPr>
                <w:rFonts w:ascii="Arial" w:hAnsi="Arial" w:cs="Arial"/>
              </w:rPr>
            </w:pPr>
            <w:r>
              <w:rPr>
                <w:rFonts w:ascii="Arial" w:hAnsi="Arial" w:cs="Arial"/>
              </w:rPr>
              <w:t>Investment Cost Related Pricing;</w:t>
            </w:r>
          </w:p>
        </w:tc>
      </w:tr>
      <w:tr w:rsidR="0098778F" w14:paraId="082EBBFA" w14:textId="77777777" w:rsidTr="00ED2860">
        <w:tc>
          <w:tcPr>
            <w:tcW w:w="3545" w:type="dxa"/>
          </w:tcPr>
          <w:p w14:paraId="72EC52EC" w14:textId="291DBAEF" w:rsidR="0098778F" w:rsidRPr="00024F58" w:rsidRDefault="00EA607C" w:rsidP="006E7788">
            <w:pPr>
              <w:pStyle w:val="BodyText"/>
              <w:rPr>
                <w:rFonts w:ascii="Arial" w:hAnsi="Arial" w:cs="Arial"/>
                <w:b/>
                <w:bCs/>
              </w:rPr>
            </w:pPr>
            <w:r>
              <w:rPr>
                <w:rFonts w:ascii="Arial" w:hAnsi="Arial" w:cs="Arial"/>
                <w:b/>
                <w:bCs/>
              </w:rPr>
              <w:t>“</w:t>
            </w:r>
            <w:r w:rsidR="00E271A5" w:rsidRPr="00024F58">
              <w:rPr>
                <w:rFonts w:ascii="Arial" w:hAnsi="Arial" w:cs="Arial"/>
                <w:b/>
                <w:bCs/>
              </w:rPr>
              <w:t>Identified Onshore Circuit</w:t>
            </w:r>
            <w:r>
              <w:rPr>
                <w:rFonts w:ascii="Arial" w:hAnsi="Arial" w:cs="Arial"/>
                <w:b/>
                <w:bCs/>
              </w:rPr>
              <w:t>”</w:t>
            </w:r>
          </w:p>
        </w:tc>
        <w:tc>
          <w:tcPr>
            <w:tcW w:w="6775" w:type="dxa"/>
          </w:tcPr>
          <w:p w14:paraId="6F3610C8" w14:textId="34FF4CE9" w:rsidR="0098778F" w:rsidRDefault="00024F58" w:rsidP="006E7788">
            <w:pPr>
              <w:pStyle w:val="BodyText"/>
              <w:jc w:val="both"/>
              <w:rPr>
                <w:rFonts w:ascii="Arial" w:hAnsi="Arial" w:cs="Arial"/>
              </w:rPr>
            </w:pPr>
            <w:r>
              <w:rPr>
                <w:rFonts w:ascii="Arial" w:hAnsi="Arial" w:cs="Arial"/>
              </w:rPr>
              <w:t xml:space="preserve">A single transmission HVDC subsea circuit or a single transmission AC subsea circuit between </w:t>
            </w:r>
            <w:r w:rsidR="00833B0A">
              <w:rPr>
                <w:rFonts w:ascii="Arial" w:hAnsi="Arial" w:cs="Arial"/>
              </w:rPr>
              <w:t xml:space="preserve">two MITS Nodes where there is only one route for the power to flow between the two </w:t>
            </w:r>
            <w:r w:rsidR="005E3C8A">
              <w:rPr>
                <w:rFonts w:ascii="Arial" w:hAnsi="Arial" w:cs="Arial"/>
              </w:rPr>
              <w:t>MITS Nodes.</w:t>
            </w:r>
          </w:p>
        </w:tc>
      </w:tr>
      <w:tr w:rsidR="006E7788" w14:paraId="01D8E2F2" w14:textId="77777777" w:rsidTr="00ED2860">
        <w:tc>
          <w:tcPr>
            <w:tcW w:w="3545" w:type="dxa"/>
          </w:tcPr>
          <w:p w14:paraId="68F2D6AA" w14:textId="77777777" w:rsidR="006E7788" w:rsidRDefault="006E7788" w:rsidP="006E7788">
            <w:pPr>
              <w:spacing w:after="240"/>
              <w:rPr>
                <w:rFonts w:ascii="Arial" w:hAnsi="Arial" w:cs="Arial"/>
                <w:b/>
                <w:bCs/>
              </w:rPr>
            </w:pPr>
            <w:r>
              <w:rPr>
                <w:rFonts w:ascii="Arial" w:hAnsi="Arial" w:cs="Arial"/>
                <w:b/>
                <w:bCs/>
              </w:rPr>
              <w:t>"Implementation Date"</w:t>
            </w:r>
          </w:p>
        </w:tc>
        <w:tc>
          <w:tcPr>
            <w:tcW w:w="6775" w:type="dxa"/>
          </w:tcPr>
          <w:p w14:paraId="472216FE" w14:textId="77777777" w:rsidR="006E7788" w:rsidRDefault="006E7788" w:rsidP="006E7788">
            <w:pPr>
              <w:spacing w:after="240"/>
              <w:jc w:val="both"/>
              <w:rPr>
                <w:rFonts w:ascii="Arial" w:hAnsi="Arial" w:cs="Arial"/>
              </w:rPr>
            </w:pPr>
            <w:r>
              <w:rPr>
                <w:rFonts w:ascii="Arial" w:hAnsi="Arial" w:cs="Arial"/>
              </w:rPr>
              <w:t xml:space="preserve">is the date and time for implementation of an </w:t>
            </w:r>
            <w:r>
              <w:rPr>
                <w:rFonts w:ascii="Arial" w:hAnsi="Arial" w:cs="Arial"/>
                <w:b/>
              </w:rPr>
              <w:t>Approved CUSC Modification</w:t>
            </w:r>
            <w:r>
              <w:rPr>
                <w:rFonts w:ascii="Arial" w:hAnsi="Arial" w:cs="Arial"/>
              </w:rPr>
              <w:t xml:space="preserve"> as specified in accordance with Paragraph 8.28.3; </w:t>
            </w:r>
          </w:p>
        </w:tc>
      </w:tr>
      <w:tr w:rsidR="006E7788" w14:paraId="032960EB" w14:textId="77777777" w:rsidTr="00ED2860">
        <w:tc>
          <w:tcPr>
            <w:tcW w:w="3545" w:type="dxa"/>
          </w:tcPr>
          <w:p w14:paraId="78871B21" w14:textId="77777777" w:rsidR="006E7788" w:rsidRPr="009625ED" w:rsidRDefault="006E7788" w:rsidP="006E7788">
            <w:pPr>
              <w:spacing w:after="240"/>
              <w:rPr>
                <w:rFonts w:ascii="Arial" w:hAnsi="Arial" w:cs="Arial"/>
                <w:b/>
                <w:bCs/>
              </w:rPr>
            </w:pPr>
            <w:r w:rsidRPr="009625ED">
              <w:rPr>
                <w:rFonts w:ascii="Arial" w:hAnsi="Arial" w:cs="Arial"/>
                <w:b/>
                <w:bCs/>
              </w:rPr>
              <w:t>“Import”</w:t>
            </w:r>
          </w:p>
          <w:p w14:paraId="7228AA30" w14:textId="77777777" w:rsidR="006E7788" w:rsidRPr="009625ED" w:rsidRDefault="006E7788" w:rsidP="006E7788">
            <w:pPr>
              <w:spacing w:after="240"/>
              <w:rPr>
                <w:rFonts w:ascii="Arial" w:hAnsi="Arial" w:cs="Arial"/>
                <w:b/>
                <w:bCs/>
              </w:rPr>
            </w:pPr>
            <w:r w:rsidRPr="007454CC">
              <w:rPr>
                <w:rFonts w:ascii="Arial" w:hAnsi="Arial" w:cs="Arial"/>
                <w:szCs w:val="22"/>
                <w:lang w:eastAsia="en-GB"/>
              </w:rPr>
              <w:t>“</w:t>
            </w:r>
            <w:r w:rsidRPr="007454CC">
              <w:rPr>
                <w:rFonts w:ascii="Arial,Bold" w:hAnsi="Arial,Bold" w:cs="Arial,Bold"/>
                <w:b/>
                <w:bCs/>
                <w:szCs w:val="22"/>
                <w:lang w:eastAsia="en-GB"/>
              </w:rPr>
              <w:t>Import BM Unit</w:t>
            </w:r>
            <w:r w:rsidRPr="007454CC">
              <w:rPr>
                <w:rFonts w:ascii="Arial" w:hAnsi="Arial" w:cs="Arial"/>
                <w:szCs w:val="22"/>
                <w:lang w:eastAsia="en-GB"/>
              </w:rPr>
              <w:t>”</w:t>
            </w:r>
          </w:p>
        </w:tc>
        <w:tc>
          <w:tcPr>
            <w:tcW w:w="6775" w:type="dxa"/>
          </w:tcPr>
          <w:p w14:paraId="1D15E542" w14:textId="77777777" w:rsidR="006E7788" w:rsidRPr="007454CC" w:rsidRDefault="006E7788" w:rsidP="006E7788">
            <w:pPr>
              <w:spacing w:after="240"/>
              <w:jc w:val="both"/>
              <w:rPr>
                <w:rFonts w:ascii="Arial" w:hAnsi="Arial" w:cs="Arial"/>
              </w:rPr>
            </w:pPr>
            <w:r w:rsidRPr="007454CC">
              <w:rPr>
                <w:rFonts w:ascii="Arial" w:hAnsi="Arial" w:cs="Arial"/>
              </w:rPr>
              <w:t>as defined in the</w:t>
            </w:r>
            <w:r w:rsidRPr="007454CC">
              <w:rPr>
                <w:rFonts w:ascii="Arial" w:hAnsi="Arial" w:cs="Arial"/>
                <w:b/>
              </w:rPr>
              <w:t xml:space="preserve"> Balancing and Settlement Code</w:t>
            </w:r>
            <w:r w:rsidRPr="007454CC">
              <w:rPr>
                <w:rFonts w:ascii="Arial" w:hAnsi="Arial" w:cs="Arial"/>
              </w:rPr>
              <w:t>;</w:t>
            </w:r>
          </w:p>
          <w:p w14:paraId="6C08C527" w14:textId="77777777" w:rsidR="006E7788" w:rsidRPr="007454CC" w:rsidRDefault="006E7788" w:rsidP="006E7788">
            <w:pPr>
              <w:autoSpaceDE w:val="0"/>
              <w:autoSpaceDN w:val="0"/>
              <w:adjustRightInd w:val="0"/>
              <w:rPr>
                <w:rFonts w:ascii="Arial" w:hAnsi="Arial" w:cs="Arial"/>
                <w:szCs w:val="22"/>
                <w:lang w:eastAsia="en-GB"/>
              </w:rPr>
            </w:pPr>
            <w:r w:rsidRPr="007454CC">
              <w:rPr>
                <w:rFonts w:ascii="Arial" w:hAnsi="Arial" w:cs="Arial"/>
                <w:szCs w:val="22"/>
                <w:lang w:eastAsia="en-GB"/>
              </w:rPr>
              <w:t xml:space="preserve">a </w:t>
            </w:r>
            <w:r w:rsidRPr="007454CC">
              <w:rPr>
                <w:rFonts w:ascii="Arial,Bold" w:hAnsi="Arial,Bold" w:cs="Arial,Bold"/>
                <w:b/>
                <w:bCs/>
                <w:szCs w:val="22"/>
                <w:lang w:eastAsia="en-GB"/>
              </w:rPr>
              <w:t xml:space="preserve">BM Unit </w:t>
            </w:r>
            <w:r w:rsidRPr="007454CC">
              <w:rPr>
                <w:rFonts w:ascii="Arial" w:hAnsi="Arial" w:cs="Arial"/>
                <w:szCs w:val="22"/>
                <w:lang w:eastAsia="en-GB"/>
              </w:rPr>
              <w:t xml:space="preserve">registered in accordance with Section K of the </w:t>
            </w:r>
            <w:r w:rsidRPr="007454CC">
              <w:rPr>
                <w:rFonts w:ascii="Arial,Bold" w:hAnsi="Arial,Bold" w:cs="Arial,Bold"/>
                <w:b/>
                <w:bCs/>
                <w:szCs w:val="22"/>
                <w:lang w:eastAsia="en-GB"/>
              </w:rPr>
              <w:t xml:space="preserve">BSC </w:t>
            </w:r>
            <w:r w:rsidRPr="007454CC">
              <w:rPr>
                <w:rFonts w:ascii="Arial" w:hAnsi="Arial" w:cs="Arial"/>
                <w:szCs w:val="22"/>
                <w:lang w:eastAsia="en-GB"/>
              </w:rPr>
              <w:t>in</w:t>
            </w:r>
          </w:p>
          <w:p w14:paraId="27806181" w14:textId="77777777" w:rsidR="006E7788" w:rsidRPr="009625ED" w:rsidRDefault="006E7788" w:rsidP="006E7788">
            <w:pPr>
              <w:spacing w:after="240"/>
              <w:jc w:val="both"/>
              <w:rPr>
                <w:rFonts w:ascii="Arial" w:hAnsi="Arial" w:cs="Arial"/>
              </w:rPr>
            </w:pPr>
            <w:r w:rsidRPr="007454CC">
              <w:rPr>
                <w:rFonts w:ascii="Arial" w:hAnsi="Arial" w:cs="Arial"/>
                <w:szCs w:val="22"/>
                <w:lang w:eastAsia="en-GB"/>
              </w:rPr>
              <w:t xml:space="preserve">respect of </w:t>
            </w:r>
            <w:r w:rsidRPr="007454CC">
              <w:rPr>
                <w:rFonts w:ascii="Arial,Bold" w:hAnsi="Arial,Bold" w:cs="Arial,Bold"/>
                <w:b/>
                <w:bCs/>
                <w:szCs w:val="22"/>
                <w:lang w:eastAsia="en-GB"/>
              </w:rPr>
              <w:t>Import</w:t>
            </w:r>
            <w:r w:rsidRPr="007454CC">
              <w:rPr>
                <w:rFonts w:ascii="Arial" w:hAnsi="Arial" w:cs="Arial"/>
                <w:szCs w:val="22"/>
                <w:lang w:eastAsia="en-GB"/>
              </w:rPr>
              <w:t>;</w:t>
            </w:r>
          </w:p>
        </w:tc>
      </w:tr>
      <w:tr w:rsidR="006E7788" w14:paraId="1C8FEFEC" w14:textId="77777777" w:rsidTr="00ED2860">
        <w:tc>
          <w:tcPr>
            <w:tcW w:w="3545" w:type="dxa"/>
          </w:tcPr>
          <w:p w14:paraId="6577BCAF" w14:textId="77777777" w:rsidR="006E7788" w:rsidRDefault="006E7788" w:rsidP="006E7788">
            <w:pPr>
              <w:spacing w:after="240"/>
              <w:rPr>
                <w:rFonts w:ascii="Arial" w:hAnsi="Arial" w:cs="Arial"/>
                <w:b/>
                <w:bCs/>
              </w:rPr>
            </w:pPr>
            <w:r>
              <w:rPr>
                <w:rFonts w:ascii="Arial" w:hAnsi="Arial" w:cs="Arial"/>
                <w:b/>
                <w:bCs/>
              </w:rPr>
              <w:lastRenderedPageBreak/>
              <w:t>“Income Adjusting Event”</w:t>
            </w:r>
          </w:p>
        </w:tc>
        <w:tc>
          <w:tcPr>
            <w:tcW w:w="6775" w:type="dxa"/>
          </w:tcPr>
          <w:p w14:paraId="3D8E70F3" w14:textId="77777777" w:rsidR="006E7788" w:rsidRDefault="006E7788" w:rsidP="006E7788">
            <w:pPr>
              <w:spacing w:after="240"/>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3FBCE4D5" w14:textId="77777777" w:rsidTr="00ED2860">
        <w:tc>
          <w:tcPr>
            <w:tcW w:w="3545" w:type="dxa"/>
          </w:tcPr>
          <w:p w14:paraId="58F3FBD0" w14:textId="77777777" w:rsidR="006E7788" w:rsidRDefault="006E7788" w:rsidP="006E7788">
            <w:pPr>
              <w:pStyle w:val="BodyText"/>
              <w:rPr>
                <w:rFonts w:ascii="Arial" w:hAnsi="Arial" w:cs="Arial"/>
                <w:b/>
                <w:bCs/>
              </w:rPr>
            </w:pPr>
            <w:r>
              <w:rPr>
                <w:rFonts w:ascii="Arial" w:hAnsi="Arial" w:cs="Arial"/>
                <w:b/>
                <w:bCs/>
              </w:rPr>
              <w:t>"Indemnified Persons"</w:t>
            </w:r>
          </w:p>
        </w:tc>
        <w:tc>
          <w:tcPr>
            <w:tcW w:w="6775" w:type="dxa"/>
          </w:tcPr>
          <w:p w14:paraId="2310348E" w14:textId="77777777" w:rsidR="006E7788" w:rsidRDefault="006E7788" w:rsidP="006E7788">
            <w:pPr>
              <w:pStyle w:val="BodyText"/>
              <w:jc w:val="both"/>
              <w:rPr>
                <w:rFonts w:ascii="Arial" w:hAnsi="Arial" w:cs="Arial"/>
              </w:rPr>
            </w:pPr>
            <w:r>
              <w:rPr>
                <w:rFonts w:ascii="Arial" w:hAnsi="Arial" w:cs="Arial"/>
              </w:rPr>
              <w:t xml:space="preserve">as defined in Paragraph 8.12.1; </w:t>
            </w:r>
          </w:p>
        </w:tc>
      </w:tr>
      <w:tr w:rsidR="006E7788" w14:paraId="3B463687" w14:textId="77777777" w:rsidTr="00ED2860">
        <w:tc>
          <w:tcPr>
            <w:tcW w:w="3545" w:type="dxa"/>
          </w:tcPr>
          <w:p w14:paraId="4CA39087" w14:textId="77777777" w:rsidR="006E7788" w:rsidRDefault="006E7788" w:rsidP="006E7788">
            <w:pPr>
              <w:pStyle w:val="BodyText"/>
              <w:rPr>
                <w:rFonts w:ascii="Arial" w:hAnsi="Arial" w:cs="Arial"/>
                <w:b/>
                <w:bCs/>
              </w:rPr>
            </w:pPr>
            <w:r>
              <w:rPr>
                <w:rFonts w:ascii="Arial" w:hAnsi="Arial" w:cs="Arial"/>
                <w:b/>
                <w:bCs/>
              </w:rPr>
              <w:t>"Independent Engineer"</w:t>
            </w:r>
          </w:p>
        </w:tc>
        <w:tc>
          <w:tcPr>
            <w:tcW w:w="6775" w:type="dxa"/>
          </w:tcPr>
          <w:p w14:paraId="39EC5A0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30F9CB5" w14:textId="77777777" w:rsidTr="00ED2860">
        <w:tc>
          <w:tcPr>
            <w:tcW w:w="3545" w:type="dxa"/>
          </w:tcPr>
          <w:p w14:paraId="0FA6A22D" w14:textId="77777777" w:rsidR="006E7788" w:rsidRDefault="006E7788" w:rsidP="006E7788">
            <w:pPr>
              <w:pStyle w:val="BodyText"/>
              <w:rPr>
                <w:rFonts w:ascii="Arial" w:hAnsi="Arial" w:cs="Arial"/>
                <w:b/>
                <w:bCs/>
              </w:rPr>
            </w:pPr>
            <w:r>
              <w:rPr>
                <w:rFonts w:ascii="Arial" w:hAnsi="Arial" w:cs="Arial"/>
                <w:b/>
                <w:bCs/>
              </w:rPr>
              <w:t>"Independent Credit Assessment"</w:t>
            </w:r>
          </w:p>
        </w:tc>
        <w:tc>
          <w:tcPr>
            <w:tcW w:w="6775" w:type="dxa"/>
          </w:tcPr>
          <w:p w14:paraId="06A8569E" w14:textId="77777777" w:rsidR="006E7788" w:rsidRDefault="006E7788" w:rsidP="006E7788">
            <w:pPr>
              <w:pStyle w:val="BodyText"/>
              <w:jc w:val="both"/>
              <w:rPr>
                <w:rFonts w:ascii="Arial" w:hAnsi="Arial" w:cs="Arial"/>
              </w:rPr>
            </w:pPr>
            <w:r>
              <w:rPr>
                <w:rFonts w:ascii="Arial" w:hAnsi="Arial" w:cs="Arial"/>
              </w:rPr>
              <w:t xml:space="preserve">an assessment of the creditworthiness of a </w:t>
            </w:r>
            <w:r>
              <w:rPr>
                <w:rFonts w:ascii="Arial" w:hAnsi="Arial" w:cs="Arial"/>
                <w:b/>
                <w:bCs/>
              </w:rPr>
              <w:t>User</w:t>
            </w:r>
            <w:r>
              <w:rPr>
                <w:rFonts w:ascii="Arial" w:hAnsi="Arial" w:cs="Arial"/>
              </w:rPr>
              <w:t xml:space="preserve"> or entity by an </w:t>
            </w:r>
            <w:r>
              <w:rPr>
                <w:rFonts w:ascii="Arial" w:hAnsi="Arial" w:cs="Arial"/>
                <w:b/>
                <w:bCs/>
              </w:rPr>
              <w:t>Approved Agency</w:t>
            </w:r>
            <w:r>
              <w:rPr>
                <w:rFonts w:ascii="Arial" w:hAnsi="Arial" w:cs="Arial"/>
              </w:rPr>
              <w:t xml:space="preserve"> as nominated by the </w:t>
            </w:r>
            <w:r>
              <w:rPr>
                <w:rFonts w:ascii="Arial" w:hAnsi="Arial" w:cs="Arial"/>
                <w:b/>
                <w:bCs/>
              </w:rPr>
              <w:t>User</w:t>
            </w:r>
            <w:r>
              <w:rPr>
                <w:rFonts w:ascii="Arial" w:hAnsi="Arial" w:cs="Arial"/>
              </w:rPr>
              <w:t xml:space="preserve"> or entity obtained in accordance with Paragraph 3.26.7, 3.26.8 and 3.26.9;</w:t>
            </w:r>
          </w:p>
        </w:tc>
      </w:tr>
      <w:tr w:rsidR="006E7788" w14:paraId="2C955717" w14:textId="77777777" w:rsidTr="00ED2860">
        <w:tc>
          <w:tcPr>
            <w:tcW w:w="3545" w:type="dxa"/>
          </w:tcPr>
          <w:p w14:paraId="1E3FF650" w14:textId="77777777" w:rsidR="006E7788" w:rsidRDefault="006E7788" w:rsidP="006E7788">
            <w:pPr>
              <w:pStyle w:val="BodyText"/>
              <w:rPr>
                <w:rFonts w:ascii="Arial" w:hAnsi="Arial" w:cs="Arial"/>
                <w:b/>
                <w:bCs/>
              </w:rPr>
            </w:pPr>
            <w:r>
              <w:rPr>
                <w:rFonts w:ascii="Arial" w:hAnsi="Arial" w:cs="Arial"/>
                <w:b/>
                <w:bCs/>
              </w:rPr>
              <w:t>"Independent Security Arrangement"</w:t>
            </w:r>
          </w:p>
          <w:p w14:paraId="227C79DF" w14:textId="77777777" w:rsidR="00B21682" w:rsidRDefault="00B21682" w:rsidP="006E7788">
            <w:pPr>
              <w:pStyle w:val="BodyText"/>
              <w:rPr>
                <w:rFonts w:ascii="Arial" w:hAnsi="Arial" w:cs="Arial"/>
                <w:b/>
                <w:bCs/>
              </w:rPr>
            </w:pPr>
          </w:p>
          <w:p w14:paraId="17E80019" w14:textId="77777777" w:rsidR="00B21682" w:rsidRDefault="00B21682" w:rsidP="006E7788">
            <w:pPr>
              <w:pStyle w:val="BodyText"/>
              <w:rPr>
                <w:rFonts w:ascii="Arial" w:hAnsi="Arial" w:cs="Arial"/>
                <w:b/>
                <w:bCs/>
              </w:rPr>
            </w:pPr>
          </w:p>
          <w:p w14:paraId="08FB6CCD" w14:textId="6048A461" w:rsidR="00B21682" w:rsidRDefault="00B21682" w:rsidP="00414EB8">
            <w:pPr>
              <w:pStyle w:val="BodyText"/>
              <w:rPr>
                <w:rFonts w:ascii="Arial" w:hAnsi="Arial" w:cs="Arial"/>
                <w:b/>
                <w:bCs/>
              </w:rPr>
            </w:pPr>
          </w:p>
        </w:tc>
        <w:tc>
          <w:tcPr>
            <w:tcW w:w="6775" w:type="dxa"/>
          </w:tcPr>
          <w:p w14:paraId="3089ABEC" w14:textId="534A13D3" w:rsidR="00414EB8" w:rsidRDefault="006E7788" w:rsidP="00E24804">
            <w:pPr>
              <w:pStyle w:val="BodyText"/>
              <w:spacing w:after="120"/>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satisfactory to </w:t>
            </w:r>
            <w:r>
              <w:rPr>
                <w:rFonts w:ascii="Arial" w:hAnsi="Arial" w:cs="Arial"/>
                <w:b/>
                <w:bCs/>
              </w:rPr>
              <w:t>The Company</w:t>
            </w:r>
            <w:r>
              <w:rPr>
                <w:rFonts w:ascii="Arial" w:hAnsi="Arial" w:cs="Arial"/>
              </w:rPr>
              <w:t xml:space="preserve"> and which is provided by an entity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an entity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E24804" w14:paraId="4BC723D3" w14:textId="77777777" w:rsidTr="00ED2860">
        <w:tc>
          <w:tcPr>
            <w:tcW w:w="3545" w:type="dxa"/>
          </w:tcPr>
          <w:p w14:paraId="291BA656" w14:textId="17657BCC" w:rsidR="00E24804" w:rsidRDefault="00E24804" w:rsidP="006E7788">
            <w:pPr>
              <w:pStyle w:val="BodyText"/>
              <w:rPr>
                <w:rFonts w:ascii="Arial" w:hAnsi="Arial" w:cs="Arial"/>
                <w:b/>
                <w:bCs/>
              </w:rPr>
            </w:pPr>
            <w:r>
              <w:rPr>
                <w:rFonts w:ascii="Arial" w:hAnsi="Arial" w:cs="Arial"/>
                <w:b/>
                <w:bCs/>
              </w:rPr>
              <w:t>“Indicative Annual FDSC TNUoS charge</w:t>
            </w:r>
          </w:p>
        </w:tc>
        <w:tc>
          <w:tcPr>
            <w:tcW w:w="6775" w:type="dxa"/>
          </w:tcPr>
          <w:p w14:paraId="24C8F0B5" w14:textId="17CFEC08" w:rsidR="00E24804" w:rsidRDefault="00E24804" w:rsidP="006E7788">
            <w:pPr>
              <w:pStyle w:val="BodyText"/>
              <w:jc w:val="both"/>
              <w:rPr>
                <w:rFonts w:ascii="Arial" w:hAnsi="Arial" w:cs="Arial"/>
                <w:b/>
              </w:rPr>
            </w:pPr>
            <w:r w:rsidRPr="0081587F">
              <w:rPr>
                <w:rFonts w:ascii="Arial" w:hAnsi="Arial" w:cs="Arial"/>
                <w:b/>
                <w:bCs/>
              </w:rPr>
              <w:t>The Company’s</w:t>
            </w:r>
            <w:r w:rsidRPr="0081587F">
              <w:rPr>
                <w:rFonts w:ascii="Arial" w:hAnsi="Arial" w:cs="Arial"/>
              </w:rPr>
              <w:t xml:space="preserve"> forecast of the </w:t>
            </w:r>
            <w:r w:rsidRPr="0081587F">
              <w:rPr>
                <w:rFonts w:ascii="Arial" w:hAnsi="Arial" w:cs="Arial"/>
                <w:b/>
                <w:bCs/>
              </w:rPr>
              <w:t>User’s</w:t>
            </w:r>
            <w:r w:rsidRPr="0081587F">
              <w:rPr>
                <w:rFonts w:ascii="Arial" w:hAnsi="Arial" w:cs="Arial"/>
              </w:rPr>
              <w:t xml:space="preserve"> total </w:t>
            </w:r>
            <w:r w:rsidRPr="0081587F">
              <w:rPr>
                <w:rFonts w:ascii="Arial" w:hAnsi="Arial" w:cs="Arial"/>
                <w:b/>
                <w:bCs/>
              </w:rPr>
              <w:t>FDSC Charges</w:t>
            </w:r>
            <w:r w:rsidRPr="0081587F">
              <w:rPr>
                <w:rFonts w:ascii="Arial" w:hAnsi="Arial" w:cs="Arial"/>
              </w:rPr>
              <w:t xml:space="preserve"> relating to a </w:t>
            </w:r>
            <w:r w:rsidRPr="0081587F">
              <w:rPr>
                <w:rFonts w:ascii="Arial" w:hAnsi="Arial" w:cs="Arial"/>
                <w:b/>
              </w:rPr>
              <w:t>Financial Year</w:t>
            </w:r>
          </w:p>
        </w:tc>
      </w:tr>
      <w:tr w:rsidR="006E7788" w14:paraId="74593936" w14:textId="77777777" w:rsidTr="00ED2860">
        <w:tc>
          <w:tcPr>
            <w:tcW w:w="3545" w:type="dxa"/>
          </w:tcPr>
          <w:p w14:paraId="783ADA31" w14:textId="77777777" w:rsidR="006E7788" w:rsidRDefault="006E7788" w:rsidP="006E7788">
            <w:pPr>
              <w:pStyle w:val="BodyText"/>
              <w:rPr>
                <w:rFonts w:ascii="Arial" w:hAnsi="Arial" w:cs="Arial"/>
                <w:b/>
                <w:bCs/>
              </w:rPr>
            </w:pPr>
            <w:r>
              <w:rPr>
                <w:rFonts w:ascii="Arial" w:hAnsi="Arial" w:cs="Arial"/>
                <w:b/>
                <w:bCs/>
              </w:rPr>
              <w:t>"Indicative Annual HH TNUoS charge"</w:t>
            </w:r>
          </w:p>
        </w:tc>
        <w:tc>
          <w:tcPr>
            <w:tcW w:w="6775" w:type="dxa"/>
          </w:tcPr>
          <w:p w14:paraId="04D18147" w14:textId="77777777" w:rsidR="006E7788" w:rsidRPr="00CC2624" w:rsidRDefault="006E7788" w:rsidP="006E7788">
            <w:pPr>
              <w:pStyle w:val="BodyText"/>
              <w:jc w:val="both"/>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HH Charges</w:t>
            </w:r>
            <w:r>
              <w:rPr>
                <w:rFonts w:ascii="Arial" w:hAnsi="Arial" w:cs="Arial"/>
              </w:rPr>
              <w:t xml:space="preserve"> relating to a </w:t>
            </w:r>
            <w:r>
              <w:rPr>
                <w:rFonts w:ascii="Arial" w:hAnsi="Arial" w:cs="Arial"/>
                <w:b/>
              </w:rPr>
              <w:t>Financial Year</w:t>
            </w:r>
            <w:r>
              <w:rPr>
                <w:rFonts w:ascii="Arial" w:hAnsi="Arial" w:cs="Arial"/>
              </w:rPr>
              <w:t>;</w:t>
            </w:r>
          </w:p>
        </w:tc>
      </w:tr>
      <w:tr w:rsidR="006E7788" w14:paraId="774CD654" w14:textId="77777777" w:rsidTr="00ED2860">
        <w:tc>
          <w:tcPr>
            <w:tcW w:w="3545" w:type="dxa"/>
          </w:tcPr>
          <w:p w14:paraId="777BA4F2" w14:textId="77777777" w:rsidR="006E7788" w:rsidRDefault="006E7788" w:rsidP="006E7788">
            <w:pPr>
              <w:pStyle w:val="BodyText"/>
              <w:rPr>
                <w:rFonts w:ascii="Arial" w:hAnsi="Arial" w:cs="Arial"/>
                <w:b/>
                <w:bCs/>
              </w:rPr>
            </w:pPr>
            <w:r>
              <w:rPr>
                <w:rFonts w:ascii="Arial" w:hAnsi="Arial" w:cs="Arial"/>
                <w:b/>
                <w:bCs/>
              </w:rPr>
              <w:t>"Indicative Annual NHH TNUoS charge"</w:t>
            </w:r>
          </w:p>
          <w:p w14:paraId="1DF4C435" w14:textId="5F360BC1" w:rsidR="009B76FD" w:rsidRDefault="009B76FD" w:rsidP="006E7788">
            <w:pPr>
              <w:pStyle w:val="BodyText"/>
              <w:rPr>
                <w:rFonts w:ascii="Arial" w:hAnsi="Arial" w:cs="Arial"/>
                <w:b/>
                <w:bCs/>
              </w:rPr>
            </w:pPr>
            <w:r>
              <w:rPr>
                <w:rFonts w:ascii="Arial" w:hAnsi="Arial" w:cs="Arial"/>
                <w:b/>
                <w:bCs/>
              </w:rPr>
              <w:t>“Indi</w:t>
            </w:r>
            <w:r w:rsidR="00984406">
              <w:rPr>
                <w:rFonts w:ascii="Arial" w:hAnsi="Arial" w:cs="Arial"/>
                <w:b/>
                <w:bCs/>
              </w:rPr>
              <w:t>cative Annual UMS TNUoS charge”</w:t>
            </w:r>
          </w:p>
        </w:tc>
        <w:tc>
          <w:tcPr>
            <w:tcW w:w="6775" w:type="dxa"/>
          </w:tcPr>
          <w:p w14:paraId="0B9F19FE" w14:textId="77777777" w:rsidR="006E7788" w:rsidRDefault="006E7788" w:rsidP="006E7788">
            <w:pPr>
              <w:pStyle w:val="BodyText"/>
              <w:rPr>
                <w:rFonts w:ascii="Arial" w:hAnsi="Arial" w:cs="Arial"/>
              </w:rPr>
            </w:pPr>
            <w:r>
              <w:rPr>
                <w:rFonts w:ascii="Arial" w:hAnsi="Arial" w:cs="Arial"/>
                <w:b/>
              </w:rPr>
              <w:t>The Company’s</w:t>
            </w:r>
            <w:r>
              <w:rPr>
                <w:rFonts w:ascii="Arial" w:hAnsi="Arial" w:cs="Arial"/>
              </w:rPr>
              <w:t xml:space="preserve"> forecast of the </w:t>
            </w:r>
            <w:r>
              <w:rPr>
                <w:rFonts w:ascii="Arial" w:hAnsi="Arial" w:cs="Arial"/>
                <w:b/>
              </w:rPr>
              <w:t>User’s</w:t>
            </w:r>
            <w:r>
              <w:rPr>
                <w:rFonts w:ascii="Arial" w:hAnsi="Arial" w:cs="Arial"/>
              </w:rPr>
              <w:t xml:space="preserve"> total </w:t>
            </w:r>
            <w:r>
              <w:rPr>
                <w:rFonts w:ascii="Arial" w:hAnsi="Arial" w:cs="Arial"/>
                <w:b/>
              </w:rPr>
              <w:t>NHH Charges</w:t>
            </w:r>
            <w:r>
              <w:rPr>
                <w:rFonts w:ascii="Arial" w:hAnsi="Arial" w:cs="Arial"/>
              </w:rPr>
              <w:t xml:space="preserve"> relating to a </w:t>
            </w:r>
            <w:r>
              <w:rPr>
                <w:rFonts w:ascii="Arial" w:hAnsi="Arial" w:cs="Arial"/>
                <w:b/>
              </w:rPr>
              <w:t>Financial Year</w:t>
            </w:r>
            <w:r>
              <w:rPr>
                <w:rFonts w:ascii="Arial" w:hAnsi="Arial" w:cs="Arial"/>
              </w:rPr>
              <w:t>;</w:t>
            </w:r>
          </w:p>
          <w:p w14:paraId="5217D4D5" w14:textId="2D202D74" w:rsidR="00984406" w:rsidRPr="00F82780" w:rsidRDefault="00984406" w:rsidP="006E7788">
            <w:pPr>
              <w:pStyle w:val="BodyText"/>
              <w:rPr>
                <w:rFonts w:ascii="Arial" w:hAnsi="Arial" w:cs="Arial"/>
                <w:b/>
                <w:bCs/>
              </w:rPr>
            </w:pPr>
            <w:r w:rsidRPr="00984406">
              <w:rPr>
                <w:rFonts w:ascii="Arial" w:hAnsi="Arial" w:cs="Arial"/>
                <w:b/>
                <w:bCs/>
              </w:rPr>
              <w:t xml:space="preserve">The Company’s </w:t>
            </w:r>
            <w:r w:rsidR="00416548">
              <w:rPr>
                <w:rFonts w:ascii="Arial" w:hAnsi="Arial" w:cs="Arial"/>
              </w:rPr>
              <w:t>forecast</w:t>
            </w:r>
            <w:r w:rsidR="00F82780">
              <w:rPr>
                <w:rFonts w:ascii="Arial" w:hAnsi="Arial" w:cs="Arial"/>
              </w:rPr>
              <w:t xml:space="preserve"> of the </w:t>
            </w:r>
            <w:r w:rsidR="00F82780">
              <w:rPr>
                <w:rFonts w:ascii="Arial" w:hAnsi="Arial" w:cs="Arial"/>
                <w:b/>
                <w:bCs/>
              </w:rPr>
              <w:t>User’s</w:t>
            </w:r>
            <w:r w:rsidR="00F82780">
              <w:rPr>
                <w:rFonts w:ascii="Arial" w:hAnsi="Arial" w:cs="Arial"/>
              </w:rPr>
              <w:t xml:space="preserve"> total </w:t>
            </w:r>
            <w:r w:rsidR="00F82780">
              <w:rPr>
                <w:rFonts w:ascii="Arial" w:hAnsi="Arial" w:cs="Arial"/>
                <w:b/>
                <w:bCs/>
              </w:rPr>
              <w:t xml:space="preserve">UMS Charges </w:t>
            </w:r>
            <w:r w:rsidR="00F82780">
              <w:rPr>
                <w:rFonts w:ascii="Arial" w:hAnsi="Arial" w:cs="Arial"/>
              </w:rPr>
              <w:t xml:space="preserve">relating to a </w:t>
            </w:r>
            <w:r w:rsidR="00F82780">
              <w:rPr>
                <w:rFonts w:ascii="Arial" w:hAnsi="Arial" w:cs="Arial"/>
                <w:b/>
                <w:bCs/>
              </w:rPr>
              <w:t>Fin</w:t>
            </w:r>
            <w:r w:rsidR="002373F2">
              <w:rPr>
                <w:rFonts w:ascii="Arial" w:hAnsi="Arial" w:cs="Arial"/>
                <w:b/>
                <w:bCs/>
              </w:rPr>
              <w:t>anci</w:t>
            </w:r>
            <w:r w:rsidR="00F82780">
              <w:rPr>
                <w:rFonts w:ascii="Arial" w:hAnsi="Arial" w:cs="Arial"/>
                <w:b/>
                <w:bCs/>
              </w:rPr>
              <w:t xml:space="preserve">al Year </w:t>
            </w:r>
          </w:p>
        </w:tc>
      </w:tr>
      <w:tr w:rsidR="006E7788" w14:paraId="62369D0C" w14:textId="77777777" w:rsidTr="00ED2860">
        <w:tc>
          <w:tcPr>
            <w:tcW w:w="3545" w:type="dxa"/>
          </w:tcPr>
          <w:p w14:paraId="59C74462" w14:textId="77777777" w:rsidR="006E7788" w:rsidRDefault="006E7788" w:rsidP="006E7788">
            <w:pPr>
              <w:pStyle w:val="BodyText"/>
              <w:rPr>
                <w:rFonts w:ascii="Arial" w:hAnsi="Arial" w:cs="Arial"/>
                <w:b/>
                <w:bCs/>
              </w:rPr>
            </w:pPr>
            <w:r>
              <w:rPr>
                <w:rFonts w:ascii="Arial" w:hAnsi="Arial" w:cs="Arial"/>
                <w:b/>
                <w:bCs/>
              </w:rPr>
              <w:t>"Indicative Block LDTEC"</w:t>
            </w:r>
          </w:p>
        </w:tc>
        <w:tc>
          <w:tcPr>
            <w:tcW w:w="6775" w:type="dxa"/>
          </w:tcPr>
          <w:p w14:paraId="4C9744C8" w14:textId="77777777" w:rsidR="006E7788" w:rsidRPr="00CC2624" w:rsidRDefault="006E7788" w:rsidP="006E7788">
            <w:pPr>
              <w:autoSpaceDE w:val="0"/>
              <w:autoSpaceDN w:val="0"/>
              <w:adjustRightInd w:val="0"/>
              <w:rPr>
                <w:rFonts w:ascii="Arial" w:hAnsi="Arial" w:cs="Arial"/>
              </w:rPr>
            </w:pPr>
            <w:r>
              <w:rPr>
                <w:rFonts w:ascii="Arial" w:hAnsi="Arial" w:cs="Arial"/>
                <w:lang w:val="en-US"/>
              </w:rPr>
              <w:t xml:space="preserve">is the </w:t>
            </w:r>
            <w:r>
              <w:rPr>
                <w:rFonts w:ascii="Arial" w:hAnsi="Arial" w:cs="Arial"/>
                <w:b/>
                <w:lang w:val="en-US"/>
              </w:rPr>
              <w:t>Available LDTEC</w:t>
            </w:r>
            <w:r>
              <w:rPr>
                <w:rFonts w:ascii="Arial" w:hAnsi="Arial" w:cs="Arial"/>
                <w:lang w:val="en-US"/>
              </w:rPr>
              <w:t>;</w:t>
            </w:r>
          </w:p>
        </w:tc>
      </w:tr>
      <w:tr w:rsidR="006E7788" w14:paraId="09B8611E" w14:textId="77777777" w:rsidTr="00ED2860">
        <w:tc>
          <w:tcPr>
            <w:tcW w:w="3545" w:type="dxa"/>
          </w:tcPr>
          <w:p w14:paraId="6433C0E1" w14:textId="7F1DF4D9" w:rsidR="00832825" w:rsidRDefault="006E7788" w:rsidP="00916BEC">
            <w:pPr>
              <w:pStyle w:val="BodyTextIndent"/>
              <w:tabs>
                <w:tab w:val="left" w:pos="1134"/>
                <w:tab w:val="left" w:pos="1161"/>
              </w:tabs>
              <w:ind w:left="0"/>
              <w:rPr>
                <w:rFonts w:ascii="Arial" w:hAnsi="Arial" w:cs="Arial"/>
                <w:b/>
                <w:bCs/>
              </w:rPr>
            </w:pPr>
            <w:r>
              <w:rPr>
                <w:rFonts w:ascii="Arial" w:hAnsi="Arial" w:cs="Arial"/>
                <w:b/>
                <w:bCs/>
              </w:rPr>
              <w:t>"Indicative Maximum Generation Capability"</w:t>
            </w:r>
          </w:p>
        </w:tc>
        <w:tc>
          <w:tcPr>
            <w:tcW w:w="6775" w:type="dxa"/>
          </w:tcPr>
          <w:p w14:paraId="6E681E50" w14:textId="77777777" w:rsidR="006E7788" w:rsidRDefault="006E7788" w:rsidP="006E7788">
            <w:pPr>
              <w:autoSpaceDE w:val="0"/>
              <w:autoSpaceDN w:val="0"/>
              <w:adjustRightInd w:val="0"/>
              <w:rPr>
                <w:rFonts w:ascii="Arial" w:hAnsi="Arial" w:cs="Arial"/>
              </w:rPr>
            </w:pPr>
            <w:r>
              <w:rPr>
                <w:rFonts w:ascii="Arial" w:hAnsi="Arial" w:cs="Arial"/>
              </w:rPr>
              <w:t>has the meaning attributed to it in Paragraph 4.2.3.2;</w:t>
            </w:r>
          </w:p>
          <w:p w14:paraId="15DE3936" w14:textId="77777777" w:rsidR="000E387A" w:rsidRDefault="000E387A" w:rsidP="006E7788">
            <w:pPr>
              <w:autoSpaceDE w:val="0"/>
              <w:autoSpaceDN w:val="0"/>
              <w:adjustRightInd w:val="0"/>
              <w:rPr>
                <w:rFonts w:ascii="Arial" w:hAnsi="Arial" w:cs="Arial"/>
              </w:rPr>
            </w:pPr>
          </w:p>
          <w:p w14:paraId="307B6AAE" w14:textId="094599CC" w:rsidR="000E387A" w:rsidRDefault="000E387A" w:rsidP="00AF434D">
            <w:pPr>
              <w:autoSpaceDE w:val="0"/>
              <w:autoSpaceDN w:val="0"/>
              <w:adjustRightInd w:val="0"/>
              <w:rPr>
                <w:rFonts w:ascii="Arial" w:hAnsi="Arial" w:cs="Arial"/>
                <w:lang w:val="en-US"/>
              </w:rPr>
            </w:pPr>
          </w:p>
        </w:tc>
      </w:tr>
      <w:tr w:rsidR="006E7788" w14:paraId="5BCE4924" w14:textId="77777777" w:rsidTr="00ED2860">
        <w:tc>
          <w:tcPr>
            <w:tcW w:w="3545" w:type="dxa"/>
          </w:tcPr>
          <w:p w14:paraId="01726F74" w14:textId="77777777" w:rsidR="006E7788" w:rsidRDefault="006E7788" w:rsidP="006E7788">
            <w:pPr>
              <w:rPr>
                <w:rFonts w:ascii="Arial" w:hAnsi="Arial" w:cs="Arial"/>
                <w:b/>
                <w:bCs/>
              </w:rPr>
            </w:pPr>
            <w:r>
              <w:rPr>
                <w:rFonts w:ascii="Arial" w:hAnsi="Arial" w:cs="Arial"/>
                <w:b/>
                <w:bCs/>
              </w:rPr>
              <w:t>“Industry Code”</w:t>
            </w:r>
          </w:p>
        </w:tc>
        <w:tc>
          <w:tcPr>
            <w:tcW w:w="6775" w:type="dxa"/>
          </w:tcPr>
          <w:p w14:paraId="1E2A676B" w14:textId="77777777" w:rsidR="006E7788" w:rsidRPr="004D379C" w:rsidRDefault="006E7788" w:rsidP="006E7788">
            <w:pPr>
              <w:pStyle w:val="BodyTextIndent"/>
              <w:ind w:left="2"/>
              <w:rPr>
                <w:rFonts w:ascii="Arial" w:hAnsi="Arial" w:cs="Arial"/>
              </w:rPr>
            </w:pPr>
            <w:bookmarkStart w:id="63" w:name="_BPDCD_63"/>
            <w:r w:rsidRPr="004D379C">
              <w:rPr>
                <w:rFonts w:ascii="Arial" w:hAnsi="Arial" w:cs="Arial"/>
              </w:rPr>
              <w:t xml:space="preserve">means </w:t>
            </w:r>
            <w:bookmarkEnd w:id="63"/>
            <w:r w:rsidRPr="004D379C">
              <w:rPr>
                <w:rFonts w:ascii="Arial" w:hAnsi="Arial" w:cs="Arial"/>
              </w:rPr>
              <w:t xml:space="preserve">a multilateral code or agreement created and maintained pursuant to a licence granted by the </w:t>
            </w:r>
            <w:r w:rsidRPr="004D379C">
              <w:rPr>
                <w:rFonts w:ascii="Arial" w:hAnsi="Arial" w:cs="Arial"/>
                <w:b/>
              </w:rPr>
              <w:t>Authority</w:t>
            </w:r>
            <w:r w:rsidRPr="004D379C">
              <w:rPr>
                <w:rFonts w:ascii="Arial" w:hAnsi="Arial" w:cs="Arial"/>
              </w:rPr>
              <w:t xml:space="preserve"> under section 6 of the Act or under sections 7, 7ZA or 7A of the Gas Act 1986;</w:t>
            </w:r>
          </w:p>
        </w:tc>
      </w:tr>
      <w:tr w:rsidR="006E7788" w14:paraId="38F7C1F0" w14:textId="77777777" w:rsidTr="00ED2860">
        <w:tc>
          <w:tcPr>
            <w:tcW w:w="3545" w:type="dxa"/>
          </w:tcPr>
          <w:p w14:paraId="13D8C42F" w14:textId="77777777" w:rsidR="006E7788" w:rsidRDefault="006E7788" w:rsidP="006E7788">
            <w:pPr>
              <w:rPr>
                <w:rFonts w:ascii="Arial" w:hAnsi="Arial" w:cs="Arial"/>
                <w:b/>
                <w:bCs/>
              </w:rPr>
            </w:pPr>
            <w:r>
              <w:rPr>
                <w:rFonts w:ascii="Arial" w:hAnsi="Arial" w:cs="Arial"/>
                <w:b/>
                <w:bCs/>
              </w:rPr>
              <w:t>"Initial Charge"</w:t>
            </w:r>
          </w:p>
        </w:tc>
        <w:tc>
          <w:tcPr>
            <w:tcW w:w="6775" w:type="dxa"/>
          </w:tcPr>
          <w:p w14:paraId="7DEAEFA0" w14:textId="77777777" w:rsidR="006E7788" w:rsidRPr="004D379C" w:rsidRDefault="006E7788" w:rsidP="006E7788">
            <w:pPr>
              <w:pStyle w:val="BodyTextIndent"/>
              <w:ind w:left="2"/>
              <w:rPr>
                <w:rFonts w:ascii="Arial" w:hAnsi="Arial" w:cs="Arial"/>
              </w:rPr>
            </w:pPr>
            <w:r w:rsidRPr="004D379C">
              <w:rPr>
                <w:rFonts w:ascii="Arial" w:hAnsi="Arial" w:cs="Arial"/>
              </w:rPr>
              <w:t xml:space="preserve">as defined in Paragraph </w:t>
            </w:r>
            <w:bookmarkStart w:id="64" w:name="_BPDCD_64"/>
            <w:r w:rsidRPr="004D379C">
              <w:rPr>
                <w:rFonts w:ascii="Arial" w:hAnsi="Arial" w:cs="Arial"/>
              </w:rPr>
              <w:t>3.16.2</w:t>
            </w:r>
            <w:bookmarkEnd w:id="64"/>
            <w:r w:rsidRPr="004D379C">
              <w:rPr>
                <w:rFonts w:ascii="Arial" w:hAnsi="Arial" w:cs="Arial"/>
              </w:rPr>
              <w:t xml:space="preserve">; </w:t>
            </w:r>
          </w:p>
        </w:tc>
      </w:tr>
      <w:tr w:rsidR="006E7788" w14:paraId="30A0A950" w14:textId="77777777" w:rsidTr="00ED2860">
        <w:tc>
          <w:tcPr>
            <w:tcW w:w="3545" w:type="dxa"/>
          </w:tcPr>
          <w:p w14:paraId="13D7F4EC" w14:textId="77777777" w:rsidR="006E7788" w:rsidRDefault="006E7788" w:rsidP="006E7788">
            <w:pPr>
              <w:pStyle w:val="BodyText"/>
              <w:rPr>
                <w:rFonts w:ascii="Arial" w:hAnsi="Arial" w:cs="Arial"/>
                <w:b/>
                <w:bCs/>
              </w:rPr>
            </w:pPr>
            <w:r>
              <w:rPr>
                <w:rFonts w:ascii="Arial" w:hAnsi="Arial" w:cs="Arial"/>
                <w:b/>
                <w:bCs/>
              </w:rPr>
              <w:t>"Initial Demand Reconciliation Statement"</w:t>
            </w:r>
          </w:p>
        </w:tc>
        <w:tc>
          <w:tcPr>
            <w:tcW w:w="6775" w:type="dxa"/>
          </w:tcPr>
          <w:p w14:paraId="5EDBC851" w14:textId="77777777" w:rsidR="006E7788" w:rsidRPr="004D379C" w:rsidRDefault="006E7788" w:rsidP="006E7788">
            <w:pPr>
              <w:pStyle w:val="BodyText"/>
              <w:rPr>
                <w:rFonts w:ascii="Arial" w:hAnsi="Arial" w:cs="Arial"/>
              </w:rPr>
            </w:pPr>
            <w:r w:rsidRPr="004D379C">
              <w:rPr>
                <w:rFonts w:ascii="Arial" w:hAnsi="Arial" w:cs="Arial"/>
              </w:rPr>
              <w:t xml:space="preserve">as defined in Paragraph </w:t>
            </w:r>
            <w:bookmarkStart w:id="65" w:name="_BPDCD_65"/>
            <w:r w:rsidRPr="004D379C">
              <w:rPr>
                <w:rFonts w:ascii="Arial" w:hAnsi="Arial" w:cs="Arial"/>
              </w:rPr>
              <w:t>3.13.4</w:t>
            </w:r>
            <w:bookmarkEnd w:id="65"/>
            <w:r w:rsidRPr="004D379C">
              <w:rPr>
                <w:rFonts w:ascii="Arial" w:hAnsi="Arial" w:cs="Arial"/>
              </w:rPr>
              <w:t>;</w:t>
            </w:r>
            <w:r w:rsidRPr="004D379C">
              <w:rPr>
                <w:rFonts w:ascii="Arial" w:hAnsi="Arial" w:cs="Arial"/>
              </w:rPr>
              <w:br/>
            </w:r>
          </w:p>
        </w:tc>
      </w:tr>
      <w:tr w:rsidR="006E7788" w14:paraId="639280E0" w14:textId="77777777" w:rsidTr="00ED2860">
        <w:tc>
          <w:tcPr>
            <w:tcW w:w="3545" w:type="dxa"/>
          </w:tcPr>
          <w:p w14:paraId="1E8C2C65" w14:textId="77777777" w:rsidR="006E7788" w:rsidRDefault="006E7788" w:rsidP="006E7788">
            <w:pPr>
              <w:pStyle w:val="BodyText"/>
              <w:rPr>
                <w:rFonts w:ascii="Arial" w:hAnsi="Arial" w:cs="Arial"/>
                <w:b/>
                <w:bCs/>
              </w:rPr>
            </w:pPr>
            <w:r>
              <w:rPr>
                <w:rFonts w:ascii="Arial" w:hAnsi="Arial" w:cs="Arial"/>
                <w:b/>
                <w:bCs/>
              </w:rPr>
              <w:t>"Initial Volume Allocation Run"</w:t>
            </w:r>
          </w:p>
        </w:tc>
        <w:tc>
          <w:tcPr>
            <w:tcW w:w="6775" w:type="dxa"/>
          </w:tcPr>
          <w:p w14:paraId="028FD95D" w14:textId="77777777" w:rsidR="006E7788" w:rsidRDefault="006E7788" w:rsidP="006E7788">
            <w:pPr>
              <w:pStyle w:val="BodyText"/>
              <w:jc w:val="both"/>
              <w:rPr>
                <w:rFonts w:ascii="Arial" w:hAnsi="Arial" w:cs="Arial"/>
              </w:rPr>
            </w:pPr>
            <w:r>
              <w:rPr>
                <w:rFonts w:ascii="Arial" w:hAnsi="Arial" w:cs="Arial"/>
              </w:rPr>
              <w:t>as defined in the</w:t>
            </w:r>
            <w:r>
              <w:rPr>
                <w:rFonts w:ascii="Arial" w:hAnsi="Arial" w:cs="Arial"/>
                <w:b/>
              </w:rPr>
              <w:t xml:space="preserve"> Balancing and Settlement Code</w:t>
            </w:r>
            <w:r>
              <w:rPr>
                <w:rFonts w:ascii="Arial" w:hAnsi="Arial" w:cs="Arial"/>
              </w:rPr>
              <w:t>;</w:t>
            </w:r>
          </w:p>
        </w:tc>
      </w:tr>
      <w:tr w:rsidR="00916BEC" w14:paraId="6E62EDC4" w14:textId="77777777" w:rsidTr="00ED2860">
        <w:tc>
          <w:tcPr>
            <w:tcW w:w="3545" w:type="dxa"/>
          </w:tcPr>
          <w:p w14:paraId="3B9A4F56" w14:textId="0FD10A2C" w:rsidR="00916BEC" w:rsidRPr="00B87B3A" w:rsidRDefault="00916BEC" w:rsidP="00916BEC">
            <w:pPr>
              <w:spacing w:after="240"/>
              <w:rPr>
                <w:rFonts w:ascii="Arial" w:hAnsi="Arial" w:cs="Arial"/>
                <w:b/>
                <w:bCs/>
              </w:rPr>
            </w:pPr>
            <w:r w:rsidRPr="00B87B3A">
              <w:rPr>
                <w:rFonts w:ascii="Arial" w:hAnsi="Arial" w:cs="Arial"/>
                <w:b/>
                <w:bCs/>
              </w:rPr>
              <w:t>“Initial Settlement Run”</w:t>
            </w:r>
          </w:p>
        </w:tc>
        <w:tc>
          <w:tcPr>
            <w:tcW w:w="6775" w:type="dxa"/>
          </w:tcPr>
          <w:p w14:paraId="29E26C56" w14:textId="1C415557" w:rsidR="00916BEC" w:rsidRPr="00B87B3A" w:rsidRDefault="00916BEC" w:rsidP="00916BEC">
            <w:pPr>
              <w:spacing w:after="240"/>
              <w:jc w:val="both"/>
              <w:rPr>
                <w:rFonts w:ascii="Arial" w:hAnsi="Arial" w:cs="Arial"/>
              </w:rPr>
            </w:pPr>
            <w:r w:rsidRPr="00B87B3A">
              <w:rPr>
                <w:rFonts w:ascii="Arial" w:hAnsi="Arial" w:cs="Arial"/>
              </w:rPr>
              <w:t>as defined in the</w:t>
            </w:r>
            <w:r w:rsidRPr="00E127E2">
              <w:rPr>
                <w:rFonts w:ascii="Arial" w:hAnsi="Arial" w:cs="Arial"/>
                <w:b/>
              </w:rPr>
              <w:t xml:space="preserve"> Balancing and Settlement Code</w:t>
            </w:r>
            <w:r w:rsidRPr="00E127E2">
              <w:rPr>
                <w:rFonts w:ascii="Arial" w:hAnsi="Arial" w:cs="Arial"/>
              </w:rPr>
              <w:t>;</w:t>
            </w:r>
          </w:p>
        </w:tc>
      </w:tr>
      <w:tr w:rsidR="006E7788" w14:paraId="52336572" w14:textId="77777777" w:rsidTr="00ED2860">
        <w:tc>
          <w:tcPr>
            <w:tcW w:w="3545" w:type="dxa"/>
          </w:tcPr>
          <w:p w14:paraId="393D18E9" w14:textId="77777777" w:rsidR="006E7788" w:rsidRPr="00B87B3A" w:rsidRDefault="006E7788" w:rsidP="006E7788">
            <w:pPr>
              <w:spacing w:after="240"/>
              <w:rPr>
                <w:rFonts w:ascii="Arial" w:hAnsi="Arial" w:cs="Arial"/>
                <w:b/>
                <w:bCs/>
              </w:rPr>
            </w:pPr>
            <w:r w:rsidRPr="00F96CF5">
              <w:rPr>
                <w:rFonts w:ascii="Arial,Bold" w:hAnsi="Arial,Bold" w:cs="Arial,Bold"/>
                <w:b/>
                <w:bCs/>
                <w:szCs w:val="22"/>
                <w:lang w:eastAsia="en-GB"/>
              </w:rPr>
              <w:lastRenderedPageBreak/>
              <w:t>“Insolvency Proceedings”</w:t>
            </w:r>
          </w:p>
          <w:p w14:paraId="77F16C85" w14:textId="77777777" w:rsidR="006E7788" w:rsidRPr="00B87B3A" w:rsidRDefault="006E7788" w:rsidP="006E7788">
            <w:pPr>
              <w:spacing w:after="240"/>
              <w:rPr>
                <w:rFonts w:ascii="Arial" w:hAnsi="Arial" w:cs="Arial"/>
                <w:b/>
                <w:bCs/>
              </w:rPr>
            </w:pPr>
          </w:p>
        </w:tc>
        <w:tc>
          <w:tcPr>
            <w:tcW w:w="6775" w:type="dxa"/>
          </w:tcPr>
          <w:p w14:paraId="5744BB99"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any action or step taken:</w:t>
            </w:r>
          </w:p>
          <w:p w14:paraId="02DDAEB5" w14:textId="77777777" w:rsidR="006E7788" w:rsidRPr="00F96CF5" w:rsidRDefault="006E7788" w:rsidP="006E7788">
            <w:pPr>
              <w:autoSpaceDE w:val="0"/>
              <w:autoSpaceDN w:val="0"/>
              <w:adjustRightInd w:val="0"/>
              <w:rPr>
                <w:rFonts w:ascii="Arial" w:hAnsi="Arial" w:cs="Arial"/>
                <w:szCs w:val="22"/>
                <w:lang w:eastAsia="en-GB"/>
              </w:rPr>
            </w:pPr>
          </w:p>
          <w:p w14:paraId="0D840C3B"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administration, winding up, dissolution or bankruptcy of the </w:t>
            </w:r>
            <w:r w:rsidRPr="00F96CF5">
              <w:rPr>
                <w:rFonts w:ascii="Arial" w:hAnsi="Arial" w:cs="Arial"/>
                <w:b/>
                <w:bCs/>
                <w:szCs w:val="22"/>
                <w:lang w:eastAsia="en-GB"/>
              </w:rPr>
              <w:t>Developer</w:t>
            </w:r>
            <w:r w:rsidRPr="00F96CF5">
              <w:rPr>
                <w:rFonts w:ascii="Arial" w:hAnsi="Arial" w:cs="Arial"/>
                <w:szCs w:val="22"/>
                <w:lang w:eastAsia="en-GB"/>
              </w:rPr>
              <w:t>; or</w:t>
            </w:r>
          </w:p>
          <w:p w14:paraId="1DD5E8F0"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appointment of a receiver or administrative receiver in respect of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assets; or</w:t>
            </w:r>
          </w:p>
          <w:p w14:paraId="3255FDD4"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making a proposal to any of the </w:t>
            </w:r>
            <w:r w:rsidRPr="00F96CF5">
              <w:rPr>
                <w:rFonts w:ascii="Arial" w:hAnsi="Arial" w:cs="Arial"/>
                <w:b/>
                <w:bCs/>
                <w:szCs w:val="22"/>
                <w:lang w:eastAsia="en-GB"/>
              </w:rPr>
              <w:t>Developer</w:t>
            </w:r>
            <w:r w:rsidRPr="00F96CF5">
              <w:rPr>
                <w:rFonts w:ascii="Arial,Bold" w:hAnsi="Arial,Bold" w:cs="Arial,Bold"/>
                <w:b/>
                <w:bCs/>
                <w:szCs w:val="22"/>
                <w:lang w:eastAsia="en-GB"/>
              </w:rPr>
              <w:t>’</w:t>
            </w:r>
            <w:r w:rsidRPr="00F96CF5">
              <w:rPr>
                <w:rFonts w:ascii="Arial" w:hAnsi="Arial" w:cs="Arial"/>
                <w:b/>
                <w:bCs/>
                <w:szCs w:val="22"/>
                <w:lang w:eastAsia="en-GB"/>
              </w:rPr>
              <w:t xml:space="preserve">s </w:t>
            </w:r>
            <w:r w:rsidRPr="00F96CF5">
              <w:rPr>
                <w:rFonts w:ascii="Arial" w:hAnsi="Arial" w:cs="Arial"/>
                <w:szCs w:val="22"/>
                <w:lang w:eastAsia="en-GB"/>
              </w:rPr>
              <w:t>creditors with a view to avoiding insolvency; or</w:t>
            </w:r>
          </w:p>
          <w:p w14:paraId="27F78229" w14:textId="77777777" w:rsidR="006E7788" w:rsidRPr="00F96CF5" w:rsidRDefault="006E7788" w:rsidP="006E7788">
            <w:pPr>
              <w:numPr>
                <w:ilvl w:val="7"/>
                <w:numId w:val="35"/>
              </w:numPr>
              <w:autoSpaceDE w:val="0"/>
              <w:autoSpaceDN w:val="0"/>
              <w:adjustRightInd w:val="0"/>
              <w:rPr>
                <w:rFonts w:ascii="Arial" w:hAnsi="Arial" w:cs="Arial"/>
                <w:szCs w:val="22"/>
                <w:lang w:eastAsia="en-GB"/>
              </w:rPr>
            </w:pPr>
            <w:r w:rsidRPr="00F96CF5">
              <w:rPr>
                <w:rFonts w:ascii="Arial" w:hAnsi="Arial" w:cs="Arial"/>
                <w:szCs w:val="22"/>
                <w:lang w:eastAsia="en-GB"/>
              </w:rPr>
              <w:t xml:space="preserve">for the taking of possession by anyone with an interest in any asset of the </w:t>
            </w:r>
            <w:r w:rsidRPr="00F96CF5">
              <w:rPr>
                <w:rFonts w:ascii="Arial" w:hAnsi="Arial" w:cs="Arial"/>
                <w:b/>
                <w:bCs/>
                <w:szCs w:val="22"/>
                <w:lang w:eastAsia="en-GB"/>
              </w:rPr>
              <w:t>Developer</w:t>
            </w:r>
            <w:r w:rsidRPr="00F96CF5">
              <w:rPr>
                <w:rFonts w:ascii="Arial" w:hAnsi="Arial" w:cs="Arial"/>
                <w:szCs w:val="22"/>
                <w:lang w:eastAsia="en-GB"/>
              </w:rPr>
              <w:t>; or</w:t>
            </w:r>
          </w:p>
          <w:p w14:paraId="42FF2B78" w14:textId="098263B4" w:rsidR="006E7788" w:rsidRPr="00B87B3A" w:rsidRDefault="006E7788" w:rsidP="00916BEC">
            <w:pPr>
              <w:numPr>
                <w:ilvl w:val="7"/>
                <w:numId w:val="35"/>
              </w:numPr>
              <w:autoSpaceDE w:val="0"/>
              <w:autoSpaceDN w:val="0"/>
              <w:adjustRightInd w:val="0"/>
              <w:rPr>
                <w:rFonts w:ascii="Arial" w:hAnsi="Arial" w:cs="Arial"/>
              </w:rPr>
            </w:pPr>
            <w:r w:rsidRPr="00F96CF5">
              <w:rPr>
                <w:rFonts w:ascii="Arial" w:hAnsi="Arial" w:cs="Arial"/>
                <w:szCs w:val="22"/>
                <w:lang w:eastAsia="en-GB"/>
              </w:rPr>
              <w:t>any analogous procedure or step is taken in any jurisdiction in relation to any matter referred to in clause (a) to (d) (inclusive) above;</w:t>
            </w:r>
          </w:p>
        </w:tc>
      </w:tr>
      <w:tr w:rsidR="006E7788" w14:paraId="3C039137" w14:textId="77777777" w:rsidTr="00ED2860">
        <w:tc>
          <w:tcPr>
            <w:tcW w:w="3545" w:type="dxa"/>
          </w:tcPr>
          <w:p w14:paraId="18C7B1DD" w14:textId="77777777" w:rsidR="006E7788" w:rsidRDefault="006E7788" w:rsidP="006E7788">
            <w:pPr>
              <w:spacing w:after="240"/>
              <w:rPr>
                <w:rFonts w:ascii="Arial" w:hAnsi="Arial" w:cs="Arial"/>
                <w:b/>
                <w:bCs/>
              </w:rPr>
            </w:pPr>
            <w:r>
              <w:rPr>
                <w:rFonts w:ascii="Arial" w:hAnsi="Arial" w:cs="Arial"/>
                <w:b/>
                <w:bCs/>
              </w:rPr>
              <w:t>"Insurance Performance Bond"</w:t>
            </w:r>
          </w:p>
        </w:tc>
        <w:tc>
          <w:tcPr>
            <w:tcW w:w="6775" w:type="dxa"/>
          </w:tcPr>
          <w:p w14:paraId="3FFF30E5" w14:textId="77777777" w:rsidR="006E7788" w:rsidRDefault="006E7788" w:rsidP="006E7788">
            <w:pPr>
              <w:spacing w:after="240"/>
              <w:jc w:val="both"/>
              <w:rPr>
                <w:rFonts w:ascii="Arial" w:hAnsi="Arial" w:cs="Arial"/>
              </w:rPr>
            </w:pPr>
            <w:r>
              <w:rPr>
                <w:rFonts w:ascii="Arial" w:hAnsi="Arial" w:cs="Arial"/>
              </w:rPr>
              <w:t xml:space="preserve">a </w:t>
            </w:r>
            <w:r>
              <w:rPr>
                <w:rFonts w:ascii="Arial" w:hAnsi="Arial" w:cs="Arial"/>
                <w:b/>
              </w:rPr>
              <w:t>Performance Bond</w:t>
            </w:r>
            <w:r>
              <w:rPr>
                <w:rFonts w:ascii="Arial" w:hAnsi="Arial" w:cs="Arial"/>
              </w:rPr>
              <w:t xml:space="preserve"> provided by a company in the business of providing insurance which meets the </w:t>
            </w:r>
            <w:r>
              <w:rPr>
                <w:rFonts w:ascii="Arial" w:hAnsi="Arial" w:cs="Arial"/>
                <w:b/>
              </w:rPr>
              <w:t xml:space="preserve">Requirements. </w:t>
            </w:r>
            <w:r>
              <w:rPr>
                <w:rFonts w:ascii="Arial" w:hAnsi="Arial" w:cs="Arial"/>
              </w:rPr>
              <w:t xml:space="preserve">In addition </w:t>
            </w:r>
            <w:r>
              <w:rPr>
                <w:rFonts w:ascii="Arial" w:hAnsi="Arial" w:cs="Arial"/>
                <w:b/>
                <w:bCs/>
              </w:rPr>
              <w:t>The Company</w:t>
            </w:r>
            <w:r>
              <w:rPr>
                <w:rFonts w:ascii="Arial" w:hAnsi="Arial" w:cs="Arial"/>
              </w:rPr>
              <w:t xml:space="preserve"> may accept such a policy from such a company who does not meet the </w:t>
            </w:r>
            <w:r>
              <w:rPr>
                <w:rFonts w:ascii="Arial" w:hAnsi="Arial" w:cs="Arial"/>
                <w:b/>
              </w:rPr>
              <w:t>Requirements</w:t>
            </w:r>
            <w:r>
              <w:rPr>
                <w:rFonts w:ascii="Arial" w:hAnsi="Arial" w:cs="Arial"/>
              </w:rPr>
              <w:t xml:space="preserve"> up to an </w:t>
            </w:r>
            <w:r>
              <w:rPr>
                <w:rFonts w:ascii="Arial" w:hAnsi="Arial" w:cs="Arial"/>
                <w:b/>
              </w:rPr>
              <w:t>Agreed Value</w:t>
            </w:r>
            <w:r>
              <w:rPr>
                <w:rFonts w:ascii="Arial" w:hAnsi="Arial" w:cs="Arial"/>
              </w:rPr>
              <w:t xml:space="preserve"> where </w:t>
            </w:r>
            <w:r>
              <w:rPr>
                <w:rFonts w:ascii="Arial" w:hAnsi="Arial" w:cs="Arial"/>
                <w:b/>
                <w:bCs/>
              </w:rPr>
              <w:t>The Company</w:t>
            </w:r>
            <w:r>
              <w:rPr>
                <w:rFonts w:ascii="Arial" w:hAnsi="Arial" w:cs="Arial"/>
              </w:rPr>
              <w:t xml:space="preserve"> agrees or where </w:t>
            </w:r>
            <w:r>
              <w:rPr>
                <w:rFonts w:ascii="Arial" w:hAnsi="Arial" w:cs="Arial"/>
                <w:b/>
                <w:bCs/>
              </w:rPr>
              <w:t>The Company</w:t>
            </w:r>
            <w:r>
              <w:rPr>
                <w:rFonts w:ascii="Arial" w:hAnsi="Arial" w:cs="Arial"/>
              </w:rPr>
              <w:t xml:space="preserve"> does not agree</w:t>
            </w:r>
            <w:r>
              <w:rPr>
                <w:rFonts w:ascii="Arial" w:hAnsi="Arial" w:cs="Arial"/>
                <w:b/>
              </w:rPr>
              <w:t xml:space="preserve"> </w:t>
            </w:r>
            <w:r>
              <w:rPr>
                <w:rFonts w:ascii="Arial" w:hAnsi="Arial" w:cs="Arial"/>
              </w:rPr>
              <w:t xml:space="preserve">as determined by an expert appointed by </w:t>
            </w:r>
            <w:r>
              <w:rPr>
                <w:rFonts w:ascii="Arial" w:hAnsi="Arial" w:cs="Arial"/>
                <w:b/>
                <w:bCs/>
              </w:rPr>
              <w:t>The Company</w:t>
            </w:r>
            <w:r>
              <w:rPr>
                <w:rFonts w:ascii="Arial" w:hAnsi="Arial" w:cs="Arial"/>
                <w:b/>
              </w:rPr>
              <w:t xml:space="preserve"> </w:t>
            </w:r>
            <w:r>
              <w:rPr>
                <w:rFonts w:ascii="Arial" w:hAnsi="Arial" w:cs="Arial"/>
              </w:rPr>
              <w:t xml:space="preserve">and the </w:t>
            </w:r>
            <w:r>
              <w:rPr>
                <w:rFonts w:ascii="Arial" w:hAnsi="Arial" w:cs="Arial"/>
                <w:b/>
              </w:rPr>
              <w:t xml:space="preserve">User </w:t>
            </w:r>
            <w:r>
              <w:rPr>
                <w:rFonts w:ascii="Arial" w:hAnsi="Arial" w:cs="Arial"/>
              </w:rPr>
              <w:t>or failing their agreement as to the expert the expert nominated by the Director General of The Institute of Credit Management;</w:t>
            </w:r>
          </w:p>
        </w:tc>
      </w:tr>
      <w:tr w:rsidR="006E7788" w14:paraId="4AE87858" w14:textId="77777777" w:rsidTr="00ED2860">
        <w:tc>
          <w:tcPr>
            <w:tcW w:w="3545" w:type="dxa"/>
          </w:tcPr>
          <w:p w14:paraId="6FE6C484" w14:textId="77777777" w:rsidR="006E7788" w:rsidRDefault="006E7788" w:rsidP="006E7788">
            <w:pPr>
              <w:spacing w:after="240"/>
              <w:rPr>
                <w:rFonts w:ascii="Arial" w:hAnsi="Arial" w:cs="Arial"/>
                <w:b/>
                <w:bCs/>
              </w:rPr>
            </w:pPr>
            <w:r>
              <w:rPr>
                <w:rFonts w:ascii="Arial" w:hAnsi="Arial" w:cs="Arial"/>
                <w:b/>
                <w:bCs/>
              </w:rPr>
              <w:t>"Intellectual Property" or "IPRs"</w:t>
            </w:r>
          </w:p>
        </w:tc>
        <w:tc>
          <w:tcPr>
            <w:tcW w:w="6775" w:type="dxa"/>
          </w:tcPr>
          <w:p w14:paraId="030DFE7B" w14:textId="5F0EF350" w:rsidR="00E04415" w:rsidRDefault="006E7788" w:rsidP="00916BEC">
            <w:pPr>
              <w:spacing w:after="240"/>
              <w:jc w:val="both"/>
              <w:rPr>
                <w:rFonts w:ascii="Arial" w:hAnsi="Arial" w:cs="Arial"/>
              </w:rPr>
            </w:pPr>
            <w:r>
              <w:rPr>
                <w:rFonts w:ascii="Arial" w:hAnsi="Arial" w:cs="Arial"/>
              </w:rPr>
              <w:t>patents, trade marks,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5B061B" w14:paraId="39BE5E76" w14:textId="77777777" w:rsidTr="00ED2860">
        <w:tc>
          <w:tcPr>
            <w:tcW w:w="3545" w:type="dxa"/>
          </w:tcPr>
          <w:p w14:paraId="76CB8BFA" w14:textId="30669253" w:rsidR="005B061B" w:rsidRDefault="005B061B" w:rsidP="006E7788">
            <w:pPr>
              <w:spacing w:after="240"/>
              <w:rPr>
                <w:rFonts w:ascii="Arial" w:hAnsi="Arial" w:cs="Arial"/>
                <w:b/>
                <w:bCs/>
              </w:rPr>
            </w:pPr>
            <w:r>
              <w:rPr>
                <w:rFonts w:ascii="Arial" w:hAnsi="Arial" w:cs="Arial"/>
                <w:b/>
                <w:bCs/>
              </w:rPr>
              <w:t>“Interactivity</w:t>
            </w:r>
            <w:r w:rsidR="00F8108A">
              <w:rPr>
                <w:rFonts w:ascii="Arial" w:hAnsi="Arial" w:cs="Arial"/>
                <w:b/>
                <w:bCs/>
              </w:rPr>
              <w:t>”</w:t>
            </w:r>
          </w:p>
        </w:tc>
        <w:tc>
          <w:tcPr>
            <w:tcW w:w="6775" w:type="dxa"/>
          </w:tcPr>
          <w:p w14:paraId="79C5F113" w14:textId="6A0844A1" w:rsidR="005B061B" w:rsidRPr="00F8108A" w:rsidRDefault="00F8108A" w:rsidP="006E7788">
            <w:pPr>
              <w:spacing w:after="240"/>
              <w:jc w:val="both"/>
              <w:rPr>
                <w:rFonts w:ascii="Arial" w:hAnsi="Arial" w:cs="Arial"/>
              </w:rPr>
            </w:pPr>
            <w:r w:rsidRPr="00F8108A">
              <w:rPr>
                <w:rFonts w:ascii="Arial" w:hAnsi="Arial" w:cs="Arial"/>
              </w:rPr>
              <w:t xml:space="preserve">means where there are two or more applications for connection and/or use of system which would be </w:t>
            </w:r>
            <w:r w:rsidR="00A25CFC">
              <w:rPr>
                <w:rFonts w:ascii="Arial" w:hAnsi="Arial" w:cs="Arial"/>
              </w:rPr>
              <w:t xml:space="preserve">using or connecting </w:t>
            </w:r>
            <w:r w:rsidRPr="00F8108A">
              <w:rPr>
                <w:rFonts w:ascii="Arial" w:hAnsi="Arial" w:cs="Arial"/>
              </w:rPr>
              <w:t xml:space="preserve">to the same part of the </w:t>
            </w:r>
            <w:r w:rsidR="00BE1671" w:rsidRPr="00BE1671">
              <w:rPr>
                <w:rFonts w:ascii="Arial" w:hAnsi="Arial" w:cs="Arial"/>
                <w:b/>
                <w:bCs/>
              </w:rPr>
              <w:t>Total System</w:t>
            </w:r>
            <w:r w:rsidR="00BE1671">
              <w:rPr>
                <w:rFonts w:ascii="Arial" w:hAnsi="Arial" w:cs="Arial"/>
              </w:rPr>
              <w:t xml:space="preserve"> which comprises the </w:t>
            </w:r>
            <w:r w:rsidRPr="00F8108A">
              <w:rPr>
                <w:rFonts w:ascii="Arial" w:hAnsi="Arial" w:cs="Arial"/>
              </w:rPr>
              <w:t xml:space="preserve">existing or future </w:t>
            </w:r>
            <w:r w:rsidRPr="001A739C">
              <w:rPr>
                <w:rFonts w:ascii="Arial" w:hAnsi="Arial" w:cs="Arial"/>
                <w:b/>
                <w:bCs/>
              </w:rPr>
              <w:t>NETS</w:t>
            </w:r>
            <w:r w:rsidRPr="00F8108A">
              <w:rPr>
                <w:rFonts w:ascii="Arial" w:hAnsi="Arial" w:cs="Arial"/>
              </w:rPr>
              <w:t xml:space="preserve"> and/or </w:t>
            </w:r>
            <w:r w:rsidRPr="001A739C">
              <w:rPr>
                <w:rFonts w:ascii="Arial" w:hAnsi="Arial" w:cs="Arial"/>
                <w:b/>
                <w:bCs/>
              </w:rPr>
              <w:t>Distribution System</w:t>
            </w:r>
            <w:r w:rsidRPr="00F8108A">
              <w:rPr>
                <w:rFonts w:ascii="Arial" w:hAnsi="Arial" w:cs="Arial"/>
              </w:rPr>
              <w:t xml:space="preserve"> where not all the applicants can be connected, </w:t>
            </w:r>
            <w:r w:rsidR="00DE3AF2">
              <w:rPr>
                <w:rFonts w:ascii="Arial" w:hAnsi="Arial" w:cs="Arial"/>
                <w:b/>
                <w:bCs/>
              </w:rPr>
              <w:t>I</w:t>
            </w:r>
            <w:r w:rsidRPr="00DE3AF2">
              <w:rPr>
                <w:rFonts w:ascii="Arial" w:hAnsi="Arial" w:cs="Arial"/>
                <w:b/>
                <w:bCs/>
              </w:rPr>
              <w:t>nteractivity</w:t>
            </w:r>
            <w:r w:rsidRPr="00F8108A">
              <w:rPr>
                <w:rFonts w:ascii="Arial" w:hAnsi="Arial" w:cs="Arial"/>
              </w:rPr>
              <w:t xml:space="preserve"> is the process that determines the queue position of the applications that can be connected with or without further changes to the network;</w:t>
            </w:r>
          </w:p>
        </w:tc>
      </w:tr>
      <w:tr w:rsidR="00F8108A" w14:paraId="537FB3C6" w14:textId="77777777" w:rsidTr="00ED2860">
        <w:tc>
          <w:tcPr>
            <w:tcW w:w="3545" w:type="dxa"/>
          </w:tcPr>
          <w:p w14:paraId="4872098E" w14:textId="501E8924" w:rsidR="00F8108A" w:rsidRPr="00A322E8" w:rsidRDefault="00A322E8" w:rsidP="006E7788">
            <w:pPr>
              <w:pStyle w:val="BodyText"/>
              <w:rPr>
                <w:rFonts w:ascii="Arial" w:hAnsi="Arial" w:cs="Arial"/>
                <w:b/>
                <w:bCs/>
              </w:rPr>
            </w:pPr>
            <w:r w:rsidRPr="001A739C">
              <w:rPr>
                <w:rFonts w:ascii="Arial" w:hAnsi="Arial" w:cs="Arial"/>
                <w:b/>
                <w:bCs/>
              </w:rPr>
              <w:t>“Interactivity Policy”</w:t>
            </w:r>
          </w:p>
        </w:tc>
        <w:tc>
          <w:tcPr>
            <w:tcW w:w="6775" w:type="dxa"/>
          </w:tcPr>
          <w:p w14:paraId="59E579D5" w14:textId="35F2C335" w:rsidR="00F8108A" w:rsidRPr="00A322E8" w:rsidRDefault="00A322E8" w:rsidP="006E7788">
            <w:pPr>
              <w:pStyle w:val="BodyText"/>
              <w:jc w:val="both"/>
              <w:rPr>
                <w:rFonts w:ascii="Arial" w:hAnsi="Arial" w:cs="Arial"/>
              </w:rPr>
            </w:pPr>
            <w:r w:rsidRPr="001A739C">
              <w:rPr>
                <w:rFonts w:ascii="Arial" w:hAnsi="Arial" w:cs="Arial"/>
              </w:rPr>
              <w:t xml:space="preserve">the policy adopted by </w:t>
            </w:r>
            <w:r w:rsidRPr="001A739C">
              <w:rPr>
                <w:rFonts w:ascii="Arial" w:hAnsi="Arial" w:cs="Arial"/>
                <w:b/>
                <w:bCs/>
              </w:rPr>
              <w:t>The Company</w:t>
            </w:r>
            <w:r w:rsidRPr="001A739C">
              <w:rPr>
                <w:rFonts w:ascii="Arial" w:hAnsi="Arial" w:cs="Arial"/>
              </w:rPr>
              <w:t xml:space="preserve"> for the purposes of managing </w:t>
            </w:r>
            <w:r w:rsidRPr="001A739C">
              <w:rPr>
                <w:rFonts w:ascii="Arial" w:hAnsi="Arial" w:cs="Arial"/>
                <w:b/>
                <w:bCs/>
              </w:rPr>
              <w:t>Interactivity</w:t>
            </w:r>
            <w:r w:rsidRPr="001A739C">
              <w:rPr>
                <w:rFonts w:ascii="Arial" w:hAnsi="Arial" w:cs="Arial"/>
              </w:rPr>
              <w:t xml:space="preserve"> and published on its website as it may be amended from time to time;</w:t>
            </w:r>
          </w:p>
        </w:tc>
      </w:tr>
      <w:tr w:rsidR="006E7788" w14:paraId="6FB8707E" w14:textId="77777777" w:rsidTr="00ED2860">
        <w:tc>
          <w:tcPr>
            <w:tcW w:w="3545" w:type="dxa"/>
          </w:tcPr>
          <w:p w14:paraId="535DA2A2" w14:textId="77777777" w:rsidR="006E7788" w:rsidRDefault="006E7788" w:rsidP="006E7788">
            <w:pPr>
              <w:pStyle w:val="BodyText"/>
              <w:rPr>
                <w:rFonts w:ascii="Arial" w:hAnsi="Arial" w:cs="Arial"/>
                <w:b/>
                <w:bCs/>
              </w:rPr>
            </w:pPr>
            <w:r>
              <w:rPr>
                <w:rFonts w:ascii="Arial" w:hAnsi="Arial" w:cs="Arial"/>
                <w:b/>
                <w:bCs/>
              </w:rPr>
              <w:t>"Interconnected System Operator"</w:t>
            </w:r>
          </w:p>
        </w:tc>
        <w:tc>
          <w:tcPr>
            <w:tcW w:w="6775" w:type="dxa"/>
          </w:tcPr>
          <w:p w14:paraId="4A350973"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10E5737" w14:textId="77777777" w:rsidTr="00ED2860">
        <w:tc>
          <w:tcPr>
            <w:tcW w:w="3545" w:type="dxa"/>
          </w:tcPr>
          <w:p w14:paraId="11C08B4F" w14:textId="77777777" w:rsidR="006E7788" w:rsidRDefault="006E7788" w:rsidP="006E7788">
            <w:pPr>
              <w:pStyle w:val="BodyText"/>
              <w:rPr>
                <w:rFonts w:ascii="Arial" w:hAnsi="Arial" w:cs="Arial"/>
                <w:b/>
                <w:bCs/>
              </w:rPr>
            </w:pPr>
            <w:r>
              <w:rPr>
                <w:rFonts w:ascii="Arial" w:hAnsi="Arial" w:cs="Arial"/>
                <w:b/>
                <w:bCs/>
              </w:rPr>
              <w:t>"Interconnector"</w:t>
            </w:r>
          </w:p>
        </w:tc>
        <w:tc>
          <w:tcPr>
            <w:tcW w:w="6775" w:type="dxa"/>
          </w:tcPr>
          <w:p w14:paraId="66DDABA2" w14:textId="0CA45C6A" w:rsidR="006E7788" w:rsidRDefault="006E7788" w:rsidP="00916BEC">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818EF0" w14:textId="77777777" w:rsidTr="00ED2860">
        <w:tc>
          <w:tcPr>
            <w:tcW w:w="3545" w:type="dxa"/>
          </w:tcPr>
          <w:p w14:paraId="7E34D25C" w14:textId="77777777" w:rsidR="006E7788" w:rsidRDefault="006E7788" w:rsidP="006E7788">
            <w:pPr>
              <w:pStyle w:val="BodyText"/>
              <w:rPr>
                <w:rFonts w:ascii="Arial" w:hAnsi="Arial" w:cs="Arial"/>
                <w:b/>
                <w:bCs/>
              </w:rPr>
            </w:pPr>
            <w:r w:rsidRPr="004037A8">
              <w:rPr>
                <w:rFonts w:ascii="Arial" w:hAnsi="Arial" w:cs="Arial"/>
                <w:b/>
              </w:rPr>
              <w:t>“Interconnector Adjustment Payments”</w:t>
            </w:r>
          </w:p>
        </w:tc>
        <w:tc>
          <w:tcPr>
            <w:tcW w:w="6775" w:type="dxa"/>
          </w:tcPr>
          <w:p w14:paraId="33B421CD" w14:textId="082FAF94" w:rsidR="006E7788" w:rsidRDefault="00550CBA" w:rsidP="006E7788">
            <w:pPr>
              <w:pStyle w:val="BodyText"/>
              <w:jc w:val="both"/>
              <w:rPr>
                <w:rFonts w:ascii="Arial" w:hAnsi="Arial" w:cs="Arial"/>
              </w:rPr>
            </w:pPr>
            <w:r w:rsidRPr="00E5146D">
              <w:rPr>
                <w:rFonts w:ascii="Arial" w:hAnsi="Arial" w:cs="Arial"/>
              </w:rPr>
              <w:t xml:space="preserve">the payments (whether positive or negative) as notified by the </w:t>
            </w:r>
            <w:r w:rsidRPr="00E5146D">
              <w:rPr>
                <w:rFonts w:ascii="Arial" w:hAnsi="Arial" w:cs="Arial"/>
                <w:b/>
              </w:rPr>
              <w:t>Interconnectors</w:t>
            </w:r>
            <w:r w:rsidRPr="00E5146D">
              <w:rPr>
                <w:rFonts w:ascii="Arial" w:hAnsi="Arial" w:cs="Arial"/>
              </w:rPr>
              <w:t xml:space="preserve"> to </w:t>
            </w:r>
            <w:r w:rsidRPr="00E5146D">
              <w:rPr>
                <w:rFonts w:ascii="Arial" w:hAnsi="Arial" w:cs="Arial"/>
                <w:b/>
              </w:rPr>
              <w:t>The Company</w:t>
            </w:r>
            <w:r w:rsidRPr="00E5146D">
              <w:rPr>
                <w:rFonts w:ascii="Arial" w:hAnsi="Arial" w:cs="Arial"/>
              </w:rPr>
              <w:t xml:space="preserve"> pursuant to the conditions in their respective licences for the purposes of </w:t>
            </w:r>
            <w:r w:rsidRPr="00E5146D">
              <w:rPr>
                <w:rFonts w:ascii="Arial" w:hAnsi="Arial" w:cs="Arial"/>
                <w:b/>
              </w:rPr>
              <w:t>Transmission Licence</w:t>
            </w:r>
            <w:r w:rsidRPr="00E5146D">
              <w:rPr>
                <w:rFonts w:ascii="Arial" w:hAnsi="Arial" w:cs="Arial"/>
              </w:rPr>
              <w:t xml:space="preserve"> </w:t>
            </w:r>
            <w:r w:rsidRPr="00E5146D">
              <w:rPr>
                <w:rFonts w:ascii="Arial" w:hAnsi="Arial" w:cs="Arial"/>
              </w:rPr>
              <w:lastRenderedPageBreak/>
              <w:t>Special Licence Condition 3B. Calculation of allowed pass - through items</w:t>
            </w:r>
          </w:p>
        </w:tc>
      </w:tr>
      <w:tr w:rsidR="006E7788" w14:paraId="7F1DF725" w14:textId="77777777" w:rsidTr="00ED2860">
        <w:tc>
          <w:tcPr>
            <w:tcW w:w="3545" w:type="dxa"/>
          </w:tcPr>
          <w:p w14:paraId="25556262" w14:textId="77777777" w:rsidR="006E7788" w:rsidRDefault="006E7788" w:rsidP="006E7788">
            <w:pPr>
              <w:pStyle w:val="BodyText"/>
              <w:rPr>
                <w:rFonts w:ascii="Arial" w:hAnsi="Arial" w:cs="Arial"/>
                <w:b/>
                <w:bCs/>
              </w:rPr>
            </w:pPr>
            <w:r>
              <w:rPr>
                <w:rFonts w:ascii="Arial" w:hAnsi="Arial" w:cs="Arial"/>
                <w:b/>
                <w:bCs/>
              </w:rPr>
              <w:lastRenderedPageBreak/>
              <w:t>“Interconnector Asset Owner”</w:t>
            </w:r>
          </w:p>
        </w:tc>
        <w:tc>
          <w:tcPr>
            <w:tcW w:w="6775" w:type="dxa"/>
          </w:tcPr>
          <w:p w14:paraId="57AC113B"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w:t>
            </w:r>
          </w:p>
        </w:tc>
      </w:tr>
      <w:tr w:rsidR="006E7788" w14:paraId="48DF7F19" w14:textId="77777777" w:rsidTr="00ED2860">
        <w:tc>
          <w:tcPr>
            <w:tcW w:w="3545" w:type="dxa"/>
          </w:tcPr>
          <w:p w14:paraId="5D091222" w14:textId="77777777" w:rsidR="006E7788" w:rsidRDefault="006E7788" w:rsidP="006E7788">
            <w:pPr>
              <w:pStyle w:val="BodyText"/>
              <w:rPr>
                <w:rFonts w:ascii="Arial" w:hAnsi="Arial" w:cs="Arial"/>
                <w:b/>
                <w:bCs/>
              </w:rPr>
            </w:pPr>
            <w:r>
              <w:rPr>
                <w:rFonts w:ascii="Arial" w:hAnsi="Arial" w:cs="Arial"/>
                <w:b/>
                <w:bCs/>
              </w:rPr>
              <w:t>"Interconnector Error Administrator"</w:t>
            </w:r>
          </w:p>
        </w:tc>
        <w:tc>
          <w:tcPr>
            <w:tcW w:w="6775" w:type="dxa"/>
          </w:tcPr>
          <w:p w14:paraId="4009892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A5BF489" w14:textId="77777777" w:rsidTr="00ED2860">
        <w:tc>
          <w:tcPr>
            <w:tcW w:w="3545" w:type="dxa"/>
          </w:tcPr>
          <w:p w14:paraId="411BCB6E" w14:textId="77777777" w:rsidR="006E7788" w:rsidRDefault="006E7788" w:rsidP="006E7788">
            <w:pPr>
              <w:pStyle w:val="BodyText"/>
              <w:rPr>
                <w:rFonts w:ascii="Arial" w:hAnsi="Arial" w:cs="Arial"/>
                <w:b/>
                <w:bCs/>
              </w:rPr>
            </w:pPr>
            <w:r>
              <w:rPr>
                <w:rFonts w:ascii="Arial" w:hAnsi="Arial" w:cs="Arial"/>
                <w:b/>
                <w:bCs/>
              </w:rPr>
              <w:t>"Interconnector Owner"</w:t>
            </w:r>
          </w:p>
        </w:tc>
        <w:tc>
          <w:tcPr>
            <w:tcW w:w="6775" w:type="dxa"/>
          </w:tcPr>
          <w:p w14:paraId="625823A2" w14:textId="77777777" w:rsidR="006E7788" w:rsidRDefault="006E7788" w:rsidP="006E7788">
            <w:pPr>
              <w:pStyle w:val="BodyText"/>
              <w:jc w:val="both"/>
              <w:rPr>
                <w:rFonts w:ascii="Arial" w:hAnsi="Arial" w:cs="Arial"/>
              </w:rPr>
            </w:pPr>
            <w:r>
              <w:rPr>
                <w:rFonts w:ascii="Arial" w:hAnsi="Arial" w:cs="Arial"/>
              </w:rPr>
              <w:t xml:space="preserve">the owner of an </w:t>
            </w:r>
            <w:r>
              <w:rPr>
                <w:rFonts w:ascii="Arial" w:hAnsi="Arial" w:cs="Arial"/>
                <w:b/>
              </w:rPr>
              <w:t>Interconnector</w:t>
            </w:r>
            <w:r>
              <w:rPr>
                <w:rFonts w:ascii="Arial" w:hAnsi="Arial" w:cs="Arial"/>
              </w:rPr>
              <w:t xml:space="preserve">, or of that part of an </w:t>
            </w:r>
            <w:r>
              <w:rPr>
                <w:rFonts w:ascii="Arial" w:hAnsi="Arial" w:cs="Arial"/>
                <w:b/>
              </w:rPr>
              <w:t>Interconnector</w:t>
            </w:r>
            <w:r>
              <w:rPr>
                <w:rFonts w:ascii="Arial" w:hAnsi="Arial" w:cs="Arial"/>
              </w:rPr>
              <w:t xml:space="preserve">, directly connected to the </w:t>
            </w:r>
            <w:r>
              <w:rPr>
                <w:rFonts w:ascii="Arial" w:hAnsi="Arial" w:cs="Arial"/>
                <w:b/>
              </w:rPr>
              <w:t>National Electricity Transmission System</w:t>
            </w:r>
            <w:r>
              <w:rPr>
                <w:rFonts w:ascii="Arial" w:hAnsi="Arial" w:cs="Arial"/>
              </w:rPr>
              <w:t>;</w:t>
            </w:r>
          </w:p>
        </w:tc>
      </w:tr>
      <w:tr w:rsidR="006E7788" w14:paraId="5F095AE7" w14:textId="77777777" w:rsidTr="00ED2860">
        <w:tc>
          <w:tcPr>
            <w:tcW w:w="3545" w:type="dxa"/>
          </w:tcPr>
          <w:p w14:paraId="479B8244" w14:textId="77777777" w:rsidR="006E7788" w:rsidRDefault="006E7788" w:rsidP="006E7788">
            <w:pPr>
              <w:pStyle w:val="BodyText"/>
              <w:rPr>
                <w:rFonts w:ascii="Arial" w:hAnsi="Arial" w:cs="Arial"/>
                <w:b/>
                <w:bCs/>
              </w:rPr>
            </w:pPr>
            <w:r>
              <w:rPr>
                <w:rFonts w:ascii="Arial" w:hAnsi="Arial" w:cs="Arial"/>
                <w:b/>
                <w:bCs/>
              </w:rPr>
              <w:t>"Interconnector User"</w:t>
            </w:r>
          </w:p>
        </w:tc>
        <w:tc>
          <w:tcPr>
            <w:tcW w:w="6775" w:type="dxa"/>
          </w:tcPr>
          <w:p w14:paraId="33E13ED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in relation to an </w:t>
            </w:r>
            <w:r>
              <w:rPr>
                <w:rFonts w:ascii="Arial" w:hAnsi="Arial" w:cs="Arial"/>
                <w:b/>
              </w:rPr>
              <w:t xml:space="preserve">Interconnector </w:t>
            </w:r>
            <w:r>
              <w:rPr>
                <w:rFonts w:ascii="Arial" w:hAnsi="Arial" w:cs="Arial"/>
              </w:rPr>
              <w:t xml:space="preserve"> connected to the </w:t>
            </w:r>
            <w:r>
              <w:rPr>
                <w:rFonts w:ascii="Arial" w:hAnsi="Arial" w:cs="Arial"/>
                <w:b/>
              </w:rPr>
              <w:t>National Electricity Transmission System</w:t>
            </w:r>
            <w:r>
              <w:rPr>
                <w:rFonts w:ascii="Arial" w:hAnsi="Arial" w:cs="Arial"/>
              </w:rPr>
              <w:t xml:space="preserve">, as defined in the </w:t>
            </w:r>
            <w:r>
              <w:rPr>
                <w:rFonts w:ascii="Arial" w:hAnsi="Arial" w:cs="Arial"/>
                <w:b/>
              </w:rPr>
              <w:t>Balancing and Settlement Code</w:t>
            </w:r>
            <w:r>
              <w:rPr>
                <w:rFonts w:ascii="Arial" w:hAnsi="Arial" w:cs="Arial"/>
              </w:rPr>
              <w:t>; and</w:t>
            </w:r>
          </w:p>
          <w:p w14:paraId="7F1B8D51" w14:textId="791B5A26" w:rsidR="006E7788" w:rsidRDefault="006E7788" w:rsidP="00916BEC">
            <w:pPr>
              <w:pStyle w:val="BodyText"/>
              <w:ind w:left="568" w:hanging="568"/>
              <w:jc w:val="both"/>
              <w:rPr>
                <w:rFonts w:ascii="Arial" w:hAnsi="Arial" w:cs="Arial"/>
              </w:rPr>
            </w:pPr>
            <w:r>
              <w:rPr>
                <w:rFonts w:ascii="Arial" w:hAnsi="Arial" w:cs="Arial"/>
              </w:rPr>
              <w:t>(b)</w:t>
            </w:r>
            <w:r>
              <w:rPr>
                <w:rFonts w:ascii="Arial" w:hAnsi="Arial" w:cs="Arial"/>
              </w:rPr>
              <w:tab/>
              <w:t xml:space="preserve">in relation to a </w:t>
            </w:r>
            <w:r>
              <w:rPr>
                <w:rFonts w:ascii="Arial" w:hAnsi="Arial" w:cs="Arial"/>
                <w:b/>
              </w:rPr>
              <w:t>Distribution Interconnector</w:t>
            </w:r>
            <w:r>
              <w:rPr>
                <w:rFonts w:ascii="Arial" w:hAnsi="Arial" w:cs="Arial"/>
              </w:rPr>
              <w:t xml:space="preserve">, a Lead Party (as defined in the </w:t>
            </w:r>
            <w:r>
              <w:rPr>
                <w:rFonts w:ascii="Arial" w:hAnsi="Arial" w:cs="Arial"/>
                <w:b/>
              </w:rPr>
              <w:t>Balancing and Settlement Code</w:t>
            </w:r>
            <w:r>
              <w:rPr>
                <w:rFonts w:ascii="Arial" w:hAnsi="Arial" w:cs="Arial"/>
              </w:rPr>
              <w:t xml:space="preserve">) in respect of a single </w:t>
            </w:r>
            <w:r>
              <w:rPr>
                <w:rFonts w:ascii="Arial" w:hAnsi="Arial" w:cs="Arial"/>
                <w:b/>
              </w:rPr>
              <w:t xml:space="preserve">BM Unit </w:t>
            </w:r>
            <w:r>
              <w:rPr>
                <w:rFonts w:ascii="Arial" w:hAnsi="Arial" w:cs="Arial"/>
              </w:rPr>
              <w:t xml:space="preserve">where under Section K5 of the </w:t>
            </w:r>
            <w:r>
              <w:rPr>
                <w:rFonts w:ascii="Arial" w:hAnsi="Arial" w:cs="Arial"/>
                <w:b/>
              </w:rPr>
              <w:t xml:space="preserve">Balancing and Settlement Code </w:t>
            </w:r>
            <w:r>
              <w:rPr>
                <w:rFonts w:ascii="Arial" w:hAnsi="Arial" w:cs="Arial"/>
              </w:rPr>
              <w:t xml:space="preserve">the </w:t>
            </w:r>
            <w:r>
              <w:rPr>
                <w:rFonts w:ascii="Arial" w:hAnsi="Arial" w:cs="Arial"/>
                <w:b/>
              </w:rPr>
              <w:t>BM Unit</w:t>
            </w:r>
            <w:r>
              <w:rPr>
                <w:rFonts w:ascii="Arial" w:hAnsi="Arial" w:cs="Arial"/>
              </w:rPr>
              <w:t xml:space="preserve"> has been allocated in relation to that </w:t>
            </w:r>
            <w:r>
              <w:rPr>
                <w:rFonts w:ascii="Arial" w:hAnsi="Arial" w:cs="Arial"/>
                <w:b/>
              </w:rPr>
              <w:t>Distribution Interconnector</w:t>
            </w:r>
            <w:r>
              <w:rPr>
                <w:rFonts w:ascii="Arial" w:hAnsi="Arial" w:cs="Arial"/>
              </w:rPr>
              <w:t xml:space="preserve"> or if there is no such allocation, as defined in the </w:t>
            </w:r>
            <w:r>
              <w:rPr>
                <w:rFonts w:ascii="Arial" w:hAnsi="Arial" w:cs="Arial"/>
                <w:b/>
              </w:rPr>
              <w:t>Balancing and Settlement Code;</w:t>
            </w:r>
          </w:p>
        </w:tc>
      </w:tr>
      <w:tr w:rsidR="006E7788" w:rsidRPr="006A6C50" w14:paraId="5F6A5BA7" w14:textId="77777777" w:rsidTr="00ED2860">
        <w:tc>
          <w:tcPr>
            <w:tcW w:w="3545" w:type="dxa"/>
          </w:tcPr>
          <w:p w14:paraId="04F14123" w14:textId="77777777" w:rsidR="006E7788" w:rsidRDefault="006E7788" w:rsidP="006E7788">
            <w:pPr>
              <w:pStyle w:val="BodyText"/>
              <w:rPr>
                <w:rFonts w:ascii="Arial" w:hAnsi="Arial" w:cs="Arial"/>
                <w:b/>
                <w:bCs/>
              </w:rPr>
            </w:pPr>
            <w:r>
              <w:rPr>
                <w:rFonts w:ascii="Arial" w:hAnsi="Arial" w:cs="Arial"/>
                <w:b/>
                <w:bCs/>
              </w:rPr>
              <w:t>“Interconnector User Commitment Capacity”</w:t>
            </w:r>
          </w:p>
        </w:tc>
        <w:tc>
          <w:tcPr>
            <w:tcW w:w="6775" w:type="dxa"/>
          </w:tcPr>
          <w:p w14:paraId="365CA0CD" w14:textId="77777777" w:rsidR="006E7788" w:rsidRPr="0005076C" w:rsidRDefault="006E7788" w:rsidP="006E7788">
            <w:pPr>
              <w:spacing w:after="240"/>
              <w:ind w:left="567" w:hanging="567"/>
              <w:jc w:val="both"/>
              <w:rPr>
                <w:rFonts w:ascii="Arial" w:hAnsi="Arial" w:cs="Arial"/>
              </w:rPr>
            </w:pPr>
            <w:r w:rsidRPr="0005076C">
              <w:rPr>
                <w:rFonts w:ascii="Arial" w:hAnsi="Arial" w:cs="Arial"/>
              </w:rPr>
              <w:t>(a)</w:t>
            </w:r>
            <w:r w:rsidRPr="0005076C">
              <w:rPr>
                <w:rFonts w:ascii="Arial" w:hAnsi="Arial" w:cs="Arial"/>
              </w:rPr>
              <w:tab/>
              <w:t xml:space="preserve">for </w:t>
            </w:r>
            <w:r w:rsidRPr="0005076C">
              <w:rPr>
                <w:rFonts w:ascii="Arial" w:hAnsi="Arial" w:cs="Arial"/>
                <w:b/>
              </w:rPr>
              <w:t>Interconnectors</w:t>
            </w:r>
            <w:r w:rsidRPr="0005076C">
              <w:rPr>
                <w:rFonts w:ascii="Arial" w:hAnsi="Arial" w:cs="Arial"/>
              </w:rPr>
              <w:t xml:space="preserve"> whose </w:t>
            </w:r>
            <w:r w:rsidRPr="0005076C">
              <w:rPr>
                <w:rFonts w:ascii="Arial" w:hAnsi="Arial" w:cs="Arial"/>
                <w:b/>
              </w:rPr>
              <w:t>Connection Site</w:t>
            </w:r>
            <w:r w:rsidRPr="0005076C">
              <w:rPr>
                <w:rFonts w:ascii="Arial" w:hAnsi="Arial" w:cs="Arial"/>
              </w:rPr>
              <w:t xml:space="preserve"> is below the B11 boundary as set out in the annual Electricity Ten Year Statement, this is the figure for the purposes of </w:t>
            </w:r>
            <w:r w:rsidRPr="0005076C">
              <w:rPr>
                <w:rFonts w:ascii="Arial" w:hAnsi="Arial" w:cs="Arial"/>
                <w:b/>
              </w:rPr>
              <w:t xml:space="preserve">CUSC </w:t>
            </w:r>
            <w:r w:rsidRPr="0005076C">
              <w:rPr>
                <w:rFonts w:ascii="Arial" w:hAnsi="Arial" w:cs="Arial"/>
              </w:rPr>
              <w:t xml:space="preserve">Paragraph 9.5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05076C">
              <w:rPr>
                <w:rFonts w:ascii="Arial" w:hAnsi="Arial" w:cs="Arial"/>
              </w:rPr>
              <w:t>; and</w:t>
            </w:r>
          </w:p>
          <w:p w14:paraId="1A919E15" w14:textId="77777777" w:rsidR="006E7788" w:rsidRPr="006A6C50" w:rsidRDefault="006E7788" w:rsidP="006E7788">
            <w:pPr>
              <w:pStyle w:val="BodyText"/>
              <w:ind w:left="567" w:hanging="567"/>
              <w:jc w:val="both"/>
              <w:rPr>
                <w:rFonts w:ascii="Arial" w:hAnsi="Arial" w:cs="Arial"/>
              </w:rPr>
            </w:pPr>
            <w:r w:rsidRPr="002227BF">
              <w:rPr>
                <w:rFonts w:ascii="Arial" w:hAnsi="Arial" w:cs="Arial"/>
              </w:rPr>
              <w:t>(b)</w:t>
            </w:r>
            <w:r w:rsidRPr="002227BF">
              <w:rPr>
                <w:rFonts w:ascii="Arial" w:hAnsi="Arial" w:cs="Arial"/>
              </w:rPr>
              <w:tab/>
              <w:t xml:space="preserve">for </w:t>
            </w:r>
            <w:r w:rsidRPr="002227BF">
              <w:rPr>
                <w:rFonts w:ascii="Arial" w:hAnsi="Arial" w:cs="Arial"/>
                <w:b/>
              </w:rPr>
              <w:t>Interconnectors</w:t>
            </w:r>
            <w:r w:rsidRPr="002227BF">
              <w:rPr>
                <w:rFonts w:ascii="Arial" w:hAnsi="Arial" w:cs="Arial"/>
              </w:rPr>
              <w:t xml:space="preserve"> whose </w:t>
            </w:r>
            <w:r w:rsidRPr="002227BF">
              <w:rPr>
                <w:rFonts w:ascii="Arial" w:hAnsi="Arial" w:cs="Arial"/>
                <w:b/>
              </w:rPr>
              <w:t>Connection Site</w:t>
            </w:r>
            <w:r w:rsidRPr="002227BF">
              <w:rPr>
                <w:rFonts w:ascii="Arial" w:hAnsi="Arial" w:cs="Arial"/>
              </w:rPr>
              <w:t xml:space="preserve"> is above the B11 boundary as set out in the annual Electricity Ten Year Statement, this is the figure </w:t>
            </w:r>
            <w:r w:rsidRPr="0005076C">
              <w:rPr>
                <w:rFonts w:ascii="Arial" w:hAnsi="Arial" w:cs="Arial"/>
              </w:rPr>
              <w:t xml:space="preserve">for the purposes of </w:t>
            </w:r>
            <w:r w:rsidRPr="0005076C">
              <w:rPr>
                <w:rFonts w:ascii="Arial" w:hAnsi="Arial" w:cs="Arial"/>
                <w:b/>
              </w:rPr>
              <w:t xml:space="preserve">CUSC </w:t>
            </w:r>
            <w:r w:rsidRPr="0005076C">
              <w:rPr>
                <w:rFonts w:ascii="Arial" w:hAnsi="Arial" w:cs="Arial"/>
              </w:rPr>
              <w:t>Paragraph 9.</w:t>
            </w:r>
            <w:r>
              <w:rPr>
                <w:rFonts w:ascii="Arial" w:hAnsi="Arial" w:cs="Arial"/>
              </w:rPr>
              <w:t>4</w:t>
            </w:r>
            <w:r w:rsidRPr="0005076C">
              <w:rPr>
                <w:rFonts w:ascii="Arial" w:hAnsi="Arial" w:cs="Arial"/>
              </w:rPr>
              <w:t xml:space="preserve"> as specified in Appendix C of the </w:t>
            </w:r>
            <w:r w:rsidRPr="0005076C">
              <w:rPr>
                <w:rFonts w:ascii="Arial" w:hAnsi="Arial" w:cs="Arial"/>
                <w:b/>
              </w:rPr>
              <w:t>User’s</w:t>
            </w:r>
            <w:r w:rsidRPr="0005076C">
              <w:rPr>
                <w:rFonts w:ascii="Arial" w:hAnsi="Arial" w:cs="Arial"/>
              </w:rPr>
              <w:t xml:space="preserve"> </w:t>
            </w:r>
            <w:r w:rsidRPr="0005076C">
              <w:rPr>
                <w:rFonts w:ascii="Arial" w:hAnsi="Arial" w:cs="Arial"/>
                <w:b/>
              </w:rPr>
              <w:t>Bilateral Connection Agreement</w:t>
            </w:r>
            <w:r w:rsidRPr="0078192D">
              <w:rPr>
                <w:rFonts w:ascii="Arial" w:hAnsi="Arial" w:cs="Arial"/>
              </w:rPr>
              <w:t>;</w:t>
            </w:r>
          </w:p>
        </w:tc>
      </w:tr>
      <w:tr w:rsidR="006E7788" w:rsidRPr="006A6C50" w14:paraId="389EA83A" w14:textId="77777777" w:rsidTr="00ED2860">
        <w:tc>
          <w:tcPr>
            <w:tcW w:w="3545" w:type="dxa"/>
          </w:tcPr>
          <w:p w14:paraId="0E4AEF36" w14:textId="77777777" w:rsidR="006E7788" w:rsidRDefault="006E7788" w:rsidP="006E7788">
            <w:pPr>
              <w:pStyle w:val="BodyText"/>
              <w:rPr>
                <w:rFonts w:ascii="Arial" w:hAnsi="Arial" w:cs="Arial"/>
                <w:b/>
                <w:bCs/>
              </w:rPr>
            </w:pPr>
            <w:r>
              <w:rPr>
                <w:rFonts w:ascii="Arial" w:hAnsi="Arial" w:cs="Arial"/>
                <w:b/>
                <w:bCs/>
              </w:rPr>
              <w:t>“Interconnector Voting Sub-Group”</w:t>
            </w:r>
          </w:p>
        </w:tc>
        <w:tc>
          <w:tcPr>
            <w:tcW w:w="6775" w:type="dxa"/>
          </w:tcPr>
          <w:p w14:paraId="6BC7A06A" w14:textId="77777777" w:rsidR="006E7788" w:rsidRPr="0034202B" w:rsidRDefault="006E7788" w:rsidP="006E7788">
            <w:pPr>
              <w:spacing w:after="240"/>
              <w:ind w:left="567" w:hanging="567"/>
              <w:jc w:val="both"/>
              <w:rPr>
                <w:rFonts w:ascii="Arial" w:hAnsi="Arial" w:cs="Arial"/>
              </w:rPr>
            </w:pPr>
            <w:r w:rsidRPr="0034202B">
              <w:rPr>
                <w:rFonts w:ascii="Arial" w:hAnsi="Arial" w:cs="Arial"/>
              </w:rPr>
              <w:t xml:space="preserve">all </w:t>
            </w:r>
            <w:r w:rsidRPr="00433F8A">
              <w:rPr>
                <w:rFonts w:ascii="Arial" w:hAnsi="Arial" w:cs="Arial"/>
                <w:b/>
              </w:rPr>
              <w:t>User(s)</w:t>
            </w:r>
            <w:r w:rsidRPr="0034202B">
              <w:rPr>
                <w:rFonts w:ascii="Arial" w:hAnsi="Arial" w:cs="Arial"/>
              </w:rPr>
              <w:t xml:space="preserve"> in a </w:t>
            </w:r>
            <w:r w:rsidRPr="00433F8A">
              <w:rPr>
                <w:rFonts w:ascii="Arial" w:hAnsi="Arial" w:cs="Arial"/>
                <w:b/>
              </w:rPr>
              <w:t>Voting Group</w:t>
            </w:r>
            <w:r w:rsidRPr="0034202B">
              <w:rPr>
                <w:rFonts w:ascii="Arial" w:hAnsi="Arial" w:cs="Arial"/>
              </w:rPr>
              <w:t xml:space="preserve"> who fall within any one or more of the following categories:</w:t>
            </w:r>
          </w:p>
          <w:p w14:paraId="6461EC61" w14:textId="77777777" w:rsidR="006E7788" w:rsidRPr="0034202B" w:rsidRDefault="006E7788" w:rsidP="00DC5D2E">
            <w:pPr>
              <w:numPr>
                <w:ilvl w:val="0"/>
                <w:numId w:val="43"/>
              </w:numPr>
              <w:spacing w:after="240"/>
              <w:jc w:val="both"/>
              <w:rPr>
                <w:rFonts w:ascii="Arial" w:hAnsi="Arial" w:cs="Arial"/>
              </w:rPr>
            </w:pPr>
            <w:r w:rsidRPr="00433F8A">
              <w:rPr>
                <w:rFonts w:ascii="Arial" w:hAnsi="Arial" w:cs="Arial"/>
                <w:b/>
              </w:rPr>
              <w:t>Interconnector Owners</w:t>
            </w:r>
            <w:r>
              <w:rPr>
                <w:rFonts w:ascii="Arial" w:hAnsi="Arial" w:cs="Arial"/>
                <w:b/>
              </w:rPr>
              <w:t xml:space="preserve"> </w:t>
            </w:r>
            <w:r>
              <w:rPr>
                <w:rFonts w:ascii="Arial" w:hAnsi="Arial" w:cs="Arial"/>
              </w:rPr>
              <w:t xml:space="preserve">with a </w:t>
            </w:r>
            <w:r w:rsidRPr="00CB070F">
              <w:rPr>
                <w:rFonts w:ascii="Arial" w:hAnsi="Arial" w:cs="Arial"/>
                <w:b/>
              </w:rPr>
              <w:t>Bilateral Agreement</w:t>
            </w:r>
            <w:r w:rsidRPr="0034202B">
              <w:rPr>
                <w:rFonts w:ascii="Arial" w:hAnsi="Arial" w:cs="Arial"/>
              </w:rPr>
              <w:t xml:space="preserve">; </w:t>
            </w:r>
            <w:r>
              <w:rPr>
                <w:rFonts w:ascii="Arial" w:hAnsi="Arial" w:cs="Arial"/>
              </w:rPr>
              <w:t>and</w:t>
            </w:r>
          </w:p>
          <w:p w14:paraId="1BB63868" w14:textId="77777777" w:rsidR="006E7788" w:rsidRPr="0005076C" w:rsidRDefault="006E7788" w:rsidP="00DC5D2E">
            <w:pPr>
              <w:numPr>
                <w:ilvl w:val="0"/>
                <w:numId w:val="43"/>
              </w:numPr>
              <w:spacing w:after="240"/>
              <w:jc w:val="both"/>
              <w:rPr>
                <w:rFonts w:ascii="Arial" w:hAnsi="Arial" w:cs="Arial"/>
              </w:rPr>
            </w:pPr>
            <w:r w:rsidRPr="00433F8A">
              <w:rPr>
                <w:rFonts w:ascii="Arial" w:hAnsi="Arial" w:cs="Arial"/>
                <w:b/>
              </w:rPr>
              <w:t>Interconnector Users</w:t>
            </w:r>
          </w:p>
        </w:tc>
      </w:tr>
      <w:tr w:rsidR="006E7788" w14:paraId="0E65C0E7" w14:textId="77777777" w:rsidTr="00ED2860">
        <w:tc>
          <w:tcPr>
            <w:tcW w:w="3545" w:type="dxa"/>
          </w:tcPr>
          <w:p w14:paraId="39A8869F" w14:textId="77777777" w:rsidR="006E7788" w:rsidRDefault="006E7788" w:rsidP="006E7788">
            <w:pPr>
              <w:pStyle w:val="BodyText"/>
              <w:rPr>
                <w:rFonts w:ascii="Arial" w:hAnsi="Arial" w:cs="Arial"/>
                <w:b/>
                <w:bCs/>
              </w:rPr>
            </w:pPr>
            <w:r>
              <w:rPr>
                <w:rFonts w:ascii="Arial" w:hAnsi="Arial" w:cs="Arial"/>
                <w:b/>
                <w:bCs/>
              </w:rPr>
              <w:t>"Interface Agreement"</w:t>
            </w:r>
          </w:p>
          <w:p w14:paraId="11415B87" w14:textId="77777777" w:rsidR="006E7788" w:rsidRDefault="006E7788" w:rsidP="006E7788">
            <w:pPr>
              <w:pStyle w:val="BodyText"/>
              <w:rPr>
                <w:rFonts w:ascii="Arial" w:hAnsi="Arial" w:cs="Arial"/>
                <w:b/>
                <w:bCs/>
              </w:rPr>
            </w:pPr>
          </w:p>
        </w:tc>
        <w:tc>
          <w:tcPr>
            <w:tcW w:w="6775" w:type="dxa"/>
          </w:tcPr>
          <w:p w14:paraId="136114C0" w14:textId="77777777" w:rsidR="006E7788" w:rsidRDefault="006E7788" w:rsidP="006E7788">
            <w:pPr>
              <w:pStyle w:val="BodyText"/>
              <w:jc w:val="both"/>
              <w:rPr>
                <w:rFonts w:ascii="Arial" w:hAnsi="Arial" w:cs="Arial"/>
              </w:rPr>
            </w:pPr>
            <w:r>
              <w:rPr>
                <w:rFonts w:ascii="Arial" w:hAnsi="Arial" w:cs="Arial"/>
              </w:rPr>
              <w:t xml:space="preserve">the agreement(s) entered into pursuant to Paragraph 2.11 and Paragraph 9.13 based substantially on the forms set out in Exhibit O to the </w:t>
            </w:r>
            <w:r>
              <w:rPr>
                <w:rFonts w:ascii="Arial" w:hAnsi="Arial" w:cs="Arial"/>
                <w:b/>
              </w:rPr>
              <w:t>CUSC</w:t>
            </w:r>
            <w:r>
              <w:rPr>
                <w:rFonts w:ascii="Arial" w:hAnsi="Arial" w:cs="Arial"/>
              </w:rPr>
              <w:t xml:space="preserve">; </w:t>
            </w:r>
          </w:p>
        </w:tc>
      </w:tr>
      <w:tr w:rsidR="006E7788" w14:paraId="499519DF" w14:textId="77777777" w:rsidTr="00ED2860">
        <w:tc>
          <w:tcPr>
            <w:tcW w:w="3545" w:type="dxa"/>
          </w:tcPr>
          <w:p w14:paraId="70A60567" w14:textId="77777777" w:rsidR="006E7788" w:rsidRDefault="006E7788" w:rsidP="006E7788">
            <w:pPr>
              <w:rPr>
                <w:rFonts w:ascii="Arial" w:hAnsi="Arial" w:cs="Arial"/>
                <w:b/>
              </w:rPr>
            </w:pPr>
            <w:r>
              <w:rPr>
                <w:rFonts w:ascii="Arial" w:hAnsi="Arial" w:cs="Arial"/>
                <w:b/>
              </w:rPr>
              <w:t>“Interim Connect and Manage Arrangements”</w:t>
            </w:r>
          </w:p>
        </w:tc>
        <w:tc>
          <w:tcPr>
            <w:tcW w:w="6775" w:type="dxa"/>
          </w:tcPr>
          <w:p w14:paraId="2C2A360F" w14:textId="77777777" w:rsidR="006E7788" w:rsidRDefault="006E7788" w:rsidP="006E7788">
            <w:pPr>
              <w:jc w:val="both"/>
              <w:rPr>
                <w:rFonts w:ascii="Arial" w:hAnsi="Arial" w:cs="Arial"/>
              </w:rPr>
            </w:pPr>
            <w:r>
              <w:rPr>
                <w:rFonts w:ascii="Arial" w:hAnsi="Arial" w:cs="Arial"/>
              </w:rPr>
              <w:t xml:space="preserve">the arrangements in place between  8 May 2009 and the </w:t>
            </w:r>
            <w:r>
              <w:rPr>
                <w:rFonts w:ascii="Arial" w:hAnsi="Arial" w:cs="Arial"/>
                <w:b/>
              </w:rPr>
              <w:t>Connect and Manage Implementation Date</w:t>
            </w:r>
            <w:r>
              <w:rPr>
                <w:rFonts w:ascii="Arial" w:hAnsi="Arial" w:cs="Arial"/>
              </w:rPr>
              <w:t xml:space="preserve"> whereby </w:t>
            </w:r>
            <w:r>
              <w:rPr>
                <w:rFonts w:ascii="Arial" w:hAnsi="Arial" w:cs="Arial"/>
                <w:b/>
              </w:rPr>
              <w:t>Offers</w:t>
            </w:r>
            <w:r>
              <w:rPr>
                <w:rFonts w:ascii="Arial" w:hAnsi="Arial" w:cs="Arial"/>
              </w:rPr>
              <w:t xml:space="preserve"> were made by </w:t>
            </w:r>
            <w:r>
              <w:rPr>
                <w:rFonts w:ascii="Arial" w:hAnsi="Arial" w:cs="Arial"/>
                <w:b/>
              </w:rPr>
              <w:t>The Company</w:t>
            </w:r>
            <w:r>
              <w:rPr>
                <w:rFonts w:ascii="Arial" w:hAnsi="Arial" w:cs="Arial"/>
              </w:rPr>
              <w:t xml:space="preserve"> on the basis that a </w:t>
            </w:r>
            <w:r>
              <w:rPr>
                <w:rFonts w:ascii="Arial" w:hAnsi="Arial" w:cs="Arial"/>
                <w:b/>
              </w:rPr>
              <w:t>Derogation</w:t>
            </w:r>
            <w:r>
              <w:rPr>
                <w:rFonts w:ascii="Arial" w:hAnsi="Arial" w:cs="Arial"/>
              </w:rPr>
              <w:t xml:space="preserve"> would be obtained from the </w:t>
            </w:r>
            <w:r>
              <w:rPr>
                <w:rFonts w:ascii="Arial" w:hAnsi="Arial" w:cs="Arial"/>
                <w:b/>
              </w:rPr>
              <w:t>Authority</w:t>
            </w:r>
            <w:r>
              <w:rPr>
                <w:rFonts w:ascii="Arial" w:hAnsi="Arial" w:cs="Arial"/>
              </w:rPr>
              <w:t xml:space="preserve"> such that identified </w:t>
            </w:r>
            <w:r>
              <w:rPr>
                <w:rFonts w:ascii="Arial" w:hAnsi="Arial" w:cs="Arial"/>
                <w:b/>
              </w:rPr>
              <w:t xml:space="preserve">Transmission </w:t>
            </w:r>
            <w:r>
              <w:rPr>
                <w:rFonts w:ascii="Arial" w:hAnsi="Arial" w:cs="Arial"/>
                <w:b/>
              </w:rPr>
              <w:lastRenderedPageBreak/>
              <w:t>Reinforcement</w:t>
            </w:r>
            <w:r>
              <w:rPr>
                <w:rFonts w:ascii="Arial" w:hAnsi="Arial" w:cs="Arial"/>
              </w:rPr>
              <w:t xml:space="preserve"> </w:t>
            </w:r>
            <w:r>
              <w:rPr>
                <w:rFonts w:ascii="Arial" w:hAnsi="Arial" w:cs="Arial"/>
                <w:b/>
              </w:rPr>
              <w:t>Works</w:t>
            </w:r>
            <w:r>
              <w:rPr>
                <w:rFonts w:ascii="Arial" w:hAnsi="Arial" w:cs="Arial"/>
              </w:rPr>
              <w:t xml:space="preserve"> did not need to completed prior to connection and/or use of system;</w:t>
            </w:r>
          </w:p>
          <w:p w14:paraId="6A6897D1" w14:textId="77777777" w:rsidR="006E7788" w:rsidRDefault="006E7788" w:rsidP="006E7788">
            <w:pPr>
              <w:jc w:val="both"/>
              <w:rPr>
                <w:rFonts w:ascii="Arial" w:hAnsi="Arial" w:cs="Arial"/>
              </w:rPr>
            </w:pPr>
          </w:p>
        </w:tc>
      </w:tr>
      <w:tr w:rsidR="006E7788" w14:paraId="5D6E37CE" w14:textId="77777777" w:rsidTr="00ED2860">
        <w:tc>
          <w:tcPr>
            <w:tcW w:w="3545" w:type="dxa"/>
          </w:tcPr>
          <w:p w14:paraId="780E5DE5" w14:textId="77777777" w:rsidR="006E7788" w:rsidRPr="00D05254" w:rsidRDefault="006E7788" w:rsidP="006E7788">
            <w:pPr>
              <w:rPr>
                <w:rFonts w:ascii="Arial" w:hAnsi="Arial" w:cs="Arial"/>
                <w:szCs w:val="22"/>
              </w:rPr>
            </w:pPr>
            <w:r w:rsidRPr="00D05254">
              <w:rPr>
                <w:rFonts w:ascii="Arial" w:hAnsi="Arial" w:cs="Arial"/>
                <w:b/>
                <w:szCs w:val="22"/>
              </w:rPr>
              <w:lastRenderedPageBreak/>
              <w:t>“Interim Operational Notification”</w:t>
            </w:r>
            <w:r w:rsidRPr="00D05254">
              <w:rPr>
                <w:rFonts w:ascii="Arial" w:hAnsi="Arial" w:cs="Arial"/>
                <w:szCs w:val="22"/>
              </w:rPr>
              <w:t xml:space="preserve"> or </w:t>
            </w:r>
            <w:r w:rsidRPr="00D05254">
              <w:rPr>
                <w:rFonts w:ascii="Arial" w:hAnsi="Arial" w:cs="Arial"/>
                <w:b/>
                <w:szCs w:val="22"/>
              </w:rPr>
              <w:t>“ION”</w:t>
            </w:r>
          </w:p>
          <w:p w14:paraId="5A350AE2" w14:textId="77777777" w:rsidR="006E7788" w:rsidRPr="00D05254" w:rsidRDefault="006E7788" w:rsidP="006E7788">
            <w:pPr>
              <w:rPr>
                <w:rFonts w:ascii="Arial" w:hAnsi="Arial" w:cs="Arial"/>
                <w:szCs w:val="22"/>
              </w:rPr>
            </w:pPr>
          </w:p>
        </w:tc>
        <w:tc>
          <w:tcPr>
            <w:tcW w:w="6775" w:type="dxa"/>
          </w:tcPr>
          <w:p w14:paraId="3FEF6122"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6ADD76DF" w14:textId="77777777" w:rsidTr="00ED2860">
        <w:tc>
          <w:tcPr>
            <w:tcW w:w="3545" w:type="dxa"/>
          </w:tcPr>
          <w:p w14:paraId="685FCD99" w14:textId="77777777" w:rsidR="006E7788" w:rsidRPr="00D05254" w:rsidRDefault="006E7788" w:rsidP="006E7788">
            <w:pPr>
              <w:rPr>
                <w:rFonts w:ascii="Arial" w:hAnsi="Arial" w:cs="Arial"/>
                <w:szCs w:val="22"/>
              </w:rPr>
            </w:pPr>
            <w:r w:rsidRPr="00D05254">
              <w:rPr>
                <w:rFonts w:ascii="Arial" w:hAnsi="Arial" w:cs="Arial"/>
                <w:b/>
                <w:szCs w:val="22"/>
              </w:rPr>
              <w:t xml:space="preserve">“Interim Operational Notification Part A” </w:t>
            </w:r>
            <w:r w:rsidRPr="00D05254">
              <w:rPr>
                <w:rFonts w:ascii="Arial" w:hAnsi="Arial" w:cs="Arial"/>
                <w:szCs w:val="22"/>
              </w:rPr>
              <w:t xml:space="preserve">or </w:t>
            </w:r>
            <w:r w:rsidRPr="00D05254">
              <w:rPr>
                <w:rFonts w:ascii="Arial" w:hAnsi="Arial" w:cs="Arial"/>
                <w:b/>
                <w:szCs w:val="22"/>
              </w:rPr>
              <w:t>“ION Part A”</w:t>
            </w:r>
          </w:p>
        </w:tc>
        <w:tc>
          <w:tcPr>
            <w:tcW w:w="6775" w:type="dxa"/>
          </w:tcPr>
          <w:p w14:paraId="3E5F58C6"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7784A565" w14:textId="77777777" w:rsidTr="00ED2860">
        <w:tc>
          <w:tcPr>
            <w:tcW w:w="3545" w:type="dxa"/>
          </w:tcPr>
          <w:p w14:paraId="4D264C23" w14:textId="77777777" w:rsidR="006E7788" w:rsidRPr="00D05254" w:rsidRDefault="006E7788" w:rsidP="006E7788">
            <w:pPr>
              <w:rPr>
                <w:rFonts w:ascii="Arial" w:hAnsi="Arial" w:cs="Arial"/>
                <w:b/>
                <w:szCs w:val="22"/>
              </w:rPr>
            </w:pPr>
          </w:p>
          <w:p w14:paraId="5143AFC2" w14:textId="77777777" w:rsidR="006E7788" w:rsidRPr="00D05254" w:rsidRDefault="006E7788" w:rsidP="006E7788">
            <w:pPr>
              <w:rPr>
                <w:rFonts w:ascii="Arial" w:hAnsi="Arial" w:cs="Arial"/>
                <w:szCs w:val="22"/>
              </w:rPr>
            </w:pPr>
            <w:r w:rsidRPr="00D05254">
              <w:rPr>
                <w:rFonts w:ascii="Arial" w:hAnsi="Arial" w:cs="Arial"/>
                <w:b/>
                <w:szCs w:val="22"/>
              </w:rPr>
              <w:t>“Interim Operational Notification Part B”</w:t>
            </w:r>
            <w:r w:rsidRPr="00D05254">
              <w:rPr>
                <w:rFonts w:ascii="Arial" w:hAnsi="Arial" w:cs="Arial"/>
                <w:szCs w:val="22"/>
              </w:rPr>
              <w:t xml:space="preserve"> or </w:t>
            </w:r>
            <w:r w:rsidRPr="00D05254">
              <w:rPr>
                <w:rFonts w:ascii="Arial" w:hAnsi="Arial" w:cs="Arial"/>
                <w:b/>
                <w:szCs w:val="22"/>
              </w:rPr>
              <w:t>“ION Part B”</w:t>
            </w:r>
          </w:p>
        </w:tc>
        <w:tc>
          <w:tcPr>
            <w:tcW w:w="6775" w:type="dxa"/>
          </w:tcPr>
          <w:p w14:paraId="2CBA8589" w14:textId="77777777" w:rsidR="006E7788" w:rsidRPr="00D05254" w:rsidRDefault="006E7788" w:rsidP="006E7788">
            <w:pPr>
              <w:jc w:val="both"/>
              <w:rPr>
                <w:rFonts w:ascii="Arial" w:hAnsi="Arial" w:cs="Arial"/>
                <w:szCs w:val="22"/>
              </w:rPr>
            </w:pPr>
          </w:p>
          <w:p w14:paraId="0AA1AD5E" w14:textId="77777777" w:rsidR="006E7788" w:rsidRPr="00D05254" w:rsidRDefault="006E7788" w:rsidP="006E7788">
            <w:pPr>
              <w:jc w:val="both"/>
              <w:rPr>
                <w:rFonts w:ascii="Arial" w:hAnsi="Arial" w:cs="Arial"/>
                <w:szCs w:val="22"/>
              </w:rPr>
            </w:pPr>
            <w:r w:rsidRPr="00D05254">
              <w:rPr>
                <w:rFonts w:ascii="Arial" w:hAnsi="Arial" w:cs="Arial"/>
                <w:szCs w:val="22"/>
              </w:rPr>
              <w:t xml:space="preserve">as defined in the </w:t>
            </w:r>
            <w:r w:rsidRPr="00D05254">
              <w:rPr>
                <w:rFonts w:ascii="Arial" w:hAnsi="Arial" w:cs="Arial"/>
                <w:b/>
                <w:szCs w:val="22"/>
              </w:rPr>
              <w:t>Grid Code</w:t>
            </w:r>
            <w:r w:rsidRPr="00D05254">
              <w:rPr>
                <w:rFonts w:ascii="Arial" w:hAnsi="Arial" w:cs="Arial"/>
                <w:szCs w:val="22"/>
              </w:rPr>
              <w:t>;</w:t>
            </w:r>
          </w:p>
        </w:tc>
      </w:tr>
      <w:tr w:rsidR="006E7788" w14:paraId="4EBBE019" w14:textId="77777777" w:rsidTr="00ED2860">
        <w:tc>
          <w:tcPr>
            <w:tcW w:w="3545" w:type="dxa"/>
          </w:tcPr>
          <w:p w14:paraId="36CA0103" w14:textId="77777777" w:rsidR="006E7788" w:rsidRDefault="006E7788" w:rsidP="006E7788">
            <w:pPr>
              <w:pStyle w:val="BodyText"/>
              <w:rPr>
                <w:rFonts w:ascii="Arial" w:hAnsi="Arial" w:cs="Arial"/>
                <w:b/>
                <w:bCs/>
              </w:rPr>
            </w:pPr>
            <w:r>
              <w:rPr>
                <w:rFonts w:ascii="Arial" w:hAnsi="Arial" w:cs="Arial"/>
                <w:b/>
                <w:bCs/>
              </w:rPr>
              <w:t>"Interim Panel and Alternate Election process"</w:t>
            </w:r>
          </w:p>
        </w:tc>
        <w:tc>
          <w:tcPr>
            <w:tcW w:w="6775" w:type="dxa"/>
          </w:tcPr>
          <w:p w14:paraId="7E95AA86" w14:textId="77777777" w:rsidR="006E7788" w:rsidRDefault="006E7788" w:rsidP="006E7788">
            <w:pPr>
              <w:pStyle w:val="BodyText"/>
              <w:jc w:val="both"/>
              <w:rPr>
                <w:rFonts w:ascii="Arial" w:hAnsi="Arial" w:cs="Arial"/>
              </w:rPr>
            </w:pPr>
            <w:r>
              <w:rPr>
                <w:rFonts w:ascii="Arial" w:hAnsi="Arial" w:cs="Arial"/>
              </w:rPr>
              <w:t>As defined in Paragraph 8A.4.3.2</w:t>
            </w:r>
          </w:p>
        </w:tc>
      </w:tr>
      <w:tr w:rsidR="006E7788" w14:paraId="5FF38E92" w14:textId="77777777" w:rsidTr="00ED2860">
        <w:tc>
          <w:tcPr>
            <w:tcW w:w="3545" w:type="dxa"/>
          </w:tcPr>
          <w:p w14:paraId="1890FE05"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w:t>
            </w:r>
            <w:r>
              <w:rPr>
                <w:rFonts w:ascii="Arial" w:hAnsi="Arial" w:cs="Arial"/>
              </w:rPr>
              <w:t>”</w:t>
            </w:r>
          </w:p>
        </w:tc>
        <w:tc>
          <w:tcPr>
            <w:tcW w:w="6775" w:type="dxa"/>
          </w:tcPr>
          <w:p w14:paraId="0D6DBE9E" w14:textId="77777777" w:rsidR="006E7788" w:rsidRDefault="006E7788" w:rsidP="006E7788">
            <w:pPr>
              <w:pStyle w:val="BodyText"/>
              <w:spacing w:before="120" w:after="120"/>
              <w:jc w:val="both"/>
              <w:rPr>
                <w:rFonts w:ascii="Arial" w:hAnsi="Arial" w:cs="Arial"/>
              </w:rPr>
            </w:pPr>
            <w:r>
              <w:rPr>
                <w:rFonts w:ascii="Arial" w:hAnsi="Arial" w:cs="Arial"/>
              </w:rPr>
              <w:t>where either:-</w:t>
            </w:r>
          </w:p>
          <w:p w14:paraId="46365ABC"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     solely as a result of </w:t>
            </w:r>
            <w:r>
              <w:rPr>
                <w:rFonts w:ascii="Arial" w:hAnsi="Arial" w:cs="Arial"/>
                <w:b/>
              </w:rPr>
              <w:t>Deenergisation</w:t>
            </w:r>
            <w:r>
              <w:rPr>
                <w:rFonts w:ascii="Arial" w:hAnsi="Arial" w:cs="Arial"/>
              </w:rPr>
              <w:t xml:space="preserve"> of     </w:t>
            </w:r>
            <w:r>
              <w:rPr>
                <w:rFonts w:ascii="Arial" w:hAnsi="Arial" w:cs="Arial"/>
                <w:b/>
              </w:rPr>
              <w:t>Plant and Apparatus</w:t>
            </w:r>
            <w:r>
              <w:rPr>
                <w:rFonts w:ascii="Arial" w:hAnsi="Arial" w:cs="Arial"/>
              </w:rPr>
              <w:t xml:space="preserve"> forming part of the </w:t>
            </w:r>
            <w:r>
              <w:rPr>
                <w:rFonts w:ascii="Arial" w:hAnsi="Arial" w:cs="Arial"/>
                <w:b/>
              </w:rPr>
              <w:t>National Electricity Transmission System</w:t>
            </w:r>
            <w:r>
              <w:rPr>
                <w:rFonts w:ascii="Arial" w:hAnsi="Arial" w:cs="Arial"/>
              </w:rPr>
              <w:t>; or</w:t>
            </w:r>
          </w:p>
          <w:p w14:paraId="2E43C600"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  in accordance with an </w:t>
            </w:r>
            <w:r>
              <w:rPr>
                <w:rFonts w:ascii="Arial" w:hAnsi="Arial" w:cs="Arial"/>
                <w:b/>
              </w:rPr>
              <w:t>Emergency Deenergisation Instruction</w:t>
            </w:r>
            <w:r>
              <w:rPr>
                <w:rFonts w:ascii="Arial" w:hAnsi="Arial" w:cs="Arial"/>
              </w:rPr>
              <w:t>; or</w:t>
            </w:r>
          </w:p>
          <w:p w14:paraId="790FB075" w14:textId="77777777" w:rsidR="006E7788" w:rsidRDefault="006E7788" w:rsidP="006E7788">
            <w:pPr>
              <w:pStyle w:val="BodyText"/>
              <w:tabs>
                <w:tab w:val="left" w:pos="572"/>
              </w:tabs>
              <w:spacing w:before="120" w:after="120"/>
              <w:ind w:left="607" w:hanging="607"/>
              <w:jc w:val="both"/>
              <w:rPr>
                <w:rFonts w:ascii="Arial" w:hAnsi="Arial" w:cs="Arial"/>
              </w:rPr>
            </w:pPr>
            <w:r>
              <w:rPr>
                <w:rFonts w:ascii="Arial" w:hAnsi="Arial" w:cs="Arial"/>
              </w:rPr>
              <w:t xml:space="preserve">(iii)      solely as a result of an </w:t>
            </w:r>
            <w:r w:rsidRPr="007454CC">
              <w:rPr>
                <w:rFonts w:ascii="Arial" w:hAnsi="Arial" w:cs="Arial"/>
                <w:b/>
              </w:rPr>
              <w:t>User Emergency Deenergisation</w:t>
            </w:r>
            <w:r>
              <w:rPr>
                <w:rFonts w:ascii="Arial" w:hAnsi="Arial" w:cs="Arial"/>
              </w:rPr>
              <w:t xml:space="preserve">;  </w:t>
            </w:r>
          </w:p>
          <w:p w14:paraId="69F17D20"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Export</w:t>
            </w:r>
            <w:r>
              <w:rPr>
                <w:rFonts w:ascii="Arial" w:hAnsi="Arial" w:cs="Arial"/>
              </w:rPr>
              <w:t xml:space="preserve"> </w:t>
            </w:r>
            <w:r>
              <w:rPr>
                <w:rFonts w:ascii="Arial" w:hAnsi="Arial" w:cs="Arial"/>
                <w:b/>
              </w:rPr>
              <w:t>BM Unit</w:t>
            </w:r>
            <w:r>
              <w:rPr>
                <w:rFonts w:ascii="Arial" w:hAnsi="Arial" w:cs="Arial"/>
              </w:rPr>
              <w:t xml:space="preserve"> comprised in the </w:t>
            </w:r>
            <w:r>
              <w:rPr>
                <w:rFonts w:ascii="Arial" w:hAnsi="Arial" w:cs="Arial"/>
                <w:b/>
              </w:rPr>
              <w:t xml:space="preserve">User’s Equipment </w:t>
            </w:r>
            <w:r>
              <w:rPr>
                <w:rFonts w:ascii="Arial" w:hAnsi="Arial" w:cs="Arial"/>
              </w:rPr>
              <w:t xml:space="preserve">of an </w:t>
            </w:r>
            <w:r>
              <w:rPr>
                <w:rFonts w:ascii="Arial" w:hAnsi="Arial" w:cs="Arial"/>
                <w:b/>
              </w:rPr>
              <w:t>Affected User</w:t>
            </w:r>
            <w:r>
              <w:rPr>
                <w:rFonts w:ascii="Arial" w:hAnsi="Arial" w:cs="Arial"/>
              </w:rPr>
              <w:t xml:space="preserve"> (other than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705A21F1" w14:textId="77777777" w:rsidR="006E7788" w:rsidRDefault="006E7788" w:rsidP="006E7788">
            <w:pPr>
              <w:pStyle w:val="BodyText"/>
              <w:numPr>
                <w:ilvl w:val="0"/>
                <w:numId w:val="37"/>
              </w:numPr>
              <w:spacing w:before="120" w:after="120"/>
              <w:ind w:left="567" w:hanging="567"/>
              <w:jc w:val="both"/>
              <w:rPr>
                <w:rFonts w:ascii="Arial" w:hAnsi="Arial" w:cs="Arial"/>
              </w:rPr>
            </w:pPr>
            <w:r>
              <w:rPr>
                <w:rFonts w:ascii="Arial" w:hAnsi="Arial" w:cs="Arial"/>
              </w:rPr>
              <w:t xml:space="preserve">an </w:t>
            </w:r>
            <w:r w:rsidRPr="00F96CF5">
              <w:rPr>
                <w:rFonts w:ascii="Arial" w:hAnsi="Arial" w:cs="Arial"/>
                <w:b/>
              </w:rPr>
              <w:t xml:space="preserve">Associated Export </w:t>
            </w:r>
            <w:r>
              <w:rPr>
                <w:rFonts w:ascii="Arial" w:hAnsi="Arial" w:cs="Arial"/>
                <w:b/>
              </w:rPr>
              <w:t xml:space="preserve">BM Unit </w:t>
            </w:r>
            <w:r>
              <w:rPr>
                <w:rFonts w:ascii="Arial" w:hAnsi="Arial" w:cs="Arial"/>
              </w:rPr>
              <w:t xml:space="preserve">of an </w:t>
            </w:r>
            <w:r w:rsidRPr="00F96CF5">
              <w:rPr>
                <w:rFonts w:ascii="Arial" w:hAnsi="Arial" w:cs="Arial"/>
                <w:b/>
              </w:rPr>
              <w:t>Affected User</w:t>
            </w:r>
            <w:r>
              <w:rPr>
                <w:rFonts w:ascii="Arial" w:hAnsi="Arial" w:cs="Arial"/>
              </w:rPr>
              <w:t xml:space="preserve"> is (other than an </w:t>
            </w:r>
            <w:r w:rsidRPr="00F96CF5">
              <w:rPr>
                <w:rFonts w:ascii="Arial" w:hAnsi="Arial" w:cs="Arial"/>
                <w:b/>
              </w:rPr>
              <w:t>Interconnector Owner</w:t>
            </w:r>
            <w:r>
              <w:rPr>
                <w:rFonts w:ascii="Arial" w:hAnsi="Arial" w:cs="Arial"/>
              </w:rPr>
              <w:t xml:space="preserve">) </w:t>
            </w:r>
            <w:r w:rsidRPr="00F96CF5">
              <w:rPr>
                <w:rFonts w:ascii="Arial" w:hAnsi="Arial" w:cs="Arial"/>
                <w:b/>
              </w:rPr>
              <w:t>Deenergised</w:t>
            </w:r>
            <w:r>
              <w:rPr>
                <w:rFonts w:ascii="Arial" w:hAnsi="Arial" w:cs="Arial"/>
              </w:rPr>
              <w:t xml:space="preserve"> from the </w:t>
            </w:r>
            <w:r w:rsidRPr="00F96CF5">
              <w:rPr>
                <w:rFonts w:ascii="Arial" w:hAnsi="Arial" w:cs="Arial"/>
                <w:b/>
              </w:rPr>
              <w:t>National Grid Transmission System</w:t>
            </w:r>
            <w:r>
              <w:rPr>
                <w:rFonts w:ascii="Arial" w:hAnsi="Arial" w:cs="Arial"/>
              </w:rPr>
              <w:t xml:space="preserve">; or </w:t>
            </w:r>
          </w:p>
          <w:p w14:paraId="4CD51B47" w14:textId="77777777" w:rsidR="006E7788" w:rsidRDefault="006E7788" w:rsidP="006E7788">
            <w:pPr>
              <w:pStyle w:val="BodyText"/>
              <w:spacing w:before="120" w:after="120"/>
              <w:ind w:left="517" w:hanging="607"/>
              <w:jc w:val="both"/>
              <w:rPr>
                <w:rFonts w:ascii="Arial" w:hAnsi="Arial" w:cs="Arial"/>
              </w:rPr>
            </w:pPr>
            <w:r>
              <w:rPr>
                <w:rFonts w:ascii="Arial" w:hAnsi="Arial" w:cs="Arial"/>
              </w:rPr>
              <w:t xml:space="preserve"> c)   an </w:t>
            </w:r>
            <w:r>
              <w:rPr>
                <w:rFonts w:ascii="Arial" w:hAnsi="Arial" w:cs="Arial"/>
                <w:b/>
              </w:rPr>
              <w:t xml:space="preserve">Interconnector </w:t>
            </w:r>
            <w:r>
              <w:rPr>
                <w:rFonts w:ascii="Arial" w:hAnsi="Arial" w:cs="Arial"/>
              </w:rPr>
              <w:t xml:space="preserve">of an </w:t>
            </w:r>
            <w:r>
              <w:rPr>
                <w:rFonts w:ascii="Arial" w:hAnsi="Arial" w:cs="Arial"/>
                <w:b/>
              </w:rPr>
              <w:t xml:space="preserve">Affected User </w:t>
            </w:r>
            <w:r>
              <w:rPr>
                <w:rFonts w:ascii="Arial" w:hAnsi="Arial" w:cs="Arial"/>
              </w:rPr>
              <w:t xml:space="preserve">who is an </w:t>
            </w:r>
            <w:r>
              <w:rPr>
                <w:rFonts w:ascii="Arial" w:hAnsi="Arial" w:cs="Arial"/>
                <w:b/>
              </w:rPr>
              <w:t>Interconnector Owner</w:t>
            </w:r>
            <w:r>
              <w:rPr>
                <w:rFonts w:ascii="Arial" w:hAnsi="Arial" w:cs="Arial"/>
              </w:rPr>
              <w:t xml:space="preserve"> is </w:t>
            </w:r>
            <w:r>
              <w:rPr>
                <w:rFonts w:ascii="Arial" w:hAnsi="Arial" w:cs="Arial"/>
                <w:b/>
              </w:rPr>
              <w:t>Deenergised</w:t>
            </w:r>
            <w:r>
              <w:rPr>
                <w:rFonts w:ascii="Arial" w:hAnsi="Arial" w:cs="Arial"/>
              </w:rPr>
              <w:t>.; or</w:t>
            </w:r>
          </w:p>
          <w:p w14:paraId="3CD8B063" w14:textId="4F720AA9" w:rsidR="006E7788" w:rsidRDefault="006E7788" w:rsidP="00916BEC">
            <w:pPr>
              <w:pStyle w:val="BodyText"/>
              <w:spacing w:before="120" w:after="120"/>
              <w:ind w:left="517" w:hanging="516"/>
              <w:jc w:val="both"/>
              <w:rPr>
                <w:rFonts w:ascii="Arial" w:hAnsi="Arial" w:cs="Arial"/>
              </w:rPr>
            </w:pPr>
            <w:r>
              <w:rPr>
                <w:rFonts w:ascii="Arial" w:hAnsi="Arial" w:cs="Arial"/>
              </w:rPr>
              <w:t xml:space="preserve">d)   The </w:t>
            </w:r>
            <w:r>
              <w:rPr>
                <w:rFonts w:ascii="Arial" w:hAnsi="Arial" w:cs="Arial"/>
                <w:b/>
              </w:rPr>
              <w:t xml:space="preserve">Maximum Export Limit </w:t>
            </w:r>
            <w:r>
              <w:rPr>
                <w:rFonts w:ascii="Arial" w:hAnsi="Arial" w:cs="Arial"/>
              </w:rPr>
              <w:t xml:space="preserve">in respect of the </w:t>
            </w:r>
            <w:r>
              <w:rPr>
                <w:rFonts w:ascii="Arial" w:hAnsi="Arial" w:cs="Arial"/>
                <w:b/>
              </w:rPr>
              <w:t xml:space="preserve">BM Unit(s) </w:t>
            </w:r>
            <w:r>
              <w:rPr>
                <w:rFonts w:ascii="Arial" w:hAnsi="Arial" w:cs="Arial"/>
              </w:rPr>
              <w:t xml:space="preserve">associated with such </w:t>
            </w:r>
            <w:r>
              <w:rPr>
                <w:rFonts w:ascii="Arial" w:hAnsi="Arial" w:cs="Arial"/>
                <w:b/>
              </w:rPr>
              <w:t xml:space="preserve">User’s Equipment </w:t>
            </w:r>
            <w:r>
              <w:rPr>
                <w:rFonts w:ascii="Arial" w:hAnsi="Arial" w:cs="Arial"/>
              </w:rPr>
              <w:t>is zero.</w:t>
            </w:r>
          </w:p>
        </w:tc>
      </w:tr>
      <w:tr w:rsidR="006E7788" w14:paraId="6246140E" w14:textId="77777777" w:rsidTr="00ED2860">
        <w:tc>
          <w:tcPr>
            <w:tcW w:w="3545" w:type="dxa"/>
          </w:tcPr>
          <w:p w14:paraId="1DB15141" w14:textId="77777777" w:rsidR="006E7788" w:rsidRDefault="006E7788" w:rsidP="006E7788">
            <w:pPr>
              <w:pStyle w:val="BodyText"/>
              <w:spacing w:before="120" w:after="120"/>
              <w:rPr>
                <w:rFonts w:ascii="Arial" w:hAnsi="Arial" w:cs="Arial"/>
                <w:b/>
                <w:bCs/>
              </w:rPr>
            </w:pPr>
            <w:r>
              <w:rPr>
                <w:rFonts w:ascii="Arial" w:hAnsi="Arial" w:cs="Arial"/>
              </w:rPr>
              <w:t>“</w:t>
            </w:r>
            <w:r>
              <w:rPr>
                <w:rFonts w:ascii="Arial" w:hAnsi="Arial" w:cs="Arial"/>
                <w:b/>
              </w:rPr>
              <w:t>Interruption Payment</w:t>
            </w:r>
            <w:r>
              <w:rPr>
                <w:rFonts w:ascii="Arial" w:hAnsi="Arial" w:cs="Arial"/>
              </w:rPr>
              <w:t>”</w:t>
            </w:r>
          </w:p>
        </w:tc>
        <w:tc>
          <w:tcPr>
            <w:tcW w:w="6775" w:type="dxa"/>
          </w:tcPr>
          <w:p w14:paraId="3686F8C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the payment for a </w:t>
            </w:r>
            <w:r w:rsidRPr="006A707F">
              <w:rPr>
                <w:rFonts w:ascii="Arial" w:hAnsi="Arial" w:cs="Arial"/>
                <w:b/>
              </w:rPr>
              <w:t>Relevant Interruption</w:t>
            </w:r>
            <w:r w:rsidRPr="006A707F">
              <w:rPr>
                <w:rFonts w:ascii="Arial" w:hAnsi="Arial" w:cs="Arial"/>
              </w:rPr>
              <w:t xml:space="preserve"> calculated as follows:</w:t>
            </w:r>
          </w:p>
          <w:p w14:paraId="73023BFC"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a </w:t>
            </w:r>
            <w:r w:rsidRPr="006A707F">
              <w:rPr>
                <w:rFonts w:ascii="Arial" w:hAnsi="Arial" w:cs="Arial"/>
                <w:b/>
              </w:rPr>
              <w:t>Planned Outage</w:t>
            </w:r>
            <w:r w:rsidRPr="006A707F">
              <w:rPr>
                <w:rFonts w:ascii="Arial" w:hAnsi="Arial" w:cs="Arial"/>
                <w:b/>
                <w:bCs/>
              </w:rPr>
              <w:t>;</w:t>
            </w:r>
          </w:p>
          <w:p w14:paraId="37C42902"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7B66124E" w14:textId="77777777" w:rsidR="006E7788" w:rsidRDefault="006E7788" w:rsidP="006E7788">
            <w:pPr>
              <w:pStyle w:val="BodyText"/>
              <w:spacing w:before="120" w:after="120"/>
              <w:ind w:left="3"/>
              <w:jc w:val="both"/>
              <w:rPr>
                <w:rFonts w:ascii="Arial" w:hAnsi="Arial" w:cs="Arial"/>
                <w:b/>
              </w:rPr>
            </w:pPr>
            <w:r w:rsidRPr="00F10F75">
              <w:rPr>
                <w:position w:val="-28"/>
              </w:rPr>
              <w:object w:dxaOrig="9260" w:dyaOrig="680" w14:anchorId="7B1639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0.55pt;height:24.4pt" o:ole="">
                  <v:imagedata r:id="rId16" o:title=""/>
                </v:shape>
                <o:OLEObject Type="Embed" ProgID="Equation.3" ShapeID="_x0000_i1025" DrawAspect="Content" ObjectID="_1777802821" r:id="rId17"/>
              </w:object>
            </w:r>
          </w:p>
          <w:p w14:paraId="15D93FB6" w14:textId="77777777" w:rsidR="006E7788"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4A6DE8E1" w14:textId="77777777" w:rsidR="006E7788" w:rsidRDefault="006E7788" w:rsidP="006E7788">
            <w:pPr>
              <w:pStyle w:val="BodyText"/>
              <w:spacing w:before="120" w:after="120"/>
              <w:ind w:left="3"/>
              <w:jc w:val="both"/>
              <w:rPr>
                <w:rFonts w:ascii="Arial" w:hAnsi="Arial" w:cs="Arial"/>
                <w:b/>
              </w:rPr>
            </w:pPr>
            <w:r w:rsidRPr="00DD387D">
              <w:rPr>
                <w:position w:val="-48"/>
              </w:rPr>
              <w:object w:dxaOrig="6680" w:dyaOrig="1100" w14:anchorId="1EA7F06A">
                <v:shape id="_x0000_i1026" type="#_x0000_t75" style="width:301.15pt;height:54.45pt" o:ole="">
                  <v:imagedata r:id="rId18" o:title=""/>
                </v:shape>
                <o:OLEObject Type="Embed" ProgID="Equation.3" ShapeID="_x0000_i1026" DrawAspect="Content" ObjectID="_1777802822" r:id="rId19"/>
              </w:object>
            </w:r>
          </w:p>
          <w:p w14:paraId="758BEFA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1476CE4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i = calendar days</w:t>
            </w:r>
          </w:p>
          <w:p w14:paraId="2CD4ABE6"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k = </w:t>
            </w:r>
            <w:r w:rsidRPr="006A707F">
              <w:rPr>
                <w:rFonts w:ascii="Arial" w:hAnsi="Arial" w:cs="Arial"/>
                <w:bCs/>
              </w:rPr>
              <w:t>1, representing the first calendar</w:t>
            </w:r>
            <w:r w:rsidRPr="006A707F">
              <w:rPr>
                <w:rFonts w:ascii="Arial" w:hAnsi="Arial" w:cs="Arial"/>
              </w:rPr>
              <w:t xml:space="preserve"> day associated with a </w:t>
            </w:r>
            <w:r w:rsidRPr="006A707F">
              <w:rPr>
                <w:rFonts w:ascii="Arial" w:hAnsi="Arial" w:cs="Arial"/>
                <w:b/>
                <w:bCs/>
              </w:rPr>
              <w:t xml:space="preserve">Relevant Interruption. </w:t>
            </w:r>
            <w:r w:rsidRPr="006A707F">
              <w:rPr>
                <w:rFonts w:ascii="Arial" w:hAnsi="Arial" w:cs="Arial"/>
                <w:bCs/>
              </w:rPr>
              <w:t xml:space="preserve">  </w:t>
            </w:r>
          </w:p>
          <w:p w14:paraId="75D3672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n = number of complete or part complete calendar days of a </w:t>
            </w:r>
            <w:r w:rsidRPr="006A707F">
              <w:rPr>
                <w:rFonts w:ascii="Arial" w:hAnsi="Arial" w:cs="Arial"/>
                <w:b/>
              </w:rPr>
              <w:t>Relevant Interruption</w:t>
            </w:r>
          </w:p>
          <w:p w14:paraId="4A2A1445"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 xml:space="preserve">In the case of a </w:t>
            </w:r>
            <w:r w:rsidRPr="006A707F">
              <w:rPr>
                <w:rFonts w:ascii="Arial" w:hAnsi="Arial" w:cs="Arial"/>
                <w:b/>
              </w:rPr>
              <w:t xml:space="preserve">Relevant Interruption </w:t>
            </w:r>
            <w:r w:rsidRPr="006A707F">
              <w:rPr>
                <w:rFonts w:ascii="Arial" w:hAnsi="Arial" w:cs="Arial"/>
              </w:rPr>
              <w:t xml:space="preserve">arising as a result of </w:t>
            </w:r>
            <w:r>
              <w:rPr>
                <w:rFonts w:ascii="Arial" w:hAnsi="Arial" w:cs="Arial"/>
              </w:rPr>
              <w:t xml:space="preserve">either </w:t>
            </w:r>
            <w:r w:rsidRPr="006A707F">
              <w:rPr>
                <w:rFonts w:ascii="Arial" w:hAnsi="Arial" w:cs="Arial"/>
              </w:rPr>
              <w:t xml:space="preserve">an  </w:t>
            </w:r>
            <w:r w:rsidRPr="006A707F">
              <w:rPr>
                <w:rFonts w:ascii="Arial" w:hAnsi="Arial" w:cs="Arial"/>
                <w:b/>
              </w:rPr>
              <w:t>Emergency</w:t>
            </w:r>
            <w:r w:rsidRPr="006A707F">
              <w:rPr>
                <w:rFonts w:ascii="Arial" w:hAnsi="Arial" w:cs="Arial"/>
                <w:b/>
                <w:bCs/>
              </w:rPr>
              <w:t xml:space="preserve"> </w:t>
            </w:r>
            <w:r w:rsidRPr="006A707F">
              <w:rPr>
                <w:rFonts w:ascii="Arial" w:hAnsi="Arial" w:cs="Arial"/>
                <w:b/>
              </w:rPr>
              <w:t>Deenergisation Instruction</w:t>
            </w:r>
            <w:r>
              <w:rPr>
                <w:rFonts w:ascii="Arial" w:hAnsi="Arial" w:cs="Arial"/>
                <w:b/>
              </w:rPr>
              <w:t xml:space="preserve"> </w:t>
            </w:r>
            <w:r w:rsidRPr="00F96CF5">
              <w:rPr>
                <w:rFonts w:ascii="Arial" w:hAnsi="Arial" w:cs="Arial"/>
              </w:rPr>
              <w:t>or a</w:t>
            </w:r>
            <w:r>
              <w:rPr>
                <w:rFonts w:ascii="Arial" w:hAnsi="Arial" w:cs="Arial"/>
                <w:b/>
              </w:rPr>
              <w:t xml:space="preserve"> User Emergency Deenergisation </w:t>
            </w:r>
          </w:p>
          <w:p w14:paraId="4B587CB3"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1CB4AC81" w14:textId="529F4E7C"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2BBEC5FC" wp14:editId="353879A4">
                  <wp:extent cx="527685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5A4AA3A8"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7C755937" w14:textId="1DA557DD" w:rsidR="006E7788" w:rsidRPr="006A707F" w:rsidRDefault="003E22B2" w:rsidP="006E7788">
            <w:pPr>
              <w:pStyle w:val="BodyText"/>
              <w:tabs>
                <w:tab w:val="left" w:pos="6811"/>
              </w:tabs>
              <w:spacing w:before="120" w:after="120"/>
              <w:ind w:left="3"/>
              <w:jc w:val="both"/>
              <w:rPr>
                <w:rFonts w:ascii="Arial" w:hAnsi="Arial" w:cs="Arial"/>
              </w:rPr>
            </w:pPr>
            <w:r w:rsidRPr="006A707F">
              <w:rPr>
                <w:rFonts w:ascii="Arial" w:hAnsi="Arial" w:cs="Arial"/>
                <w:noProof/>
              </w:rPr>
              <w:drawing>
                <wp:inline distT="0" distB="0" distL="0" distR="0" wp14:anchorId="50BE2638" wp14:editId="60399F69">
                  <wp:extent cx="5276850" cy="6762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276850" cy="676275"/>
                          </a:xfrm>
                          <a:prstGeom prst="rect">
                            <a:avLst/>
                          </a:prstGeom>
                          <a:noFill/>
                          <a:ln>
                            <a:noFill/>
                          </a:ln>
                        </pic:spPr>
                      </pic:pic>
                    </a:graphicData>
                  </a:graphic>
                </wp:inline>
              </w:drawing>
            </w:r>
          </w:p>
          <w:p w14:paraId="3CEC967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5B55BE21" w14:textId="7EE622CA" w:rsidR="006E7788" w:rsidRPr="006A707F" w:rsidRDefault="003E22B2" w:rsidP="006E7788">
            <w:pPr>
              <w:pStyle w:val="BodyText"/>
              <w:tabs>
                <w:tab w:val="left" w:pos="5960"/>
              </w:tabs>
              <w:spacing w:before="120" w:after="120"/>
              <w:ind w:left="3" w:right="-1247"/>
              <w:jc w:val="both"/>
              <w:rPr>
                <w:rFonts w:ascii="Arial" w:hAnsi="Arial" w:cs="Arial"/>
                <w:b/>
                <w:bCs/>
              </w:rPr>
            </w:pPr>
            <w:r w:rsidRPr="006A707F">
              <w:rPr>
                <w:rFonts w:ascii="Arial" w:hAnsi="Arial" w:cs="Arial"/>
                <w:noProof/>
              </w:rPr>
              <w:drawing>
                <wp:inline distT="0" distB="0" distL="0" distR="0" wp14:anchorId="29CD0BBC" wp14:editId="51FD5657">
                  <wp:extent cx="4695825" cy="4762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695825" cy="476250"/>
                          </a:xfrm>
                          <a:prstGeom prst="rect">
                            <a:avLst/>
                          </a:prstGeom>
                          <a:noFill/>
                          <a:ln>
                            <a:noFill/>
                          </a:ln>
                        </pic:spPr>
                      </pic:pic>
                    </a:graphicData>
                  </a:graphic>
                </wp:inline>
              </w:drawing>
            </w:r>
          </w:p>
          <w:p w14:paraId="036BE2D7" w14:textId="77777777" w:rsidR="006E7788" w:rsidRPr="006A707F" w:rsidRDefault="006E7788" w:rsidP="006E7788">
            <w:pPr>
              <w:pStyle w:val="BodyText"/>
              <w:spacing w:before="120" w:after="120"/>
              <w:ind w:left="3"/>
              <w:jc w:val="both"/>
              <w:rPr>
                <w:rFonts w:ascii="Arial" w:hAnsi="Arial" w:cs="Arial"/>
                <w:b/>
                <w:bCs/>
              </w:rPr>
            </w:pPr>
          </w:p>
          <w:p w14:paraId="5CEA065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1901B583" w14:textId="41982B15"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lastRenderedPageBreak/>
              <w:drawing>
                <wp:inline distT="0" distB="0" distL="0" distR="0" wp14:anchorId="3A47F986" wp14:editId="14E573CD">
                  <wp:extent cx="4857750" cy="4953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857750" cy="495300"/>
                          </a:xfrm>
                          <a:prstGeom prst="rect">
                            <a:avLst/>
                          </a:prstGeom>
                          <a:noFill/>
                          <a:ln>
                            <a:noFill/>
                          </a:ln>
                        </pic:spPr>
                      </pic:pic>
                    </a:graphicData>
                  </a:graphic>
                </wp:inline>
              </w:drawing>
            </w:r>
          </w:p>
          <w:p w14:paraId="719D12C4" w14:textId="77777777" w:rsidR="006E7788" w:rsidRDefault="006E7788" w:rsidP="006E7788">
            <w:pPr>
              <w:pStyle w:val="BodyText"/>
              <w:spacing w:before="120" w:after="120"/>
              <w:ind w:left="3"/>
              <w:jc w:val="both"/>
              <w:rPr>
                <w:rFonts w:ascii="Arial" w:hAnsi="Arial" w:cs="Arial"/>
              </w:rPr>
            </w:pPr>
          </w:p>
          <w:p w14:paraId="31E5E18A"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5B0A3A2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time when the </w:t>
            </w:r>
            <w:r w:rsidRPr="006A707F">
              <w:rPr>
                <w:rFonts w:ascii="Arial" w:hAnsi="Arial" w:cs="Arial"/>
                <w:b/>
                <w:bCs/>
              </w:rPr>
              <w:t xml:space="preserve">Emergency Deenergisation Instruction </w:t>
            </w:r>
            <w:r w:rsidRPr="006A707F">
              <w:rPr>
                <w:rFonts w:ascii="Arial" w:hAnsi="Arial" w:cs="Arial"/>
              </w:rPr>
              <w:t xml:space="preserve">was issued by </w:t>
            </w:r>
            <w:r w:rsidRPr="006A707F">
              <w:rPr>
                <w:rFonts w:ascii="Arial" w:hAnsi="Arial" w:cs="Arial"/>
                <w:b/>
                <w:bCs/>
              </w:rPr>
              <w:t>The Company</w:t>
            </w:r>
            <w:r>
              <w:rPr>
                <w:rFonts w:ascii="Arial" w:hAnsi="Arial" w:cs="Arial"/>
                <w:b/>
                <w:bCs/>
              </w:rPr>
              <w:t xml:space="preserve"> </w:t>
            </w:r>
            <w:r w:rsidRPr="00F96CF5">
              <w:rPr>
                <w:rFonts w:ascii="Arial" w:hAnsi="Arial" w:cs="Arial"/>
                <w:bCs/>
              </w:rPr>
              <w:t>or commencement of the</w:t>
            </w:r>
            <w:r>
              <w:rPr>
                <w:rFonts w:ascii="Arial" w:hAnsi="Arial" w:cs="Arial"/>
                <w:b/>
                <w:bCs/>
              </w:rPr>
              <w:t xml:space="preserve"> User Emergency Deenergisation </w:t>
            </w:r>
            <w:r w:rsidRPr="00F96CF5">
              <w:rPr>
                <w:rFonts w:ascii="Arial" w:hAnsi="Arial" w:cs="Arial"/>
                <w:bCs/>
              </w:rPr>
              <w:t>(as applicable),</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3266E8C1"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r w:rsidRPr="006A707F">
              <w:rPr>
                <w:rFonts w:ascii="Arial" w:hAnsi="Arial" w:cs="Arial"/>
                <w:b/>
              </w:rPr>
              <w:t>Relevant Interruption</w:t>
            </w:r>
            <w:r w:rsidRPr="006A707F">
              <w:rPr>
                <w:rFonts w:ascii="Arial" w:hAnsi="Arial" w:cs="Arial"/>
              </w:rPr>
              <w:t xml:space="preserve"> (being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30FBF92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4D90FF4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and after the first 24 hours of a Relevant Interruption a sum calculated as 1 above save that k shall be equal to 2.</w:t>
            </w:r>
          </w:p>
          <w:p w14:paraId="4E9DA7D9" w14:textId="77777777" w:rsidR="006E7788" w:rsidRPr="006A707F" w:rsidRDefault="006E7788" w:rsidP="006772B6">
            <w:pPr>
              <w:pStyle w:val="BodyText"/>
              <w:spacing w:before="120" w:after="120"/>
              <w:ind w:left="3"/>
              <w:rPr>
                <w:rFonts w:ascii="Arial" w:hAnsi="Arial" w:cs="Arial"/>
              </w:rPr>
            </w:pPr>
          </w:p>
          <w:p w14:paraId="113D0900" w14:textId="77777777" w:rsidR="006E7788" w:rsidRPr="006A707F" w:rsidRDefault="006E7788" w:rsidP="006E7788">
            <w:pPr>
              <w:pStyle w:val="BodyText"/>
              <w:numPr>
                <w:ilvl w:val="0"/>
                <w:numId w:val="39"/>
              </w:numPr>
              <w:spacing w:before="120" w:after="120"/>
              <w:jc w:val="both"/>
              <w:rPr>
                <w:rFonts w:ascii="Arial" w:hAnsi="Arial" w:cs="Arial"/>
              </w:rPr>
            </w:pPr>
            <w:r w:rsidRPr="006A707F">
              <w:rPr>
                <w:rFonts w:ascii="Arial" w:hAnsi="Arial" w:cs="Arial"/>
              </w:rPr>
              <w:t>In the case of all other Relevant Interruptions:</w:t>
            </w:r>
          </w:p>
          <w:p w14:paraId="6D8EFE51" w14:textId="77777777" w:rsidR="006E7788" w:rsidRPr="006A707F" w:rsidRDefault="006E7788" w:rsidP="006E7788">
            <w:pPr>
              <w:pStyle w:val="BodyText"/>
              <w:spacing w:before="120" w:after="120"/>
              <w:ind w:left="3"/>
              <w:jc w:val="both"/>
              <w:rPr>
                <w:rFonts w:ascii="Arial" w:hAnsi="Arial" w:cs="Arial"/>
              </w:rPr>
            </w:pPr>
          </w:p>
          <w:p w14:paraId="21BF67E8"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other than an </w:t>
            </w:r>
            <w:r w:rsidRPr="006A707F">
              <w:rPr>
                <w:rFonts w:ascii="Arial" w:hAnsi="Arial" w:cs="Arial"/>
                <w:b/>
              </w:rPr>
              <w:t>Interconnector Owner</w:t>
            </w:r>
          </w:p>
          <w:p w14:paraId="4701FA22" w14:textId="2F0A6696"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drawing>
                <wp:inline distT="0" distB="0" distL="0" distR="0" wp14:anchorId="763C556E" wp14:editId="7831F17E">
                  <wp:extent cx="5276850" cy="533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31E5D5CD" w14:textId="77777777" w:rsidR="006E7788" w:rsidRPr="006A707F" w:rsidRDefault="006E7788" w:rsidP="006E7788">
            <w:pPr>
              <w:pStyle w:val="BodyText"/>
              <w:spacing w:before="120" w:after="120"/>
              <w:ind w:left="3"/>
              <w:jc w:val="both"/>
              <w:rPr>
                <w:rFonts w:ascii="Arial" w:hAnsi="Arial" w:cs="Arial"/>
              </w:rPr>
            </w:pPr>
          </w:p>
          <w:p w14:paraId="5947DF14"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3545F8A7" w14:textId="16F7AE20" w:rsidR="006E7788" w:rsidRPr="006A707F" w:rsidRDefault="003E22B2" w:rsidP="006E7788">
            <w:pPr>
              <w:pStyle w:val="BodyText"/>
              <w:spacing w:before="120" w:after="120"/>
              <w:ind w:left="3"/>
              <w:jc w:val="both"/>
              <w:rPr>
                <w:rFonts w:ascii="Arial" w:hAnsi="Arial" w:cs="Arial"/>
              </w:rPr>
            </w:pPr>
            <w:r w:rsidRPr="006A707F">
              <w:rPr>
                <w:rFonts w:ascii="Arial" w:hAnsi="Arial" w:cs="Arial"/>
                <w:noProof/>
              </w:rPr>
              <w:drawing>
                <wp:inline distT="0" distB="0" distL="0" distR="0" wp14:anchorId="03A64F4E" wp14:editId="7012A959">
                  <wp:extent cx="5276850" cy="533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276850" cy="533400"/>
                          </a:xfrm>
                          <a:prstGeom prst="rect">
                            <a:avLst/>
                          </a:prstGeom>
                          <a:noFill/>
                          <a:ln>
                            <a:noFill/>
                          </a:ln>
                        </pic:spPr>
                      </pic:pic>
                    </a:graphicData>
                  </a:graphic>
                </wp:inline>
              </w:drawing>
            </w:r>
          </w:p>
          <w:p w14:paraId="5860F835" w14:textId="77777777" w:rsidR="006E7788" w:rsidRPr="006A707F" w:rsidRDefault="006E7788" w:rsidP="006E7788">
            <w:pPr>
              <w:pStyle w:val="BodyText"/>
              <w:spacing w:before="120" w:after="120"/>
              <w:ind w:left="3"/>
              <w:jc w:val="both"/>
              <w:rPr>
                <w:rFonts w:ascii="Arial" w:hAnsi="Arial" w:cs="Arial"/>
              </w:rPr>
            </w:pPr>
          </w:p>
          <w:p w14:paraId="1B1EE56B"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In the case of an </w:t>
            </w:r>
            <w:r w:rsidRPr="006A707F">
              <w:rPr>
                <w:rFonts w:ascii="Arial" w:hAnsi="Arial" w:cs="Arial"/>
                <w:b/>
              </w:rPr>
              <w:t xml:space="preserve">Affected User </w:t>
            </w:r>
            <w:r w:rsidRPr="006A707F">
              <w:rPr>
                <w:rFonts w:ascii="Arial" w:hAnsi="Arial" w:cs="Arial"/>
              </w:rPr>
              <w:t xml:space="preserve">who is an </w:t>
            </w:r>
            <w:r w:rsidRPr="006A707F">
              <w:rPr>
                <w:rFonts w:ascii="Arial" w:hAnsi="Arial" w:cs="Arial"/>
                <w:b/>
              </w:rPr>
              <w:t>Interconnector Owner</w:t>
            </w:r>
          </w:p>
          <w:p w14:paraId="0B53FD63" w14:textId="42281A08" w:rsidR="006E7788" w:rsidRPr="006A707F" w:rsidRDefault="003E22B2" w:rsidP="006E7788">
            <w:pPr>
              <w:pStyle w:val="BodyText"/>
              <w:spacing w:before="120" w:after="120"/>
              <w:ind w:left="3"/>
              <w:jc w:val="both"/>
              <w:rPr>
                <w:rFonts w:ascii="Arial" w:hAnsi="Arial" w:cs="Arial"/>
                <w:b/>
                <w:bCs/>
              </w:rPr>
            </w:pPr>
            <w:r w:rsidRPr="006A707F">
              <w:rPr>
                <w:rFonts w:ascii="Arial" w:hAnsi="Arial" w:cs="Arial"/>
                <w:noProof/>
              </w:rPr>
              <w:lastRenderedPageBreak/>
              <w:drawing>
                <wp:inline distT="0" distB="0" distL="0" distR="0" wp14:anchorId="1E3D1E02" wp14:editId="7B247EF9">
                  <wp:extent cx="4514850" cy="590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referRelativeResize="0">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14850" cy="590550"/>
                          </a:xfrm>
                          <a:prstGeom prst="rect">
                            <a:avLst/>
                          </a:prstGeom>
                          <a:noFill/>
                          <a:ln>
                            <a:noFill/>
                          </a:ln>
                        </pic:spPr>
                      </pic:pic>
                    </a:graphicData>
                  </a:graphic>
                </wp:inline>
              </w:drawing>
            </w:r>
          </w:p>
          <w:p w14:paraId="302C6554" w14:textId="77777777" w:rsidR="006E7788" w:rsidRPr="006A707F" w:rsidRDefault="006E7788" w:rsidP="006E7788">
            <w:pPr>
              <w:pStyle w:val="BodyText"/>
              <w:spacing w:before="120" w:after="120"/>
              <w:ind w:left="3"/>
              <w:jc w:val="both"/>
              <w:rPr>
                <w:rFonts w:ascii="Arial" w:hAnsi="Arial" w:cs="Arial"/>
              </w:rPr>
            </w:pPr>
          </w:p>
          <w:p w14:paraId="3238215B" w14:textId="77777777" w:rsidR="006E7788" w:rsidRDefault="006E7788" w:rsidP="006E7788">
            <w:pPr>
              <w:pStyle w:val="BodyText"/>
              <w:spacing w:before="120" w:after="120"/>
              <w:ind w:left="3"/>
              <w:jc w:val="both"/>
              <w:rPr>
                <w:rFonts w:ascii="Arial" w:hAnsi="Arial" w:cs="Arial"/>
              </w:rPr>
            </w:pPr>
            <w:r w:rsidRPr="006A707F">
              <w:rPr>
                <w:rFonts w:ascii="Arial" w:hAnsi="Arial" w:cs="Arial"/>
              </w:rPr>
              <w:t>Plus (if applicable)</w:t>
            </w:r>
          </w:p>
          <w:p w14:paraId="2E6471BB" w14:textId="77777777" w:rsidR="006E7788" w:rsidRPr="006A707F" w:rsidRDefault="006E7788" w:rsidP="006E7788">
            <w:pPr>
              <w:pStyle w:val="BodyText"/>
              <w:spacing w:before="120" w:after="120"/>
              <w:ind w:left="3"/>
              <w:jc w:val="both"/>
              <w:rPr>
                <w:rFonts w:ascii="Arial" w:hAnsi="Arial" w:cs="Arial"/>
              </w:rPr>
            </w:pPr>
            <w:r w:rsidRPr="008E50DF">
              <w:rPr>
                <w:position w:val="-50"/>
              </w:rPr>
              <w:object w:dxaOrig="6820" w:dyaOrig="1140" w14:anchorId="29B4EED2">
                <v:shape id="_x0000_i1027" type="#_x0000_t75" style="width:306.8pt;height:53.2pt" o:ole="">
                  <v:imagedata r:id="rId27" o:title=""/>
                </v:shape>
                <o:OLEObject Type="Embed" ProgID="Equation.3" ShapeID="_x0000_i1027" DrawAspect="Content" ObjectID="_1777802823" r:id="rId28"/>
              </w:object>
            </w:r>
          </w:p>
          <w:p w14:paraId="5E6BEC5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where;</w:t>
            </w:r>
          </w:p>
          <w:p w14:paraId="6D55FA60"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j = </w:t>
            </w:r>
            <w:r w:rsidRPr="006A707F">
              <w:rPr>
                <w:rFonts w:ascii="Arial" w:hAnsi="Arial" w:cs="Arial"/>
                <w:b/>
                <w:bCs/>
              </w:rPr>
              <w:t xml:space="preserve">Settlement Periods </w:t>
            </w:r>
            <w:r w:rsidRPr="006A707F">
              <w:rPr>
                <w:rFonts w:ascii="Arial" w:hAnsi="Arial" w:cs="Arial"/>
              </w:rPr>
              <w:t xml:space="preserve">from the start of the </w:t>
            </w:r>
            <w:r w:rsidRPr="006A707F">
              <w:rPr>
                <w:rFonts w:ascii="Arial" w:hAnsi="Arial" w:cs="Arial"/>
                <w:b/>
              </w:rPr>
              <w:t>Relevant Interruption</w:t>
            </w:r>
            <w:r w:rsidRPr="006A707F">
              <w:rPr>
                <w:rFonts w:ascii="Arial" w:hAnsi="Arial" w:cs="Arial"/>
                <w:b/>
                <w:bCs/>
              </w:rPr>
              <w:t xml:space="preserve">, </w:t>
            </w:r>
            <w:r w:rsidRPr="006A707F">
              <w:rPr>
                <w:rFonts w:ascii="Arial" w:hAnsi="Arial" w:cs="Arial"/>
                <w:bCs/>
              </w:rPr>
              <w:t>with</w:t>
            </w:r>
            <w:r w:rsidRPr="006A707F">
              <w:rPr>
                <w:rFonts w:ascii="Arial" w:hAnsi="Arial" w:cs="Arial"/>
                <w:b/>
                <w:bCs/>
              </w:rPr>
              <w:t xml:space="preserve"> </w:t>
            </w:r>
            <w:r w:rsidRPr="006A707F">
              <w:rPr>
                <w:rFonts w:ascii="Arial" w:hAnsi="Arial" w:cs="Arial"/>
                <w:bCs/>
              </w:rPr>
              <w:t>1 representing the first</w:t>
            </w:r>
            <w:r w:rsidRPr="006A707F">
              <w:rPr>
                <w:rFonts w:ascii="Arial" w:hAnsi="Arial" w:cs="Arial"/>
                <w:b/>
                <w:bCs/>
              </w:rPr>
              <w:t xml:space="preserve"> Settlement Period.</w:t>
            </w:r>
            <w:r w:rsidRPr="006A707F">
              <w:rPr>
                <w:rFonts w:ascii="Arial" w:hAnsi="Arial" w:cs="Arial"/>
                <w:bCs/>
              </w:rPr>
              <w:t xml:space="preserve">  </w:t>
            </w:r>
          </w:p>
          <w:p w14:paraId="167326FE"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m = The duration of the </w:t>
            </w:r>
            <w:bookmarkStart w:id="66" w:name="OLE_LINK1"/>
            <w:r w:rsidRPr="006A707F">
              <w:rPr>
                <w:rFonts w:ascii="Arial" w:hAnsi="Arial" w:cs="Arial"/>
                <w:b/>
              </w:rPr>
              <w:t>Relevant Interruption</w:t>
            </w:r>
            <w:bookmarkEnd w:id="66"/>
            <w:r w:rsidRPr="006A707F">
              <w:rPr>
                <w:rFonts w:ascii="Arial" w:hAnsi="Arial" w:cs="Arial"/>
                <w:b/>
              </w:rPr>
              <w:t xml:space="preserve"> </w:t>
            </w:r>
            <w:r w:rsidRPr="006A707F">
              <w:rPr>
                <w:rFonts w:ascii="Arial" w:hAnsi="Arial" w:cs="Arial"/>
              </w:rPr>
              <w:t xml:space="preserve">(being the </w:t>
            </w:r>
            <w:r w:rsidRPr="006A707F">
              <w:rPr>
                <w:rFonts w:ascii="Arial" w:hAnsi="Arial" w:cs="Arial"/>
                <w:b/>
              </w:rPr>
              <w:t>Interruption Period</w:t>
            </w:r>
            <w:r w:rsidRPr="006A707F">
              <w:rPr>
                <w:rFonts w:ascii="Arial" w:hAnsi="Arial" w:cs="Arial"/>
              </w:rPr>
              <w:t>)</w:t>
            </w:r>
            <w:r w:rsidRPr="006A707F">
              <w:rPr>
                <w:rFonts w:ascii="Arial" w:hAnsi="Arial" w:cs="Arial"/>
                <w:b/>
              </w:rPr>
              <w:t xml:space="preserve">, </w:t>
            </w:r>
            <w:r w:rsidRPr="006A707F">
              <w:rPr>
                <w:rFonts w:ascii="Arial" w:hAnsi="Arial" w:cs="Arial"/>
              </w:rPr>
              <w:t xml:space="preserve">in </w:t>
            </w:r>
            <w:r w:rsidRPr="006A707F">
              <w:rPr>
                <w:rFonts w:ascii="Arial" w:hAnsi="Arial" w:cs="Arial"/>
                <w:b/>
              </w:rPr>
              <w:t>Settlement Periods</w:t>
            </w:r>
            <w:r w:rsidRPr="006A707F">
              <w:rPr>
                <w:rFonts w:ascii="Arial" w:hAnsi="Arial" w:cs="Arial"/>
              </w:rPr>
              <w:t xml:space="preserve"> for which </w:t>
            </w:r>
            <w:r w:rsidRPr="006A707F">
              <w:rPr>
                <w:rFonts w:ascii="Arial" w:hAnsi="Arial" w:cs="Arial"/>
                <w:b/>
              </w:rPr>
              <w:t>Gate Closure</w:t>
            </w:r>
            <w:r w:rsidRPr="006A707F">
              <w:rPr>
                <w:rFonts w:ascii="Arial" w:hAnsi="Arial" w:cs="Arial"/>
              </w:rPr>
              <w:t xml:space="preserve"> has not yet occurred (which shall be greater than 3, up to a maximum value of 48)</w:t>
            </w:r>
          </w:p>
          <w:p w14:paraId="5AABAA53"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 = The duration of the </w:t>
            </w:r>
            <w:r w:rsidRPr="006A707F">
              <w:rPr>
                <w:rFonts w:ascii="Arial" w:hAnsi="Arial" w:cs="Arial"/>
                <w:b/>
              </w:rPr>
              <w:t>Relevant Interruption</w:t>
            </w:r>
            <w:r w:rsidRPr="006A707F">
              <w:rPr>
                <w:rFonts w:ascii="Arial" w:hAnsi="Arial" w:cs="Arial"/>
              </w:rPr>
              <w:t xml:space="preserve"> in </w:t>
            </w:r>
            <w:r w:rsidRPr="006A707F">
              <w:rPr>
                <w:rFonts w:ascii="Arial" w:hAnsi="Arial" w:cs="Arial"/>
                <w:b/>
              </w:rPr>
              <w:t xml:space="preserve">Settlement Periods </w:t>
            </w:r>
            <w:r w:rsidRPr="006A707F">
              <w:rPr>
                <w:rFonts w:ascii="Arial" w:hAnsi="Arial" w:cs="Arial"/>
              </w:rPr>
              <w:t xml:space="preserve">for which </w:t>
            </w:r>
            <w:r w:rsidRPr="006A707F">
              <w:rPr>
                <w:rFonts w:ascii="Arial" w:hAnsi="Arial" w:cs="Arial"/>
                <w:b/>
              </w:rPr>
              <w:t>Gate Closure</w:t>
            </w:r>
            <w:r w:rsidRPr="006A707F">
              <w:rPr>
                <w:rFonts w:ascii="Arial" w:hAnsi="Arial" w:cs="Arial"/>
              </w:rPr>
              <w:t xml:space="preserve"> has occurred (up to a maximum value of 3).</w:t>
            </w:r>
          </w:p>
          <w:p w14:paraId="06B21A0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and after the first 24 hours of a </w:t>
            </w:r>
            <w:r w:rsidRPr="006A707F">
              <w:rPr>
                <w:rFonts w:ascii="Arial" w:hAnsi="Arial" w:cs="Arial"/>
                <w:b/>
              </w:rPr>
              <w:t>Relevant Interruption</w:t>
            </w:r>
            <w:r w:rsidRPr="006A707F">
              <w:rPr>
                <w:rFonts w:ascii="Arial" w:hAnsi="Arial" w:cs="Arial"/>
              </w:rPr>
              <w:t xml:space="preserve"> a sum calculated in accordance with paragraph 1 above save that k shall be equal to 2.</w:t>
            </w:r>
          </w:p>
          <w:p w14:paraId="799C68C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Provided always that an </w:t>
            </w:r>
            <w:r w:rsidRPr="006A707F">
              <w:rPr>
                <w:rFonts w:ascii="Arial" w:hAnsi="Arial" w:cs="Arial"/>
                <w:b/>
              </w:rPr>
              <w:t xml:space="preserve">Affected User </w:t>
            </w:r>
            <w:r w:rsidRPr="006A707F">
              <w:rPr>
                <w:rFonts w:ascii="Arial" w:hAnsi="Arial" w:cs="Arial"/>
              </w:rPr>
              <w:t xml:space="preserve">shall not receive payment in respect of more than one </w:t>
            </w:r>
            <w:r w:rsidRPr="006A707F">
              <w:rPr>
                <w:rFonts w:ascii="Arial" w:hAnsi="Arial" w:cs="Arial"/>
                <w:b/>
              </w:rPr>
              <w:t>Relevant</w:t>
            </w:r>
            <w:r w:rsidRPr="006A707F">
              <w:rPr>
                <w:rFonts w:ascii="Arial" w:hAnsi="Arial" w:cs="Arial"/>
                <w:b/>
                <w:bCs/>
              </w:rPr>
              <w:t xml:space="preserve"> Interruption </w:t>
            </w:r>
            <w:r w:rsidRPr="006A707F">
              <w:rPr>
                <w:rFonts w:ascii="Arial" w:hAnsi="Arial" w:cs="Arial"/>
                <w:bCs/>
              </w:rPr>
              <w:t>for</w:t>
            </w:r>
            <w:r w:rsidRPr="006A707F">
              <w:rPr>
                <w:rFonts w:ascii="Arial" w:hAnsi="Arial" w:cs="Arial"/>
                <w:b/>
                <w:bCs/>
              </w:rPr>
              <w:t xml:space="preserve"> </w:t>
            </w:r>
            <w:r w:rsidRPr="006A707F">
              <w:rPr>
                <w:rFonts w:ascii="Arial" w:hAnsi="Arial" w:cs="Arial"/>
                <w:bCs/>
              </w:rPr>
              <w:t>the same period</w:t>
            </w:r>
            <w:r w:rsidRPr="006A707F">
              <w:rPr>
                <w:rFonts w:ascii="Arial" w:hAnsi="Arial" w:cs="Arial"/>
                <w:b/>
                <w:bCs/>
              </w:rPr>
              <w:t>.</w:t>
            </w:r>
          </w:p>
          <w:p w14:paraId="006BD6DD"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rPr>
              <w:t xml:space="preserve">4. In the event of the relevant </w:t>
            </w:r>
            <w:r w:rsidRPr="006A707F">
              <w:rPr>
                <w:rFonts w:ascii="Arial" w:hAnsi="Arial" w:cs="Arial"/>
                <w:b/>
              </w:rPr>
              <w:t>Market Price</w:t>
            </w:r>
            <w:r w:rsidRPr="006A707F">
              <w:rPr>
                <w:rFonts w:ascii="Arial" w:hAnsi="Arial" w:cs="Arial"/>
              </w:rPr>
              <w:t xml:space="preserve"> being zero then for purpose of paragraphs 2 or 3 above the </w:t>
            </w:r>
            <w:r w:rsidRPr="006A707F">
              <w:rPr>
                <w:rFonts w:ascii="Arial" w:hAnsi="Arial" w:cs="Arial"/>
                <w:b/>
              </w:rPr>
              <w:t>Market Price</w:t>
            </w:r>
            <w:r w:rsidRPr="006A707F">
              <w:rPr>
                <w:rFonts w:ascii="Arial" w:hAnsi="Arial" w:cs="Arial"/>
              </w:rPr>
              <w:t xml:space="preserve"> shall be deemed to be the most recent preceding positive price. </w:t>
            </w:r>
          </w:p>
          <w:p w14:paraId="441E7D7A"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rPr>
              <w:t xml:space="preserve">Throughout this definition of </w:t>
            </w:r>
            <w:r w:rsidRPr="006A707F">
              <w:rPr>
                <w:rFonts w:ascii="Arial" w:hAnsi="Arial" w:cs="Arial"/>
                <w:b/>
              </w:rPr>
              <w:t>Interruption Payment</w:t>
            </w:r>
            <w:r w:rsidRPr="006A707F">
              <w:rPr>
                <w:rFonts w:ascii="Arial" w:hAnsi="Arial" w:cs="Arial"/>
              </w:rPr>
              <w:t>:</w:t>
            </w:r>
          </w:p>
          <w:p w14:paraId="60C09D11" w14:textId="77777777" w:rsidR="006E7788" w:rsidRPr="006A707F" w:rsidRDefault="006E7788" w:rsidP="006E7788">
            <w:pPr>
              <w:pStyle w:val="BodyText"/>
              <w:spacing w:before="120" w:after="120"/>
              <w:ind w:left="3"/>
              <w:jc w:val="both"/>
              <w:rPr>
                <w:rFonts w:ascii="Arial" w:hAnsi="Arial" w:cs="Arial"/>
                <w:b/>
              </w:rPr>
            </w:pPr>
            <w:r w:rsidRPr="006A707F">
              <w:rPr>
                <w:rFonts w:ascii="Arial" w:hAnsi="Arial" w:cs="Arial"/>
                <w:b/>
              </w:rPr>
              <w:t>Average daily £ per MW rate</w:t>
            </w:r>
            <w:r w:rsidRPr="006A707F">
              <w:rPr>
                <w:rFonts w:ascii="Arial" w:hAnsi="Arial" w:cs="Arial"/>
              </w:rPr>
              <w:t xml:space="preserve"> = (TNUoS income derived from generators/ total system </w:t>
            </w:r>
            <w:r w:rsidRPr="006A707F">
              <w:rPr>
                <w:rFonts w:ascii="Arial" w:hAnsi="Arial" w:cs="Arial"/>
                <w:b/>
                <w:bCs/>
              </w:rPr>
              <w:t>Transmission Entry Capacity</w:t>
            </w:r>
            <w:r w:rsidRPr="006A707F">
              <w:rPr>
                <w:rFonts w:ascii="Arial" w:hAnsi="Arial" w:cs="Arial"/>
                <w:bCs/>
              </w:rPr>
              <w:t>)</w:t>
            </w:r>
            <w:r w:rsidRPr="006A707F">
              <w:rPr>
                <w:rFonts w:ascii="Arial" w:hAnsi="Arial" w:cs="Arial"/>
                <w:b/>
                <w:bCs/>
              </w:rPr>
              <w:t xml:space="preserve"> / </w:t>
            </w:r>
            <w:r w:rsidRPr="006A707F">
              <w:rPr>
                <w:rFonts w:ascii="Arial" w:hAnsi="Arial" w:cs="Arial"/>
                <w:bCs/>
              </w:rPr>
              <w:t>365, calculated</w:t>
            </w:r>
            <w:r w:rsidRPr="006A707F">
              <w:rPr>
                <w:rFonts w:ascii="Arial" w:hAnsi="Arial" w:cs="Arial"/>
                <w:b/>
                <w:bCs/>
              </w:rPr>
              <w:t xml:space="preserve"> </w:t>
            </w:r>
            <w:r w:rsidRPr="006A707F">
              <w:rPr>
                <w:rFonts w:ascii="Arial" w:hAnsi="Arial" w:cs="Arial"/>
                <w:bCs/>
              </w:rPr>
              <w:t xml:space="preserve">by reference in each case to </w:t>
            </w:r>
            <w:r w:rsidRPr="006A707F">
              <w:rPr>
                <w:rFonts w:ascii="Arial" w:hAnsi="Arial" w:cs="Arial"/>
              </w:rPr>
              <w:t xml:space="preserve">figures for the </w:t>
            </w:r>
            <w:r w:rsidRPr="006A707F">
              <w:rPr>
                <w:rFonts w:ascii="Arial" w:hAnsi="Arial" w:cs="Arial"/>
                <w:b/>
                <w:bCs/>
              </w:rPr>
              <w:t xml:space="preserve">Financial Year </w:t>
            </w:r>
            <w:r w:rsidRPr="006A707F">
              <w:rPr>
                <w:rFonts w:ascii="Arial" w:hAnsi="Arial" w:cs="Arial"/>
              </w:rPr>
              <w:t xml:space="preserve">prior to that in which the </w:t>
            </w:r>
            <w:r w:rsidRPr="006A707F">
              <w:rPr>
                <w:rFonts w:ascii="Arial" w:hAnsi="Arial" w:cs="Arial"/>
                <w:b/>
                <w:bCs/>
              </w:rPr>
              <w:t xml:space="preserve">Relevant Interruption </w:t>
            </w:r>
            <w:r w:rsidRPr="006A707F">
              <w:rPr>
                <w:rFonts w:ascii="Arial" w:hAnsi="Arial" w:cs="Arial"/>
              </w:rPr>
              <w:t>occurs to give a daily £ per MW rate;</w:t>
            </w:r>
          </w:p>
          <w:p w14:paraId="5856821F"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bCs/>
              </w:rPr>
              <w:t>Actual daily £ per MW rate</w:t>
            </w:r>
            <w:r w:rsidRPr="006A707F">
              <w:rPr>
                <w:rFonts w:ascii="Arial" w:hAnsi="Arial" w:cs="Arial"/>
                <w:bCs/>
              </w:rPr>
              <w:t xml:space="preserve"> = (Annual TNUoS charge of an </w:t>
            </w:r>
            <w:r w:rsidRPr="006A707F">
              <w:rPr>
                <w:rFonts w:ascii="Arial" w:hAnsi="Arial" w:cs="Arial"/>
                <w:b/>
                <w:bCs/>
              </w:rPr>
              <w:t xml:space="preserve">Affected User </w:t>
            </w:r>
            <w:r w:rsidRPr="006A707F">
              <w:rPr>
                <w:rFonts w:ascii="Arial" w:hAnsi="Arial" w:cs="Arial"/>
                <w:bCs/>
              </w:rPr>
              <w:t>for the</w:t>
            </w:r>
            <w:r w:rsidRPr="006A707F">
              <w:rPr>
                <w:rFonts w:ascii="Arial" w:hAnsi="Arial" w:cs="Arial"/>
                <w:b/>
                <w:bCs/>
              </w:rPr>
              <w:t xml:space="preserve"> Financial Year </w:t>
            </w:r>
            <w:r w:rsidRPr="006A707F">
              <w:rPr>
                <w:rFonts w:ascii="Arial" w:hAnsi="Arial" w:cs="Arial"/>
                <w:bCs/>
              </w:rPr>
              <w:t>/</w:t>
            </w:r>
            <w:r w:rsidRPr="006A707F">
              <w:rPr>
                <w:rFonts w:ascii="Arial" w:hAnsi="Arial" w:cs="Arial"/>
                <w:b/>
                <w:bCs/>
              </w:rPr>
              <w:t>Transmission Entry Capacity</w:t>
            </w:r>
            <w:r w:rsidRPr="006A707F">
              <w:rPr>
                <w:rFonts w:ascii="Arial" w:hAnsi="Arial" w:cs="Arial"/>
                <w:bCs/>
              </w:rPr>
              <w:t xml:space="preserve"> for the </w:t>
            </w:r>
            <w:r w:rsidRPr="006A707F">
              <w:rPr>
                <w:rFonts w:ascii="Arial" w:hAnsi="Arial" w:cs="Arial"/>
                <w:b/>
                <w:bCs/>
              </w:rPr>
              <w:t>Connection Site</w:t>
            </w:r>
            <w:r w:rsidRPr="006A707F">
              <w:rPr>
                <w:rFonts w:ascii="Arial" w:hAnsi="Arial" w:cs="Arial"/>
                <w:bCs/>
              </w:rPr>
              <w:t xml:space="preserve">) / 365 calculated by </w:t>
            </w:r>
            <w:r w:rsidRPr="006A707F">
              <w:rPr>
                <w:rFonts w:ascii="Arial" w:hAnsi="Arial" w:cs="Arial"/>
              </w:rPr>
              <w:t xml:space="preserve">reference to the tariff in the </w:t>
            </w:r>
            <w:r w:rsidRPr="006A707F">
              <w:rPr>
                <w:rFonts w:ascii="Arial" w:hAnsi="Arial" w:cs="Arial"/>
                <w:b/>
              </w:rPr>
              <w:lastRenderedPageBreak/>
              <w:t>Statement of</w:t>
            </w:r>
            <w:r w:rsidRPr="006A707F">
              <w:rPr>
                <w:rFonts w:ascii="Arial" w:hAnsi="Arial" w:cs="Arial"/>
              </w:rPr>
              <w:t xml:space="preserve"> </w:t>
            </w:r>
            <w:r w:rsidRPr="006A707F">
              <w:rPr>
                <w:rFonts w:ascii="Arial" w:hAnsi="Arial" w:cs="Arial"/>
                <w:b/>
                <w:bCs/>
              </w:rPr>
              <w:t xml:space="preserve">Use of System Charges </w:t>
            </w:r>
            <w:r w:rsidRPr="006A707F">
              <w:rPr>
                <w:rFonts w:ascii="Arial" w:hAnsi="Arial" w:cs="Arial"/>
              </w:rPr>
              <w:t xml:space="preserve">for the </w:t>
            </w:r>
            <w:r w:rsidRPr="006A707F">
              <w:rPr>
                <w:rFonts w:ascii="Arial" w:hAnsi="Arial" w:cs="Arial"/>
                <w:b/>
                <w:bCs/>
              </w:rPr>
              <w:t xml:space="preserve">Financial Year </w:t>
            </w:r>
            <w:r w:rsidRPr="006A707F">
              <w:rPr>
                <w:rFonts w:ascii="Arial" w:hAnsi="Arial" w:cs="Arial"/>
              </w:rPr>
              <w:t xml:space="preserve">in which the </w:t>
            </w:r>
            <w:r w:rsidRPr="006A707F">
              <w:rPr>
                <w:rFonts w:ascii="Arial" w:hAnsi="Arial" w:cs="Arial"/>
                <w:b/>
                <w:bCs/>
              </w:rPr>
              <w:t xml:space="preserve">Relevant Interruption </w:t>
            </w:r>
            <w:r w:rsidRPr="006A707F">
              <w:rPr>
                <w:rFonts w:ascii="Arial" w:hAnsi="Arial" w:cs="Arial"/>
              </w:rPr>
              <w:t>occurs;</w:t>
            </w:r>
          </w:p>
          <w:p w14:paraId="09CABD27"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Affected MW</w:t>
            </w:r>
            <w:r w:rsidRPr="006A707F">
              <w:rPr>
                <w:rFonts w:ascii="Arial" w:hAnsi="Arial" w:cs="Arial"/>
              </w:rPr>
              <w:t xml:space="preserve"> = </w:t>
            </w:r>
            <w:r>
              <w:rPr>
                <w:rFonts w:ascii="Arial" w:hAnsi="Arial" w:cs="Arial"/>
              </w:rPr>
              <w:t xml:space="preserve">in the case of either </w:t>
            </w:r>
            <w:r w:rsidRPr="00F96CF5">
              <w:rPr>
                <w:rFonts w:ascii="Arial" w:hAnsi="Arial" w:cs="Arial"/>
                <w:b/>
              </w:rPr>
              <w:t>Export BM Units</w:t>
            </w:r>
            <w:r>
              <w:rPr>
                <w:rFonts w:ascii="Arial" w:hAnsi="Arial" w:cs="Arial"/>
              </w:rPr>
              <w:t xml:space="preserve"> or </w:t>
            </w:r>
            <w:r w:rsidRPr="00F96CF5">
              <w:rPr>
                <w:rFonts w:ascii="Arial" w:hAnsi="Arial" w:cs="Arial"/>
                <w:b/>
              </w:rPr>
              <w:t xml:space="preserve">Associated  Export </w:t>
            </w:r>
            <w:r>
              <w:rPr>
                <w:rFonts w:ascii="Arial" w:hAnsi="Arial" w:cs="Arial"/>
                <w:b/>
              </w:rPr>
              <w:t xml:space="preserve">BM Units </w:t>
            </w:r>
            <w:r>
              <w:rPr>
                <w:rFonts w:ascii="Arial" w:hAnsi="Arial" w:cs="Arial"/>
              </w:rPr>
              <w:t xml:space="preserve">, </w:t>
            </w:r>
            <w:r w:rsidRPr="006A707F">
              <w:rPr>
                <w:rFonts w:ascii="Arial" w:hAnsi="Arial" w:cs="Arial"/>
              </w:rPr>
              <w:t xml:space="preserve">the MW arrived at after deducting from the </w:t>
            </w:r>
            <w:r w:rsidRPr="006A707F">
              <w:rPr>
                <w:rFonts w:ascii="Arial" w:hAnsi="Arial" w:cs="Arial"/>
                <w:b/>
                <w:bCs/>
              </w:rPr>
              <w:t xml:space="preserve">Transmission Entry Capacity </w:t>
            </w:r>
            <w:r w:rsidRPr="006A707F">
              <w:rPr>
                <w:rFonts w:ascii="Arial" w:hAnsi="Arial" w:cs="Arial"/>
              </w:rPr>
              <w:t xml:space="preserve">for the </w:t>
            </w:r>
            <w:r w:rsidRPr="006A707F">
              <w:rPr>
                <w:rFonts w:ascii="Arial" w:hAnsi="Arial" w:cs="Arial"/>
                <w:b/>
                <w:bCs/>
              </w:rPr>
              <w:t xml:space="preserve">Connection Site </w:t>
            </w:r>
            <w:r w:rsidRPr="006A707F">
              <w:rPr>
                <w:rFonts w:ascii="Arial" w:hAnsi="Arial" w:cs="Arial"/>
              </w:rPr>
              <w:t xml:space="preserve">the sum of the </w:t>
            </w:r>
            <w:r w:rsidRPr="006A707F">
              <w:rPr>
                <w:rFonts w:ascii="Arial" w:hAnsi="Arial" w:cs="Arial"/>
                <w:b/>
                <w:bCs/>
              </w:rPr>
              <w:t xml:space="preserve">Connection Entry Capacity </w:t>
            </w:r>
            <w:r w:rsidRPr="006A707F">
              <w:rPr>
                <w:rFonts w:ascii="Arial" w:hAnsi="Arial" w:cs="Arial"/>
              </w:rPr>
              <w:t>of the unaffected</w:t>
            </w:r>
            <w:r>
              <w:rPr>
                <w:rFonts w:ascii="Arial" w:hAnsi="Arial" w:cs="Arial"/>
              </w:rPr>
              <w:t xml:space="preserve"> </w:t>
            </w:r>
            <w:r w:rsidRPr="00F96CF5">
              <w:rPr>
                <w:rFonts w:ascii="Arial" w:hAnsi="Arial" w:cs="Arial"/>
                <w:b/>
              </w:rPr>
              <w:t>Export</w:t>
            </w:r>
            <w:r w:rsidRPr="006A707F">
              <w:rPr>
                <w:rFonts w:ascii="Arial" w:hAnsi="Arial" w:cs="Arial"/>
              </w:rPr>
              <w:t xml:space="preserve"> </w:t>
            </w:r>
            <w:r w:rsidRPr="006A707F">
              <w:rPr>
                <w:rFonts w:ascii="Arial" w:hAnsi="Arial" w:cs="Arial"/>
                <w:b/>
                <w:bCs/>
              </w:rPr>
              <w:t xml:space="preserve">BM Units </w:t>
            </w:r>
            <w:r w:rsidRPr="006A707F">
              <w:rPr>
                <w:rFonts w:ascii="Arial" w:hAnsi="Arial" w:cs="Arial"/>
              </w:rPr>
              <w:t xml:space="preserve">at the </w:t>
            </w:r>
            <w:r w:rsidRPr="006A707F">
              <w:rPr>
                <w:rFonts w:ascii="Arial" w:hAnsi="Arial" w:cs="Arial"/>
                <w:b/>
                <w:bCs/>
              </w:rPr>
              <w:t>Connection Site;</w:t>
            </w:r>
          </w:p>
          <w:p w14:paraId="41C72522" w14:textId="77777777" w:rsidR="006E7788" w:rsidRPr="006A707F" w:rsidRDefault="006E7788" w:rsidP="006E7788">
            <w:pPr>
              <w:pStyle w:val="BodyText"/>
              <w:spacing w:before="120" w:after="120"/>
              <w:ind w:left="3"/>
              <w:jc w:val="both"/>
              <w:rPr>
                <w:rFonts w:ascii="Arial" w:hAnsi="Arial" w:cs="Arial"/>
              </w:rPr>
            </w:pPr>
            <w:r w:rsidRPr="006A707F">
              <w:rPr>
                <w:rFonts w:ascii="Arial" w:hAnsi="Arial" w:cs="Arial"/>
                <w:b/>
              </w:rPr>
              <w:t>System Buy Price</w:t>
            </w:r>
            <w:r w:rsidRPr="006A707F">
              <w:rPr>
                <w:rFonts w:ascii="Arial" w:hAnsi="Arial" w:cs="Arial"/>
              </w:rPr>
              <w:t xml:space="preserve"> is as defined in the </w:t>
            </w:r>
            <w:r w:rsidRPr="006A707F">
              <w:rPr>
                <w:rFonts w:ascii="Arial" w:hAnsi="Arial" w:cs="Arial"/>
                <w:b/>
              </w:rPr>
              <w:t>Balancing and Settlement Code;</w:t>
            </w:r>
          </w:p>
          <w:p w14:paraId="0FE86A63" w14:textId="77777777" w:rsidR="006E7788" w:rsidRPr="009B7FC7" w:rsidRDefault="006E7788" w:rsidP="006E7788">
            <w:pPr>
              <w:pStyle w:val="BodyText"/>
              <w:spacing w:before="120" w:after="120"/>
              <w:ind w:left="3"/>
              <w:jc w:val="both"/>
              <w:rPr>
                <w:rFonts w:ascii="Arial" w:hAnsi="Arial" w:cs="Arial"/>
              </w:rPr>
            </w:pPr>
            <w:r w:rsidRPr="006A707F">
              <w:rPr>
                <w:rFonts w:ascii="Arial" w:hAnsi="Arial" w:cs="Arial"/>
                <w:b/>
              </w:rPr>
              <w:t>Market Price</w:t>
            </w:r>
            <w:r w:rsidRPr="006A707F">
              <w:rPr>
                <w:rFonts w:ascii="Arial" w:hAnsi="Arial" w:cs="Arial"/>
              </w:rPr>
              <w:t xml:space="preserve"> is as defined in the </w:t>
            </w:r>
            <w:r w:rsidRPr="006A707F">
              <w:rPr>
                <w:rFonts w:ascii="Arial" w:hAnsi="Arial" w:cs="Arial"/>
                <w:b/>
              </w:rPr>
              <w:t>Balancing and Settlement Code.</w:t>
            </w:r>
          </w:p>
        </w:tc>
      </w:tr>
      <w:tr w:rsidR="006E7788" w14:paraId="42342ADB" w14:textId="77777777" w:rsidTr="00ED2860">
        <w:tc>
          <w:tcPr>
            <w:tcW w:w="3545" w:type="dxa"/>
          </w:tcPr>
          <w:p w14:paraId="357C50DA" w14:textId="77777777" w:rsidR="006E7788" w:rsidRDefault="006E7788" w:rsidP="006E7788">
            <w:pPr>
              <w:pStyle w:val="BodyText"/>
              <w:rPr>
                <w:rFonts w:ascii="Arial" w:hAnsi="Arial" w:cs="Arial"/>
                <w:b/>
                <w:bCs/>
              </w:rPr>
            </w:pPr>
            <w:r>
              <w:rPr>
                <w:rFonts w:ascii="Arial" w:hAnsi="Arial" w:cs="Arial"/>
              </w:rPr>
              <w:lastRenderedPageBreak/>
              <w:t>“</w:t>
            </w:r>
            <w:r>
              <w:rPr>
                <w:rFonts w:ascii="Arial" w:hAnsi="Arial" w:cs="Arial"/>
                <w:b/>
              </w:rPr>
              <w:t>Interruption Period</w:t>
            </w:r>
            <w:r>
              <w:rPr>
                <w:rFonts w:ascii="Arial" w:hAnsi="Arial" w:cs="Arial"/>
              </w:rPr>
              <w:t>”</w:t>
            </w:r>
          </w:p>
        </w:tc>
        <w:tc>
          <w:tcPr>
            <w:tcW w:w="6775" w:type="dxa"/>
          </w:tcPr>
          <w:p w14:paraId="7D368705" w14:textId="77777777" w:rsidR="006E7788" w:rsidRPr="00027F0D" w:rsidRDefault="006E7788" w:rsidP="006E7788">
            <w:pPr>
              <w:autoSpaceDE w:val="0"/>
              <w:autoSpaceDN w:val="0"/>
              <w:adjustRightInd w:val="0"/>
              <w:rPr>
                <w:rFonts w:ascii="Arial" w:hAnsi="Arial" w:cs="Arial"/>
                <w:szCs w:val="22"/>
                <w:lang w:eastAsia="en-GB"/>
              </w:rPr>
            </w:pPr>
            <w:r w:rsidRPr="00027F0D">
              <w:rPr>
                <w:rFonts w:ascii="Arial" w:hAnsi="Arial" w:cs="Arial"/>
                <w:szCs w:val="22"/>
                <w:lang w:eastAsia="en-GB"/>
              </w:rPr>
              <w:t xml:space="preserve">For a </w:t>
            </w:r>
            <w:r w:rsidRPr="00027F0D">
              <w:rPr>
                <w:rFonts w:ascii="Arial" w:hAnsi="Arial" w:cs="Arial"/>
                <w:b/>
                <w:szCs w:val="22"/>
                <w:lang w:eastAsia="en-GB"/>
              </w:rPr>
              <w:t>Planned Outage</w:t>
            </w:r>
            <w:r w:rsidRPr="00027F0D">
              <w:rPr>
                <w:rFonts w:ascii="Arial" w:hAnsi="Arial" w:cs="Arial"/>
                <w:szCs w:val="22"/>
                <w:lang w:eastAsia="en-GB"/>
              </w:rPr>
              <w:t xml:space="preserve">, shall mean the period in whole calendar days commencing with the notification of the </w:t>
            </w:r>
            <w:r w:rsidRPr="00027F0D">
              <w:rPr>
                <w:rFonts w:ascii="Arial" w:hAnsi="Arial" w:cs="Arial"/>
                <w:b/>
                <w:szCs w:val="22"/>
                <w:lang w:eastAsia="en-GB"/>
              </w:rPr>
              <w:t xml:space="preserve">Affected User </w:t>
            </w:r>
            <w:r w:rsidRPr="00027F0D">
              <w:rPr>
                <w:rFonts w:ascii="Arial" w:hAnsi="Arial" w:cs="Arial"/>
                <w:szCs w:val="22"/>
                <w:lang w:eastAsia="en-GB"/>
              </w:rPr>
              <w:t xml:space="preserve">by </w:t>
            </w:r>
            <w:r w:rsidRPr="00027F0D">
              <w:rPr>
                <w:rFonts w:ascii="Arial" w:hAnsi="Arial" w:cs="Arial"/>
                <w:b/>
                <w:szCs w:val="22"/>
                <w:lang w:eastAsia="en-GB"/>
              </w:rPr>
              <w:t xml:space="preserve">The Company </w:t>
            </w:r>
            <w:r w:rsidRPr="00027F0D">
              <w:rPr>
                <w:rFonts w:ascii="Arial" w:hAnsi="Arial" w:cs="Arial"/>
                <w:szCs w:val="22"/>
                <w:lang w:eastAsia="en-GB"/>
              </w:rPr>
              <w:t xml:space="preserve">of the start of </w:t>
            </w:r>
            <w:r w:rsidRPr="00027F0D">
              <w:rPr>
                <w:rFonts w:ascii="Arial" w:hAnsi="Arial" w:cs="Arial"/>
                <w:b/>
                <w:szCs w:val="22"/>
                <w:lang w:eastAsia="en-GB"/>
              </w:rPr>
              <w:t xml:space="preserve">Relevant Interruption </w:t>
            </w:r>
            <w:r w:rsidRPr="00027F0D">
              <w:rPr>
                <w:rFonts w:ascii="Arial" w:hAnsi="Arial" w:cs="Arial"/>
                <w:szCs w:val="22"/>
                <w:lang w:eastAsia="en-GB"/>
              </w:rPr>
              <w:t xml:space="preserve">and ending on the notification of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szCs w:val="22"/>
                <w:lang w:eastAsia="en-GB"/>
              </w:rPr>
              <w:t xml:space="preserve">Relevant Interruption </w:t>
            </w:r>
            <w:r w:rsidRPr="00027F0D">
              <w:rPr>
                <w:rFonts w:ascii="Arial" w:hAnsi="Arial" w:cs="Arial"/>
                <w:szCs w:val="22"/>
                <w:lang w:eastAsia="en-GB"/>
              </w:rPr>
              <w:t>has ended;</w:t>
            </w:r>
          </w:p>
          <w:p w14:paraId="2FE6C420" w14:textId="77777777" w:rsidR="006E7788" w:rsidRPr="00027F0D" w:rsidRDefault="006E7788" w:rsidP="006E7788">
            <w:pPr>
              <w:rPr>
                <w:rFonts w:ascii="Arial" w:hAnsi="Arial" w:cs="Arial"/>
                <w:szCs w:val="22"/>
                <w:lang w:eastAsia="en-GB"/>
              </w:rPr>
            </w:pPr>
          </w:p>
          <w:p w14:paraId="42FEDC76" w14:textId="77777777" w:rsidR="006E7788" w:rsidRDefault="006E7788" w:rsidP="006E7788">
            <w:pPr>
              <w:autoSpaceDE w:val="0"/>
              <w:autoSpaceDN w:val="0"/>
              <w:adjustRightInd w:val="0"/>
              <w:rPr>
                <w:rFonts w:ascii="Arial" w:hAnsi="Arial" w:cs="Arial"/>
                <w:szCs w:val="22"/>
                <w:lang w:eastAsia="en-GB"/>
              </w:rPr>
            </w:pPr>
            <w:r w:rsidRPr="00027F0D">
              <w:rPr>
                <w:rFonts w:ascii="Arial" w:hAnsi="Arial" w:cs="Arial"/>
                <w:bCs/>
                <w:szCs w:val="22"/>
                <w:lang w:eastAsia="en-GB"/>
              </w:rPr>
              <w:t>For a</w:t>
            </w:r>
            <w:r w:rsidRPr="00027F0D">
              <w:rPr>
                <w:rFonts w:ascii="Arial" w:hAnsi="Arial" w:cs="Arial"/>
                <w:b/>
                <w:bCs/>
                <w:szCs w:val="22"/>
                <w:lang w:eastAsia="en-GB"/>
              </w:rPr>
              <w:t xml:space="preserve"> Relevant Interruption </w:t>
            </w:r>
            <w:r w:rsidRPr="00027F0D">
              <w:rPr>
                <w:rFonts w:ascii="Arial" w:hAnsi="Arial" w:cs="Arial"/>
                <w:szCs w:val="22"/>
                <w:lang w:eastAsia="en-GB"/>
              </w:rPr>
              <w:t>arising as a result of</w:t>
            </w:r>
            <w:r>
              <w:rPr>
                <w:rFonts w:ascii="Arial" w:hAnsi="Arial" w:cs="Arial"/>
                <w:szCs w:val="22"/>
                <w:lang w:eastAsia="en-GB"/>
              </w:rPr>
              <w:t>:</w:t>
            </w:r>
          </w:p>
          <w:p w14:paraId="465C76BB" w14:textId="77777777" w:rsidR="006E7788" w:rsidRDefault="006E7788" w:rsidP="006E7788">
            <w:pPr>
              <w:autoSpaceDE w:val="0"/>
              <w:autoSpaceDN w:val="0"/>
              <w:adjustRightInd w:val="0"/>
              <w:rPr>
                <w:rFonts w:ascii="Arial" w:hAnsi="Arial" w:cs="Arial"/>
                <w:szCs w:val="22"/>
                <w:lang w:eastAsia="en-GB"/>
              </w:rPr>
            </w:pPr>
          </w:p>
          <w:p w14:paraId="6443B1EF"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sidRPr="00027F0D">
              <w:rPr>
                <w:rFonts w:ascii="Arial" w:hAnsi="Arial" w:cs="Arial"/>
                <w:szCs w:val="22"/>
                <w:lang w:eastAsia="en-GB"/>
              </w:rPr>
              <w:t xml:space="preserve">an </w:t>
            </w:r>
            <w:r w:rsidRPr="00027F0D">
              <w:rPr>
                <w:rFonts w:ascii="Arial" w:hAnsi="Arial" w:cs="Arial"/>
                <w:b/>
                <w:bCs/>
                <w:szCs w:val="22"/>
                <w:lang w:eastAsia="en-GB"/>
              </w:rPr>
              <w:t>Emergency Deenergisation Instruction</w:t>
            </w:r>
            <w:r w:rsidRPr="00027F0D">
              <w:rPr>
                <w:rFonts w:ascii="Arial" w:hAnsi="Arial" w:cs="Arial"/>
                <w:bCs/>
                <w:szCs w:val="22"/>
                <w:lang w:eastAsia="en-GB"/>
              </w:rPr>
              <w:t xml:space="preserve">, shall mean the period from the start of the </w:t>
            </w:r>
            <w:r w:rsidRPr="00027F0D">
              <w:rPr>
                <w:rFonts w:ascii="Arial" w:hAnsi="Arial" w:cs="Arial"/>
                <w:b/>
                <w:bCs/>
                <w:szCs w:val="22"/>
                <w:lang w:eastAsia="en-GB"/>
              </w:rPr>
              <w:t xml:space="preserve">Settlement Period </w:t>
            </w:r>
            <w:r w:rsidRPr="00027F0D">
              <w:rPr>
                <w:rFonts w:ascii="Arial" w:hAnsi="Arial" w:cs="Arial"/>
                <w:bCs/>
                <w:szCs w:val="22"/>
                <w:lang w:eastAsia="en-GB"/>
              </w:rPr>
              <w:t xml:space="preserve">in which </w:t>
            </w:r>
            <w:r w:rsidRPr="00027F0D">
              <w:rPr>
                <w:rFonts w:ascii="Arial" w:hAnsi="Arial" w:cs="Arial"/>
                <w:b/>
                <w:bCs/>
                <w:szCs w:val="22"/>
                <w:lang w:eastAsia="en-GB"/>
              </w:rPr>
              <w:t xml:space="preserve">The Company </w:t>
            </w:r>
            <w:r w:rsidRPr="00027F0D">
              <w:rPr>
                <w:rFonts w:ascii="Arial" w:hAnsi="Arial" w:cs="Arial"/>
                <w:bCs/>
                <w:szCs w:val="22"/>
                <w:lang w:eastAsia="en-GB"/>
              </w:rPr>
              <w:t xml:space="preserve">gave </w:t>
            </w:r>
            <w:r w:rsidRPr="00027F0D">
              <w:rPr>
                <w:rFonts w:ascii="Arial" w:hAnsi="Arial" w:cs="Arial"/>
                <w:szCs w:val="22"/>
                <w:lang w:eastAsia="en-GB"/>
              </w:rPr>
              <w:t>notification</w:t>
            </w:r>
            <w:r w:rsidRPr="00027F0D">
              <w:rPr>
                <w:rFonts w:ascii="Arial" w:hAnsi="Arial" w:cs="Arial"/>
                <w:b/>
                <w:bCs/>
                <w:szCs w:val="22"/>
                <w:lang w:eastAsia="en-GB"/>
              </w:rPr>
              <w:t xml:space="preserve">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Cs/>
                <w:szCs w:val="22"/>
                <w:lang w:eastAsia="en-GB"/>
              </w:rPr>
              <w:t>; or</w:t>
            </w:r>
          </w:p>
          <w:p w14:paraId="140DFB0A" w14:textId="77777777" w:rsidR="006E7788" w:rsidRDefault="006E7788" w:rsidP="006E7788">
            <w:pPr>
              <w:autoSpaceDE w:val="0"/>
              <w:autoSpaceDN w:val="0"/>
              <w:adjustRightInd w:val="0"/>
              <w:ind w:left="2552"/>
              <w:rPr>
                <w:rFonts w:ascii="Arial" w:hAnsi="Arial" w:cs="Arial"/>
                <w:bCs/>
                <w:szCs w:val="22"/>
                <w:lang w:eastAsia="en-GB"/>
              </w:rPr>
            </w:pPr>
          </w:p>
          <w:p w14:paraId="7764609B" w14:textId="77777777" w:rsidR="006E7788" w:rsidRDefault="006E7788" w:rsidP="006772B6">
            <w:pPr>
              <w:numPr>
                <w:ilvl w:val="8"/>
                <w:numId w:val="35"/>
              </w:numPr>
              <w:autoSpaceDE w:val="0"/>
              <w:autoSpaceDN w:val="0"/>
              <w:adjustRightInd w:val="0"/>
              <w:jc w:val="both"/>
              <w:rPr>
                <w:rFonts w:ascii="Arial" w:hAnsi="Arial" w:cs="Arial"/>
                <w:bCs/>
                <w:szCs w:val="22"/>
                <w:lang w:eastAsia="en-GB"/>
              </w:rPr>
            </w:pPr>
            <w:r>
              <w:rPr>
                <w:rFonts w:ascii="Arial" w:hAnsi="Arial" w:cs="Arial"/>
                <w:bCs/>
                <w:szCs w:val="22"/>
                <w:lang w:eastAsia="en-GB"/>
              </w:rPr>
              <w:t xml:space="preserve">a User </w:t>
            </w:r>
            <w:r w:rsidRPr="00F96CF5">
              <w:rPr>
                <w:rFonts w:ascii="Arial" w:hAnsi="Arial" w:cs="Arial"/>
                <w:b/>
                <w:bCs/>
                <w:szCs w:val="22"/>
                <w:lang w:eastAsia="en-GB"/>
              </w:rPr>
              <w:t>Emergency Deenergisation</w:t>
            </w:r>
            <w:r>
              <w:rPr>
                <w:rFonts w:ascii="Arial" w:hAnsi="Arial" w:cs="Arial"/>
                <w:bCs/>
                <w:szCs w:val="22"/>
                <w:lang w:eastAsia="en-GB"/>
              </w:rPr>
              <w:t xml:space="preserve">, shall mean the period from the start of the </w:t>
            </w:r>
            <w:r w:rsidRPr="00F96CF5">
              <w:rPr>
                <w:rFonts w:ascii="Arial" w:hAnsi="Arial" w:cs="Arial"/>
                <w:b/>
                <w:bCs/>
                <w:szCs w:val="22"/>
                <w:lang w:eastAsia="en-GB"/>
              </w:rPr>
              <w:t>Settlement Period</w:t>
            </w:r>
            <w:r>
              <w:rPr>
                <w:rFonts w:ascii="Arial" w:hAnsi="Arial" w:cs="Arial"/>
                <w:bCs/>
                <w:szCs w:val="22"/>
                <w:lang w:eastAsia="en-GB"/>
              </w:rPr>
              <w:t xml:space="preserve"> in which the </w:t>
            </w:r>
            <w:r w:rsidRPr="00F96CF5">
              <w:rPr>
                <w:rFonts w:ascii="Arial" w:hAnsi="Arial" w:cs="Arial"/>
                <w:b/>
                <w:bCs/>
                <w:szCs w:val="22"/>
                <w:lang w:eastAsia="en-GB"/>
              </w:rPr>
              <w:t>User Emergency Deenergisation</w:t>
            </w:r>
            <w:r>
              <w:rPr>
                <w:rFonts w:ascii="Arial" w:hAnsi="Arial" w:cs="Arial"/>
                <w:bCs/>
                <w:szCs w:val="22"/>
                <w:lang w:eastAsia="en-GB"/>
              </w:rPr>
              <w:t xml:space="preserve"> commenced,</w:t>
            </w:r>
          </w:p>
          <w:p w14:paraId="60DB206E" w14:textId="77777777" w:rsidR="006E7788" w:rsidRDefault="006E7788" w:rsidP="006E7788">
            <w:pPr>
              <w:autoSpaceDE w:val="0"/>
              <w:autoSpaceDN w:val="0"/>
              <w:adjustRightInd w:val="0"/>
              <w:ind w:left="1701"/>
              <w:rPr>
                <w:rFonts w:ascii="Arial" w:hAnsi="Arial" w:cs="Arial"/>
                <w:bCs/>
                <w:szCs w:val="22"/>
                <w:lang w:eastAsia="en-GB"/>
              </w:rPr>
            </w:pPr>
            <w:r w:rsidRPr="00027F0D">
              <w:rPr>
                <w:rFonts w:ascii="Arial" w:hAnsi="Arial" w:cs="Arial"/>
                <w:bCs/>
                <w:szCs w:val="22"/>
                <w:lang w:eastAsia="en-GB"/>
              </w:rPr>
              <w:t xml:space="preserve"> </w:t>
            </w:r>
          </w:p>
          <w:p w14:paraId="5177FB32" w14:textId="77777777" w:rsidR="006E7788" w:rsidRPr="00027F0D" w:rsidRDefault="006E7788" w:rsidP="006772B6">
            <w:pPr>
              <w:autoSpaceDE w:val="0"/>
              <w:autoSpaceDN w:val="0"/>
              <w:adjustRightInd w:val="0"/>
              <w:jc w:val="both"/>
              <w:rPr>
                <w:rFonts w:ascii="Arial" w:hAnsi="Arial" w:cs="Arial"/>
                <w:szCs w:val="22"/>
                <w:lang w:eastAsia="en-GB"/>
              </w:rPr>
            </w:pPr>
            <w:r w:rsidRPr="00027F0D">
              <w:rPr>
                <w:rFonts w:ascii="Arial" w:hAnsi="Arial" w:cs="Arial"/>
                <w:bCs/>
                <w:szCs w:val="22"/>
                <w:lang w:eastAsia="en-GB"/>
              </w:rPr>
              <w:t xml:space="preserve">until </w:t>
            </w:r>
            <w:r w:rsidRPr="00027F0D">
              <w:rPr>
                <w:rFonts w:ascii="Arial" w:hAnsi="Arial" w:cs="Arial"/>
                <w:szCs w:val="22"/>
                <w:lang w:eastAsia="en-GB"/>
              </w:rPr>
              <w:t xml:space="preserve">the end of the </w:t>
            </w:r>
            <w:r w:rsidRPr="00027F0D">
              <w:rPr>
                <w:rFonts w:ascii="Arial" w:hAnsi="Arial" w:cs="Arial"/>
                <w:b/>
                <w:szCs w:val="22"/>
                <w:lang w:eastAsia="en-GB"/>
              </w:rPr>
              <w:t xml:space="preserve">Settlement Period </w:t>
            </w:r>
            <w:r w:rsidRPr="00027F0D">
              <w:rPr>
                <w:rFonts w:ascii="Arial" w:hAnsi="Arial" w:cs="Arial"/>
                <w:szCs w:val="22"/>
                <w:lang w:eastAsia="en-GB"/>
              </w:rPr>
              <w:t xml:space="preserve">in respect of which </w:t>
            </w:r>
            <w:r>
              <w:rPr>
                <w:rFonts w:ascii="Arial" w:hAnsi="Arial" w:cs="Arial"/>
                <w:szCs w:val="22"/>
                <w:lang w:eastAsia="en-GB"/>
              </w:rPr>
              <w:t>(i)</w:t>
            </w:r>
            <w:r w:rsidRPr="00027F0D">
              <w:rPr>
                <w:rFonts w:ascii="Arial" w:hAnsi="Arial" w:cs="Arial"/>
                <w:b/>
                <w:szCs w:val="22"/>
                <w:lang w:eastAsia="en-GB"/>
              </w:rPr>
              <w:t>The Company</w:t>
            </w:r>
            <w:r w:rsidRPr="00027F0D">
              <w:rPr>
                <w:rFonts w:ascii="Arial" w:hAnsi="Arial" w:cs="Arial"/>
                <w:szCs w:val="22"/>
                <w:lang w:eastAsia="en-GB"/>
              </w:rPr>
              <w:t xml:space="preserve"> gave notification to the </w:t>
            </w:r>
            <w:r w:rsidRPr="00027F0D">
              <w:rPr>
                <w:rFonts w:ascii="Arial" w:hAnsi="Arial" w:cs="Arial"/>
                <w:b/>
                <w:szCs w:val="22"/>
                <w:lang w:eastAsia="en-GB"/>
              </w:rPr>
              <w:t>Affected User</w:t>
            </w:r>
            <w:r w:rsidRPr="00027F0D">
              <w:rPr>
                <w:rFonts w:ascii="Arial" w:hAnsi="Arial" w:cs="Arial"/>
                <w:szCs w:val="22"/>
                <w:lang w:eastAsia="en-GB"/>
              </w:rPr>
              <w:t xml:space="preserve">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that the </w:t>
            </w:r>
            <w:r w:rsidRPr="00027F0D">
              <w:rPr>
                <w:rFonts w:ascii="Arial" w:hAnsi="Arial" w:cs="Arial"/>
                <w:b/>
                <w:bCs/>
                <w:szCs w:val="22"/>
                <w:lang w:eastAsia="en-GB"/>
              </w:rPr>
              <w:t xml:space="preserve">Relevant Interruption </w:t>
            </w:r>
            <w:r w:rsidRPr="00027F0D">
              <w:rPr>
                <w:rFonts w:ascii="Arial" w:hAnsi="Arial" w:cs="Arial"/>
                <w:szCs w:val="22"/>
                <w:lang w:eastAsia="en-GB"/>
              </w:rPr>
              <w:t>has ended</w:t>
            </w:r>
            <w:r>
              <w:rPr>
                <w:rFonts w:ascii="Arial" w:hAnsi="Arial" w:cs="Arial"/>
                <w:szCs w:val="22"/>
                <w:lang w:eastAsia="en-GB"/>
              </w:rPr>
              <w:t xml:space="preserve"> or (ii), in the case of a </w:t>
            </w:r>
            <w:r w:rsidRPr="00F96CF5">
              <w:rPr>
                <w:rFonts w:ascii="Arial" w:hAnsi="Arial" w:cs="Arial"/>
                <w:b/>
                <w:szCs w:val="22"/>
                <w:lang w:eastAsia="en-GB"/>
              </w:rPr>
              <w:t>User Emergency Deenergisation</w:t>
            </w:r>
            <w:r>
              <w:rPr>
                <w:rFonts w:ascii="Arial" w:hAnsi="Arial" w:cs="Arial"/>
                <w:szCs w:val="22"/>
                <w:lang w:eastAsia="en-GB"/>
              </w:rPr>
              <w:t xml:space="preserve">, means the earlier of (a) when the </w:t>
            </w:r>
            <w:r w:rsidRPr="00F96CF5">
              <w:rPr>
                <w:rFonts w:ascii="Arial" w:hAnsi="Arial" w:cs="Arial"/>
                <w:b/>
                <w:szCs w:val="22"/>
                <w:lang w:eastAsia="en-GB"/>
              </w:rPr>
              <w:t>Export BM Unit</w:t>
            </w:r>
            <w:r>
              <w:rPr>
                <w:rFonts w:ascii="Arial" w:hAnsi="Arial" w:cs="Arial"/>
                <w:szCs w:val="22"/>
                <w:lang w:eastAsia="en-GB"/>
              </w:rPr>
              <w:t xml:space="preserve"> is </w:t>
            </w:r>
            <w:r w:rsidRPr="00F96CF5">
              <w:rPr>
                <w:rFonts w:ascii="Arial" w:hAnsi="Arial" w:cs="Arial"/>
                <w:b/>
                <w:szCs w:val="22"/>
                <w:lang w:eastAsia="en-GB"/>
              </w:rPr>
              <w:t>Reenergised</w:t>
            </w:r>
            <w:r>
              <w:rPr>
                <w:rFonts w:ascii="Arial" w:hAnsi="Arial" w:cs="Arial"/>
                <w:szCs w:val="22"/>
                <w:lang w:eastAsia="en-GB"/>
              </w:rPr>
              <w:t xml:space="preserve"> or (b) when the issue on the </w:t>
            </w:r>
            <w:r w:rsidRPr="00F96CF5">
              <w:rPr>
                <w:rFonts w:ascii="Arial" w:hAnsi="Arial" w:cs="Arial"/>
                <w:b/>
                <w:szCs w:val="22"/>
                <w:lang w:eastAsia="en-GB"/>
              </w:rPr>
              <w:t>National Grid Transmission System</w:t>
            </w:r>
            <w:r>
              <w:rPr>
                <w:rFonts w:ascii="Arial" w:hAnsi="Arial" w:cs="Arial"/>
                <w:szCs w:val="22"/>
                <w:lang w:eastAsia="en-GB"/>
              </w:rPr>
              <w:t xml:space="preserve"> giving rise to the </w:t>
            </w:r>
            <w:r w:rsidRPr="00F96CF5">
              <w:rPr>
                <w:rFonts w:ascii="Arial" w:hAnsi="Arial" w:cs="Arial"/>
                <w:b/>
                <w:szCs w:val="22"/>
                <w:lang w:eastAsia="en-GB"/>
              </w:rPr>
              <w:t>User Emergency Denergisation</w:t>
            </w:r>
            <w:r>
              <w:rPr>
                <w:rFonts w:ascii="Arial" w:hAnsi="Arial" w:cs="Arial"/>
                <w:szCs w:val="22"/>
                <w:lang w:eastAsia="en-GB"/>
              </w:rPr>
              <w:t xml:space="preserve"> is resolved, </w:t>
            </w:r>
            <w:r w:rsidRPr="00027F0D">
              <w:rPr>
                <w:rFonts w:ascii="Arial" w:hAnsi="Arial" w:cs="Arial"/>
                <w:szCs w:val="22"/>
                <w:lang w:eastAsia="en-GB"/>
              </w:rPr>
              <w:t xml:space="preserve"> which shall be measured in</w:t>
            </w:r>
            <w:r w:rsidRPr="00027F0D">
              <w:rPr>
                <w:rFonts w:ascii="Arial" w:hAnsi="Arial" w:cs="Arial"/>
                <w:bCs/>
                <w:szCs w:val="22"/>
                <w:lang w:eastAsia="en-GB"/>
              </w:rPr>
              <w:t>:</w:t>
            </w:r>
          </w:p>
          <w:p w14:paraId="02EC81D6" w14:textId="77777777" w:rsidR="006E7788" w:rsidRPr="00027F0D" w:rsidRDefault="006E7788" w:rsidP="006772B6">
            <w:pPr>
              <w:autoSpaceDE w:val="0"/>
              <w:autoSpaceDN w:val="0"/>
              <w:adjustRightInd w:val="0"/>
              <w:jc w:val="both"/>
              <w:rPr>
                <w:rFonts w:ascii="Arial" w:hAnsi="Arial" w:cs="Arial"/>
                <w:bCs/>
                <w:szCs w:val="22"/>
                <w:lang w:eastAsia="en-GB"/>
              </w:rPr>
            </w:pPr>
          </w:p>
          <w:p w14:paraId="463DABF5"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time of </w:t>
            </w:r>
            <w:r>
              <w:rPr>
                <w:rFonts w:ascii="Arial" w:hAnsi="Arial" w:cs="Arial"/>
                <w:bCs/>
                <w:szCs w:val="22"/>
                <w:lang w:eastAsia="en-GB"/>
              </w:rPr>
              <w:t xml:space="preserve">either </w:t>
            </w:r>
            <w:r w:rsidRPr="00027F0D">
              <w:rPr>
                <w:rFonts w:ascii="Arial" w:hAnsi="Arial" w:cs="Arial"/>
                <w:szCs w:val="22"/>
                <w:lang w:eastAsia="en-GB"/>
              </w:rPr>
              <w:t xml:space="preserve">notification by </w:t>
            </w:r>
            <w:r w:rsidRPr="00027F0D">
              <w:rPr>
                <w:rFonts w:ascii="Arial" w:hAnsi="Arial" w:cs="Arial"/>
                <w:b/>
                <w:bCs/>
                <w:szCs w:val="22"/>
                <w:lang w:eastAsia="en-GB"/>
              </w:rPr>
              <w:t xml:space="preserve">The Company </w:t>
            </w:r>
            <w:r w:rsidRPr="00027F0D">
              <w:rPr>
                <w:rFonts w:ascii="Arial" w:hAnsi="Arial" w:cs="Arial"/>
                <w:szCs w:val="22"/>
                <w:lang w:eastAsia="en-GB"/>
              </w:rPr>
              <w:t xml:space="preserve">to the </w:t>
            </w:r>
            <w:r w:rsidRPr="00027F0D">
              <w:rPr>
                <w:rFonts w:ascii="Arial" w:hAnsi="Arial" w:cs="Arial"/>
                <w:b/>
                <w:bCs/>
                <w:szCs w:val="22"/>
                <w:lang w:eastAsia="en-GB"/>
              </w:rPr>
              <w:t xml:space="preserve">Affected User </w:t>
            </w:r>
            <w:r w:rsidRPr="00027F0D">
              <w:rPr>
                <w:rFonts w:ascii="Arial" w:hAnsi="Arial" w:cs="Arial"/>
                <w:szCs w:val="22"/>
                <w:lang w:eastAsia="en-GB"/>
              </w:rPr>
              <w:t xml:space="preserve">of the start of such </w:t>
            </w:r>
            <w:r w:rsidRPr="00027F0D">
              <w:rPr>
                <w:rFonts w:ascii="Arial" w:hAnsi="Arial" w:cs="Arial"/>
                <w:b/>
                <w:bCs/>
                <w:szCs w:val="22"/>
                <w:lang w:eastAsia="en-GB"/>
              </w:rPr>
              <w:t>Relevant Interruption</w:t>
            </w:r>
            <w:r>
              <w:rPr>
                <w:rFonts w:ascii="Arial" w:hAnsi="Arial" w:cs="Arial"/>
                <w:b/>
                <w:bCs/>
                <w:szCs w:val="22"/>
                <w:lang w:eastAsia="en-GB"/>
              </w:rPr>
              <w:t xml:space="preserve"> </w:t>
            </w:r>
            <w:r w:rsidRPr="00F96CF5">
              <w:rPr>
                <w:rFonts w:ascii="Arial" w:hAnsi="Arial" w:cs="Arial"/>
                <w:bCs/>
                <w:szCs w:val="22"/>
                <w:lang w:eastAsia="en-GB"/>
              </w:rPr>
              <w:t>or when the</w:t>
            </w:r>
            <w:r>
              <w:rPr>
                <w:rFonts w:ascii="Arial" w:hAnsi="Arial" w:cs="Arial"/>
                <w:b/>
                <w:bCs/>
                <w:szCs w:val="22"/>
                <w:lang w:eastAsia="en-GB"/>
              </w:rPr>
              <w:t xml:space="preserve"> User Emergency Deenergisation </w:t>
            </w:r>
            <w:r w:rsidRPr="00F96CF5">
              <w:rPr>
                <w:rFonts w:ascii="Arial" w:hAnsi="Arial" w:cs="Arial"/>
                <w:bCs/>
                <w:szCs w:val="22"/>
                <w:lang w:eastAsia="en-GB"/>
              </w:rPr>
              <w:t>commenced (as applicable)</w:t>
            </w:r>
            <w:r w:rsidRPr="006B5BE4">
              <w:rPr>
                <w:rFonts w:ascii="Arial" w:hAnsi="Arial" w:cs="Arial"/>
                <w:bCs/>
                <w:szCs w:val="22"/>
                <w:lang w:eastAsia="en-GB"/>
              </w:rPr>
              <w:t>;</w:t>
            </w:r>
            <w:r w:rsidRPr="00027F0D">
              <w:rPr>
                <w:rFonts w:ascii="Arial" w:hAnsi="Arial" w:cs="Arial"/>
                <w:bCs/>
                <w:szCs w:val="22"/>
                <w:lang w:eastAsia="en-GB"/>
              </w:rPr>
              <w:t xml:space="preserve"> and</w:t>
            </w:r>
          </w:p>
          <w:p w14:paraId="46FABF35" w14:textId="77777777" w:rsidR="006E7788" w:rsidRPr="00027F0D" w:rsidRDefault="006E7788" w:rsidP="006E7788">
            <w:pPr>
              <w:tabs>
                <w:tab w:val="left" w:pos="1595"/>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sidRPr="00027F0D">
              <w:rPr>
                <w:rFonts w:ascii="Arial" w:hAnsi="Arial" w:cs="Arial"/>
                <w:szCs w:val="22"/>
                <w:lang w:eastAsia="en-GB"/>
              </w:rPr>
              <w:t xml:space="preserve">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w:t>
            </w:r>
            <w:r>
              <w:rPr>
                <w:rFonts w:ascii="Arial" w:hAnsi="Arial" w:cs="Arial"/>
                <w:szCs w:val="22"/>
                <w:lang w:eastAsia="en-GB"/>
              </w:rPr>
              <w:t xml:space="preserve">                </w:t>
            </w:r>
            <w:r w:rsidRPr="00027F0D">
              <w:rPr>
                <w:rFonts w:ascii="Arial" w:hAnsi="Arial" w:cs="Arial"/>
                <w:szCs w:val="22"/>
                <w:lang w:eastAsia="en-GB"/>
              </w:rPr>
              <w:t xml:space="preserve">hour period referred to in i) above. </w:t>
            </w:r>
          </w:p>
          <w:p w14:paraId="1C861FA2" w14:textId="77777777" w:rsidR="006E7788" w:rsidRPr="00027F0D" w:rsidRDefault="006E7788" w:rsidP="006E7788">
            <w:pPr>
              <w:rPr>
                <w:rFonts w:ascii="Arial" w:hAnsi="Arial" w:cs="Arial"/>
                <w:szCs w:val="22"/>
                <w:lang w:eastAsia="en-GB"/>
              </w:rPr>
            </w:pPr>
          </w:p>
          <w:p w14:paraId="60785959" w14:textId="77777777" w:rsidR="006E7788" w:rsidRPr="00027F0D" w:rsidRDefault="006E7788" w:rsidP="006772B6">
            <w:pPr>
              <w:jc w:val="both"/>
              <w:rPr>
                <w:rFonts w:ascii="Arial" w:hAnsi="Arial" w:cs="Arial"/>
                <w:szCs w:val="22"/>
                <w:lang w:eastAsia="en-GB"/>
              </w:rPr>
            </w:pPr>
            <w:r w:rsidRPr="00027F0D">
              <w:rPr>
                <w:rFonts w:ascii="Arial" w:hAnsi="Arial" w:cs="Arial"/>
                <w:szCs w:val="22"/>
                <w:lang w:eastAsia="en-GB"/>
              </w:rPr>
              <w:t xml:space="preserve">In the case of all other </w:t>
            </w:r>
            <w:r w:rsidRPr="00027F0D">
              <w:rPr>
                <w:rFonts w:ascii="Arial" w:hAnsi="Arial" w:cs="Arial"/>
                <w:b/>
                <w:szCs w:val="22"/>
                <w:lang w:eastAsia="en-GB"/>
              </w:rPr>
              <w:t>Relevant Interruptions</w:t>
            </w:r>
            <w:r w:rsidRPr="00027F0D">
              <w:rPr>
                <w:rFonts w:ascii="Arial" w:hAnsi="Arial" w:cs="Arial"/>
                <w:szCs w:val="22"/>
                <w:lang w:eastAsia="en-GB"/>
              </w:rPr>
              <w:t xml:space="preserve"> the duration, shall mean the period from the start of such </w:t>
            </w:r>
            <w:r w:rsidRPr="00027F0D">
              <w:rPr>
                <w:rFonts w:ascii="Arial" w:hAnsi="Arial" w:cs="Arial"/>
                <w:b/>
                <w:szCs w:val="22"/>
                <w:lang w:eastAsia="en-GB"/>
              </w:rPr>
              <w:t xml:space="preserve">Relevant Interruption </w:t>
            </w:r>
            <w:r w:rsidRPr="00027F0D">
              <w:rPr>
                <w:rFonts w:ascii="Arial" w:hAnsi="Arial" w:cs="Arial"/>
                <w:szCs w:val="22"/>
                <w:lang w:eastAsia="en-GB"/>
              </w:rPr>
              <w:t>which shall be measured in:</w:t>
            </w:r>
          </w:p>
          <w:p w14:paraId="0408A0D3" w14:textId="77777777" w:rsidR="006E7788" w:rsidRPr="00027F0D" w:rsidRDefault="006E7788" w:rsidP="006772B6">
            <w:pPr>
              <w:jc w:val="both"/>
              <w:rPr>
                <w:rFonts w:ascii="Arial" w:hAnsi="Arial" w:cs="Arial"/>
                <w:szCs w:val="22"/>
                <w:lang w:eastAsia="en-GB"/>
              </w:rPr>
            </w:pPr>
          </w:p>
          <w:p w14:paraId="5A0E6AEF" w14:textId="77777777" w:rsidR="006E7788" w:rsidRPr="00027F0D" w:rsidRDefault="006E7788" w:rsidP="006772B6">
            <w:pPr>
              <w:autoSpaceDE w:val="0"/>
              <w:autoSpaceDN w:val="0"/>
              <w:adjustRightInd w:val="0"/>
              <w:ind w:left="1440" w:hanging="720"/>
              <w:jc w:val="both"/>
              <w:rPr>
                <w:rFonts w:ascii="Arial" w:hAnsi="Arial" w:cs="Arial"/>
                <w:bCs/>
                <w:szCs w:val="22"/>
                <w:lang w:eastAsia="en-GB"/>
              </w:rPr>
            </w:pPr>
            <w:r w:rsidRPr="00027F0D">
              <w:rPr>
                <w:rFonts w:ascii="Arial" w:hAnsi="Arial" w:cs="Arial"/>
                <w:bCs/>
                <w:szCs w:val="22"/>
                <w:lang w:eastAsia="en-GB"/>
              </w:rPr>
              <w:t>i)</w:t>
            </w:r>
            <w:r w:rsidRPr="00027F0D">
              <w:rPr>
                <w:rFonts w:ascii="Arial" w:hAnsi="Arial" w:cs="Arial"/>
                <w:bCs/>
                <w:szCs w:val="22"/>
                <w:lang w:eastAsia="en-GB"/>
              </w:rPr>
              <w:tab/>
              <w:t xml:space="preserve">whole </w:t>
            </w:r>
            <w:r w:rsidRPr="00027F0D">
              <w:rPr>
                <w:rFonts w:ascii="Arial" w:hAnsi="Arial" w:cs="Arial"/>
                <w:b/>
                <w:bCs/>
                <w:szCs w:val="22"/>
                <w:lang w:eastAsia="en-GB"/>
              </w:rPr>
              <w:t xml:space="preserve">Settlement Periods </w:t>
            </w:r>
            <w:r w:rsidRPr="00027F0D">
              <w:rPr>
                <w:rFonts w:ascii="Arial" w:hAnsi="Arial" w:cs="Arial"/>
                <w:bCs/>
                <w:szCs w:val="22"/>
                <w:lang w:eastAsia="en-GB"/>
              </w:rPr>
              <w:t xml:space="preserve">for the first 24 hours from the </w:t>
            </w:r>
            <w:r w:rsidRPr="00027F0D">
              <w:rPr>
                <w:rFonts w:ascii="Arial" w:hAnsi="Arial" w:cs="Arial"/>
                <w:szCs w:val="22"/>
                <w:lang w:eastAsia="en-GB"/>
              </w:rPr>
              <w:t xml:space="preserve">start of such </w:t>
            </w:r>
            <w:r w:rsidRPr="00027F0D">
              <w:rPr>
                <w:rFonts w:ascii="Arial" w:hAnsi="Arial" w:cs="Arial"/>
                <w:b/>
                <w:bCs/>
                <w:szCs w:val="22"/>
                <w:lang w:eastAsia="en-GB"/>
              </w:rPr>
              <w:t>Relevant Interruption</w:t>
            </w:r>
            <w:r w:rsidRPr="00027F0D">
              <w:rPr>
                <w:rFonts w:ascii="Arial" w:hAnsi="Arial" w:cs="Arial"/>
                <w:bCs/>
                <w:szCs w:val="22"/>
                <w:lang w:eastAsia="en-GB"/>
              </w:rPr>
              <w:t>; and</w:t>
            </w:r>
          </w:p>
          <w:p w14:paraId="76293A13" w14:textId="77777777" w:rsidR="006E7788" w:rsidRPr="00027F0D" w:rsidRDefault="006E7788" w:rsidP="006E7788">
            <w:pPr>
              <w:tabs>
                <w:tab w:val="left" w:pos="1379"/>
              </w:tabs>
              <w:autoSpaceDE w:val="0"/>
              <w:autoSpaceDN w:val="0"/>
              <w:adjustRightInd w:val="0"/>
              <w:ind w:left="1595" w:hanging="875"/>
              <w:rPr>
                <w:rFonts w:ascii="Arial" w:hAnsi="Arial" w:cs="Arial"/>
                <w:szCs w:val="22"/>
                <w:lang w:eastAsia="en-GB"/>
              </w:rPr>
            </w:pPr>
            <w:r w:rsidRPr="00027F0D">
              <w:rPr>
                <w:rFonts w:ascii="Arial" w:hAnsi="Arial" w:cs="Arial"/>
                <w:bCs/>
                <w:szCs w:val="22"/>
                <w:lang w:eastAsia="en-GB"/>
              </w:rPr>
              <w:t xml:space="preserve">ii) </w:t>
            </w:r>
            <w:r>
              <w:rPr>
                <w:rFonts w:ascii="Arial" w:hAnsi="Arial" w:cs="Arial"/>
                <w:szCs w:val="22"/>
                <w:lang w:eastAsia="en-GB"/>
              </w:rPr>
              <w:t xml:space="preserve">         </w:t>
            </w:r>
            <w:r w:rsidRPr="00027F0D">
              <w:rPr>
                <w:rFonts w:ascii="Arial" w:hAnsi="Arial" w:cs="Arial"/>
                <w:szCs w:val="22"/>
                <w:lang w:eastAsia="en-GB"/>
              </w:rPr>
              <w:t xml:space="preserve">whole calendar days for any time after the first 24 hour period referred to in i) above. </w:t>
            </w:r>
          </w:p>
          <w:p w14:paraId="26A5D048" w14:textId="77777777" w:rsidR="006E7788" w:rsidRDefault="006E7788" w:rsidP="006E7788">
            <w:pPr>
              <w:pStyle w:val="BodyText"/>
              <w:tabs>
                <w:tab w:val="left" w:pos="1229"/>
              </w:tabs>
              <w:jc w:val="both"/>
              <w:rPr>
                <w:rFonts w:ascii="Arial" w:hAnsi="Arial" w:cs="Arial"/>
              </w:rPr>
            </w:pPr>
          </w:p>
        </w:tc>
      </w:tr>
      <w:tr w:rsidR="006E7788" w14:paraId="1375797F" w14:textId="77777777" w:rsidTr="00ED2860">
        <w:tc>
          <w:tcPr>
            <w:tcW w:w="3545" w:type="dxa"/>
          </w:tcPr>
          <w:p w14:paraId="665CDF16" w14:textId="77777777" w:rsidR="006E7788" w:rsidRDefault="006E7788" w:rsidP="006E7788">
            <w:pPr>
              <w:pStyle w:val="BodyText"/>
              <w:rPr>
                <w:rFonts w:ascii="Arial" w:hAnsi="Arial" w:cs="Arial"/>
                <w:b/>
                <w:bCs/>
              </w:rPr>
            </w:pPr>
            <w:r>
              <w:rPr>
                <w:rFonts w:ascii="Arial" w:hAnsi="Arial" w:cs="Arial"/>
                <w:b/>
                <w:bCs/>
              </w:rPr>
              <w:lastRenderedPageBreak/>
              <w:t>"Intertrip Contracted Unit"</w:t>
            </w:r>
          </w:p>
        </w:tc>
        <w:tc>
          <w:tcPr>
            <w:tcW w:w="6775" w:type="dxa"/>
          </w:tcPr>
          <w:p w14:paraId="13E72C6E" w14:textId="77777777" w:rsidR="006E7788" w:rsidRDefault="006E7788" w:rsidP="006E7788">
            <w:pPr>
              <w:spacing w:after="240"/>
              <w:ind w:left="283" w:hanging="283"/>
              <w:rPr>
                <w:rFonts w:ascii="Arial" w:hAnsi="Arial" w:cs="Arial"/>
              </w:rPr>
            </w:pPr>
            <w:r>
              <w:rPr>
                <w:rFonts w:ascii="Arial" w:hAnsi="Arial" w:cs="Arial"/>
              </w:rPr>
              <w:t>(i)</w:t>
            </w:r>
            <w:r>
              <w:rPr>
                <w:rFonts w:ascii="Arial" w:hAnsi="Arial" w:cs="Arial"/>
              </w:rPr>
              <w:tab/>
              <w:t xml:space="preserve">in the case of a </w:t>
            </w:r>
            <w:r>
              <w:rPr>
                <w:rFonts w:ascii="Arial" w:hAnsi="Arial" w:cs="Arial"/>
                <w:b/>
              </w:rPr>
              <w:t>Power Park Module</w:t>
            </w:r>
            <w:r>
              <w:rPr>
                <w:rFonts w:ascii="Arial" w:hAnsi="Arial" w:cs="Arial"/>
              </w:rPr>
              <w:t xml:space="preserve">,  the collection of </w:t>
            </w:r>
            <w:r>
              <w:rPr>
                <w:rFonts w:ascii="Arial" w:hAnsi="Arial" w:cs="Arial"/>
                <w:b/>
              </w:rPr>
              <w:t xml:space="preserve">Non-Synchronous Generating Units </w:t>
            </w:r>
            <w:r>
              <w:rPr>
                <w:rFonts w:ascii="Arial" w:hAnsi="Arial" w:cs="Arial"/>
              </w:rPr>
              <w:t xml:space="preserve">which are registered as a </w:t>
            </w:r>
            <w:r>
              <w:rPr>
                <w:rFonts w:ascii="Arial" w:hAnsi="Arial" w:cs="Arial"/>
                <w:b/>
              </w:rPr>
              <w:t xml:space="preserve">Power Park Module </w:t>
            </w:r>
            <w:r>
              <w:rPr>
                <w:rFonts w:ascii="Arial" w:hAnsi="Arial" w:cs="Arial"/>
              </w:rPr>
              <w:t xml:space="preserve">under the </w:t>
            </w:r>
            <w:r>
              <w:rPr>
                <w:rFonts w:ascii="Arial" w:hAnsi="Arial" w:cs="Arial"/>
                <w:b/>
              </w:rPr>
              <w:t>Grid Code</w:t>
            </w:r>
            <w:r>
              <w:rPr>
                <w:rFonts w:ascii="Arial" w:hAnsi="Arial" w:cs="Arial"/>
              </w:rPr>
              <w:t>; and</w:t>
            </w:r>
          </w:p>
          <w:p w14:paraId="26A03ED8" w14:textId="77777777" w:rsidR="006E7788" w:rsidRDefault="006E7788" w:rsidP="006E7788">
            <w:pPr>
              <w:spacing w:after="240"/>
              <w:ind w:left="283" w:hanging="283"/>
              <w:rPr>
                <w:rFonts w:ascii="Arial" w:hAnsi="Arial" w:cs="Arial"/>
              </w:rPr>
            </w:pPr>
            <w:r>
              <w:rPr>
                <w:rFonts w:ascii="Arial" w:hAnsi="Arial" w:cs="Arial"/>
              </w:rPr>
              <w:t>(ii)</w:t>
            </w:r>
            <w:r>
              <w:rPr>
                <w:rFonts w:ascii="Arial" w:hAnsi="Arial" w:cs="Arial"/>
              </w:rPr>
              <w:tab/>
              <w:t xml:space="preserve">all other cases, a </w:t>
            </w:r>
            <w:r>
              <w:rPr>
                <w:rFonts w:ascii="Arial" w:hAnsi="Arial" w:cs="Arial"/>
                <w:b/>
              </w:rPr>
              <w:t>Generating Unit,</w:t>
            </w:r>
          </w:p>
          <w:p w14:paraId="6C97B7DD" w14:textId="77777777" w:rsidR="006E7788" w:rsidRDefault="006E7788" w:rsidP="006E7788">
            <w:pPr>
              <w:pStyle w:val="BodyText"/>
              <w:tabs>
                <w:tab w:val="left" w:pos="0"/>
              </w:tabs>
              <w:jc w:val="both"/>
              <w:rPr>
                <w:rFonts w:ascii="Arial" w:hAnsi="Arial" w:cs="Arial"/>
              </w:rPr>
            </w:pPr>
            <w:r>
              <w:rPr>
                <w:rFonts w:ascii="Arial" w:hAnsi="Arial" w:cs="Arial"/>
              </w:rPr>
              <w:t xml:space="preserve">unless, in either case, the </w:t>
            </w:r>
            <w:r>
              <w:rPr>
                <w:rFonts w:ascii="Arial" w:hAnsi="Arial" w:cs="Arial"/>
                <w:b/>
              </w:rPr>
              <w:t>Bilateral Agreement</w:t>
            </w:r>
            <w:r>
              <w:rPr>
                <w:rFonts w:ascii="Arial" w:hAnsi="Arial" w:cs="Arial"/>
              </w:rPr>
              <w:t xml:space="preserve"> specifies otherwise.</w:t>
            </w:r>
          </w:p>
        </w:tc>
      </w:tr>
      <w:tr w:rsidR="006E7788" w14:paraId="6BF0AE43" w14:textId="77777777" w:rsidTr="00ED2860">
        <w:tc>
          <w:tcPr>
            <w:tcW w:w="3545" w:type="dxa"/>
          </w:tcPr>
          <w:p w14:paraId="1CC2B94E" w14:textId="77777777" w:rsidR="006E7788" w:rsidRDefault="006E7788" w:rsidP="006E7788">
            <w:pPr>
              <w:rPr>
                <w:rFonts w:ascii="Arial" w:hAnsi="Arial" w:cs="Arial"/>
                <w:b/>
                <w:bCs/>
              </w:rPr>
            </w:pPr>
            <w:r>
              <w:rPr>
                <w:rFonts w:ascii="Arial" w:hAnsi="Arial" w:cs="Arial"/>
                <w:b/>
                <w:bCs/>
              </w:rPr>
              <w:t>"Intertrip Payment"</w:t>
            </w:r>
          </w:p>
        </w:tc>
        <w:tc>
          <w:tcPr>
            <w:tcW w:w="6775" w:type="dxa"/>
          </w:tcPr>
          <w:p w14:paraId="754BB9B4" w14:textId="77777777" w:rsidR="006E7788" w:rsidRDefault="006E7788" w:rsidP="006E7788">
            <w:pPr>
              <w:rPr>
                <w:rFonts w:ascii="Arial" w:hAnsi="Arial" w:cs="Arial"/>
              </w:rPr>
            </w:pPr>
            <w:r>
              <w:rPr>
                <w:rFonts w:ascii="Arial" w:hAnsi="Arial" w:cs="Arial"/>
              </w:rPr>
              <w:t>as defined in Paragraph 4.2A.4(c);</w:t>
            </w:r>
          </w:p>
          <w:p w14:paraId="75201C75" w14:textId="77777777" w:rsidR="006E7788" w:rsidRDefault="006E7788" w:rsidP="006E7788">
            <w:pPr>
              <w:rPr>
                <w:rFonts w:ascii="Arial" w:hAnsi="Arial" w:cs="Arial"/>
              </w:rPr>
            </w:pPr>
          </w:p>
        </w:tc>
      </w:tr>
      <w:tr w:rsidR="006E7788" w14:paraId="3EE38376" w14:textId="77777777" w:rsidTr="00ED2860">
        <w:tc>
          <w:tcPr>
            <w:tcW w:w="3545" w:type="dxa"/>
          </w:tcPr>
          <w:p w14:paraId="0B5A20A0" w14:textId="05FA58BB" w:rsidR="006E7788" w:rsidRDefault="006E7788" w:rsidP="006E7788">
            <w:pPr>
              <w:pStyle w:val="BodyText"/>
              <w:spacing w:line="240" w:lineRule="atLeast"/>
              <w:rPr>
                <w:rFonts w:ascii="Arial" w:hAnsi="Arial" w:cs="Arial"/>
                <w:b/>
                <w:bCs/>
                <w:color w:val="000000"/>
                <w:w w:val="0"/>
              </w:rPr>
            </w:pPr>
            <w:bookmarkStart w:id="67" w:name="_DV_C135"/>
            <w:r>
              <w:rPr>
                <w:rFonts w:ascii="Arial" w:hAnsi="Arial" w:cs="Arial"/>
                <w:b/>
                <w:bCs/>
              </w:rPr>
              <w:t xml:space="preserve"> "Isolation"</w:t>
            </w:r>
            <w:bookmarkEnd w:id="67"/>
          </w:p>
        </w:tc>
        <w:tc>
          <w:tcPr>
            <w:tcW w:w="6775" w:type="dxa"/>
          </w:tcPr>
          <w:p w14:paraId="1BA25D57" w14:textId="77777777" w:rsidR="006E7788" w:rsidRDefault="006E7788" w:rsidP="006E7788">
            <w:pPr>
              <w:pStyle w:val="BodyText"/>
              <w:jc w:val="both"/>
              <w:rPr>
                <w:rFonts w:ascii="Arial" w:hAnsi="Arial" w:cs="Arial"/>
                <w:color w:val="000000"/>
                <w:w w:val="0"/>
              </w:rPr>
            </w:pPr>
            <w:bookmarkStart w:id="68" w:name="_DV_C136"/>
            <w:r>
              <w:rPr>
                <w:rFonts w:ascii="Arial" w:hAnsi="Arial" w:cs="Arial"/>
              </w:rPr>
              <w:t xml:space="preserve">as defined in the </w:t>
            </w:r>
            <w:r>
              <w:rPr>
                <w:rFonts w:ascii="Arial" w:hAnsi="Arial" w:cs="Arial"/>
                <w:b/>
              </w:rPr>
              <w:t>Grid Code</w:t>
            </w:r>
            <w:r>
              <w:rPr>
                <w:rFonts w:ascii="Arial" w:hAnsi="Arial" w:cs="Arial"/>
              </w:rPr>
              <w:t>;</w:t>
            </w:r>
            <w:bookmarkEnd w:id="68"/>
          </w:p>
        </w:tc>
      </w:tr>
      <w:tr w:rsidR="006E7788" w14:paraId="3DC15CB9" w14:textId="77777777" w:rsidTr="00ED2860">
        <w:tc>
          <w:tcPr>
            <w:tcW w:w="3545" w:type="dxa"/>
          </w:tcPr>
          <w:p w14:paraId="393709D4" w14:textId="77777777" w:rsidR="006E7788" w:rsidRDefault="006E7788" w:rsidP="006E7788">
            <w:pPr>
              <w:pStyle w:val="BodyText"/>
              <w:rPr>
                <w:rFonts w:ascii="Arial" w:hAnsi="Arial" w:cs="Arial"/>
                <w:b/>
                <w:bCs/>
              </w:rPr>
            </w:pPr>
            <w:r>
              <w:rPr>
                <w:rFonts w:ascii="Arial" w:hAnsi="Arial" w:cs="Arial"/>
                <w:b/>
                <w:bCs/>
              </w:rPr>
              <w:t>"Joint System Incident"</w:t>
            </w:r>
          </w:p>
        </w:tc>
        <w:tc>
          <w:tcPr>
            <w:tcW w:w="6775" w:type="dxa"/>
          </w:tcPr>
          <w:p w14:paraId="0F80DA31" w14:textId="77777777" w:rsidR="006E7788" w:rsidRDefault="006E7788" w:rsidP="006E7788">
            <w:pPr>
              <w:pStyle w:val="BodyText"/>
              <w:jc w:val="both"/>
              <w:rPr>
                <w:rFonts w:ascii="Arial" w:hAnsi="Arial" w:cs="Arial"/>
              </w:rPr>
            </w:pPr>
            <w:r>
              <w:rPr>
                <w:rFonts w:ascii="Arial" w:hAnsi="Arial" w:cs="Arial"/>
              </w:rPr>
              <w:t xml:space="preserve">Paragraphs (a) and (b) below are without prejudice to the application of Paragraph 6.4 to </w:t>
            </w:r>
            <w:r>
              <w:rPr>
                <w:rFonts w:ascii="Arial" w:hAnsi="Arial" w:cs="Arial"/>
                <w:b/>
              </w:rPr>
              <w:t>Users</w:t>
            </w:r>
            <w:r>
              <w:rPr>
                <w:rFonts w:ascii="Arial" w:hAnsi="Arial" w:cs="Arial"/>
              </w:rPr>
              <w:t xml:space="preserve"> acting in capacities other than those detailed in Paragraphs (a) and (b),</w:t>
            </w:r>
          </w:p>
          <w:p w14:paraId="5D3F4AE9" w14:textId="77777777" w:rsidR="006E7788" w:rsidRDefault="006E7788" w:rsidP="006E7788">
            <w:pPr>
              <w:pStyle w:val="subsubclauseindent"/>
              <w:tabs>
                <w:tab w:val="left" w:pos="567"/>
              </w:tabs>
              <w:ind w:left="567" w:hanging="567"/>
              <w:jc w:val="both"/>
              <w:rPr>
                <w:rFonts w:ascii="Arial" w:hAnsi="Arial" w:cs="Arial"/>
              </w:rPr>
            </w:pPr>
            <w:r>
              <w:rPr>
                <w:rFonts w:ascii="Arial" w:hAnsi="Arial" w:cs="Arial"/>
              </w:rPr>
              <w:t xml:space="preserve">(a) </w:t>
            </w:r>
            <w:r>
              <w:rPr>
                <w:rFonts w:ascii="Arial" w:hAnsi="Arial" w:cs="Arial"/>
              </w:rPr>
              <w:tab/>
              <w:t xml:space="preserve">for </w:t>
            </w:r>
            <w:r>
              <w:rPr>
                <w:rFonts w:ascii="Arial" w:hAnsi="Arial" w:cs="Arial"/>
                <w:b/>
              </w:rPr>
              <w:t>Users</w:t>
            </w:r>
            <w:r>
              <w:rPr>
                <w:rFonts w:ascii="Arial" w:hAnsi="Arial" w:cs="Arial"/>
              </w:rPr>
              <w:t xml:space="preserve">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shall have the meaning given to that term in the </w:t>
            </w:r>
            <w:r>
              <w:rPr>
                <w:rFonts w:ascii="Arial" w:hAnsi="Arial" w:cs="Arial"/>
                <w:b/>
              </w:rPr>
              <w:t>Grid Code</w:t>
            </w:r>
            <w:r>
              <w:rPr>
                <w:rFonts w:ascii="Arial" w:hAnsi="Arial" w:cs="Arial"/>
              </w:rPr>
              <w:t>;</w:t>
            </w:r>
          </w:p>
          <w:p w14:paraId="6029C6ED" w14:textId="4A2D7888" w:rsidR="006E7788" w:rsidRDefault="006E7788" w:rsidP="006E7788">
            <w:pPr>
              <w:pStyle w:val="BodyText"/>
              <w:ind w:left="568" w:hanging="567"/>
              <w:jc w:val="both"/>
              <w:rPr>
                <w:rFonts w:ascii="Arial" w:hAnsi="Arial" w:cs="Arial"/>
              </w:rPr>
            </w:pPr>
            <w:r>
              <w:rPr>
                <w:rFonts w:ascii="Arial" w:hAnsi="Arial" w:cs="Arial"/>
              </w:rPr>
              <w:t xml:space="preserve">(b)  </w:t>
            </w:r>
            <w:r w:rsidR="006772B6">
              <w:rPr>
                <w:rFonts w:ascii="Arial" w:hAnsi="Arial" w:cs="Arial"/>
              </w:rPr>
              <w:tab/>
            </w:r>
            <w:r>
              <w:rPr>
                <w:rFonts w:ascii="Arial" w:hAnsi="Arial" w:cs="Arial"/>
              </w:rPr>
              <w:t xml:space="preserve">for </w:t>
            </w:r>
            <w:r>
              <w:rPr>
                <w:rFonts w:ascii="Arial" w:hAnsi="Arial" w:cs="Arial"/>
                <w:b/>
              </w:rPr>
              <w:t>Users</w:t>
            </w:r>
            <w:r>
              <w:rPr>
                <w:rFonts w:ascii="Arial" w:hAnsi="Arial" w:cs="Arial"/>
              </w:rPr>
              <w:t xml:space="preserve"> acting in their capacity as </w:t>
            </w:r>
            <w:r>
              <w:rPr>
                <w:rFonts w:ascii="Arial" w:hAnsi="Arial" w:cs="Arial"/>
                <w:b/>
              </w:rPr>
              <w:t xml:space="preserve">Generators </w:t>
            </w:r>
            <w:r>
              <w:rPr>
                <w:rFonts w:ascii="Arial" w:hAnsi="Arial" w:cs="Arial"/>
              </w:rPr>
              <w:t xml:space="preserve">with </w:t>
            </w:r>
            <w:r>
              <w:rPr>
                <w:rFonts w:ascii="Arial" w:hAnsi="Arial" w:cs="Arial"/>
                <w:b/>
              </w:rPr>
              <w:t>Embedded</w:t>
            </w:r>
            <w:r>
              <w:rPr>
                <w:rFonts w:ascii="Arial" w:hAnsi="Arial" w:cs="Arial"/>
              </w:rPr>
              <w:t xml:space="preserve"> </w:t>
            </w:r>
            <w:r>
              <w:rPr>
                <w:rFonts w:ascii="Arial" w:hAnsi="Arial" w:cs="Arial"/>
                <w:b/>
              </w:rPr>
              <w:t>Large Power Stations</w:t>
            </w:r>
            <w:r>
              <w:rPr>
                <w:rFonts w:ascii="Arial" w:hAnsi="Arial" w:cs="Arial"/>
              </w:rPr>
              <w:t xml:space="preserve"> or </w:t>
            </w:r>
            <w:r>
              <w:rPr>
                <w:rFonts w:ascii="Arial" w:hAnsi="Arial" w:cs="Arial"/>
                <w:b/>
              </w:rPr>
              <w:t>Embedded</w:t>
            </w:r>
            <w:r>
              <w:rPr>
                <w:rFonts w:ascii="Arial" w:hAnsi="Arial" w:cs="Arial"/>
              </w:rPr>
              <w:t xml:space="preserve"> </w:t>
            </w:r>
            <w:r>
              <w:rPr>
                <w:rFonts w:ascii="Arial" w:hAnsi="Arial" w:cs="Arial"/>
                <w:b/>
              </w:rPr>
              <w:t>Medium Power Stations</w:t>
            </w:r>
            <w:r>
              <w:rPr>
                <w:rFonts w:ascii="Arial" w:hAnsi="Arial" w:cs="Arial"/>
              </w:rPr>
              <w:t xml:space="preserve"> and who are passing power onto a </w:t>
            </w:r>
            <w:r>
              <w:rPr>
                <w:rFonts w:ascii="Arial" w:hAnsi="Arial" w:cs="Arial"/>
                <w:b/>
              </w:rPr>
              <w:t>Distribution System</w:t>
            </w:r>
            <w:r>
              <w:rPr>
                <w:rFonts w:ascii="Arial" w:hAnsi="Arial" w:cs="Arial"/>
              </w:rPr>
              <w:t xml:space="preserve"> through a connection with a </w:t>
            </w:r>
            <w:r>
              <w:rPr>
                <w:rFonts w:ascii="Arial" w:hAnsi="Arial" w:cs="Arial"/>
                <w:b/>
              </w:rPr>
              <w:t>Distribution</w:t>
            </w:r>
            <w:r>
              <w:rPr>
                <w:rFonts w:ascii="Arial" w:hAnsi="Arial" w:cs="Arial"/>
              </w:rPr>
              <w:t xml:space="preserve"> </w:t>
            </w:r>
            <w:r>
              <w:rPr>
                <w:rFonts w:ascii="Arial" w:hAnsi="Arial" w:cs="Arial"/>
                <w:b/>
              </w:rPr>
              <w:t>System</w:t>
            </w:r>
            <w:r>
              <w:rPr>
                <w:rFonts w:ascii="Arial" w:hAnsi="Arial" w:cs="Arial"/>
              </w:rPr>
              <w:t xml:space="preserve"> which was not </w:t>
            </w:r>
            <w:r>
              <w:rPr>
                <w:rFonts w:ascii="Arial" w:hAnsi="Arial" w:cs="Arial"/>
                <w:b/>
              </w:rPr>
              <w:t>Commissioned</w:t>
            </w:r>
            <w:r>
              <w:rPr>
                <w:rFonts w:ascii="Arial" w:hAnsi="Arial" w:cs="Arial"/>
              </w:rPr>
              <w:t xml:space="preserve"> as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means an event wherever occurring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which, in the opinion of </w:t>
            </w:r>
            <w:r>
              <w:rPr>
                <w:rFonts w:ascii="Arial" w:hAnsi="Arial" w:cs="Arial"/>
                <w:b/>
                <w:bCs/>
              </w:rPr>
              <w:t>The Company</w:t>
            </w:r>
            <w:r>
              <w:rPr>
                <w:rFonts w:ascii="Arial" w:hAnsi="Arial" w:cs="Arial"/>
              </w:rPr>
              <w:t xml:space="preserve"> or a </w:t>
            </w:r>
            <w:r>
              <w:rPr>
                <w:rFonts w:ascii="Arial" w:hAnsi="Arial" w:cs="Arial"/>
                <w:b/>
              </w:rPr>
              <w:t xml:space="preserve">User </w:t>
            </w:r>
            <w:r>
              <w:rPr>
                <w:rFonts w:ascii="Arial" w:hAnsi="Arial" w:cs="Arial"/>
              </w:rPr>
              <w:t xml:space="preserve">has or may have a serious and/or widespread effect, being (in the case of an event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 xml:space="preserve">Embedded Medium Power Station </w:t>
            </w:r>
            <w:r>
              <w:rPr>
                <w:rFonts w:ascii="Arial" w:hAnsi="Arial" w:cs="Arial"/>
              </w:rPr>
              <w:t xml:space="preserve">or </w:t>
            </w:r>
            <w:r>
              <w:rPr>
                <w:rFonts w:ascii="Arial" w:hAnsi="Arial" w:cs="Arial"/>
                <w:b/>
              </w:rPr>
              <w:t>Embedded Small Power Station</w:t>
            </w:r>
            <w:r>
              <w:rPr>
                <w:rFonts w:ascii="Arial" w:hAnsi="Arial" w:cs="Arial"/>
              </w:rPr>
              <w:t xml:space="preserve">), on the </w:t>
            </w:r>
            <w:r>
              <w:rPr>
                <w:rFonts w:ascii="Arial" w:hAnsi="Arial" w:cs="Arial"/>
                <w:b/>
              </w:rPr>
              <w:t xml:space="preserve">National Electricity Transmission System </w:t>
            </w:r>
            <w:r>
              <w:rPr>
                <w:rFonts w:ascii="Arial" w:hAnsi="Arial" w:cs="Arial"/>
              </w:rPr>
              <w:t xml:space="preserve">, and (in the case of an event on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on a </w:t>
            </w:r>
            <w:r>
              <w:rPr>
                <w:rFonts w:ascii="Arial" w:hAnsi="Arial" w:cs="Arial"/>
                <w:b/>
              </w:rPr>
              <w:t>User</w:t>
            </w:r>
            <w:r>
              <w:rPr>
                <w:rFonts w:ascii="Arial" w:hAnsi="Arial" w:cs="Arial"/>
              </w:rPr>
              <w:t xml:space="preserve">(s) </w:t>
            </w:r>
            <w:r>
              <w:rPr>
                <w:rFonts w:ascii="Arial" w:hAnsi="Arial" w:cs="Arial"/>
                <w:b/>
              </w:rPr>
              <w:t>System</w:t>
            </w:r>
            <w:r>
              <w:rPr>
                <w:rFonts w:ascii="Arial" w:hAnsi="Arial" w:cs="Arial"/>
              </w:rPr>
              <w:t xml:space="preserve">(s) (other than on an </w:t>
            </w:r>
            <w:r>
              <w:rPr>
                <w:rFonts w:ascii="Arial" w:hAnsi="Arial" w:cs="Arial"/>
                <w:b/>
              </w:rPr>
              <w:t>Embedded Independent Generating Plant</w:t>
            </w:r>
            <w:r>
              <w:rPr>
                <w:rFonts w:ascii="Arial" w:hAnsi="Arial" w:cs="Arial"/>
              </w:rPr>
              <w:t>);</w:t>
            </w:r>
            <w:r>
              <w:rPr>
                <w:rFonts w:ascii="Arial" w:hAnsi="Arial" w:cs="Arial"/>
                <w:i/>
              </w:rPr>
              <w:t xml:space="preserve"> </w:t>
            </w:r>
          </w:p>
        </w:tc>
      </w:tr>
      <w:tr w:rsidR="006E7788" w14:paraId="47DD64B5" w14:textId="77777777" w:rsidTr="00ED2860">
        <w:tc>
          <w:tcPr>
            <w:tcW w:w="3545" w:type="dxa"/>
          </w:tcPr>
          <w:p w14:paraId="3E0EEAE4" w14:textId="77777777" w:rsidR="006E7788" w:rsidRDefault="006E7788" w:rsidP="006E7788">
            <w:pPr>
              <w:pStyle w:val="BodyTextIndent"/>
              <w:tabs>
                <w:tab w:val="left" w:pos="1161"/>
              </w:tabs>
              <w:ind w:left="0"/>
              <w:rPr>
                <w:rFonts w:ascii="Arial" w:hAnsi="Arial" w:cs="Arial"/>
                <w:b/>
                <w:bCs/>
              </w:rPr>
            </w:pPr>
            <w:r>
              <w:rPr>
                <w:rFonts w:ascii="Arial" w:hAnsi="Arial" w:cs="Arial"/>
                <w:b/>
              </w:rPr>
              <w:t>"Joint Temporary TEC Exchange Users"</w:t>
            </w:r>
          </w:p>
        </w:tc>
        <w:tc>
          <w:tcPr>
            <w:tcW w:w="6775" w:type="dxa"/>
          </w:tcPr>
          <w:p w14:paraId="5D5603D2" w14:textId="77777777" w:rsidR="006E7788" w:rsidRPr="00CC2624" w:rsidRDefault="006E7788" w:rsidP="006E7788">
            <w:pPr>
              <w:autoSpaceDE w:val="0"/>
              <w:autoSpaceDN w:val="0"/>
              <w:adjustRightInd w:val="0"/>
              <w:spacing w:after="120"/>
              <w:jc w:val="both"/>
              <w:rPr>
                <w:rFonts w:ascii="Arial" w:hAnsi="Arial" w:cs="Arial"/>
              </w:rPr>
            </w:pPr>
            <w:r>
              <w:rPr>
                <w:rFonts w:ascii="Arial" w:hAnsi="Arial" w:cs="Arial"/>
                <w:szCs w:val="22"/>
                <w:lang w:val="en-US"/>
              </w:rPr>
              <w:t xml:space="preserve">means the </w:t>
            </w:r>
            <w:r>
              <w:rPr>
                <w:rFonts w:ascii="Arial" w:hAnsi="Arial" w:cs="Arial"/>
                <w:b/>
                <w:szCs w:val="22"/>
              </w:rPr>
              <w:t xml:space="preserve">Temporary TEC Exchange Donor User </w:t>
            </w:r>
            <w:r>
              <w:rPr>
                <w:rFonts w:ascii="Arial" w:hAnsi="Arial" w:cs="Arial"/>
                <w:szCs w:val="22"/>
              </w:rPr>
              <w:t>and the</w:t>
            </w:r>
            <w:r>
              <w:rPr>
                <w:rFonts w:ascii="Arial" w:hAnsi="Arial" w:cs="Arial"/>
                <w:b/>
                <w:szCs w:val="22"/>
              </w:rPr>
              <w:t xml:space="preserve"> Temporary TEC Exchange Recipient User</w:t>
            </w:r>
            <w:r>
              <w:rPr>
                <w:rFonts w:ascii="Arial" w:hAnsi="Arial" w:cs="Arial"/>
                <w:szCs w:val="22"/>
              </w:rPr>
              <w:t>;</w:t>
            </w:r>
          </w:p>
        </w:tc>
      </w:tr>
      <w:tr w:rsidR="006E7788" w14:paraId="26F1C6DF" w14:textId="77777777" w:rsidTr="00ED2860">
        <w:tc>
          <w:tcPr>
            <w:tcW w:w="3545" w:type="dxa"/>
          </w:tcPr>
          <w:p w14:paraId="136D504B" w14:textId="77777777" w:rsidR="006E7788" w:rsidRPr="00133810" w:rsidRDefault="006E7788" w:rsidP="006E7788">
            <w:pPr>
              <w:tabs>
                <w:tab w:val="left" w:pos="0"/>
              </w:tabs>
              <w:rPr>
                <w:rFonts w:ascii="Arial" w:hAnsi="Arial" w:cs="Arial"/>
                <w:bCs/>
              </w:rPr>
            </w:pPr>
            <w:r>
              <w:rPr>
                <w:rFonts w:ascii="Arial" w:hAnsi="Arial" w:cs="Arial"/>
                <w:bCs/>
              </w:rPr>
              <w:lastRenderedPageBreak/>
              <w:t>“</w:t>
            </w:r>
            <w:r w:rsidRPr="000D47F3">
              <w:rPr>
                <w:rFonts w:ascii="Arial" w:hAnsi="Arial" w:cs="Arial"/>
                <w:b/>
                <w:bCs/>
              </w:rPr>
              <w:t>Key Consents</w:t>
            </w:r>
            <w:r>
              <w:rPr>
                <w:rFonts w:ascii="Arial" w:hAnsi="Arial" w:cs="Arial"/>
                <w:bCs/>
              </w:rPr>
              <w:t>”</w:t>
            </w:r>
          </w:p>
        </w:tc>
        <w:tc>
          <w:tcPr>
            <w:tcW w:w="6775" w:type="dxa"/>
          </w:tcPr>
          <w:p w14:paraId="63AE0D3C" w14:textId="77777777" w:rsidR="006E7788" w:rsidRDefault="006E7788" w:rsidP="006E7788">
            <w:pPr>
              <w:tabs>
                <w:tab w:val="left" w:pos="0"/>
              </w:tabs>
              <w:rPr>
                <w:rFonts w:ascii="Arial" w:hAnsi="Arial" w:cs="Arial"/>
              </w:rPr>
            </w:pPr>
            <w:r>
              <w:rPr>
                <w:rFonts w:ascii="Arial" w:hAnsi="Arial" w:cs="Arial"/>
              </w:rPr>
              <w:t xml:space="preserve">those </w:t>
            </w:r>
            <w:r w:rsidRPr="00F97FB3">
              <w:rPr>
                <w:rFonts w:ascii="Arial" w:hAnsi="Arial" w:cs="Arial"/>
                <w:b/>
              </w:rPr>
              <w:t>Consents</w:t>
            </w:r>
            <w:r>
              <w:rPr>
                <w:rFonts w:ascii="Arial" w:hAnsi="Arial" w:cs="Arial"/>
              </w:rPr>
              <w:t xml:space="preserve"> a </w:t>
            </w:r>
            <w:r w:rsidRPr="00F97FB3">
              <w:rPr>
                <w:rFonts w:ascii="Arial" w:hAnsi="Arial" w:cs="Arial"/>
                <w:b/>
              </w:rPr>
              <w:t>User</w:t>
            </w:r>
            <w:r>
              <w:rPr>
                <w:rFonts w:ascii="Arial" w:hAnsi="Arial" w:cs="Arial"/>
              </w:rPr>
              <w:t xml:space="preserve"> requires in respect of its </w:t>
            </w:r>
            <w:r w:rsidRPr="00F97FB3">
              <w:rPr>
                <w:rFonts w:ascii="Arial" w:hAnsi="Arial" w:cs="Arial"/>
                <w:b/>
              </w:rPr>
              <w:t>Power Station</w:t>
            </w:r>
            <w:r>
              <w:rPr>
                <w:rFonts w:ascii="Arial" w:hAnsi="Arial" w:cs="Arial"/>
              </w:rPr>
              <w:t xml:space="preserve"> project which are identified by </w:t>
            </w:r>
            <w:r w:rsidRPr="002069CF">
              <w:rPr>
                <w:rFonts w:ascii="Arial" w:hAnsi="Arial" w:cs="Arial"/>
                <w:b/>
              </w:rPr>
              <w:t>The Company</w:t>
            </w:r>
            <w:r>
              <w:rPr>
                <w:rFonts w:ascii="Arial" w:hAnsi="Arial" w:cs="Arial"/>
              </w:rPr>
              <w:t xml:space="preserve"> as key for the purposes of Part Three of 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Pr>
                <w:rFonts w:ascii="Arial" w:hAnsi="Arial" w:cs="Arial"/>
                <w:szCs w:val="22"/>
              </w:rPr>
              <w:t xml:space="preserve"> </w:t>
            </w:r>
            <w:r>
              <w:rPr>
                <w:rFonts w:ascii="Arial" w:hAnsi="Arial" w:cs="Arial"/>
              </w:rPr>
              <w:t xml:space="preserve">and in relation to a particular </w:t>
            </w:r>
            <w:r w:rsidRPr="00F97FB3">
              <w:rPr>
                <w:rFonts w:ascii="Arial" w:hAnsi="Arial" w:cs="Arial"/>
                <w:b/>
              </w:rPr>
              <w:t xml:space="preserve">User </w:t>
            </w:r>
            <w:r>
              <w:rPr>
                <w:rFonts w:ascii="Arial" w:hAnsi="Arial" w:cs="Arial"/>
              </w:rPr>
              <w:t xml:space="preserve">as defined in its </w:t>
            </w:r>
            <w:r w:rsidRPr="00F97FB3">
              <w:rPr>
                <w:rFonts w:ascii="Arial" w:hAnsi="Arial" w:cs="Arial"/>
                <w:b/>
              </w:rPr>
              <w:t>Construction Agreement</w:t>
            </w:r>
            <w:r>
              <w:rPr>
                <w:rFonts w:ascii="Arial" w:hAnsi="Arial" w:cs="Arial"/>
              </w:rPr>
              <w:t>;</w:t>
            </w:r>
          </w:p>
          <w:p w14:paraId="273E9549" w14:textId="77777777" w:rsidR="006E7788" w:rsidRPr="0000119F" w:rsidRDefault="006E7788" w:rsidP="006E7788">
            <w:pPr>
              <w:tabs>
                <w:tab w:val="left" w:pos="0"/>
              </w:tabs>
              <w:rPr>
                <w:rFonts w:ascii="Arial" w:hAnsi="Arial" w:cs="Arial"/>
              </w:rPr>
            </w:pPr>
          </w:p>
        </w:tc>
      </w:tr>
      <w:tr w:rsidR="006E7788" w14:paraId="5F0DC41B" w14:textId="77777777" w:rsidTr="00ED2860">
        <w:tc>
          <w:tcPr>
            <w:tcW w:w="3545" w:type="dxa"/>
          </w:tcPr>
          <w:p w14:paraId="24671914" w14:textId="77777777" w:rsidR="006E7788" w:rsidRDefault="006E7788" w:rsidP="006E7788">
            <w:pPr>
              <w:jc w:val="both"/>
              <w:rPr>
                <w:rFonts w:ascii="Arial" w:hAnsi="Arial" w:cs="Arial"/>
                <w:szCs w:val="22"/>
              </w:rPr>
            </w:pPr>
            <w:r>
              <w:rPr>
                <w:rFonts w:ascii="Arial" w:hAnsi="Arial" w:cs="Arial"/>
                <w:szCs w:val="22"/>
              </w:rPr>
              <w:t>“</w:t>
            </w:r>
            <w:r>
              <w:rPr>
                <w:rFonts w:ascii="Arial" w:hAnsi="Arial" w:cs="Arial"/>
                <w:b/>
                <w:szCs w:val="22"/>
              </w:rPr>
              <w:t>Key C</w:t>
            </w:r>
            <w:r w:rsidRPr="00A517B1">
              <w:rPr>
                <w:rFonts w:ascii="Arial" w:hAnsi="Arial" w:cs="Arial"/>
                <w:b/>
                <w:szCs w:val="22"/>
              </w:rPr>
              <w:t>onsents In Place Date</w:t>
            </w:r>
            <w:r>
              <w:rPr>
                <w:rFonts w:ascii="Arial" w:hAnsi="Arial" w:cs="Arial"/>
                <w:szCs w:val="22"/>
              </w:rPr>
              <w:t>”</w:t>
            </w:r>
          </w:p>
        </w:tc>
        <w:tc>
          <w:tcPr>
            <w:tcW w:w="6775" w:type="dxa"/>
          </w:tcPr>
          <w:p w14:paraId="2239D35B" w14:textId="77777777" w:rsidR="006E7788" w:rsidRDefault="006E7788" w:rsidP="006E7788">
            <w:pPr>
              <w:jc w:val="both"/>
              <w:rPr>
                <w:rFonts w:ascii="Arial" w:hAnsi="Arial" w:cs="Arial"/>
                <w:szCs w:val="22"/>
              </w:rPr>
            </w:pPr>
            <w:r>
              <w:rPr>
                <w:rFonts w:ascii="Arial" w:hAnsi="Arial" w:cs="Arial"/>
                <w:szCs w:val="22"/>
              </w:rPr>
              <w:t xml:space="preserve">the date that </w:t>
            </w:r>
            <w:r w:rsidRPr="004170C3">
              <w:rPr>
                <w:rFonts w:ascii="Arial" w:hAnsi="Arial" w:cs="Arial"/>
                <w:b/>
                <w:szCs w:val="22"/>
              </w:rPr>
              <w:t>The Company</w:t>
            </w:r>
            <w:r>
              <w:rPr>
                <w:rFonts w:ascii="Arial" w:hAnsi="Arial" w:cs="Arial"/>
                <w:szCs w:val="22"/>
              </w:rPr>
              <w:t xml:space="preserve"> confirms in writing to the </w:t>
            </w:r>
            <w:r w:rsidRPr="000D47F3">
              <w:rPr>
                <w:rFonts w:ascii="Arial" w:hAnsi="Arial" w:cs="Arial"/>
                <w:b/>
                <w:szCs w:val="22"/>
              </w:rPr>
              <w:t xml:space="preserve">User </w:t>
            </w:r>
            <w:r>
              <w:rPr>
                <w:rFonts w:ascii="Arial" w:hAnsi="Arial" w:cs="Arial"/>
                <w:szCs w:val="22"/>
              </w:rPr>
              <w:t xml:space="preserve">that </w:t>
            </w:r>
            <w:r w:rsidRPr="000D47F3">
              <w:rPr>
                <w:rFonts w:ascii="Arial" w:hAnsi="Arial" w:cs="Arial"/>
                <w:b/>
                <w:szCs w:val="22"/>
              </w:rPr>
              <w:t>The Company</w:t>
            </w:r>
            <w:r>
              <w:rPr>
                <w:rFonts w:ascii="Arial" w:hAnsi="Arial" w:cs="Arial"/>
                <w:szCs w:val="22"/>
              </w:rPr>
              <w:t xml:space="preserve"> is satisfied, for the purposes of Part Three of the </w:t>
            </w:r>
            <w:r w:rsidRPr="000D47F3">
              <w:rPr>
                <w:rFonts w:ascii="Arial" w:hAnsi="Arial" w:cs="Arial"/>
                <w:b/>
                <w:szCs w:val="22"/>
              </w:rPr>
              <w:t>User Commitment</w:t>
            </w:r>
            <w:r>
              <w:rPr>
                <w:rFonts w:ascii="Arial" w:hAnsi="Arial" w:cs="Arial"/>
                <w:szCs w:val="22"/>
              </w:rPr>
              <w:t xml:space="preserve"> </w:t>
            </w:r>
            <w:r>
              <w:rPr>
                <w:rFonts w:ascii="Arial" w:hAnsi="Arial" w:cs="Arial"/>
                <w:b/>
                <w:szCs w:val="22"/>
              </w:rPr>
              <w:t>M</w:t>
            </w:r>
            <w:r w:rsidRPr="000D47F3">
              <w:rPr>
                <w:rFonts w:ascii="Arial" w:hAnsi="Arial" w:cs="Arial"/>
                <w:b/>
                <w:szCs w:val="22"/>
              </w:rPr>
              <w:t>ethodology</w:t>
            </w:r>
            <w:r>
              <w:rPr>
                <w:rFonts w:ascii="Arial" w:hAnsi="Arial" w:cs="Arial"/>
                <w:szCs w:val="22"/>
              </w:rPr>
              <w:t xml:space="preserve">, that the </w:t>
            </w:r>
            <w:r w:rsidRPr="000D47F3">
              <w:rPr>
                <w:rFonts w:ascii="Arial" w:hAnsi="Arial" w:cs="Arial"/>
                <w:b/>
                <w:szCs w:val="22"/>
              </w:rPr>
              <w:t>User</w:t>
            </w:r>
            <w:r>
              <w:rPr>
                <w:rFonts w:ascii="Arial" w:hAnsi="Arial" w:cs="Arial"/>
                <w:szCs w:val="22"/>
              </w:rPr>
              <w:t xml:space="preserve"> has been granted the </w:t>
            </w:r>
            <w:r w:rsidRPr="000D47F3">
              <w:rPr>
                <w:rFonts w:ascii="Arial" w:hAnsi="Arial" w:cs="Arial"/>
                <w:b/>
                <w:szCs w:val="22"/>
              </w:rPr>
              <w:t>Key Consents</w:t>
            </w:r>
            <w:r>
              <w:rPr>
                <w:rFonts w:ascii="Arial" w:hAnsi="Arial" w:cs="Arial"/>
                <w:szCs w:val="22"/>
              </w:rPr>
              <w:t>;</w:t>
            </w:r>
          </w:p>
          <w:p w14:paraId="1F6E21A7" w14:textId="77777777" w:rsidR="006E7788" w:rsidRPr="0000119F" w:rsidRDefault="006E7788" w:rsidP="006E7788">
            <w:pPr>
              <w:jc w:val="both"/>
              <w:rPr>
                <w:rFonts w:ascii="Arial" w:hAnsi="Arial" w:cs="Arial"/>
                <w:szCs w:val="22"/>
              </w:rPr>
            </w:pPr>
          </w:p>
        </w:tc>
      </w:tr>
      <w:tr w:rsidR="006E7788" w14:paraId="5297EA67" w14:textId="77777777" w:rsidTr="00ED2860">
        <w:tc>
          <w:tcPr>
            <w:tcW w:w="3545" w:type="dxa"/>
          </w:tcPr>
          <w:p w14:paraId="2E2921BE" w14:textId="77777777" w:rsidR="006E7788" w:rsidRDefault="006E7788" w:rsidP="006E7788">
            <w:pPr>
              <w:pStyle w:val="BodyText"/>
              <w:rPr>
                <w:rFonts w:ascii="Arial" w:hAnsi="Arial" w:cs="Arial"/>
                <w:b/>
                <w:bCs/>
              </w:rPr>
            </w:pPr>
            <w:r>
              <w:rPr>
                <w:rFonts w:ascii="Arial" w:hAnsi="Arial" w:cs="Arial"/>
                <w:b/>
                <w:bCs/>
              </w:rPr>
              <w:t>"Land Charge"</w:t>
            </w:r>
          </w:p>
        </w:tc>
        <w:tc>
          <w:tcPr>
            <w:tcW w:w="6775" w:type="dxa"/>
          </w:tcPr>
          <w:p w14:paraId="7B003902" w14:textId="77777777" w:rsidR="006E7788" w:rsidRPr="00CC2624" w:rsidRDefault="006E7788" w:rsidP="006E7788">
            <w:pPr>
              <w:pStyle w:val="BodyText"/>
              <w:jc w:val="both"/>
              <w:rPr>
                <w:rFonts w:ascii="Arial" w:hAnsi="Arial" w:cs="Arial"/>
              </w:rPr>
            </w:pPr>
            <w:r>
              <w:rPr>
                <w:rFonts w:ascii="Arial" w:hAnsi="Arial" w:cs="Arial"/>
              </w:rPr>
              <w:t xml:space="preserve">the charge (if any) set out in Appendix B to a </w:t>
            </w:r>
            <w:r>
              <w:rPr>
                <w:rFonts w:ascii="Arial" w:hAnsi="Arial" w:cs="Arial"/>
                <w:b/>
              </w:rPr>
              <w:t>Bilateral Connection Agreement</w:t>
            </w:r>
            <w:r>
              <w:rPr>
                <w:rFonts w:ascii="Arial" w:hAnsi="Arial" w:cs="Arial"/>
              </w:rPr>
              <w:t>;</w:t>
            </w:r>
          </w:p>
        </w:tc>
      </w:tr>
      <w:tr w:rsidR="006E7788" w14:paraId="567D3F78" w14:textId="77777777" w:rsidTr="00ED2860">
        <w:tc>
          <w:tcPr>
            <w:tcW w:w="3545" w:type="dxa"/>
          </w:tcPr>
          <w:p w14:paraId="290841D1" w14:textId="77777777" w:rsidR="006E7788" w:rsidRDefault="006E7788" w:rsidP="006E7788">
            <w:pPr>
              <w:pStyle w:val="BodyText"/>
              <w:spacing w:before="120" w:after="120"/>
              <w:rPr>
                <w:rFonts w:ascii="Arial" w:hAnsi="Arial" w:cs="Arial"/>
                <w:b/>
                <w:bCs/>
              </w:rPr>
            </w:pPr>
            <w:r>
              <w:rPr>
                <w:rFonts w:ascii="Arial" w:hAnsi="Arial" w:cs="Arial"/>
                <w:b/>
                <w:bCs/>
              </w:rPr>
              <w:t>"Large Power Station"</w:t>
            </w:r>
          </w:p>
        </w:tc>
        <w:tc>
          <w:tcPr>
            <w:tcW w:w="6775" w:type="dxa"/>
          </w:tcPr>
          <w:p w14:paraId="3CD1C4F2" w14:textId="77777777" w:rsidR="006E7788" w:rsidRDefault="006E7788" w:rsidP="006E7788">
            <w:pPr>
              <w:autoSpaceDE w:val="0"/>
              <w:autoSpaceDN w:val="0"/>
              <w:adjustRightInd w:val="0"/>
              <w:jc w:val="both"/>
              <w:rPr>
                <w:rFonts w:ascii="Arial" w:hAnsi="Arial" w:cs="Arial"/>
                <w:lang w:val="en-US"/>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7D52AE5" w14:textId="77777777" w:rsidTr="00ED2860">
        <w:tc>
          <w:tcPr>
            <w:tcW w:w="3545" w:type="dxa"/>
          </w:tcPr>
          <w:p w14:paraId="1DF8CA58" w14:textId="77777777" w:rsidR="006E7788" w:rsidRDefault="006E7788" w:rsidP="006E7788">
            <w:pPr>
              <w:pStyle w:val="BodyText"/>
              <w:rPr>
                <w:rFonts w:ascii="Arial" w:hAnsi="Arial" w:cs="Arial"/>
                <w:b/>
                <w:bCs/>
              </w:rPr>
            </w:pPr>
            <w:r>
              <w:rPr>
                <w:rFonts w:ascii="Arial" w:hAnsi="Arial" w:cs="Arial"/>
                <w:b/>
                <w:bCs/>
              </w:rPr>
              <w:t>"LDTEC"</w:t>
            </w:r>
          </w:p>
        </w:tc>
        <w:tc>
          <w:tcPr>
            <w:tcW w:w="6775" w:type="dxa"/>
          </w:tcPr>
          <w:p w14:paraId="6C774D16" w14:textId="77777777" w:rsidR="006E7788" w:rsidRPr="00CC2624" w:rsidRDefault="006E7788" w:rsidP="006E7788">
            <w:pPr>
              <w:autoSpaceDE w:val="0"/>
              <w:autoSpaceDN w:val="0"/>
              <w:adjustRightInd w:val="0"/>
              <w:spacing w:after="240"/>
              <w:jc w:val="both"/>
              <w:rPr>
                <w:rFonts w:ascii="Arial" w:hAnsi="Arial" w:cs="Arial"/>
              </w:rPr>
            </w:pPr>
            <w:r>
              <w:rPr>
                <w:rFonts w:ascii="Arial" w:hAnsi="Arial" w:cs="Arial"/>
                <w:lang w:val="en-US"/>
              </w:rPr>
              <w:t xml:space="preserve">Is, in the case of an accepted </w:t>
            </w:r>
            <w:r>
              <w:rPr>
                <w:rFonts w:ascii="Arial" w:hAnsi="Arial" w:cs="Arial"/>
                <w:b/>
                <w:lang w:val="en-US"/>
              </w:rPr>
              <w:t>LDTEC Block Offer</w:t>
            </w:r>
            <w:r>
              <w:rPr>
                <w:rFonts w:ascii="Arial" w:hAnsi="Arial" w:cs="Arial"/>
                <w:lang w:val="en-US"/>
              </w:rPr>
              <w:t xml:space="preserve">, </w:t>
            </w:r>
            <w:r>
              <w:rPr>
                <w:rFonts w:ascii="Arial" w:hAnsi="Arial" w:cs="Arial"/>
                <w:b/>
                <w:lang w:val="en-US"/>
              </w:rPr>
              <w:t xml:space="preserve">Block LDTEC </w:t>
            </w:r>
            <w:r>
              <w:rPr>
                <w:rFonts w:ascii="Arial" w:hAnsi="Arial" w:cs="Arial"/>
                <w:lang w:val="en-US"/>
              </w:rPr>
              <w:t>or, in the case of an accepted</w:t>
            </w:r>
            <w:r>
              <w:rPr>
                <w:rFonts w:ascii="Arial" w:hAnsi="Arial" w:cs="Arial"/>
                <w:b/>
                <w:lang w:val="en-US"/>
              </w:rPr>
              <w:t xml:space="preserve"> LDTEC Indicative Block Offer</w:t>
            </w:r>
            <w:r>
              <w:rPr>
                <w:rFonts w:ascii="Arial" w:hAnsi="Arial" w:cs="Arial"/>
                <w:lang w:val="en-US"/>
              </w:rPr>
              <w:t xml:space="preserve">, </w:t>
            </w:r>
            <w:r>
              <w:rPr>
                <w:rFonts w:ascii="Arial" w:hAnsi="Arial" w:cs="Arial"/>
                <w:b/>
                <w:lang w:val="en-US"/>
              </w:rPr>
              <w:t>Indicative Block LDTEC</w:t>
            </w:r>
            <w:r>
              <w:rPr>
                <w:rFonts w:ascii="Arial" w:hAnsi="Arial" w:cs="Arial"/>
                <w:lang w:val="en-US"/>
              </w:rPr>
              <w:t>;</w:t>
            </w:r>
          </w:p>
        </w:tc>
      </w:tr>
      <w:tr w:rsidR="006E7788" w14:paraId="5D01A000" w14:textId="77777777" w:rsidTr="00ED2860">
        <w:tc>
          <w:tcPr>
            <w:tcW w:w="3545" w:type="dxa"/>
          </w:tcPr>
          <w:p w14:paraId="07DB6E3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Availability Notification"</w:t>
            </w:r>
          </w:p>
        </w:tc>
        <w:tc>
          <w:tcPr>
            <w:tcW w:w="6775" w:type="dxa"/>
          </w:tcPr>
          <w:p w14:paraId="08209B83" w14:textId="77777777" w:rsidR="006E7788" w:rsidRDefault="006E7788" w:rsidP="006E7788">
            <w:pPr>
              <w:autoSpaceDE w:val="0"/>
              <w:autoSpaceDN w:val="0"/>
              <w:adjustRightInd w:val="0"/>
              <w:rPr>
                <w:rFonts w:ascii="Arial" w:hAnsi="Arial" w:cs="Arial"/>
                <w:lang w:val="en-US"/>
              </w:rPr>
            </w:pPr>
            <w:r>
              <w:rPr>
                <w:rFonts w:ascii="Arial" w:hAnsi="Arial" w:cs="Arial"/>
                <w:lang w:val="en-US"/>
              </w:rPr>
              <w:t xml:space="preserve">the form set out in Exhibit T to the </w:t>
            </w:r>
            <w:r>
              <w:rPr>
                <w:rFonts w:ascii="Arial" w:hAnsi="Arial" w:cs="Arial"/>
                <w:b/>
                <w:lang w:val="en-US"/>
              </w:rPr>
              <w:t>CUSC</w:t>
            </w:r>
            <w:bookmarkStart w:id="69" w:name="_BPDCI_72"/>
            <w:r w:rsidRPr="004D379C">
              <w:rPr>
                <w:rFonts w:ascii="Arial" w:hAnsi="Arial" w:cs="Arial"/>
                <w:lang w:val="en-US"/>
              </w:rPr>
              <w:t>;</w:t>
            </w:r>
            <w:bookmarkEnd w:id="69"/>
          </w:p>
          <w:p w14:paraId="65FAAE67" w14:textId="77777777" w:rsidR="006E7788" w:rsidRDefault="006E7788" w:rsidP="006E7788">
            <w:pPr>
              <w:autoSpaceDE w:val="0"/>
              <w:autoSpaceDN w:val="0"/>
              <w:adjustRightInd w:val="0"/>
              <w:rPr>
                <w:rFonts w:ascii="Arial" w:hAnsi="Arial" w:cs="Arial"/>
                <w:lang w:val="en-US"/>
              </w:rPr>
            </w:pPr>
          </w:p>
        </w:tc>
      </w:tr>
      <w:tr w:rsidR="006E7788" w14:paraId="329065E8" w14:textId="77777777" w:rsidTr="00ED2860">
        <w:tc>
          <w:tcPr>
            <w:tcW w:w="3545" w:type="dxa"/>
          </w:tcPr>
          <w:p w14:paraId="226400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Block Offer"</w:t>
            </w:r>
          </w:p>
        </w:tc>
        <w:tc>
          <w:tcPr>
            <w:tcW w:w="6775" w:type="dxa"/>
          </w:tcPr>
          <w:p w14:paraId="7165F3E9" w14:textId="77777777" w:rsidR="006E7788" w:rsidRPr="004D379C" w:rsidRDefault="006E7788" w:rsidP="006E7788">
            <w:pPr>
              <w:autoSpaceDE w:val="0"/>
              <w:autoSpaceDN w:val="0"/>
              <w:adjustRightInd w:val="0"/>
              <w:jc w:val="both"/>
              <w:rPr>
                <w:rFonts w:ascii="Arial" w:hAnsi="Arial" w:cs="Arial"/>
                <w:lang w:val="en-US"/>
              </w:rPr>
            </w:pPr>
            <w:r>
              <w:rPr>
                <w:rFonts w:ascii="Arial" w:hAnsi="Arial" w:cs="Arial"/>
                <w:lang w:val="en-US"/>
              </w:rPr>
              <w:t xml:space="preserve">is an offer made by </w:t>
            </w:r>
            <w:bookmarkStart w:id="70" w:name="_BPDCD_73"/>
            <w:r w:rsidRPr="004D379C">
              <w:rPr>
                <w:rFonts w:ascii="Arial Bold" w:hAnsi="Arial Bold" w:cs="Arial"/>
                <w:b/>
                <w:lang w:val="en-US"/>
              </w:rPr>
              <w:t xml:space="preserve">The Company </w:t>
            </w:r>
            <w:bookmarkEnd w:id="70"/>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6.32.4.6 and 6.32.6.1 in response to an </w:t>
            </w:r>
            <w:r>
              <w:rPr>
                <w:rFonts w:ascii="Arial" w:hAnsi="Arial" w:cs="Arial"/>
                <w:b/>
                <w:lang w:val="en-US"/>
              </w:rPr>
              <w:t>LDTEC Request</w:t>
            </w:r>
            <w:bookmarkStart w:id="71" w:name="_BPDCI_75"/>
            <w:r w:rsidRPr="004D379C">
              <w:rPr>
                <w:rFonts w:ascii="Arial" w:hAnsi="Arial" w:cs="Arial"/>
                <w:lang w:val="en-US"/>
              </w:rPr>
              <w:t>;</w:t>
            </w:r>
            <w:bookmarkEnd w:id="71"/>
          </w:p>
          <w:p w14:paraId="6F4B307F" w14:textId="77777777" w:rsidR="006E7788" w:rsidRDefault="006E7788" w:rsidP="006E7788">
            <w:pPr>
              <w:autoSpaceDE w:val="0"/>
              <w:autoSpaceDN w:val="0"/>
              <w:adjustRightInd w:val="0"/>
              <w:jc w:val="both"/>
              <w:rPr>
                <w:rFonts w:ascii="Arial" w:hAnsi="Arial" w:cs="Arial"/>
                <w:lang w:val="en-US"/>
              </w:rPr>
            </w:pPr>
          </w:p>
        </w:tc>
      </w:tr>
      <w:tr w:rsidR="006E7788" w14:paraId="37A9E54F" w14:textId="77777777" w:rsidTr="00ED2860">
        <w:tc>
          <w:tcPr>
            <w:tcW w:w="3545" w:type="dxa"/>
          </w:tcPr>
          <w:p w14:paraId="68A2532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Charge"</w:t>
            </w:r>
          </w:p>
        </w:tc>
        <w:tc>
          <w:tcPr>
            <w:tcW w:w="6775" w:type="dxa"/>
          </w:tcPr>
          <w:p w14:paraId="365D62F3" w14:textId="77777777" w:rsidR="006E7788" w:rsidRDefault="006E7788" w:rsidP="006E7788">
            <w:pPr>
              <w:autoSpaceDE w:val="0"/>
              <w:autoSpaceDN w:val="0"/>
              <w:adjustRightInd w:val="0"/>
              <w:spacing w:after="240"/>
              <w:jc w:val="both"/>
              <w:rPr>
                <w:rFonts w:ascii="Arial" w:hAnsi="Arial" w:cs="Arial"/>
              </w:rPr>
            </w:pPr>
            <w:r>
              <w:rPr>
                <w:rFonts w:ascii="Arial" w:hAnsi="Arial" w:cs="Arial"/>
                <w:lang w:val="en-US"/>
              </w:rPr>
              <w:t xml:space="preserve">being a component of the </w:t>
            </w:r>
            <w:r>
              <w:rPr>
                <w:rFonts w:ascii="Arial" w:hAnsi="Arial" w:cs="Arial"/>
                <w:b/>
                <w:lang w:val="en-US"/>
              </w:rPr>
              <w:t xml:space="preserve">Use of System Charges </w:t>
            </w:r>
            <w:r>
              <w:rPr>
                <w:rFonts w:ascii="Arial" w:hAnsi="Arial" w:cs="Arial"/>
                <w:lang w:val="en-US"/>
              </w:rPr>
              <w:t xml:space="preserve">which is made or levied by </w:t>
            </w:r>
            <w:bookmarkStart w:id="72" w:name="_BPDCD_76"/>
            <w:r w:rsidRPr="004D379C">
              <w:rPr>
                <w:rFonts w:ascii="Arial Bold" w:hAnsi="Arial Bold" w:cs="Arial"/>
                <w:b/>
                <w:lang w:val="en-US"/>
              </w:rPr>
              <w:t>The Company</w:t>
            </w:r>
            <w:r w:rsidRPr="004D379C">
              <w:rPr>
                <w:rFonts w:ascii="Arial" w:hAnsi="Arial" w:cs="Arial"/>
                <w:b/>
                <w:color w:val="0000FF"/>
                <w:lang w:val="en-US"/>
              </w:rPr>
              <w:t xml:space="preserve"> </w:t>
            </w:r>
            <w:bookmarkEnd w:id="72"/>
            <w:r w:rsidRPr="004D379C">
              <w:rPr>
                <w:rFonts w:ascii="Arial" w:hAnsi="Arial" w:cs="Arial"/>
                <w:lang w:val="en-US"/>
              </w:rPr>
              <w:t>a</w:t>
            </w:r>
            <w:r>
              <w:rPr>
                <w:rFonts w:ascii="Arial" w:hAnsi="Arial" w:cs="Arial"/>
                <w:lang w:val="en-US"/>
              </w:rPr>
              <w:t xml:space="preserve">nd to be paid by the </w:t>
            </w:r>
            <w:r>
              <w:rPr>
                <w:rFonts w:ascii="Arial" w:hAnsi="Arial" w:cs="Arial"/>
                <w:b/>
                <w:lang w:val="en-US"/>
              </w:rPr>
              <w:t xml:space="preserve">User </w:t>
            </w:r>
            <w:r>
              <w:rPr>
                <w:rFonts w:ascii="Arial" w:hAnsi="Arial" w:cs="Arial"/>
                <w:lang w:val="en-US"/>
              </w:rPr>
              <w:t xml:space="preserve">, in the case of an  accepted </w:t>
            </w:r>
            <w:r>
              <w:rPr>
                <w:rFonts w:ascii="Arial" w:hAnsi="Arial" w:cs="Arial"/>
                <w:b/>
                <w:lang w:val="en-US"/>
              </w:rPr>
              <w:t>LDTEC Block Offer</w:t>
            </w:r>
            <w:r>
              <w:rPr>
                <w:rFonts w:ascii="Arial" w:hAnsi="Arial" w:cs="Arial"/>
                <w:lang w:val="en-US"/>
              </w:rPr>
              <w:t xml:space="preserve">, for </w:t>
            </w:r>
            <w:r>
              <w:rPr>
                <w:rFonts w:ascii="Arial" w:hAnsi="Arial" w:cs="Arial"/>
                <w:b/>
                <w:lang w:val="en-US"/>
              </w:rPr>
              <w:t>Block</w:t>
            </w:r>
            <w:r>
              <w:rPr>
                <w:rFonts w:ascii="Arial" w:hAnsi="Arial" w:cs="Arial"/>
                <w:lang w:val="en-US"/>
              </w:rPr>
              <w:t xml:space="preserve"> </w:t>
            </w:r>
            <w:r>
              <w:rPr>
                <w:rFonts w:ascii="Arial" w:hAnsi="Arial" w:cs="Arial"/>
                <w:b/>
                <w:lang w:val="en-US"/>
              </w:rPr>
              <w:t xml:space="preserve">LDTEC </w:t>
            </w:r>
            <w:r>
              <w:rPr>
                <w:rFonts w:ascii="Arial" w:hAnsi="Arial" w:cs="Arial"/>
                <w:lang w:val="en-US"/>
              </w:rPr>
              <w:t>and in the case of an</w:t>
            </w:r>
            <w:r>
              <w:rPr>
                <w:rFonts w:ascii="Arial" w:hAnsi="Arial" w:cs="Arial"/>
                <w:b/>
                <w:lang w:val="en-US"/>
              </w:rPr>
              <w:t xml:space="preserve"> </w:t>
            </w:r>
            <w:r>
              <w:rPr>
                <w:rFonts w:ascii="Arial" w:hAnsi="Arial" w:cs="Arial"/>
                <w:lang w:val="en-US"/>
              </w:rPr>
              <w:t xml:space="preserve">accepted </w:t>
            </w:r>
            <w:r>
              <w:rPr>
                <w:rFonts w:ascii="Arial" w:hAnsi="Arial" w:cs="Arial"/>
                <w:b/>
                <w:lang w:val="en-US"/>
              </w:rPr>
              <w:t xml:space="preserve">LDTEC Indicative Block Offer </w:t>
            </w:r>
            <w:r>
              <w:rPr>
                <w:rFonts w:ascii="Arial" w:hAnsi="Arial" w:cs="Arial"/>
                <w:lang w:val="en-US"/>
              </w:rPr>
              <w:t xml:space="preserve">for </w:t>
            </w:r>
            <w:r>
              <w:rPr>
                <w:rFonts w:ascii="Arial" w:hAnsi="Arial" w:cs="Arial"/>
                <w:b/>
                <w:lang w:val="en-US"/>
              </w:rPr>
              <w:t>Requested LDTEC</w:t>
            </w:r>
            <w:r>
              <w:rPr>
                <w:rFonts w:ascii="Arial" w:hAnsi="Arial" w:cs="Arial"/>
                <w:lang w:val="en-US"/>
              </w:rPr>
              <w:t xml:space="preserve"> and in the case of an accepted </w:t>
            </w:r>
            <w:r>
              <w:rPr>
                <w:rFonts w:ascii="Arial" w:hAnsi="Arial" w:cs="Arial"/>
                <w:b/>
                <w:lang w:val="en-US"/>
              </w:rPr>
              <w:t>Temporary TEC Exchange Rate Offer</w:t>
            </w:r>
            <w:r>
              <w:rPr>
                <w:rFonts w:ascii="Arial" w:hAnsi="Arial" w:cs="Arial"/>
                <w:lang w:val="en-US"/>
              </w:rPr>
              <w:t xml:space="preserve"> for </w:t>
            </w:r>
            <w:r>
              <w:rPr>
                <w:rFonts w:ascii="Arial" w:hAnsi="Arial" w:cs="Arial"/>
                <w:b/>
                <w:lang w:val="en-US"/>
              </w:rPr>
              <w:t xml:space="preserve">Temporary Received TEC, </w:t>
            </w:r>
            <w:r>
              <w:rPr>
                <w:rFonts w:ascii="Arial" w:hAnsi="Arial" w:cs="Arial"/>
                <w:lang w:val="en-US"/>
              </w:rPr>
              <w:t>in each case</w:t>
            </w:r>
            <w:r>
              <w:rPr>
                <w:rFonts w:ascii="Arial" w:hAnsi="Arial" w:cs="Arial"/>
                <w:b/>
                <w:lang w:val="en-US"/>
              </w:rPr>
              <w:t xml:space="preserve"> </w:t>
            </w:r>
            <w:r>
              <w:rPr>
                <w:rFonts w:ascii="Arial" w:hAnsi="Arial" w:cs="Arial"/>
                <w:lang w:val="en-US"/>
              </w:rPr>
              <w:t xml:space="preserve">calculated in accordance with the </w:t>
            </w:r>
            <w:r>
              <w:rPr>
                <w:rFonts w:ascii="Arial" w:hAnsi="Arial" w:cs="Arial"/>
                <w:b/>
                <w:lang w:val="en-US"/>
              </w:rPr>
              <w:t>Charging Statements</w:t>
            </w:r>
            <w:bookmarkStart w:id="73" w:name="_BPDCI_78"/>
            <w:r w:rsidRPr="004D379C">
              <w:rPr>
                <w:rFonts w:ascii="Arial" w:hAnsi="Arial" w:cs="Arial"/>
                <w:lang w:val="en-US"/>
              </w:rPr>
              <w:t>;</w:t>
            </w:r>
            <w:bookmarkEnd w:id="73"/>
          </w:p>
        </w:tc>
      </w:tr>
      <w:tr w:rsidR="006E7788" w14:paraId="595E15A7" w14:textId="77777777" w:rsidTr="00ED2860">
        <w:tc>
          <w:tcPr>
            <w:tcW w:w="3545" w:type="dxa"/>
          </w:tcPr>
          <w:p w14:paraId="0BCEEA2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Block Offer"</w:t>
            </w:r>
          </w:p>
        </w:tc>
        <w:tc>
          <w:tcPr>
            <w:tcW w:w="6775" w:type="dxa"/>
          </w:tcPr>
          <w:p w14:paraId="1BF9CDEF" w14:textId="77777777" w:rsidR="006E7788" w:rsidRDefault="006E7788" w:rsidP="006E7788">
            <w:pPr>
              <w:pStyle w:val="BodyTextIndent"/>
              <w:tabs>
                <w:tab w:val="left" w:pos="1134"/>
                <w:tab w:val="left" w:pos="1161"/>
              </w:tabs>
              <w:ind w:left="2"/>
              <w:rPr>
                <w:rFonts w:ascii="Arial" w:hAnsi="Arial" w:cs="Arial"/>
              </w:rPr>
            </w:pPr>
            <w:r>
              <w:rPr>
                <w:rFonts w:ascii="Arial" w:hAnsi="Arial" w:cs="Arial"/>
                <w:lang w:val="en-US"/>
              </w:rPr>
              <w:t xml:space="preserve">is an offer made by </w:t>
            </w:r>
            <w:bookmarkStart w:id="74" w:name="_BPDCD_79"/>
            <w:r w:rsidRPr="004D379C">
              <w:rPr>
                <w:rFonts w:ascii="Arial Bold" w:hAnsi="Arial Bold" w:cs="Arial"/>
                <w:b/>
                <w:lang w:val="en-US"/>
              </w:rPr>
              <w:t>The Company</w:t>
            </w:r>
            <w:bookmarkEnd w:id="74"/>
            <w:r>
              <w:rPr>
                <w:rFonts w:ascii="Arial Bold" w:hAnsi="Arial Bold" w:cs="Arial"/>
                <w:b/>
                <w:lang w:val="en-US"/>
              </w:rPr>
              <w:t xml:space="preserve"> </w:t>
            </w:r>
            <w:r>
              <w:rPr>
                <w:rFonts w:ascii="Arial" w:hAnsi="Arial" w:cs="Arial"/>
                <w:lang w:val="en-US"/>
              </w:rPr>
              <w:t xml:space="preserve">for </w:t>
            </w:r>
            <w:r>
              <w:rPr>
                <w:rFonts w:ascii="Arial" w:hAnsi="Arial" w:cs="Arial"/>
                <w:b/>
                <w:lang w:val="en-US"/>
              </w:rPr>
              <w:t>Short Term Capacity</w:t>
            </w:r>
            <w:r>
              <w:rPr>
                <w:rFonts w:ascii="Arial" w:hAnsi="Arial" w:cs="Arial"/>
                <w:lang w:val="en-US"/>
              </w:rPr>
              <w:t xml:space="preserve"> in accordance with the terms of Paragraphs 6.32.6.4 and 6.32.6.2 in response to an </w:t>
            </w:r>
            <w:r>
              <w:rPr>
                <w:rFonts w:ascii="Arial" w:hAnsi="Arial" w:cs="Arial"/>
                <w:b/>
                <w:lang w:val="en-US"/>
              </w:rPr>
              <w:t>LDTEC Request</w:t>
            </w:r>
            <w:bookmarkStart w:id="75" w:name="_BPDCI_81"/>
            <w:r w:rsidRPr="004D379C">
              <w:rPr>
                <w:rFonts w:ascii="Arial" w:hAnsi="Arial" w:cs="Arial"/>
                <w:color w:val="0000FF"/>
                <w:u w:val="single"/>
                <w:lang w:val="en-US"/>
              </w:rPr>
              <w:t>;</w:t>
            </w:r>
            <w:bookmarkEnd w:id="75"/>
          </w:p>
        </w:tc>
      </w:tr>
      <w:tr w:rsidR="006E7788" w14:paraId="15402802" w14:textId="77777777" w:rsidTr="00ED2860">
        <w:tc>
          <w:tcPr>
            <w:tcW w:w="3545" w:type="dxa"/>
          </w:tcPr>
          <w:p w14:paraId="09717A9E"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Indicative Profile"</w:t>
            </w:r>
          </w:p>
        </w:tc>
        <w:tc>
          <w:tcPr>
            <w:tcW w:w="6775" w:type="dxa"/>
          </w:tcPr>
          <w:p w14:paraId="6179B5CB" w14:textId="77777777" w:rsidR="006E7788" w:rsidRPr="004D379C" w:rsidRDefault="006E7788" w:rsidP="006E7788">
            <w:pPr>
              <w:autoSpaceDE w:val="0"/>
              <w:autoSpaceDN w:val="0"/>
              <w:adjustRightInd w:val="0"/>
              <w:spacing w:after="240"/>
              <w:ind w:left="2"/>
              <w:jc w:val="both"/>
              <w:rPr>
                <w:rFonts w:ascii="Arial" w:hAnsi="Arial" w:cs="Arial"/>
              </w:rPr>
            </w:pPr>
            <w:r w:rsidRPr="004D379C">
              <w:rPr>
                <w:rFonts w:ascii="Arial" w:hAnsi="Arial" w:cs="Arial"/>
              </w:rPr>
              <w:t xml:space="preserve">is a profile in MW that indicates </w:t>
            </w:r>
            <w:bookmarkStart w:id="76" w:name="_BPDCD_82"/>
            <w:r w:rsidRPr="00F372DF">
              <w:rPr>
                <w:rFonts w:ascii="Arial" w:hAnsi="Arial" w:cs="Arial"/>
                <w:b/>
              </w:rPr>
              <w:t xml:space="preserve">The Company’s </w:t>
            </w:r>
            <w:bookmarkEnd w:id="76"/>
            <w:r w:rsidRPr="00F372DF">
              <w:rPr>
                <w:rFonts w:ascii="Arial" w:hAnsi="Arial" w:cs="Arial"/>
              </w:rPr>
              <w:t xml:space="preserve">assessment of the MW capacity that may be available to a </w:t>
            </w:r>
            <w:r w:rsidRPr="00F372DF">
              <w:rPr>
                <w:rFonts w:ascii="Arial" w:hAnsi="Arial" w:cs="Arial"/>
                <w:b/>
              </w:rPr>
              <w:t>User</w:t>
            </w:r>
            <w:r w:rsidRPr="00F372DF">
              <w:rPr>
                <w:rFonts w:ascii="Arial" w:hAnsi="Arial" w:cs="Arial"/>
              </w:rPr>
              <w:t xml:space="preserve"> for the </w:t>
            </w:r>
            <w:r w:rsidRPr="00F372DF">
              <w:rPr>
                <w:rFonts w:ascii="Arial" w:hAnsi="Arial" w:cs="Arial"/>
                <w:b/>
              </w:rPr>
              <w:t>LDTEC Period</w:t>
            </w:r>
            <w:r w:rsidRPr="00F372DF">
              <w:rPr>
                <w:rFonts w:ascii="Arial" w:hAnsi="Arial" w:cs="Arial"/>
              </w:rPr>
              <w:t xml:space="preserve"> which has been prepared solely for the purpose of enabling a </w:t>
            </w:r>
            <w:r w:rsidRPr="00F372DF">
              <w:rPr>
                <w:rFonts w:ascii="Arial" w:hAnsi="Arial" w:cs="Arial"/>
                <w:b/>
              </w:rPr>
              <w:t>User</w:t>
            </w:r>
            <w:r w:rsidRPr="00F372DF">
              <w:rPr>
                <w:rFonts w:ascii="Arial" w:hAnsi="Arial" w:cs="Arial"/>
              </w:rPr>
              <w:t xml:space="preserve"> to make its assessment of an </w:t>
            </w:r>
            <w:r w:rsidRPr="00F372DF">
              <w:rPr>
                <w:rFonts w:ascii="Arial" w:hAnsi="Arial" w:cs="Arial"/>
                <w:b/>
              </w:rPr>
              <w:t>LDTEC Indicative Block Offer</w:t>
            </w:r>
            <w:bookmarkStart w:id="77" w:name="_BPDCI_84"/>
            <w:r w:rsidRPr="00F372DF">
              <w:rPr>
                <w:rFonts w:ascii="Arial" w:hAnsi="Arial" w:cs="Arial"/>
              </w:rPr>
              <w:t>;</w:t>
            </w:r>
            <w:bookmarkEnd w:id="77"/>
          </w:p>
        </w:tc>
      </w:tr>
      <w:tr w:rsidR="006E7788" w14:paraId="7A2846F6" w14:textId="77777777" w:rsidTr="00ED2860">
        <w:tc>
          <w:tcPr>
            <w:tcW w:w="3545" w:type="dxa"/>
          </w:tcPr>
          <w:p w14:paraId="594B807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Offer"</w:t>
            </w:r>
          </w:p>
        </w:tc>
        <w:tc>
          <w:tcPr>
            <w:tcW w:w="6775" w:type="dxa"/>
          </w:tcPr>
          <w:p w14:paraId="408CF1E2" w14:textId="77777777" w:rsidR="006E7788" w:rsidRPr="00F372DF" w:rsidRDefault="006E7788" w:rsidP="006E7788">
            <w:pPr>
              <w:pStyle w:val="BodyTextIndent"/>
              <w:tabs>
                <w:tab w:val="left" w:pos="1134"/>
                <w:tab w:val="left" w:pos="1161"/>
              </w:tabs>
              <w:ind w:left="2"/>
              <w:rPr>
                <w:rFonts w:ascii="Arial" w:hAnsi="Arial" w:cs="Arial"/>
                <w:u w:val="single"/>
              </w:rPr>
            </w:pPr>
            <w:r w:rsidRPr="004D379C">
              <w:rPr>
                <w:rFonts w:ascii="Arial" w:hAnsi="Arial" w:cs="Arial"/>
              </w:rPr>
              <w:t xml:space="preserve">is an </w:t>
            </w:r>
            <w:r w:rsidRPr="004D379C">
              <w:rPr>
                <w:rFonts w:ascii="Arial" w:hAnsi="Arial" w:cs="Arial"/>
                <w:b/>
              </w:rPr>
              <w:t>LDTEC Block Offer</w:t>
            </w:r>
            <w:r w:rsidRPr="004D379C">
              <w:rPr>
                <w:rFonts w:ascii="Arial" w:hAnsi="Arial" w:cs="Arial"/>
              </w:rPr>
              <w:t xml:space="preserve"> and\or an </w:t>
            </w:r>
            <w:r w:rsidRPr="004D379C">
              <w:rPr>
                <w:rFonts w:ascii="Arial" w:hAnsi="Arial" w:cs="Arial"/>
                <w:b/>
              </w:rPr>
              <w:t>LDTEC Indicative Offer</w:t>
            </w:r>
            <w:bookmarkStart w:id="78" w:name="_BPDCI_86"/>
            <w:r w:rsidRPr="00F372DF">
              <w:rPr>
                <w:rFonts w:ascii="Arial" w:hAnsi="Arial" w:cs="Arial"/>
              </w:rPr>
              <w:t>;</w:t>
            </w:r>
            <w:bookmarkEnd w:id="78"/>
          </w:p>
        </w:tc>
      </w:tr>
      <w:tr w:rsidR="006E7788" w14:paraId="3799B798" w14:textId="77777777" w:rsidTr="00ED2860">
        <w:tc>
          <w:tcPr>
            <w:tcW w:w="3545" w:type="dxa"/>
          </w:tcPr>
          <w:p w14:paraId="76373FBA"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Period"</w:t>
            </w:r>
          </w:p>
        </w:tc>
        <w:tc>
          <w:tcPr>
            <w:tcW w:w="6775" w:type="dxa"/>
          </w:tcPr>
          <w:p w14:paraId="4094C638"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is, </w:t>
            </w:r>
          </w:p>
          <w:p w14:paraId="268531BB" w14:textId="77777777" w:rsidR="006E7788" w:rsidRPr="004D379C" w:rsidRDefault="006E7788" w:rsidP="006E7788">
            <w:pPr>
              <w:autoSpaceDE w:val="0"/>
              <w:autoSpaceDN w:val="0"/>
              <w:adjustRightInd w:val="0"/>
              <w:jc w:val="both"/>
              <w:rPr>
                <w:rFonts w:ascii="Arial" w:hAnsi="Arial" w:cs="Arial"/>
                <w:lang w:val="en-US"/>
              </w:rPr>
            </w:pPr>
          </w:p>
          <w:p w14:paraId="5ED18F2D"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(a) a period of weeks or part thereof within a </w:t>
            </w:r>
            <w:r w:rsidRPr="004D379C">
              <w:rPr>
                <w:rFonts w:ascii="Arial" w:hAnsi="Arial" w:cs="Arial"/>
                <w:b/>
                <w:lang w:val="en-US"/>
              </w:rPr>
              <w:t>Financial Year</w:t>
            </w:r>
            <w:r w:rsidRPr="004D379C">
              <w:rPr>
                <w:rFonts w:ascii="Arial" w:hAnsi="Arial" w:cs="Arial"/>
                <w:lang w:val="en-US"/>
              </w:rPr>
              <w:t xml:space="preserve"> as specified by the </w:t>
            </w:r>
            <w:r w:rsidRPr="004D379C">
              <w:rPr>
                <w:rFonts w:ascii="Arial" w:hAnsi="Arial" w:cs="Arial"/>
                <w:b/>
                <w:lang w:val="en-US"/>
              </w:rPr>
              <w:t xml:space="preserve">User </w:t>
            </w:r>
            <w:r w:rsidRPr="004D379C">
              <w:rPr>
                <w:rFonts w:ascii="Arial" w:hAnsi="Arial" w:cs="Arial"/>
                <w:lang w:val="en-US"/>
              </w:rPr>
              <w:t xml:space="preserve">in its </w:t>
            </w:r>
            <w:r w:rsidRPr="004D379C">
              <w:rPr>
                <w:rFonts w:ascii="Arial" w:hAnsi="Arial" w:cs="Arial"/>
                <w:b/>
                <w:lang w:val="en-US"/>
              </w:rPr>
              <w:t>LDTEC Request Form</w:t>
            </w:r>
            <w:r w:rsidRPr="004D379C">
              <w:rPr>
                <w:rFonts w:ascii="Arial" w:hAnsi="Arial" w:cs="Arial"/>
                <w:lang w:val="en-US"/>
              </w:rPr>
              <w:t xml:space="preserve"> for a minimum period of seven weeks commencing on a Monday at 0.00 hours and </w:t>
            </w:r>
            <w:r w:rsidRPr="004D379C">
              <w:rPr>
                <w:rFonts w:ascii="Arial" w:hAnsi="Arial" w:cs="Arial"/>
                <w:lang w:val="en-US"/>
              </w:rPr>
              <w:lastRenderedPageBreak/>
              <w:t xml:space="preserve">finishing at 23.59 on any given day no later than the last day of such </w:t>
            </w:r>
            <w:r w:rsidRPr="004D379C">
              <w:rPr>
                <w:rFonts w:ascii="Arial" w:hAnsi="Arial" w:cs="Arial"/>
                <w:b/>
                <w:lang w:val="en-US"/>
              </w:rPr>
              <w:t>Financial Year</w:t>
            </w:r>
            <w:r w:rsidRPr="004D379C">
              <w:rPr>
                <w:rFonts w:ascii="Arial" w:hAnsi="Arial" w:cs="Arial"/>
                <w:lang w:val="en-US"/>
              </w:rPr>
              <w:t xml:space="preserve">, or </w:t>
            </w:r>
          </w:p>
          <w:p w14:paraId="286E8CB0" w14:textId="77777777" w:rsidR="006E7788" w:rsidRPr="004D379C" w:rsidRDefault="006E7788" w:rsidP="006E7788">
            <w:pPr>
              <w:autoSpaceDE w:val="0"/>
              <w:autoSpaceDN w:val="0"/>
              <w:adjustRightInd w:val="0"/>
              <w:jc w:val="both"/>
              <w:rPr>
                <w:rFonts w:ascii="Arial" w:hAnsi="Arial" w:cs="Arial"/>
                <w:lang w:val="en-US"/>
              </w:rPr>
            </w:pPr>
          </w:p>
          <w:p w14:paraId="3417FF86" w14:textId="77777777" w:rsidR="006E7788" w:rsidRPr="004D379C" w:rsidRDefault="006E7788" w:rsidP="006E7788">
            <w:pPr>
              <w:autoSpaceDE w:val="0"/>
              <w:autoSpaceDN w:val="0"/>
              <w:adjustRightInd w:val="0"/>
              <w:jc w:val="both"/>
              <w:rPr>
                <w:rFonts w:ascii="Arial" w:hAnsi="Arial" w:cs="Arial"/>
                <w:lang w:val="en-US"/>
              </w:rPr>
            </w:pPr>
            <w:r w:rsidRPr="004D379C">
              <w:rPr>
                <w:rFonts w:ascii="Arial" w:hAnsi="Arial" w:cs="Arial"/>
                <w:lang w:val="en-US"/>
              </w:rPr>
              <w:t xml:space="preserve">(b)  in the case of </w:t>
            </w:r>
            <w:bookmarkStart w:id="79" w:name="_BPDCD_87"/>
            <w:r w:rsidRPr="004D379C">
              <w:rPr>
                <w:rFonts w:ascii="Arial" w:hAnsi="Arial" w:cs="Arial"/>
                <w:lang w:val="en-US"/>
              </w:rPr>
              <w:t xml:space="preserve">an </w:t>
            </w:r>
            <w:bookmarkEnd w:id="79"/>
            <w:r w:rsidRPr="004D379C">
              <w:rPr>
                <w:rFonts w:ascii="Arial" w:hAnsi="Arial" w:cs="Arial"/>
                <w:lang w:val="en-US"/>
              </w:rPr>
              <w:t xml:space="preserve">accepted </w:t>
            </w:r>
            <w:r w:rsidRPr="004D379C">
              <w:rPr>
                <w:rFonts w:ascii="Arial" w:hAnsi="Arial" w:cs="Arial"/>
                <w:b/>
                <w:lang w:val="en-US"/>
              </w:rPr>
              <w:t>Temporary TEC Exchange Offer</w:t>
            </w:r>
            <w:r w:rsidRPr="004D379C">
              <w:rPr>
                <w:rFonts w:ascii="Arial" w:hAnsi="Arial" w:cs="Arial"/>
                <w:lang w:val="en-US"/>
              </w:rPr>
              <w:t xml:space="preserve">, the </w:t>
            </w:r>
            <w:r w:rsidRPr="004D379C">
              <w:rPr>
                <w:rFonts w:ascii="Arial" w:hAnsi="Arial" w:cs="Arial"/>
                <w:b/>
                <w:lang w:val="en-US"/>
              </w:rPr>
              <w:t>Temporary TEC Exchange Period</w:t>
            </w:r>
            <w:bookmarkStart w:id="80" w:name="_BPDCI_89"/>
            <w:r w:rsidRPr="004D379C">
              <w:rPr>
                <w:rFonts w:ascii="Arial" w:hAnsi="Arial" w:cs="Arial"/>
                <w:lang w:val="en-US"/>
              </w:rPr>
              <w:t xml:space="preserve">; </w:t>
            </w:r>
            <w:r w:rsidRPr="004D379C">
              <w:rPr>
                <w:rFonts w:ascii="Arial" w:hAnsi="Arial" w:cs="Arial"/>
                <w:u w:val="double"/>
                <w:lang w:val="en-US"/>
              </w:rPr>
              <w:t xml:space="preserve"> </w:t>
            </w:r>
            <w:bookmarkEnd w:id="80"/>
          </w:p>
          <w:p w14:paraId="17B28B61" w14:textId="77777777" w:rsidR="006E7788" w:rsidRPr="004D379C" w:rsidRDefault="006E7788" w:rsidP="006E7788">
            <w:pPr>
              <w:autoSpaceDE w:val="0"/>
              <w:autoSpaceDN w:val="0"/>
              <w:adjustRightInd w:val="0"/>
              <w:jc w:val="both"/>
              <w:rPr>
                <w:rFonts w:ascii="Arial" w:hAnsi="Arial" w:cs="Arial"/>
              </w:rPr>
            </w:pPr>
          </w:p>
        </w:tc>
      </w:tr>
      <w:tr w:rsidR="006E7788" w14:paraId="1D44A306" w14:textId="77777777" w:rsidTr="00ED2860">
        <w:tc>
          <w:tcPr>
            <w:tcW w:w="3545" w:type="dxa"/>
          </w:tcPr>
          <w:p w14:paraId="1F251444"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lastRenderedPageBreak/>
              <w:t>"LDTEC Profile"</w:t>
            </w:r>
          </w:p>
        </w:tc>
        <w:tc>
          <w:tcPr>
            <w:tcW w:w="6775" w:type="dxa"/>
          </w:tcPr>
          <w:p w14:paraId="6C874A92" w14:textId="77777777" w:rsidR="006E7788" w:rsidRPr="004D379C" w:rsidRDefault="006E7788" w:rsidP="006E7788">
            <w:pPr>
              <w:pStyle w:val="BodyTextIndent"/>
              <w:tabs>
                <w:tab w:val="left" w:pos="1134"/>
                <w:tab w:val="left" w:pos="1161"/>
              </w:tabs>
              <w:ind w:left="2"/>
              <w:jc w:val="both"/>
              <w:rPr>
                <w:rFonts w:ascii="Arial" w:hAnsi="Arial" w:cs="Arial"/>
              </w:rPr>
            </w:pPr>
            <w:r w:rsidRPr="004D379C">
              <w:rPr>
                <w:rFonts w:ascii="Arial" w:hAnsi="Arial" w:cs="Arial"/>
              </w:rPr>
              <w:t xml:space="preserve">is a profile in MW of  </w:t>
            </w:r>
            <w:bookmarkStart w:id="81" w:name="_BPDCD_90"/>
            <w:r w:rsidRPr="004D379C">
              <w:rPr>
                <w:rFonts w:ascii="Arial" w:hAnsi="Arial" w:cs="Arial"/>
                <w:b/>
              </w:rPr>
              <w:t>The Company’s</w:t>
            </w:r>
            <w:r w:rsidRPr="004D379C">
              <w:rPr>
                <w:rFonts w:ascii="Arial" w:hAnsi="Arial" w:cs="Arial"/>
                <w:b/>
                <w:u w:val="double"/>
              </w:rPr>
              <w:t xml:space="preserve"> </w:t>
            </w:r>
            <w:bookmarkEnd w:id="81"/>
            <w:r w:rsidRPr="004D379C">
              <w:rPr>
                <w:rFonts w:ascii="Arial" w:hAnsi="Arial" w:cs="Arial"/>
              </w:rPr>
              <w:t xml:space="preserve">assessment of the MW capacity that is available to a </w:t>
            </w:r>
            <w:r w:rsidRPr="004D379C">
              <w:rPr>
                <w:rFonts w:ascii="Arial" w:hAnsi="Arial" w:cs="Arial"/>
                <w:b/>
              </w:rPr>
              <w:t>User</w:t>
            </w:r>
            <w:r w:rsidRPr="004D379C">
              <w:rPr>
                <w:rFonts w:ascii="Arial" w:hAnsi="Arial" w:cs="Arial"/>
              </w:rPr>
              <w:t xml:space="preserve"> for the </w:t>
            </w:r>
            <w:r w:rsidRPr="004D379C">
              <w:rPr>
                <w:rFonts w:ascii="Arial" w:hAnsi="Arial" w:cs="Arial"/>
                <w:b/>
              </w:rPr>
              <w:t>LDTEC Period</w:t>
            </w:r>
            <w:r w:rsidRPr="004D379C">
              <w:rPr>
                <w:rFonts w:ascii="Arial" w:hAnsi="Arial" w:cs="Arial"/>
              </w:rPr>
              <w:t xml:space="preserve"> (not exceeding the maximum level in the </w:t>
            </w:r>
            <w:r w:rsidRPr="004D379C">
              <w:rPr>
                <w:rFonts w:ascii="Arial" w:hAnsi="Arial" w:cs="Arial"/>
                <w:b/>
              </w:rPr>
              <w:t>LDTEC Request</w:t>
            </w:r>
            <w:r w:rsidRPr="004D379C">
              <w:rPr>
                <w:rFonts w:ascii="Arial" w:hAnsi="Arial" w:cs="Arial"/>
              </w:rPr>
              <w:t xml:space="preserve">) in an </w:t>
            </w:r>
            <w:r w:rsidRPr="004D379C">
              <w:rPr>
                <w:rFonts w:ascii="Arial" w:hAnsi="Arial" w:cs="Arial"/>
                <w:b/>
              </w:rPr>
              <w:t>LDTEC</w:t>
            </w:r>
            <w:r w:rsidRPr="004D379C">
              <w:rPr>
                <w:rFonts w:ascii="Arial" w:hAnsi="Arial" w:cs="Arial"/>
              </w:rPr>
              <w:t xml:space="preserve"> </w:t>
            </w:r>
            <w:r w:rsidRPr="004D379C">
              <w:rPr>
                <w:rFonts w:ascii="Arial" w:hAnsi="Arial" w:cs="Arial"/>
                <w:b/>
              </w:rPr>
              <w:t>Block Offer</w:t>
            </w:r>
            <w:bookmarkStart w:id="82" w:name="_BPDCI_92"/>
            <w:r w:rsidRPr="00F372DF">
              <w:rPr>
                <w:rFonts w:ascii="Arial" w:hAnsi="Arial" w:cs="Arial"/>
              </w:rPr>
              <w:t>;</w:t>
            </w:r>
            <w:bookmarkEnd w:id="82"/>
          </w:p>
        </w:tc>
      </w:tr>
      <w:tr w:rsidR="006E7788" w14:paraId="593F2E83" w14:textId="77777777" w:rsidTr="00ED2860">
        <w:tc>
          <w:tcPr>
            <w:tcW w:w="3545" w:type="dxa"/>
          </w:tcPr>
          <w:p w14:paraId="6D2EEAE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w:t>
            </w:r>
          </w:p>
        </w:tc>
        <w:tc>
          <w:tcPr>
            <w:tcW w:w="6775" w:type="dxa"/>
          </w:tcPr>
          <w:p w14:paraId="3BF5A171"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an application made by a user for an </w:t>
            </w:r>
            <w:r w:rsidRPr="004D379C">
              <w:rPr>
                <w:rFonts w:ascii="Arial" w:hAnsi="Arial" w:cs="Arial"/>
                <w:b/>
                <w:lang w:val="en-US"/>
              </w:rPr>
              <w:t xml:space="preserve">LDTEC Block Offer </w:t>
            </w:r>
            <w:r w:rsidRPr="004D379C">
              <w:rPr>
                <w:rFonts w:ascii="Arial" w:hAnsi="Arial" w:cs="Arial"/>
                <w:lang w:val="en-US"/>
              </w:rPr>
              <w:t xml:space="preserve">and\or an </w:t>
            </w:r>
            <w:r w:rsidRPr="004D379C">
              <w:rPr>
                <w:rFonts w:ascii="Arial" w:hAnsi="Arial" w:cs="Arial"/>
                <w:b/>
                <w:lang w:val="en-US"/>
              </w:rPr>
              <w:t xml:space="preserve">LDTEC Indicative Block Offer </w:t>
            </w:r>
            <w:r w:rsidRPr="004D379C">
              <w:rPr>
                <w:rFonts w:ascii="Arial" w:hAnsi="Arial" w:cs="Arial"/>
                <w:lang w:val="en-US"/>
              </w:rPr>
              <w:t xml:space="preserve">made using an </w:t>
            </w:r>
            <w:r w:rsidRPr="004D379C">
              <w:rPr>
                <w:rFonts w:ascii="Arial" w:hAnsi="Arial" w:cs="Arial"/>
                <w:b/>
                <w:lang w:val="en-US"/>
              </w:rPr>
              <w:t>LDTEC Request Form</w:t>
            </w:r>
            <w:bookmarkStart w:id="83" w:name="_BPDCI_94"/>
            <w:r w:rsidRPr="00F372DF">
              <w:rPr>
                <w:rFonts w:ascii="Arial" w:hAnsi="Arial" w:cs="Arial"/>
                <w:lang w:val="en-US"/>
              </w:rPr>
              <w:t>;</w:t>
            </w:r>
            <w:bookmarkEnd w:id="83"/>
          </w:p>
        </w:tc>
      </w:tr>
      <w:tr w:rsidR="006E7788" w14:paraId="48EDF9CA" w14:textId="77777777" w:rsidTr="00ED2860">
        <w:tc>
          <w:tcPr>
            <w:tcW w:w="3545" w:type="dxa"/>
          </w:tcPr>
          <w:p w14:paraId="67E835D9"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Fee"</w:t>
            </w:r>
          </w:p>
        </w:tc>
        <w:tc>
          <w:tcPr>
            <w:tcW w:w="6775" w:type="dxa"/>
          </w:tcPr>
          <w:p w14:paraId="5266B300"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the fee to be paid by the </w:t>
            </w:r>
            <w:r w:rsidRPr="004D379C">
              <w:rPr>
                <w:rFonts w:ascii="Arial" w:hAnsi="Arial" w:cs="Arial"/>
                <w:b/>
                <w:lang w:val="en-US"/>
              </w:rPr>
              <w:t xml:space="preserve">User </w:t>
            </w:r>
            <w:r w:rsidRPr="004D379C">
              <w:rPr>
                <w:rFonts w:ascii="Arial" w:hAnsi="Arial" w:cs="Arial"/>
                <w:lang w:val="en-US"/>
              </w:rPr>
              <w:t xml:space="preserve">to </w:t>
            </w:r>
            <w:bookmarkStart w:id="84" w:name="_BPDCD_95"/>
            <w:r w:rsidRPr="004D379C">
              <w:rPr>
                <w:rFonts w:ascii="Arial" w:hAnsi="Arial" w:cs="Arial"/>
                <w:b/>
                <w:lang w:val="en-US"/>
              </w:rPr>
              <w:t>The Company</w:t>
            </w:r>
            <w:r w:rsidRPr="004D379C">
              <w:rPr>
                <w:rFonts w:ascii="Arial" w:hAnsi="Arial" w:cs="Arial"/>
                <w:b/>
                <w:u w:val="double"/>
                <w:lang w:val="en-US"/>
              </w:rPr>
              <w:t xml:space="preserve"> </w:t>
            </w:r>
            <w:bookmarkEnd w:id="84"/>
            <w:r w:rsidRPr="004D379C">
              <w:rPr>
                <w:rFonts w:ascii="Arial" w:hAnsi="Arial" w:cs="Arial"/>
                <w:lang w:val="en-US"/>
              </w:rPr>
              <w:t xml:space="preserve">for an </w:t>
            </w:r>
            <w:r w:rsidRPr="004D379C">
              <w:rPr>
                <w:rFonts w:ascii="Arial" w:hAnsi="Arial" w:cs="Arial"/>
                <w:b/>
                <w:lang w:val="en-US"/>
              </w:rPr>
              <w:t>LDTEC Request</w:t>
            </w:r>
            <w:r w:rsidRPr="004D379C">
              <w:rPr>
                <w:rFonts w:ascii="Arial" w:hAnsi="Arial" w:cs="Arial"/>
                <w:lang w:val="en-US"/>
              </w:rPr>
              <w:t xml:space="preserve"> as detailed in the </w:t>
            </w:r>
            <w:r w:rsidRPr="004D379C">
              <w:rPr>
                <w:rFonts w:ascii="Arial" w:hAnsi="Arial" w:cs="Arial"/>
                <w:b/>
                <w:lang w:val="en-US"/>
              </w:rPr>
              <w:t>Charging Statements</w:t>
            </w:r>
            <w:bookmarkStart w:id="85" w:name="_BPDCI_97"/>
            <w:r w:rsidRPr="00F372DF">
              <w:rPr>
                <w:rFonts w:ascii="Arial" w:hAnsi="Arial" w:cs="Arial"/>
                <w:lang w:val="en-US"/>
              </w:rPr>
              <w:t>;</w:t>
            </w:r>
            <w:bookmarkEnd w:id="85"/>
          </w:p>
        </w:tc>
      </w:tr>
      <w:tr w:rsidR="006E7788" w14:paraId="2D9D44D8" w14:textId="77777777" w:rsidTr="00ED2860">
        <w:tc>
          <w:tcPr>
            <w:tcW w:w="3545" w:type="dxa"/>
          </w:tcPr>
          <w:p w14:paraId="6C949EB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Request Form"</w:t>
            </w:r>
          </w:p>
        </w:tc>
        <w:tc>
          <w:tcPr>
            <w:tcW w:w="6775" w:type="dxa"/>
          </w:tcPr>
          <w:p w14:paraId="1C998E47" w14:textId="77777777" w:rsidR="006E7788" w:rsidRPr="004D379C" w:rsidRDefault="006E7788" w:rsidP="006E7788">
            <w:pPr>
              <w:autoSpaceDE w:val="0"/>
              <w:autoSpaceDN w:val="0"/>
              <w:adjustRightInd w:val="0"/>
              <w:rPr>
                <w:rFonts w:ascii="Arial" w:hAnsi="Arial" w:cs="Arial"/>
                <w:lang w:val="en-US"/>
              </w:rPr>
            </w:pPr>
            <w:r w:rsidRPr="004D379C">
              <w:rPr>
                <w:rFonts w:ascii="Arial" w:hAnsi="Arial" w:cs="Arial"/>
                <w:lang w:val="en-US"/>
              </w:rPr>
              <w:t xml:space="preserve">is the form set out in Exhibit S to the </w:t>
            </w:r>
            <w:r w:rsidRPr="004D379C">
              <w:rPr>
                <w:rFonts w:ascii="Arial" w:hAnsi="Arial" w:cs="Arial"/>
                <w:b/>
                <w:lang w:val="en-US"/>
              </w:rPr>
              <w:t>CUSC</w:t>
            </w:r>
            <w:bookmarkStart w:id="86" w:name="_BPDCI_99"/>
            <w:r w:rsidRPr="00F372DF">
              <w:rPr>
                <w:rFonts w:ascii="Arial" w:hAnsi="Arial" w:cs="Arial"/>
                <w:lang w:val="en-US"/>
              </w:rPr>
              <w:t>;</w:t>
            </w:r>
            <w:bookmarkEnd w:id="86"/>
          </w:p>
          <w:p w14:paraId="49F3EB78" w14:textId="77777777" w:rsidR="006E7788" w:rsidRPr="004D379C" w:rsidRDefault="006E7788" w:rsidP="006E7788">
            <w:pPr>
              <w:pStyle w:val="TOC2"/>
              <w:rPr>
                <w:rFonts w:ascii="Arial" w:hAnsi="Arial" w:cs="Arial"/>
              </w:rPr>
            </w:pPr>
          </w:p>
        </w:tc>
      </w:tr>
      <w:tr w:rsidR="006E7788" w14:paraId="48FB962C" w14:textId="77777777" w:rsidTr="00ED2860">
        <w:tc>
          <w:tcPr>
            <w:tcW w:w="3545" w:type="dxa"/>
          </w:tcPr>
          <w:p w14:paraId="0566DBA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"LDTEC Week"</w:t>
            </w:r>
          </w:p>
        </w:tc>
        <w:tc>
          <w:tcPr>
            <w:tcW w:w="6775" w:type="dxa"/>
          </w:tcPr>
          <w:p w14:paraId="56064115" w14:textId="77777777" w:rsidR="006E7788" w:rsidRPr="004D379C" w:rsidRDefault="006E7788" w:rsidP="006E7788">
            <w:pPr>
              <w:autoSpaceDE w:val="0"/>
              <w:autoSpaceDN w:val="0"/>
              <w:adjustRightInd w:val="0"/>
              <w:spacing w:after="240"/>
              <w:jc w:val="both"/>
              <w:rPr>
                <w:rFonts w:ascii="Arial" w:hAnsi="Arial" w:cs="Arial"/>
                <w:lang w:val="en-US"/>
              </w:rPr>
            </w:pPr>
            <w:r w:rsidRPr="004D379C">
              <w:rPr>
                <w:rFonts w:ascii="Arial" w:hAnsi="Arial" w:cs="Arial"/>
                <w:lang w:val="en-US"/>
              </w:rPr>
              <w:t xml:space="preserve">is a week or part thereof within an </w:t>
            </w:r>
            <w:r w:rsidRPr="004D379C">
              <w:rPr>
                <w:rFonts w:ascii="Arial" w:hAnsi="Arial" w:cs="Arial"/>
                <w:b/>
                <w:lang w:val="en-US"/>
              </w:rPr>
              <w:t>LDTEC Period</w:t>
            </w:r>
            <w:r w:rsidRPr="004D379C">
              <w:rPr>
                <w:rFonts w:ascii="Arial" w:hAnsi="Arial" w:cs="Arial"/>
                <w:lang w:val="en-US"/>
              </w:rPr>
              <w:t xml:space="preserve"> commencing on Monday at 0.00 and finishing on 23:59 on the last day within such week</w:t>
            </w:r>
            <w:bookmarkStart w:id="87" w:name="_BPDCI_101"/>
            <w:r w:rsidRPr="00F372DF">
              <w:rPr>
                <w:rFonts w:ascii="Arial" w:hAnsi="Arial" w:cs="Arial"/>
                <w:lang w:val="en-US"/>
              </w:rPr>
              <w:t>;</w:t>
            </w:r>
            <w:bookmarkEnd w:id="87"/>
          </w:p>
        </w:tc>
      </w:tr>
      <w:tr w:rsidR="006E7788" w14:paraId="5732B8FC" w14:textId="77777777" w:rsidTr="00ED2860">
        <w:tc>
          <w:tcPr>
            <w:tcW w:w="3545" w:type="dxa"/>
          </w:tcPr>
          <w:p w14:paraId="76BD0420" w14:textId="77777777" w:rsidR="006E7788" w:rsidRDefault="006E7788" w:rsidP="006E7788">
            <w:pPr>
              <w:pStyle w:val="BodyText"/>
              <w:rPr>
                <w:rFonts w:ascii="Arial" w:hAnsi="Arial" w:cs="Arial"/>
                <w:b/>
                <w:bCs/>
              </w:rPr>
            </w:pPr>
            <w:r>
              <w:rPr>
                <w:rFonts w:ascii="Arial" w:hAnsi="Arial" w:cs="Arial"/>
                <w:b/>
                <w:bCs/>
              </w:rPr>
              <w:t>"Leading"</w:t>
            </w:r>
          </w:p>
        </w:tc>
        <w:tc>
          <w:tcPr>
            <w:tcW w:w="6775" w:type="dxa"/>
          </w:tcPr>
          <w:p w14:paraId="4C544047" w14:textId="77777777" w:rsidR="006E7788" w:rsidRPr="004D379C" w:rsidRDefault="006E7788" w:rsidP="006E7788">
            <w:pPr>
              <w:pStyle w:val="BodyText"/>
              <w:jc w:val="both"/>
              <w:rPr>
                <w:rFonts w:ascii="Arial" w:hAnsi="Arial" w:cs="Arial"/>
              </w:rPr>
            </w:pPr>
            <w:r w:rsidRPr="004D379C">
              <w:rPr>
                <w:rFonts w:ascii="Arial" w:hAnsi="Arial" w:cs="Arial"/>
              </w:rPr>
              <w:t xml:space="preserve">in relation to </w:t>
            </w:r>
            <w:r w:rsidRPr="004D379C">
              <w:rPr>
                <w:rFonts w:ascii="Arial" w:hAnsi="Arial" w:cs="Arial"/>
                <w:b/>
              </w:rPr>
              <w:t>Reactive Power</w:t>
            </w:r>
            <w:r w:rsidRPr="004D379C">
              <w:rPr>
                <w:rFonts w:ascii="Arial" w:hAnsi="Arial" w:cs="Arial"/>
              </w:rPr>
              <w:t>, importing Mvar;</w:t>
            </w:r>
          </w:p>
        </w:tc>
      </w:tr>
      <w:tr w:rsidR="006E7788" w14:paraId="465C1331" w14:textId="77777777" w:rsidTr="00ED2860">
        <w:tc>
          <w:tcPr>
            <w:tcW w:w="3545" w:type="dxa"/>
          </w:tcPr>
          <w:p w14:paraId="4FEF898A" w14:textId="77777777" w:rsidR="006E7788" w:rsidRDefault="006E7788" w:rsidP="006E7788">
            <w:pPr>
              <w:pStyle w:val="BodyText"/>
              <w:rPr>
                <w:rFonts w:ascii="Arial" w:hAnsi="Arial" w:cs="Arial"/>
                <w:b/>
                <w:bCs/>
              </w:rPr>
            </w:pPr>
            <w:r>
              <w:rPr>
                <w:rFonts w:ascii="Arial" w:hAnsi="Arial" w:cs="Arial"/>
                <w:b/>
                <w:bCs/>
              </w:rPr>
              <w:t>"Legal Challenge"</w:t>
            </w:r>
          </w:p>
        </w:tc>
        <w:tc>
          <w:tcPr>
            <w:tcW w:w="6775" w:type="dxa"/>
          </w:tcPr>
          <w:p w14:paraId="337C65D9" w14:textId="77777777" w:rsidR="006E7788" w:rsidRPr="004D379C" w:rsidRDefault="006E7788" w:rsidP="006E7788">
            <w:pPr>
              <w:pStyle w:val="BodyText"/>
              <w:jc w:val="both"/>
              <w:rPr>
                <w:rFonts w:ascii="Arial" w:hAnsi="Arial" w:cs="Arial"/>
                <w:b/>
                <w:i/>
              </w:rPr>
            </w:pPr>
            <w:r w:rsidRPr="004D379C">
              <w:rPr>
                <w:rFonts w:ascii="Arial" w:hAnsi="Arial" w:cs="Arial"/>
              </w:rPr>
              <w:t xml:space="preserve">an appeal to the Competition Commission or a judicial review in respect of the </w:t>
            </w:r>
            <w:r w:rsidRPr="004D379C">
              <w:rPr>
                <w:rFonts w:ascii="Arial" w:hAnsi="Arial" w:cs="Arial"/>
                <w:b/>
              </w:rPr>
              <w:t>Authority’s</w:t>
            </w:r>
            <w:r w:rsidRPr="004D379C">
              <w:rPr>
                <w:rFonts w:ascii="Arial" w:hAnsi="Arial" w:cs="Arial"/>
              </w:rPr>
              <w:t xml:space="preserve"> decision to approve or not to approve </w:t>
            </w:r>
            <w:bookmarkStart w:id="88" w:name="_BPDCD_102"/>
            <w:r w:rsidRPr="00F372DF">
              <w:rPr>
                <w:rFonts w:ascii="Arial" w:hAnsi="Arial" w:cs="Arial"/>
              </w:rPr>
              <w:t>a</w:t>
            </w:r>
            <w:bookmarkEnd w:id="88"/>
            <w:r>
              <w:rPr>
                <w:rFonts w:ascii="Arial" w:hAnsi="Arial" w:cs="Arial"/>
              </w:rPr>
              <w:t xml:space="preserve">  </w:t>
            </w:r>
            <w:r w:rsidRPr="004D379C">
              <w:rPr>
                <w:rFonts w:ascii="Arial" w:hAnsi="Arial" w:cs="Arial"/>
                <w:b/>
              </w:rPr>
              <w:t>CUSC Modification Proposal</w:t>
            </w:r>
            <w:r w:rsidRPr="004D379C">
              <w:rPr>
                <w:rFonts w:ascii="Arial" w:hAnsi="Arial" w:cs="Arial"/>
              </w:rPr>
              <w:t>;</w:t>
            </w:r>
          </w:p>
        </w:tc>
      </w:tr>
      <w:tr w:rsidR="00EA7F96" w14:paraId="4F13F4A4" w14:textId="77777777" w:rsidTr="00ED2860">
        <w:tc>
          <w:tcPr>
            <w:tcW w:w="3545" w:type="dxa"/>
          </w:tcPr>
          <w:p w14:paraId="4F0802DF" w14:textId="11338E3E" w:rsidR="00EA7F96" w:rsidRPr="000632ED" w:rsidRDefault="000632ED" w:rsidP="006E7788">
            <w:pPr>
              <w:pStyle w:val="BodyText"/>
              <w:rPr>
                <w:rFonts w:ascii="Arial" w:hAnsi="Arial" w:cs="Arial"/>
                <w:b/>
                <w:bCs/>
              </w:rPr>
            </w:pPr>
            <w:r w:rsidRPr="0043775A">
              <w:rPr>
                <w:rFonts w:ascii="Arial" w:hAnsi="Arial" w:cs="Arial"/>
                <w:b/>
                <w:color w:val="000000" w:themeColor="text1"/>
              </w:rPr>
              <w:t>“</w:t>
            </w:r>
            <w:r w:rsidR="007232A4" w:rsidRPr="0043775A">
              <w:rPr>
                <w:rFonts w:ascii="Arial" w:hAnsi="Arial" w:cs="Arial"/>
                <w:b/>
                <w:color w:val="000000" w:themeColor="text1"/>
              </w:rPr>
              <w:t>Legally Binding Decisions of the European Commission and/or the Agency</w:t>
            </w:r>
          </w:p>
        </w:tc>
        <w:tc>
          <w:tcPr>
            <w:tcW w:w="6775" w:type="dxa"/>
          </w:tcPr>
          <w:p w14:paraId="01630719" w14:textId="5B22D9F4" w:rsidR="00EA7F96" w:rsidRPr="0043775A" w:rsidRDefault="0043775A" w:rsidP="006E7788">
            <w:pPr>
              <w:pStyle w:val="BodyText"/>
              <w:jc w:val="both"/>
              <w:rPr>
                <w:rFonts w:ascii="Arial" w:hAnsi="Arial" w:cs="Arial"/>
              </w:rPr>
            </w:pPr>
            <w:r w:rsidRPr="0043775A">
              <w:rPr>
                <w:rFonts w:ascii="Arial" w:hAnsi="Arial" w:cs="Arial"/>
                <w:color w:val="000000" w:themeColor="text1"/>
              </w:rPr>
              <w:t>means any relevant legally binding decision or decisions of the European Commission and/or the Agency, but a binding decision does not include a decision that is not, or so much of a decision as is not, Retained EU Law;</w:t>
            </w:r>
          </w:p>
        </w:tc>
      </w:tr>
      <w:tr w:rsidR="006E7788" w14:paraId="37FEA37E" w14:textId="77777777" w:rsidTr="00ED2860">
        <w:tc>
          <w:tcPr>
            <w:tcW w:w="3545" w:type="dxa"/>
          </w:tcPr>
          <w:p w14:paraId="3FBF4247" w14:textId="77777777" w:rsidR="006E7788" w:rsidRDefault="006E7788" w:rsidP="006E7788">
            <w:pPr>
              <w:pStyle w:val="BodyText"/>
              <w:rPr>
                <w:rFonts w:ascii="Arial" w:hAnsi="Arial" w:cs="Arial"/>
                <w:b/>
                <w:bCs/>
              </w:rPr>
            </w:pPr>
            <w:r>
              <w:rPr>
                <w:rFonts w:ascii="Arial" w:hAnsi="Arial" w:cs="Arial"/>
                <w:b/>
                <w:bCs/>
              </w:rPr>
              <w:t>“Less than 100MW”</w:t>
            </w:r>
          </w:p>
          <w:p w14:paraId="6D7C7AE4" w14:textId="77777777" w:rsidR="00911138" w:rsidRDefault="00911138" w:rsidP="006E7788">
            <w:pPr>
              <w:pStyle w:val="BodyText"/>
              <w:rPr>
                <w:rFonts w:ascii="Arial" w:hAnsi="Arial" w:cs="Arial"/>
                <w:b/>
                <w:bCs/>
              </w:rPr>
            </w:pPr>
          </w:p>
          <w:p w14:paraId="55592514" w14:textId="7B911093" w:rsidR="00911138" w:rsidRDefault="00CA228C" w:rsidP="006E7788">
            <w:pPr>
              <w:pStyle w:val="BodyText"/>
              <w:rPr>
                <w:rFonts w:ascii="Arial" w:hAnsi="Arial" w:cs="Arial"/>
                <w:b/>
                <w:bCs/>
              </w:rPr>
            </w:pPr>
            <w:r>
              <w:rPr>
                <w:rFonts w:ascii="Arial" w:hAnsi="Arial" w:cs="Arial"/>
                <w:b/>
                <w:bCs/>
              </w:rPr>
              <w:t>“Letter of Authority”</w:t>
            </w:r>
          </w:p>
        </w:tc>
        <w:tc>
          <w:tcPr>
            <w:tcW w:w="6775" w:type="dxa"/>
          </w:tcPr>
          <w:p w14:paraId="40B29744" w14:textId="77777777" w:rsidR="006E7788" w:rsidRDefault="006E7788" w:rsidP="006E7788">
            <w:pPr>
              <w:pStyle w:val="BodyText"/>
              <w:tabs>
                <w:tab w:val="left" w:pos="2"/>
              </w:tabs>
              <w:jc w:val="both"/>
              <w:rPr>
                <w:rFonts w:ascii="Arial" w:hAnsi="Arial" w:cs="Arial"/>
              </w:rPr>
            </w:pPr>
            <w:r w:rsidRPr="004D379C">
              <w:rPr>
                <w:rFonts w:ascii="Arial" w:hAnsi="Arial" w:cs="Arial"/>
              </w:rPr>
              <w:t xml:space="preserve">Is defined as not having the capability to export 100MW to the </w:t>
            </w:r>
            <w:r w:rsidRPr="004D379C">
              <w:rPr>
                <w:rFonts w:ascii="Arial" w:hAnsi="Arial" w:cs="Arial"/>
                <w:b/>
                <w:bCs/>
              </w:rPr>
              <w:t>Total System</w:t>
            </w:r>
            <w:r w:rsidRPr="004D379C">
              <w:rPr>
                <w:rFonts w:ascii="Arial" w:hAnsi="Arial" w:cs="Arial"/>
              </w:rPr>
              <w:t>;</w:t>
            </w:r>
          </w:p>
          <w:p w14:paraId="57F047C8" w14:textId="13124572" w:rsidR="00911138" w:rsidRPr="004D379C" w:rsidRDefault="0020153B" w:rsidP="006E7788">
            <w:pPr>
              <w:pStyle w:val="BodyText"/>
              <w:tabs>
                <w:tab w:val="left" w:pos="2"/>
              </w:tabs>
              <w:jc w:val="both"/>
              <w:rPr>
                <w:rFonts w:ascii="Arial" w:hAnsi="Arial" w:cs="Arial"/>
              </w:rPr>
            </w:pPr>
            <w:r>
              <w:rPr>
                <w:rFonts w:ascii="Arial" w:hAnsi="Arial" w:cs="Arial"/>
              </w:rPr>
              <w:br/>
              <w:t>t</w:t>
            </w:r>
            <w:r w:rsidRPr="00AB2145">
              <w:rPr>
                <w:rFonts w:ascii="Arial" w:hAnsi="Arial" w:cs="Arial"/>
              </w:rPr>
              <w:t xml:space="preserve">he letter to be provided with the </w:t>
            </w:r>
            <w:r w:rsidRPr="00AB2145">
              <w:rPr>
                <w:rFonts w:ascii="Arial" w:hAnsi="Arial" w:cs="Arial"/>
                <w:b/>
                <w:bCs/>
              </w:rPr>
              <w:t>Connection Application</w:t>
            </w:r>
            <w:r w:rsidRPr="004C16BF">
              <w:rPr>
                <w:rFonts w:ascii="Arial" w:hAnsi="Arial" w:cs="Arial"/>
                <w:b/>
                <w:bCs/>
              </w:rPr>
              <w:t xml:space="preserve">, </w:t>
            </w:r>
            <w:r w:rsidRPr="00AB2145">
              <w:rPr>
                <w:rFonts w:ascii="Arial" w:hAnsi="Arial" w:cs="Arial"/>
              </w:rPr>
              <w:t>such letter to be in the appropriate format as found at Section 2 Schedule 2.</w:t>
            </w:r>
          </w:p>
        </w:tc>
      </w:tr>
      <w:tr w:rsidR="006E7788" w14:paraId="323449E7" w14:textId="77777777" w:rsidTr="00ED2860">
        <w:tc>
          <w:tcPr>
            <w:tcW w:w="3545" w:type="dxa"/>
          </w:tcPr>
          <w:p w14:paraId="3ED2D876" w14:textId="77777777" w:rsidR="006E7788" w:rsidRDefault="006E7788" w:rsidP="006E7788">
            <w:pPr>
              <w:pStyle w:val="BodyText"/>
              <w:rPr>
                <w:rFonts w:ascii="Arial" w:hAnsi="Arial" w:cs="Arial"/>
                <w:b/>
                <w:bCs/>
              </w:rPr>
            </w:pPr>
            <w:r>
              <w:rPr>
                <w:rFonts w:ascii="Arial" w:hAnsi="Arial" w:cs="Arial"/>
                <w:b/>
                <w:bCs/>
              </w:rPr>
              <w:t>"Letter of Credit"</w:t>
            </w:r>
          </w:p>
        </w:tc>
        <w:tc>
          <w:tcPr>
            <w:tcW w:w="6775" w:type="dxa"/>
          </w:tcPr>
          <w:p w14:paraId="39C70FD8"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 xml:space="preserve">(a)  </w:t>
            </w:r>
            <w:r w:rsidRPr="004D379C">
              <w:rPr>
                <w:rFonts w:ascii="Arial" w:hAnsi="Arial" w:cs="Arial"/>
              </w:rPr>
              <w:tab/>
              <w:t xml:space="preserve">in respect of Paragraph 2.22 shall mean an irrevocable standby letter of credit in a form reasonably satisfactory to </w:t>
            </w:r>
            <w:r w:rsidRPr="004D379C">
              <w:rPr>
                <w:rFonts w:ascii="Arial" w:hAnsi="Arial" w:cs="Arial"/>
                <w:b/>
                <w:bCs/>
              </w:rPr>
              <w:t>The Company</w:t>
            </w:r>
            <w:r w:rsidRPr="004D379C">
              <w:rPr>
                <w:rFonts w:ascii="Arial" w:hAnsi="Arial" w:cs="Arial"/>
              </w:rPr>
              <w:t xml:space="preserve"> but in any case expressed to be governed by the Uniform Customs and Practice for Documentary Credits 1993 Revision ICC Publication No. 500 or such other form as may be reasonably satisfactory to </w:t>
            </w:r>
            <w:r w:rsidRPr="004D379C">
              <w:rPr>
                <w:rFonts w:ascii="Arial" w:hAnsi="Arial" w:cs="Arial"/>
                <w:b/>
                <w:bCs/>
              </w:rPr>
              <w:t>The Company</w:t>
            </w:r>
            <w:r w:rsidRPr="004D379C">
              <w:rPr>
                <w:rFonts w:ascii="Arial" w:hAnsi="Arial" w:cs="Arial"/>
              </w:rPr>
              <w:t xml:space="preserve"> and allowing for partial drawings and providing for the payment to </w:t>
            </w:r>
            <w:r w:rsidRPr="004D379C">
              <w:rPr>
                <w:rFonts w:ascii="Arial" w:hAnsi="Arial" w:cs="Arial"/>
                <w:b/>
                <w:bCs/>
              </w:rPr>
              <w:t>The Company</w:t>
            </w:r>
            <w:r w:rsidRPr="004D379C">
              <w:rPr>
                <w:rFonts w:ascii="Arial" w:hAnsi="Arial" w:cs="Arial"/>
              </w:rPr>
              <w:t xml:space="preserve"> on demand forthwith on and against </w:t>
            </w:r>
            <w:r w:rsidRPr="004D379C">
              <w:rPr>
                <w:rFonts w:ascii="Arial" w:hAnsi="Arial" w:cs="Arial"/>
                <w:b/>
                <w:bCs/>
              </w:rPr>
              <w:t xml:space="preserve">The </w:t>
            </w:r>
            <w:r w:rsidRPr="004D379C">
              <w:rPr>
                <w:rFonts w:ascii="Arial" w:hAnsi="Arial" w:cs="Arial"/>
                <w:b/>
                <w:bCs/>
              </w:rPr>
              <w:lastRenderedPageBreak/>
              <w:t>Company</w:t>
            </w:r>
            <w:r w:rsidRPr="004D379C">
              <w:rPr>
                <w:rFonts w:ascii="Arial" w:hAnsi="Arial" w:cs="Arial"/>
                <w:b/>
              </w:rPr>
              <w:t>’s</w:t>
            </w:r>
            <w:r w:rsidRPr="004D379C">
              <w:rPr>
                <w:rFonts w:ascii="Arial" w:hAnsi="Arial" w:cs="Arial"/>
              </w:rPr>
              <w:t xml:space="preserve"> delivery to the issuer thereof of a </w:t>
            </w:r>
            <w:r w:rsidRPr="004D379C">
              <w:rPr>
                <w:rFonts w:ascii="Arial" w:hAnsi="Arial" w:cs="Arial"/>
                <w:b/>
              </w:rPr>
              <w:t>Notice of Drawing</w:t>
            </w:r>
            <w:r w:rsidRPr="004D379C">
              <w:rPr>
                <w:rFonts w:ascii="Arial" w:hAnsi="Arial" w:cs="Arial"/>
              </w:rPr>
              <w:t xml:space="preserve"> of the amount demanded therein;</w:t>
            </w:r>
          </w:p>
          <w:p w14:paraId="24B7974E" w14:textId="77777777" w:rsidR="006E7788" w:rsidRPr="004D379C" w:rsidRDefault="006E7788" w:rsidP="006E7788">
            <w:pPr>
              <w:pStyle w:val="BodyText"/>
              <w:ind w:left="567" w:hanging="567"/>
              <w:jc w:val="both"/>
              <w:rPr>
                <w:rFonts w:ascii="Arial" w:hAnsi="Arial" w:cs="Arial"/>
              </w:rPr>
            </w:pPr>
            <w:r w:rsidRPr="004D379C">
              <w:rPr>
                <w:rFonts w:ascii="Arial" w:hAnsi="Arial" w:cs="Arial"/>
              </w:rPr>
              <w:t>(b)</w:t>
            </w:r>
            <w:r w:rsidRPr="004D379C">
              <w:rPr>
                <w:rFonts w:ascii="Arial" w:hAnsi="Arial" w:cs="Arial"/>
              </w:rPr>
              <w:tab/>
              <w:t xml:space="preserve">in all other cases shall mean an unconditional irrevocable standby letter of credit in such form as </w:t>
            </w:r>
            <w:r w:rsidRPr="004D379C">
              <w:rPr>
                <w:rFonts w:ascii="Arial" w:hAnsi="Arial" w:cs="Arial"/>
                <w:b/>
                <w:bCs/>
              </w:rPr>
              <w:t>The Company</w:t>
            </w:r>
            <w:r w:rsidRPr="004D379C">
              <w:rPr>
                <w:rFonts w:ascii="Arial" w:hAnsi="Arial" w:cs="Arial"/>
              </w:rPr>
              <w:t xml:space="preserve"> may reasonably approve issued for the account of the </w:t>
            </w:r>
            <w:r w:rsidRPr="004D379C">
              <w:rPr>
                <w:rFonts w:ascii="Arial" w:hAnsi="Arial" w:cs="Arial"/>
                <w:b/>
              </w:rPr>
              <w:t>User</w:t>
            </w:r>
            <w:r w:rsidRPr="004D379C">
              <w:rPr>
                <w:rFonts w:ascii="Arial" w:hAnsi="Arial" w:cs="Arial"/>
              </w:rPr>
              <w:t xml:space="preserve"> in sterling in favour of </w:t>
            </w:r>
            <w:r w:rsidRPr="004D379C">
              <w:rPr>
                <w:rFonts w:ascii="Arial" w:hAnsi="Arial" w:cs="Arial"/>
                <w:b/>
                <w:bCs/>
              </w:rPr>
              <w:t>The Company</w:t>
            </w:r>
            <w:r w:rsidRPr="004D379C">
              <w:rPr>
                <w:rFonts w:ascii="Arial" w:hAnsi="Arial" w:cs="Arial"/>
              </w:rPr>
              <w:t xml:space="preserve">, allowing for partial drawings and providing for the payment to </w:t>
            </w:r>
            <w:r w:rsidRPr="004D379C">
              <w:rPr>
                <w:rFonts w:ascii="Arial" w:hAnsi="Arial" w:cs="Arial"/>
                <w:b/>
                <w:bCs/>
              </w:rPr>
              <w:t>The Company</w:t>
            </w:r>
            <w:r w:rsidRPr="004D379C">
              <w:rPr>
                <w:rFonts w:ascii="Arial" w:hAnsi="Arial" w:cs="Arial"/>
              </w:rPr>
              <w:t xml:space="preserve"> forthwith on demand by any United Kingdom clearing bank or any other bank which in each case has a long term debt rating of not less than single "A" by Standard and Poor’s Corporation or by Moody’s Investors Services, or such other bank as </w:t>
            </w:r>
            <w:r w:rsidRPr="004D379C">
              <w:rPr>
                <w:rFonts w:ascii="Arial" w:hAnsi="Arial" w:cs="Arial"/>
                <w:b/>
                <w:bCs/>
              </w:rPr>
              <w:t>The Company</w:t>
            </w:r>
            <w:r w:rsidRPr="004D379C">
              <w:rPr>
                <w:rFonts w:ascii="Arial" w:hAnsi="Arial" w:cs="Arial"/>
              </w:rPr>
              <w:t xml:space="preserve"> may approve and which shall be available for payment at a branch of the issuing bank;</w:t>
            </w:r>
          </w:p>
        </w:tc>
      </w:tr>
      <w:tr w:rsidR="006E7788" w14:paraId="0FD353AD" w14:textId="77777777" w:rsidTr="00ED2860">
        <w:tc>
          <w:tcPr>
            <w:tcW w:w="3545" w:type="dxa"/>
          </w:tcPr>
          <w:p w14:paraId="1B03F019" w14:textId="77777777" w:rsidR="006E7788" w:rsidRDefault="006E7788" w:rsidP="006E7788">
            <w:pPr>
              <w:pStyle w:val="BodyText"/>
              <w:rPr>
                <w:rFonts w:ascii="Arial" w:hAnsi="Arial" w:cs="Arial"/>
                <w:b/>
                <w:bCs/>
              </w:rPr>
            </w:pPr>
            <w:r>
              <w:rPr>
                <w:rFonts w:ascii="Arial" w:hAnsi="Arial" w:cs="Arial"/>
                <w:b/>
                <w:bCs/>
              </w:rPr>
              <w:lastRenderedPageBreak/>
              <w:t>"Licence"</w:t>
            </w:r>
          </w:p>
        </w:tc>
        <w:tc>
          <w:tcPr>
            <w:tcW w:w="6775" w:type="dxa"/>
          </w:tcPr>
          <w:p w14:paraId="011EA602" w14:textId="77777777" w:rsidR="006E7788" w:rsidRPr="004D379C" w:rsidRDefault="006E7788" w:rsidP="006E7788">
            <w:pPr>
              <w:pStyle w:val="BodyText"/>
              <w:ind w:left="1"/>
              <w:jc w:val="both"/>
              <w:rPr>
                <w:rFonts w:ascii="Arial" w:hAnsi="Arial" w:cs="Arial"/>
              </w:rPr>
            </w:pPr>
            <w:r w:rsidRPr="004D379C">
              <w:rPr>
                <w:rFonts w:ascii="Arial" w:hAnsi="Arial" w:cs="Arial"/>
              </w:rPr>
              <w:t xml:space="preserve">any licence granted pursuant to Section 6 of the </w:t>
            </w:r>
            <w:r w:rsidRPr="004D379C">
              <w:rPr>
                <w:rFonts w:ascii="Arial" w:hAnsi="Arial" w:cs="Arial"/>
                <w:b/>
              </w:rPr>
              <w:t>Act</w:t>
            </w:r>
            <w:r w:rsidRPr="004D379C">
              <w:rPr>
                <w:rFonts w:ascii="Arial" w:hAnsi="Arial" w:cs="Arial"/>
              </w:rPr>
              <w:t>;</w:t>
            </w:r>
          </w:p>
        </w:tc>
      </w:tr>
      <w:tr w:rsidR="006E7788" w14:paraId="11BE7D88" w14:textId="77777777" w:rsidTr="00ED2860">
        <w:tc>
          <w:tcPr>
            <w:tcW w:w="3545" w:type="dxa"/>
          </w:tcPr>
          <w:p w14:paraId="393DC920" w14:textId="77777777" w:rsidR="006E7788" w:rsidRDefault="006E7788" w:rsidP="006E7788">
            <w:pPr>
              <w:pStyle w:val="BodyText"/>
              <w:ind w:right="-781"/>
              <w:rPr>
                <w:rFonts w:ascii="Arial" w:hAnsi="Arial" w:cs="Arial"/>
                <w:b/>
                <w:bCs/>
              </w:rPr>
            </w:pPr>
            <w:r>
              <w:rPr>
                <w:rFonts w:ascii="Arial" w:hAnsi="Arial" w:cs="Arial"/>
                <w:b/>
                <w:bCs/>
              </w:rPr>
              <w:t>"Licence Standards"</w:t>
            </w:r>
          </w:p>
        </w:tc>
        <w:tc>
          <w:tcPr>
            <w:tcW w:w="6775" w:type="dxa"/>
          </w:tcPr>
          <w:p w14:paraId="1259953A" w14:textId="77777777" w:rsidR="006E7788" w:rsidRPr="004D379C" w:rsidRDefault="006E7788" w:rsidP="006E7788">
            <w:pPr>
              <w:pStyle w:val="BodyText"/>
              <w:jc w:val="both"/>
              <w:rPr>
                <w:rFonts w:ascii="Arial" w:hAnsi="Arial" w:cs="Arial"/>
              </w:rPr>
            </w:pPr>
            <w:r w:rsidRPr="004D379C">
              <w:rPr>
                <w:rFonts w:ascii="Arial" w:hAnsi="Arial" w:cs="Arial"/>
              </w:rPr>
              <w:t xml:space="preserve">the standards to be met by </w:t>
            </w:r>
            <w:r w:rsidRPr="004D379C">
              <w:rPr>
                <w:rFonts w:ascii="Arial" w:hAnsi="Arial" w:cs="Arial"/>
                <w:b/>
                <w:bCs/>
              </w:rPr>
              <w:t>The Company</w:t>
            </w:r>
            <w:r w:rsidRPr="004D379C">
              <w:rPr>
                <w:rFonts w:ascii="Arial" w:hAnsi="Arial" w:cs="Arial"/>
              </w:rPr>
              <w:t xml:space="preserve"> under Standard Condition C17</w:t>
            </w:r>
            <w:r w:rsidRPr="004D379C">
              <w:rPr>
                <w:rFonts w:ascii="Arial" w:hAnsi="Arial" w:cs="Arial"/>
                <w:i/>
              </w:rPr>
              <w:t xml:space="preserve"> </w:t>
            </w:r>
            <w:r w:rsidRPr="004D379C">
              <w:rPr>
                <w:rFonts w:ascii="Arial" w:hAnsi="Arial" w:cs="Arial"/>
              </w:rPr>
              <w:t xml:space="preserve">of the </w:t>
            </w:r>
            <w:r w:rsidRPr="004D379C">
              <w:rPr>
                <w:rFonts w:ascii="Arial" w:hAnsi="Arial" w:cs="Arial"/>
                <w:b/>
              </w:rPr>
              <w:t>Transmission Licence</w:t>
            </w:r>
            <w:r w:rsidRPr="004D379C">
              <w:rPr>
                <w:rFonts w:ascii="Arial" w:hAnsi="Arial" w:cs="Arial"/>
              </w:rPr>
              <w:t>;</w:t>
            </w:r>
          </w:p>
        </w:tc>
      </w:tr>
      <w:tr w:rsidR="006E7788" w14:paraId="48B9B1A3" w14:textId="77777777" w:rsidTr="00ED2860">
        <w:tc>
          <w:tcPr>
            <w:tcW w:w="3545" w:type="dxa"/>
          </w:tcPr>
          <w:p w14:paraId="53E28B5E" w14:textId="77777777" w:rsidR="006E7788" w:rsidRDefault="006E7788" w:rsidP="006E7788">
            <w:pPr>
              <w:pStyle w:val="BodyText"/>
              <w:rPr>
                <w:rFonts w:ascii="Arial" w:hAnsi="Arial" w:cs="Arial"/>
                <w:b/>
                <w:bCs/>
              </w:rPr>
            </w:pPr>
            <w:r>
              <w:rPr>
                <w:rFonts w:ascii="Arial" w:hAnsi="Arial" w:cs="Arial"/>
                <w:b/>
                <w:bCs/>
              </w:rPr>
              <w:t>“Licensable Generation”</w:t>
            </w:r>
          </w:p>
        </w:tc>
        <w:tc>
          <w:tcPr>
            <w:tcW w:w="6775" w:type="dxa"/>
          </w:tcPr>
          <w:p w14:paraId="3509817F" w14:textId="77777777" w:rsidR="006E7788" w:rsidRPr="004D379C" w:rsidRDefault="006E7788" w:rsidP="006E7788">
            <w:pPr>
              <w:pStyle w:val="BodyText"/>
              <w:jc w:val="both"/>
              <w:rPr>
                <w:rFonts w:ascii="Arial" w:hAnsi="Arial" w:cs="Arial"/>
              </w:rPr>
            </w:pPr>
            <w:r w:rsidRPr="004D379C">
              <w:rPr>
                <w:rFonts w:ascii="Arial" w:hAnsi="Arial" w:cs="Arial"/>
              </w:rPr>
              <w:t xml:space="preserve">generating plant that is not </w:t>
            </w:r>
            <w:r w:rsidRPr="004D379C">
              <w:rPr>
                <w:rFonts w:ascii="Arial" w:hAnsi="Arial" w:cs="Arial"/>
                <w:b/>
                <w:bCs/>
              </w:rPr>
              <w:t>Exemptible Generation</w:t>
            </w:r>
            <w:r w:rsidRPr="004D379C">
              <w:rPr>
                <w:rFonts w:ascii="Arial" w:hAnsi="Arial" w:cs="Arial"/>
              </w:rPr>
              <w:t>;</w:t>
            </w:r>
          </w:p>
        </w:tc>
      </w:tr>
      <w:tr w:rsidR="00B27720" w14:paraId="0CB9B458" w14:textId="77777777" w:rsidTr="00ED2860">
        <w:tc>
          <w:tcPr>
            <w:tcW w:w="3545" w:type="dxa"/>
          </w:tcPr>
          <w:p w14:paraId="24470FF9" w14:textId="14EAEB30" w:rsidR="00B27720" w:rsidRPr="00475CC7" w:rsidRDefault="003132E4" w:rsidP="006E7788">
            <w:pPr>
              <w:pStyle w:val="BodyText"/>
              <w:rPr>
                <w:rFonts w:ascii="Arial" w:hAnsi="Arial" w:cs="Arial"/>
                <w:b/>
                <w:bCs/>
              </w:rPr>
            </w:pPr>
            <w:r w:rsidRPr="00475CC7">
              <w:rPr>
                <w:rFonts w:ascii="Arial" w:eastAsia="Calibri" w:hAnsi="Arial" w:cs="Arial"/>
                <w:b/>
                <w:lang w:val="en-US"/>
              </w:rPr>
              <w:t>Limited Membership Workgroup</w:t>
            </w:r>
          </w:p>
        </w:tc>
        <w:tc>
          <w:tcPr>
            <w:tcW w:w="6775" w:type="dxa"/>
          </w:tcPr>
          <w:p w14:paraId="7AF36A1D" w14:textId="6CCF0046" w:rsidR="001022E6" w:rsidRPr="00475CC7" w:rsidRDefault="001022E6" w:rsidP="006772B6">
            <w:pPr>
              <w:autoSpaceDE w:val="0"/>
              <w:autoSpaceDN w:val="0"/>
              <w:adjustRightInd w:val="0"/>
              <w:snapToGrid w:val="0"/>
              <w:jc w:val="both"/>
              <w:rPr>
                <w:rFonts w:ascii="Arial" w:hAnsi="Arial" w:cs="Arial"/>
                <w:b/>
              </w:rPr>
            </w:pPr>
            <w:r w:rsidRPr="00475CC7">
              <w:rPr>
                <w:rFonts w:ascii="Arial" w:eastAsia="Calibri" w:hAnsi="Arial" w:cs="Arial"/>
                <w:lang w:val="en-US"/>
              </w:rPr>
              <w:t xml:space="preserve">A </w:t>
            </w:r>
            <w:r w:rsidRPr="00475CC7">
              <w:rPr>
                <w:rFonts w:ascii="Arial" w:eastAsia="Calibri" w:hAnsi="Arial" w:cs="Arial"/>
                <w:b/>
                <w:lang w:val="en-US"/>
              </w:rPr>
              <w:t>Workgroup</w:t>
            </w:r>
            <w:r w:rsidRPr="00475CC7">
              <w:rPr>
                <w:rFonts w:ascii="Arial" w:eastAsia="Calibri" w:hAnsi="Arial" w:cs="Arial"/>
                <w:lang w:val="en-US"/>
              </w:rPr>
              <w:t xml:space="preserve"> having less than five (5) but more than two (2) persons that have nominated themselves for membership in addition to</w:t>
            </w:r>
            <w:r w:rsidRPr="00475CC7">
              <w:rPr>
                <w:rFonts w:ascii="Arial" w:hAnsi="Arial" w:cs="Arial"/>
              </w:rPr>
              <w:t xml:space="preserve"> the </w:t>
            </w:r>
            <w:r w:rsidRPr="00475CC7">
              <w:rPr>
                <w:rFonts w:ascii="Arial" w:hAnsi="Arial" w:cs="Arial"/>
                <w:b/>
              </w:rPr>
              <w:t>Code Administrator</w:t>
            </w:r>
            <w:r w:rsidRPr="00475CC7">
              <w:rPr>
                <w:rFonts w:ascii="Arial" w:hAnsi="Arial" w:cs="Arial"/>
              </w:rPr>
              <w:t xml:space="preserve"> representative and the chair</w:t>
            </w:r>
            <w:r w:rsidR="0090418F">
              <w:rPr>
                <w:rFonts w:ascii="Arial" w:hAnsi="Arial" w:cs="Arial"/>
              </w:rPr>
              <w:t>person</w:t>
            </w:r>
            <w:r w:rsidRPr="00475CC7">
              <w:rPr>
                <w:rFonts w:ascii="Arial" w:hAnsi="Arial" w:cs="Arial"/>
              </w:rPr>
              <w:t xml:space="preserve"> of the </w:t>
            </w:r>
            <w:r w:rsidRPr="00475CC7">
              <w:rPr>
                <w:rFonts w:ascii="Arial" w:hAnsi="Arial" w:cs="Arial"/>
                <w:b/>
              </w:rPr>
              <w:t>Workgroup.</w:t>
            </w:r>
          </w:p>
          <w:p w14:paraId="673ACAED" w14:textId="77777777" w:rsidR="001022E6" w:rsidRPr="00475CC7" w:rsidRDefault="001022E6" w:rsidP="001022E6">
            <w:pPr>
              <w:autoSpaceDE w:val="0"/>
              <w:autoSpaceDN w:val="0"/>
              <w:adjustRightInd w:val="0"/>
              <w:snapToGrid w:val="0"/>
              <w:rPr>
                <w:rFonts w:ascii="Arial" w:hAnsi="Arial" w:cs="Arial"/>
              </w:rPr>
            </w:pPr>
          </w:p>
          <w:p w14:paraId="553C7DFA" w14:textId="5587D19E" w:rsidR="00B27720" w:rsidRPr="00475CC7" w:rsidRDefault="001022E6" w:rsidP="001022E6">
            <w:pPr>
              <w:pStyle w:val="BodyText"/>
              <w:jc w:val="both"/>
              <w:rPr>
                <w:rFonts w:ascii="Arial" w:hAnsi="Arial" w:cs="Arial"/>
              </w:rPr>
            </w:pPr>
            <w:r w:rsidRPr="00475CC7">
              <w:rPr>
                <w:rFonts w:ascii="Arial" w:hAnsi="Arial" w:cs="Arial"/>
              </w:rPr>
              <w:t xml:space="preserve">Members of a </w:t>
            </w:r>
            <w:r w:rsidRPr="00475CC7">
              <w:rPr>
                <w:rFonts w:ascii="Arial" w:hAnsi="Arial" w:cs="Arial"/>
                <w:b/>
              </w:rPr>
              <w:t>Limited Membership Workgroup</w:t>
            </w:r>
            <w:r w:rsidRPr="00475CC7">
              <w:rPr>
                <w:rFonts w:ascii="Arial" w:hAnsi="Arial" w:cs="Arial"/>
              </w:rPr>
              <w:t xml:space="preserve"> where employed by companies that are considered to be an </w:t>
            </w:r>
            <w:r w:rsidRPr="00475CC7">
              <w:rPr>
                <w:rFonts w:ascii="Arial" w:hAnsi="Arial" w:cs="Arial"/>
                <w:b/>
              </w:rPr>
              <w:t>Affiliate</w:t>
            </w:r>
            <w:r w:rsidRPr="00475CC7">
              <w:rPr>
                <w:rFonts w:ascii="Arial" w:hAnsi="Arial" w:cs="Arial"/>
              </w:rPr>
              <w:t xml:space="preserve"> of each other will be considered to be a single workgroup member for the purposes of fulfilling this minimum requirement.</w:t>
            </w:r>
          </w:p>
        </w:tc>
      </w:tr>
      <w:tr w:rsidR="00E3640D" w14:paraId="3B7D34D0" w14:textId="77777777" w:rsidTr="00ED2860">
        <w:tc>
          <w:tcPr>
            <w:tcW w:w="3545" w:type="dxa"/>
          </w:tcPr>
          <w:p w14:paraId="78A17682" w14:textId="16681A7D" w:rsidR="00E3640D" w:rsidRDefault="00062C0A" w:rsidP="006E7788">
            <w:pPr>
              <w:pStyle w:val="BodyText"/>
              <w:rPr>
                <w:rFonts w:ascii="Arial" w:hAnsi="Arial" w:cs="Arial"/>
                <w:b/>
                <w:bCs/>
              </w:rPr>
            </w:pPr>
            <w:r>
              <w:rPr>
                <w:rFonts w:ascii="Arial" w:hAnsi="Arial" w:cs="Arial"/>
                <w:b/>
                <w:bCs/>
              </w:rPr>
              <w:t>“Limiting Regulation”</w:t>
            </w:r>
          </w:p>
        </w:tc>
        <w:tc>
          <w:tcPr>
            <w:tcW w:w="6775" w:type="dxa"/>
          </w:tcPr>
          <w:p w14:paraId="654C4EF0" w14:textId="7511E0EF" w:rsidR="00E3640D" w:rsidRPr="004D379C" w:rsidRDefault="00062C0A" w:rsidP="006E7788">
            <w:pPr>
              <w:pStyle w:val="BodyText"/>
              <w:jc w:val="both"/>
              <w:rPr>
                <w:rFonts w:ascii="Arial" w:hAnsi="Arial" w:cs="Arial"/>
              </w:rPr>
            </w:pPr>
            <w:r>
              <w:rPr>
                <w:rFonts w:ascii="Arial" w:hAnsi="Arial" w:cs="Arial"/>
              </w:rPr>
              <w:t>European Commission Regulat</w:t>
            </w:r>
            <w:r w:rsidR="00F95176">
              <w:rPr>
                <w:rFonts w:ascii="Arial" w:hAnsi="Arial" w:cs="Arial"/>
              </w:rPr>
              <w:t xml:space="preserve">ion 838/2010 in the context of setting limits </w:t>
            </w:r>
            <w:r w:rsidR="00F77A4C">
              <w:rPr>
                <w:rFonts w:ascii="Arial" w:hAnsi="Arial" w:cs="Arial"/>
              </w:rPr>
              <w:t xml:space="preserve">on </w:t>
            </w:r>
            <w:r w:rsidR="00AC4885">
              <w:rPr>
                <w:rFonts w:ascii="Arial" w:hAnsi="Arial" w:cs="Arial"/>
              </w:rPr>
              <w:t>annual average transmission charges payable by Generators</w:t>
            </w:r>
            <w:r w:rsidR="00207985">
              <w:rPr>
                <w:rFonts w:ascii="Arial" w:hAnsi="Arial" w:cs="Arial"/>
              </w:rPr>
              <w:t xml:space="preserve"> (or any subsequent UK law specifying such limits).</w:t>
            </w:r>
          </w:p>
        </w:tc>
      </w:tr>
      <w:tr w:rsidR="006E7788" w14:paraId="33FF8264" w14:textId="77777777" w:rsidTr="00ED2860">
        <w:tc>
          <w:tcPr>
            <w:tcW w:w="3545" w:type="dxa"/>
          </w:tcPr>
          <w:p w14:paraId="16E0A584" w14:textId="77777777" w:rsidR="006E7788" w:rsidRDefault="006E7788" w:rsidP="006E7788">
            <w:pPr>
              <w:pStyle w:val="BodyText"/>
              <w:rPr>
                <w:rFonts w:ascii="Arial" w:hAnsi="Arial" w:cs="Arial"/>
                <w:b/>
                <w:bCs/>
              </w:rPr>
            </w:pPr>
            <w:r>
              <w:rPr>
                <w:rFonts w:ascii="Arial" w:hAnsi="Arial" w:cs="Arial"/>
                <w:b/>
                <w:bCs/>
              </w:rPr>
              <w:t>"Liquidated Damages"</w:t>
            </w:r>
          </w:p>
        </w:tc>
        <w:tc>
          <w:tcPr>
            <w:tcW w:w="6775" w:type="dxa"/>
          </w:tcPr>
          <w:p w14:paraId="433A70A0"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0C96332B" w14:textId="77777777" w:rsidTr="00ED2860">
        <w:trPr>
          <w:trHeight w:val="248"/>
        </w:trPr>
        <w:tc>
          <w:tcPr>
            <w:tcW w:w="3545" w:type="dxa"/>
          </w:tcPr>
          <w:p w14:paraId="6C3A0F1E" w14:textId="77777777" w:rsidR="006E7788" w:rsidRDefault="006E7788" w:rsidP="006E7788">
            <w:pPr>
              <w:pStyle w:val="BodyText"/>
              <w:rPr>
                <w:rFonts w:ascii="Arial" w:hAnsi="Arial" w:cs="Arial"/>
                <w:b/>
                <w:bCs/>
              </w:rPr>
            </w:pPr>
            <w:r>
              <w:rPr>
                <w:rFonts w:ascii="Arial" w:hAnsi="Arial" w:cs="Arial"/>
                <w:b/>
                <w:bCs/>
              </w:rPr>
              <w:t>"Local Safety Instructions"</w:t>
            </w:r>
          </w:p>
        </w:tc>
        <w:tc>
          <w:tcPr>
            <w:tcW w:w="6775" w:type="dxa"/>
            <w:shd w:val="clear" w:color="auto" w:fill="auto"/>
          </w:tcPr>
          <w:p w14:paraId="0A62D51B"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59ED833" w14:textId="77777777" w:rsidTr="00ED2860">
        <w:trPr>
          <w:trHeight w:val="247"/>
        </w:trPr>
        <w:tc>
          <w:tcPr>
            <w:tcW w:w="3545" w:type="dxa"/>
          </w:tcPr>
          <w:p w14:paraId="7935C199" w14:textId="77777777" w:rsidR="006E7788" w:rsidRDefault="006E7788" w:rsidP="006E7788">
            <w:pPr>
              <w:pStyle w:val="BodyText"/>
              <w:rPr>
                <w:rFonts w:ascii="Arial" w:hAnsi="Arial" w:cs="Arial"/>
                <w:b/>
                <w:bCs/>
              </w:rPr>
            </w:pPr>
            <w:r>
              <w:rPr>
                <w:rFonts w:ascii="Arial" w:hAnsi="Arial" w:cs="Arial"/>
                <w:b/>
                <w:bCs/>
              </w:rPr>
              <w:t>“Loss of Transmission Access Compensation Claim Form”</w:t>
            </w:r>
          </w:p>
        </w:tc>
        <w:tc>
          <w:tcPr>
            <w:tcW w:w="6775" w:type="dxa"/>
            <w:shd w:val="clear" w:color="auto" w:fill="auto"/>
          </w:tcPr>
          <w:p w14:paraId="1E5107A4" w14:textId="77777777" w:rsidR="006E7788" w:rsidRPr="00A24373" w:rsidRDefault="006E7788" w:rsidP="006E7788">
            <w:pPr>
              <w:pStyle w:val="BodyText"/>
              <w:jc w:val="both"/>
              <w:rPr>
                <w:rFonts w:ascii="Arial" w:hAnsi="Arial" w:cs="Arial"/>
                <w:b/>
              </w:rPr>
            </w:pPr>
            <w:r>
              <w:rPr>
                <w:rFonts w:ascii="Arial" w:hAnsi="Arial" w:cs="Arial"/>
              </w:rPr>
              <w:t xml:space="preserve">A form amended from time to time by agreement between the </w:t>
            </w:r>
            <w:r>
              <w:rPr>
                <w:rFonts w:ascii="Arial" w:hAnsi="Arial" w:cs="Arial"/>
                <w:b/>
              </w:rPr>
              <w:t xml:space="preserve">CUSC Modification Panel </w:t>
            </w:r>
            <w:r>
              <w:rPr>
                <w:rFonts w:ascii="Arial" w:hAnsi="Arial" w:cs="Arial"/>
              </w:rPr>
              <w:t xml:space="preserve">and </w:t>
            </w:r>
            <w:r>
              <w:rPr>
                <w:rFonts w:ascii="Arial" w:hAnsi="Arial" w:cs="Arial"/>
                <w:b/>
              </w:rPr>
              <w:t xml:space="preserve">The Company, </w:t>
            </w:r>
            <w:r>
              <w:rPr>
                <w:rFonts w:ascii="Arial" w:hAnsi="Arial" w:cs="Arial"/>
              </w:rPr>
              <w:t xml:space="preserve">to be completed by a claimant for submission of Relevant Interruption claims and available on a website maintained by </w:t>
            </w:r>
            <w:r>
              <w:rPr>
                <w:rFonts w:ascii="Arial" w:hAnsi="Arial" w:cs="Arial"/>
                <w:b/>
              </w:rPr>
              <w:t xml:space="preserve">The Company. </w:t>
            </w:r>
          </w:p>
        </w:tc>
      </w:tr>
      <w:tr w:rsidR="006E7788" w14:paraId="7E5DF67F" w14:textId="77777777" w:rsidTr="00ED2860">
        <w:tc>
          <w:tcPr>
            <w:tcW w:w="3545" w:type="dxa"/>
          </w:tcPr>
          <w:p w14:paraId="59D8EA27" w14:textId="77777777" w:rsidR="006E7788" w:rsidRDefault="006E7788" w:rsidP="006E7788">
            <w:pPr>
              <w:pStyle w:val="BodyText"/>
              <w:rPr>
                <w:rFonts w:ascii="Arial" w:hAnsi="Arial" w:cs="Arial"/>
                <w:b/>
                <w:bCs/>
              </w:rPr>
            </w:pPr>
            <w:r>
              <w:rPr>
                <w:rFonts w:ascii="Arial" w:hAnsi="Arial" w:cs="Arial"/>
                <w:b/>
                <w:bCs/>
              </w:rPr>
              <w:t>"MCUSA"</w:t>
            </w:r>
          </w:p>
        </w:tc>
        <w:tc>
          <w:tcPr>
            <w:tcW w:w="6775" w:type="dxa"/>
          </w:tcPr>
          <w:p w14:paraId="719BBAE6"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Master Connection and Use of System Agreement</w:t>
            </w:r>
            <w:r>
              <w:rPr>
                <w:rFonts w:ascii="Arial" w:hAnsi="Arial" w:cs="Arial"/>
              </w:rPr>
              <w:t xml:space="preserve"> dated 30 March 1990 (now amended to become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757C2C01" w14:textId="77777777" w:rsidTr="00ED2860">
        <w:tc>
          <w:tcPr>
            <w:tcW w:w="3545" w:type="dxa"/>
          </w:tcPr>
          <w:p w14:paraId="75C66A88" w14:textId="77777777" w:rsidR="006E7788" w:rsidRDefault="006E7788" w:rsidP="006E7788">
            <w:pPr>
              <w:pStyle w:val="BodyText"/>
              <w:rPr>
                <w:rFonts w:ascii="Arial" w:hAnsi="Arial" w:cs="Arial"/>
                <w:b/>
                <w:bCs/>
              </w:rPr>
            </w:pPr>
            <w:r>
              <w:rPr>
                <w:rFonts w:ascii="Arial" w:hAnsi="Arial" w:cs="Arial"/>
                <w:b/>
                <w:bCs/>
              </w:rPr>
              <w:lastRenderedPageBreak/>
              <w:t>"Main Business"</w:t>
            </w:r>
          </w:p>
        </w:tc>
        <w:tc>
          <w:tcPr>
            <w:tcW w:w="6775" w:type="dxa"/>
          </w:tcPr>
          <w:p w14:paraId="57F1E21C" w14:textId="77777777" w:rsidR="006E7788" w:rsidRDefault="006E7788" w:rsidP="006E7788">
            <w:pPr>
              <w:pStyle w:val="BodyText"/>
              <w:jc w:val="both"/>
              <w:rPr>
                <w:rFonts w:ascii="Arial" w:hAnsi="Arial" w:cs="Arial"/>
                <w:i/>
              </w:rPr>
            </w:pPr>
            <w:r>
              <w:rPr>
                <w:rFonts w:ascii="Arial" w:hAnsi="Arial" w:cs="Arial"/>
              </w:rPr>
              <w:t xml:space="preserve">any business of </w:t>
            </w:r>
            <w:r>
              <w:rPr>
                <w:rFonts w:ascii="Arial" w:hAnsi="Arial" w:cs="Arial"/>
                <w:b/>
                <w:bCs/>
              </w:rPr>
              <w:t>The Company</w:t>
            </w:r>
            <w:r>
              <w:rPr>
                <w:rFonts w:ascii="Arial" w:hAnsi="Arial" w:cs="Arial"/>
              </w:rPr>
              <w:t xml:space="preserve"> or any of its subsidiaries which it is required to carry on under the </w:t>
            </w:r>
            <w:r>
              <w:rPr>
                <w:rFonts w:ascii="Arial" w:hAnsi="Arial" w:cs="Arial"/>
                <w:b/>
              </w:rPr>
              <w:t>Transmission Licence;</w:t>
            </w:r>
          </w:p>
        </w:tc>
      </w:tr>
      <w:tr w:rsidR="006E7788" w14:paraId="1FA421A0" w14:textId="77777777" w:rsidTr="00ED2860">
        <w:tc>
          <w:tcPr>
            <w:tcW w:w="3545" w:type="dxa"/>
          </w:tcPr>
          <w:p w14:paraId="37B1086B" w14:textId="77777777" w:rsidR="006E7788" w:rsidRDefault="006E7788" w:rsidP="006E7788">
            <w:pPr>
              <w:pStyle w:val="BodyText"/>
              <w:rPr>
                <w:rFonts w:ascii="Arial" w:hAnsi="Arial" w:cs="Arial"/>
                <w:b/>
                <w:bCs/>
              </w:rPr>
            </w:pPr>
            <w:r>
              <w:rPr>
                <w:rFonts w:ascii="Arial" w:hAnsi="Arial" w:cs="Arial"/>
                <w:b/>
                <w:bCs/>
              </w:rPr>
              <w:t>"Main Business Person"</w:t>
            </w:r>
          </w:p>
        </w:tc>
        <w:tc>
          <w:tcPr>
            <w:tcW w:w="6775" w:type="dxa"/>
          </w:tcPr>
          <w:p w14:paraId="1D9CB3A2" w14:textId="77777777" w:rsidR="006E7788" w:rsidRDefault="006E7788" w:rsidP="006E7788">
            <w:pPr>
              <w:pStyle w:val="BodyText"/>
              <w:jc w:val="both"/>
              <w:rPr>
                <w:rFonts w:ascii="Arial" w:hAnsi="Arial" w:cs="Arial"/>
              </w:rPr>
            </w:pPr>
            <w:r>
              <w:rPr>
                <w:rFonts w:ascii="Arial" w:hAnsi="Arial" w:cs="Arial"/>
              </w:rPr>
              <w:t xml:space="preserve">any employee of </w:t>
            </w:r>
            <w:r>
              <w:rPr>
                <w:rFonts w:ascii="Arial" w:hAnsi="Arial" w:cs="Arial"/>
                <w:b/>
                <w:bCs/>
              </w:rPr>
              <w:t>The Company</w:t>
            </w:r>
            <w:r>
              <w:rPr>
                <w:rFonts w:ascii="Arial" w:hAnsi="Arial" w:cs="Arial"/>
              </w:rPr>
              <w:t xml:space="preserve"> or any director or employee of its subsidiaries who is engaged solely in the </w:t>
            </w:r>
            <w:r>
              <w:rPr>
                <w:rFonts w:ascii="Arial" w:hAnsi="Arial" w:cs="Arial"/>
                <w:b/>
              </w:rPr>
              <w:t>Main Business</w:t>
            </w:r>
            <w:r>
              <w:rPr>
                <w:rFonts w:ascii="Arial" w:hAnsi="Arial" w:cs="Arial"/>
              </w:rPr>
              <w:t xml:space="preserve"> and "</w:t>
            </w:r>
            <w:r>
              <w:rPr>
                <w:rFonts w:ascii="Arial" w:hAnsi="Arial" w:cs="Arial"/>
                <w:b/>
              </w:rPr>
              <w:t>Main Business Personnel</w:t>
            </w:r>
            <w:r>
              <w:rPr>
                <w:rFonts w:ascii="Arial" w:hAnsi="Arial" w:cs="Arial"/>
              </w:rPr>
              <w:t>" shall be construed accordingly;</w:t>
            </w:r>
          </w:p>
        </w:tc>
      </w:tr>
      <w:tr w:rsidR="006E7788" w14:paraId="4F0CC850" w14:textId="77777777" w:rsidTr="00ED2860">
        <w:tc>
          <w:tcPr>
            <w:tcW w:w="3545" w:type="dxa"/>
          </w:tcPr>
          <w:p w14:paraId="76AAAD72" w14:textId="77777777" w:rsidR="006E7788" w:rsidRDefault="006E7788" w:rsidP="006E7788">
            <w:pPr>
              <w:rPr>
                <w:rFonts w:ascii="Arial" w:hAnsi="Arial" w:cs="Arial"/>
                <w:b/>
              </w:rPr>
            </w:pPr>
            <w:r>
              <w:rPr>
                <w:rFonts w:ascii="Arial" w:hAnsi="Arial" w:cs="Arial"/>
                <w:b/>
              </w:rPr>
              <w:t>“Main System Circuits”</w:t>
            </w:r>
          </w:p>
        </w:tc>
        <w:tc>
          <w:tcPr>
            <w:tcW w:w="6775" w:type="dxa"/>
          </w:tcPr>
          <w:p w14:paraId="0CCCE2B5" w14:textId="77777777" w:rsidR="006E7788" w:rsidRDefault="006E7788" w:rsidP="006E7788">
            <w:pPr>
              <w:jc w:val="both"/>
              <w:rPr>
                <w:rFonts w:ascii="Arial" w:hAnsi="Arial" w:cs="Arial"/>
              </w:rPr>
            </w:pPr>
            <w:r>
              <w:rPr>
                <w:rFonts w:ascii="Arial" w:hAnsi="Arial" w:cs="Arial"/>
              </w:rPr>
              <w:t xml:space="preserve">means </w:t>
            </w:r>
            <w:r>
              <w:rPr>
                <w:rFonts w:ascii="Arial" w:hAnsi="Arial" w:cs="Arial"/>
                <w:b/>
              </w:rPr>
              <w:t>Transmission Circuits</w:t>
            </w:r>
            <w:r>
              <w:rPr>
                <w:rFonts w:ascii="Arial" w:hAnsi="Arial" w:cs="Arial"/>
              </w:rPr>
              <w:t xml:space="preserve"> but excluding a </w:t>
            </w:r>
            <w:r>
              <w:rPr>
                <w:rFonts w:ascii="Arial" w:hAnsi="Arial" w:cs="Arial"/>
                <w:b/>
              </w:rPr>
              <w:t xml:space="preserve">Grid Supply Point </w:t>
            </w:r>
            <w:r>
              <w:rPr>
                <w:rFonts w:ascii="Arial" w:hAnsi="Arial" w:cs="Arial"/>
              </w:rPr>
              <w:t>transformer;</w:t>
            </w:r>
          </w:p>
          <w:p w14:paraId="2B21E9A2" w14:textId="77777777" w:rsidR="006E7788" w:rsidRDefault="006E7788" w:rsidP="006E7788">
            <w:pPr>
              <w:jc w:val="both"/>
              <w:rPr>
                <w:rFonts w:ascii="Arial" w:hAnsi="Arial" w:cs="Arial"/>
              </w:rPr>
            </w:pPr>
          </w:p>
        </w:tc>
      </w:tr>
      <w:tr w:rsidR="006E7788" w14:paraId="0C315728" w14:textId="77777777" w:rsidTr="00ED2860">
        <w:tc>
          <w:tcPr>
            <w:tcW w:w="3545" w:type="dxa"/>
          </w:tcPr>
          <w:p w14:paraId="386D8472" w14:textId="77777777" w:rsidR="006E7788" w:rsidRDefault="006E7788" w:rsidP="006E7788">
            <w:pPr>
              <w:pStyle w:val="BodyText"/>
              <w:rPr>
                <w:rFonts w:ascii="Arial" w:hAnsi="Arial" w:cs="Arial"/>
                <w:b/>
                <w:bCs/>
              </w:rPr>
            </w:pPr>
            <w:r>
              <w:rPr>
                <w:rFonts w:ascii="Arial" w:hAnsi="Arial" w:cs="Arial"/>
                <w:b/>
                <w:bCs/>
              </w:rPr>
              <w:t>"Maintenance Reconciliation Statement"</w:t>
            </w:r>
          </w:p>
        </w:tc>
        <w:tc>
          <w:tcPr>
            <w:tcW w:w="6775" w:type="dxa"/>
          </w:tcPr>
          <w:p w14:paraId="5C7EEC05" w14:textId="77777777" w:rsidR="006E7788" w:rsidRDefault="006E7788" w:rsidP="006E7788">
            <w:pPr>
              <w:pStyle w:val="BodyText"/>
              <w:jc w:val="both"/>
              <w:rPr>
                <w:rFonts w:ascii="Arial" w:hAnsi="Arial" w:cs="Arial"/>
              </w:rPr>
            </w:pPr>
            <w:r>
              <w:rPr>
                <w:rFonts w:ascii="Arial" w:hAnsi="Arial" w:cs="Arial"/>
              </w:rPr>
              <w:t>the statement prepared in accordance with Paragraph 2.14.5 and Paragraph 9.9.5;</w:t>
            </w:r>
          </w:p>
        </w:tc>
      </w:tr>
      <w:tr w:rsidR="006E7788" w14:paraId="597D6BEF" w14:textId="77777777" w:rsidTr="00ED2860">
        <w:tc>
          <w:tcPr>
            <w:tcW w:w="3545" w:type="dxa"/>
          </w:tcPr>
          <w:p w14:paraId="5BE95D1D" w14:textId="77777777" w:rsidR="006E7788" w:rsidRDefault="006E7788" w:rsidP="006E7788">
            <w:pPr>
              <w:pStyle w:val="BodyText"/>
              <w:rPr>
                <w:rFonts w:ascii="Arial" w:hAnsi="Arial" w:cs="Arial"/>
                <w:b/>
                <w:bCs/>
              </w:rPr>
            </w:pPr>
            <w:r>
              <w:rPr>
                <w:rFonts w:ascii="Arial" w:hAnsi="Arial" w:cs="Arial"/>
                <w:b/>
                <w:bCs/>
              </w:rPr>
              <w:t>"Mandatory Ancillary Services"</w:t>
            </w:r>
          </w:p>
        </w:tc>
        <w:tc>
          <w:tcPr>
            <w:tcW w:w="6775" w:type="dxa"/>
          </w:tcPr>
          <w:p w14:paraId="22A61B98" w14:textId="77777777" w:rsidR="006E7788" w:rsidRDefault="006E7788" w:rsidP="006E7788">
            <w:pPr>
              <w:pStyle w:val="BodyText"/>
              <w:jc w:val="both"/>
              <w:rPr>
                <w:rFonts w:ascii="Arial" w:hAnsi="Arial" w:cs="Arial"/>
              </w:rPr>
            </w:pPr>
            <w:r>
              <w:rPr>
                <w:rFonts w:ascii="Arial" w:hAnsi="Arial" w:cs="Arial"/>
                <w:b/>
              </w:rPr>
              <w:t>Part 1 System Ancillary Services</w:t>
            </w:r>
            <w:r>
              <w:rPr>
                <w:rFonts w:ascii="Arial" w:hAnsi="Arial" w:cs="Arial"/>
              </w:rPr>
              <w:t>;</w:t>
            </w:r>
          </w:p>
        </w:tc>
      </w:tr>
      <w:tr w:rsidR="006E7788" w14:paraId="7023E8BD" w14:textId="77777777" w:rsidTr="00ED2860">
        <w:tc>
          <w:tcPr>
            <w:tcW w:w="3545" w:type="dxa"/>
          </w:tcPr>
          <w:p w14:paraId="3BA2A83C" w14:textId="77777777" w:rsidR="006E7788" w:rsidRDefault="006E7788" w:rsidP="006E7788">
            <w:pPr>
              <w:pStyle w:val="BodyText"/>
              <w:rPr>
                <w:rFonts w:ascii="Arial" w:hAnsi="Arial" w:cs="Arial"/>
                <w:b/>
                <w:bCs/>
              </w:rPr>
            </w:pPr>
            <w:r>
              <w:rPr>
                <w:rFonts w:ascii="Arial" w:hAnsi="Arial" w:cs="Arial"/>
                <w:b/>
                <w:bCs/>
              </w:rPr>
              <w:t>"Mandatory Services Agreement"</w:t>
            </w:r>
          </w:p>
        </w:tc>
        <w:tc>
          <w:tcPr>
            <w:tcW w:w="6775" w:type="dxa"/>
          </w:tcPr>
          <w:p w14:paraId="6A1CDBAA"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b/>
              </w:rPr>
              <w:t xml:space="preserve"> </w:t>
            </w:r>
            <w:r>
              <w:rPr>
                <w:rFonts w:ascii="Arial" w:hAnsi="Arial" w:cs="Arial"/>
              </w:rPr>
              <w:t xml:space="preserve">and a </w:t>
            </w:r>
            <w:r>
              <w:rPr>
                <w:rFonts w:ascii="Arial" w:hAnsi="Arial" w:cs="Arial"/>
                <w:b/>
              </w:rPr>
              <w:t>User</w:t>
            </w:r>
            <w:r>
              <w:rPr>
                <w:rFonts w:ascii="Arial" w:hAnsi="Arial" w:cs="Arial"/>
              </w:rPr>
              <w:t xml:space="preserve"> to govern the provision of and payment for </w:t>
            </w:r>
            <w:r>
              <w:rPr>
                <w:rFonts w:ascii="Arial" w:hAnsi="Arial" w:cs="Arial"/>
                <w:b/>
              </w:rPr>
              <w:t>Mandatory Ancillary Services</w:t>
            </w:r>
            <w:r>
              <w:rPr>
                <w:rFonts w:ascii="Arial" w:hAnsi="Arial" w:cs="Arial"/>
              </w:rPr>
              <w:t xml:space="preserve"> or to govern the payment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for </w:t>
            </w:r>
            <w:r>
              <w:rPr>
                <w:rFonts w:ascii="Arial" w:hAnsi="Arial" w:cs="Arial"/>
                <w:b/>
              </w:rPr>
              <w:t>Obligatory Reactive Power Service</w:t>
            </w:r>
            <w:r>
              <w:rPr>
                <w:rFonts w:ascii="Arial" w:hAnsi="Arial" w:cs="Arial"/>
              </w:rPr>
              <w:t xml:space="preserve">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tc>
      </w:tr>
      <w:tr w:rsidR="006E7788" w14:paraId="0E74E138" w14:textId="77777777" w:rsidTr="00ED2860">
        <w:tc>
          <w:tcPr>
            <w:tcW w:w="3545" w:type="dxa"/>
          </w:tcPr>
          <w:p w14:paraId="2CA48EA7" w14:textId="77777777" w:rsidR="006E7788" w:rsidRDefault="006E7788" w:rsidP="006E7788">
            <w:pPr>
              <w:pStyle w:val="BodyText"/>
              <w:rPr>
                <w:rFonts w:ascii="Arial" w:hAnsi="Arial" w:cs="Arial"/>
                <w:b/>
                <w:bCs/>
              </w:rPr>
            </w:pPr>
            <w:r>
              <w:rPr>
                <w:rFonts w:ascii="Arial" w:hAnsi="Arial" w:cs="Arial"/>
                <w:b/>
                <w:bCs/>
              </w:rPr>
              <w:t>"Market Agreement"</w:t>
            </w:r>
          </w:p>
        </w:tc>
        <w:tc>
          <w:tcPr>
            <w:tcW w:w="6775" w:type="dxa"/>
          </w:tcPr>
          <w:p w14:paraId="4001570A" w14:textId="77777777" w:rsidR="006E7788" w:rsidRDefault="006E7788" w:rsidP="006E7788">
            <w:pPr>
              <w:pStyle w:val="BodyText"/>
              <w:jc w:val="both"/>
              <w:rPr>
                <w:rFonts w:ascii="Arial" w:hAnsi="Arial" w:cs="Arial"/>
                <w:b/>
              </w:rPr>
            </w:pPr>
            <w:r>
              <w:rPr>
                <w:rFonts w:ascii="Arial" w:hAnsi="Arial" w:cs="Arial"/>
              </w:rPr>
              <w:t>as defined in Paragraph 3.1 of Schedule 3, Part I;</w:t>
            </w:r>
          </w:p>
        </w:tc>
      </w:tr>
      <w:tr w:rsidR="006E7788" w14:paraId="599305DA" w14:textId="77777777" w:rsidTr="00ED2860">
        <w:tc>
          <w:tcPr>
            <w:tcW w:w="3545" w:type="dxa"/>
          </w:tcPr>
          <w:p w14:paraId="34F0D8DE" w14:textId="77777777" w:rsidR="006E7788" w:rsidRDefault="006E7788" w:rsidP="006E7788">
            <w:pPr>
              <w:pStyle w:val="BodyText"/>
              <w:rPr>
                <w:rFonts w:ascii="Arial" w:hAnsi="Arial" w:cs="Arial"/>
                <w:b/>
                <w:bCs/>
              </w:rPr>
            </w:pPr>
            <w:r>
              <w:rPr>
                <w:rFonts w:ascii="Arial" w:hAnsi="Arial" w:cs="Arial"/>
                <w:b/>
                <w:bCs/>
              </w:rPr>
              <w:t>"Market Day"</w:t>
            </w:r>
          </w:p>
        </w:tc>
        <w:tc>
          <w:tcPr>
            <w:tcW w:w="6775" w:type="dxa"/>
          </w:tcPr>
          <w:p w14:paraId="16BC86FB" w14:textId="77777777" w:rsidR="006E7788" w:rsidRDefault="006E7788" w:rsidP="006E7788">
            <w:pPr>
              <w:pStyle w:val="BodyText"/>
              <w:jc w:val="both"/>
              <w:rPr>
                <w:rFonts w:ascii="Arial" w:hAnsi="Arial" w:cs="Arial"/>
                <w:b/>
                <w:i/>
              </w:rPr>
            </w:pPr>
            <w:r>
              <w:rPr>
                <w:rFonts w:ascii="Arial" w:hAnsi="Arial" w:cs="Arial"/>
              </w:rPr>
              <w:t xml:space="preserve">as defined in Paragraph  3.3 of Schedule 3, Part I; </w:t>
            </w:r>
          </w:p>
        </w:tc>
      </w:tr>
      <w:tr w:rsidR="006E7788" w14:paraId="7AE95070" w14:textId="77777777" w:rsidTr="00ED2860">
        <w:tc>
          <w:tcPr>
            <w:tcW w:w="3545" w:type="dxa"/>
          </w:tcPr>
          <w:p w14:paraId="78545EA6" w14:textId="77777777" w:rsidR="006E7788" w:rsidRPr="007011A2" w:rsidRDefault="006E7788" w:rsidP="006E7788">
            <w:pPr>
              <w:pStyle w:val="BodyText"/>
              <w:rPr>
                <w:rFonts w:ascii="Arial" w:hAnsi="Arial" w:cs="Arial"/>
                <w:b/>
                <w:bCs/>
                <w:szCs w:val="22"/>
              </w:rPr>
            </w:pPr>
            <w:r w:rsidRPr="007011A2">
              <w:rPr>
                <w:rFonts w:ascii="Arial-BoldMT" w:hAnsi="Arial-BoldMT" w:cs="Arial-BoldMT"/>
                <w:b/>
                <w:bCs/>
                <w:szCs w:val="22"/>
                <w:lang w:eastAsia="en-GB"/>
              </w:rPr>
              <w:t>“Market Suspension Period”</w:t>
            </w:r>
          </w:p>
        </w:tc>
        <w:tc>
          <w:tcPr>
            <w:tcW w:w="6775" w:type="dxa"/>
          </w:tcPr>
          <w:p w14:paraId="57BFFA11" w14:textId="77777777" w:rsidR="006E7788" w:rsidRPr="007011A2" w:rsidRDefault="006E7788" w:rsidP="006E7788">
            <w:pPr>
              <w:pStyle w:val="BodyText"/>
              <w:jc w:val="both"/>
              <w:rPr>
                <w:rFonts w:ascii="Arial" w:hAnsi="Arial" w:cs="Arial"/>
                <w:szCs w:val="22"/>
              </w:rPr>
            </w:pPr>
            <w:r w:rsidRPr="007011A2">
              <w:rPr>
                <w:rFonts w:ascii="ArialMT" w:hAnsi="ArialMT" w:cs="ArialMT"/>
                <w:szCs w:val="22"/>
                <w:lang w:eastAsia="en-GB"/>
              </w:rPr>
              <w:t xml:space="preserve">as defined in the </w:t>
            </w:r>
            <w:r w:rsidRPr="007011A2">
              <w:rPr>
                <w:rFonts w:ascii="Arial-BoldMT" w:hAnsi="Arial-BoldMT" w:cs="Arial-BoldMT"/>
                <w:b/>
                <w:bCs/>
                <w:szCs w:val="22"/>
                <w:lang w:eastAsia="en-GB"/>
              </w:rPr>
              <w:t>Balancing and Settlement Code</w:t>
            </w:r>
            <w:r w:rsidRPr="00232A1A">
              <w:rPr>
                <w:rFonts w:ascii="Arial-BoldMT" w:hAnsi="Arial-BoldMT" w:cs="Arial-BoldMT"/>
                <w:bCs/>
                <w:szCs w:val="22"/>
                <w:lang w:eastAsia="en-GB"/>
              </w:rPr>
              <w:t>;</w:t>
            </w:r>
          </w:p>
        </w:tc>
      </w:tr>
      <w:tr w:rsidR="006E7788" w14:paraId="7EF895C7" w14:textId="77777777" w:rsidTr="00ED2860">
        <w:tc>
          <w:tcPr>
            <w:tcW w:w="3545" w:type="dxa"/>
          </w:tcPr>
          <w:p w14:paraId="63BFD8F6" w14:textId="77777777" w:rsidR="006E7788" w:rsidRDefault="006E7788" w:rsidP="006E7788">
            <w:pPr>
              <w:pStyle w:val="BodyText"/>
              <w:rPr>
                <w:rFonts w:ascii="Arial" w:hAnsi="Arial" w:cs="Arial"/>
                <w:b/>
                <w:bCs/>
              </w:rPr>
            </w:pPr>
            <w:r>
              <w:rPr>
                <w:rFonts w:ascii="Arial" w:hAnsi="Arial" w:cs="Arial"/>
                <w:b/>
                <w:bCs/>
              </w:rPr>
              <w:t>"Material Effect"</w:t>
            </w:r>
          </w:p>
        </w:tc>
        <w:tc>
          <w:tcPr>
            <w:tcW w:w="6775" w:type="dxa"/>
          </w:tcPr>
          <w:p w14:paraId="51F3545F" w14:textId="77777777" w:rsidR="006E7788" w:rsidRDefault="006E7788" w:rsidP="006E7788">
            <w:pPr>
              <w:pStyle w:val="BodyText"/>
              <w:jc w:val="both"/>
              <w:rPr>
                <w:rFonts w:ascii="Arial" w:hAnsi="Arial" w:cs="Arial"/>
                <w:i/>
              </w:rPr>
            </w:pPr>
            <w:r>
              <w:rPr>
                <w:rFonts w:ascii="Arial" w:hAnsi="Arial" w:cs="Arial"/>
              </w:rPr>
              <w:t xml:space="preserve">an effect causing </w:t>
            </w:r>
            <w:r>
              <w:rPr>
                <w:rFonts w:ascii="Arial" w:hAnsi="Arial" w:cs="Arial"/>
                <w:b/>
                <w:bCs/>
              </w:rPr>
              <w:t>The Company</w:t>
            </w:r>
            <w:r>
              <w:rPr>
                <w:rFonts w:ascii="Arial" w:hAnsi="Arial" w:cs="Arial"/>
              </w:rPr>
              <w:t xml:space="preserve"> or a </w:t>
            </w:r>
            <w:r>
              <w:rPr>
                <w:rFonts w:ascii="Arial" w:hAnsi="Arial" w:cs="Arial"/>
                <w:b/>
              </w:rPr>
              <w:t xml:space="preserve">Relevant Transmission Licensee </w:t>
            </w:r>
            <w:r>
              <w:rPr>
                <w:rFonts w:ascii="Arial" w:hAnsi="Arial" w:cs="Arial"/>
              </w:rPr>
              <w:t xml:space="preserve">to effect any works or to alter the manner of operation of </w:t>
            </w:r>
            <w:r>
              <w:rPr>
                <w:rFonts w:ascii="Arial" w:hAnsi="Arial" w:cs="Arial"/>
                <w:b/>
              </w:rPr>
              <w:t>Transmission</w:t>
            </w:r>
            <w:r>
              <w:rPr>
                <w:rFonts w:ascii="Arial" w:hAnsi="Arial" w:cs="Arial"/>
              </w:rPr>
              <w:t xml:space="preserve"> </w:t>
            </w:r>
            <w:r>
              <w:rPr>
                <w:rFonts w:ascii="Arial" w:hAnsi="Arial" w:cs="Arial"/>
                <w:b/>
              </w:rPr>
              <w:t>Plant</w:t>
            </w:r>
            <w:r>
              <w:rPr>
                <w:rFonts w:ascii="Arial" w:hAnsi="Arial" w:cs="Arial"/>
              </w:rPr>
              <w:t xml:space="preserve"> and/or </w:t>
            </w:r>
            <w:r>
              <w:rPr>
                <w:rFonts w:ascii="Arial" w:hAnsi="Arial" w:cs="Arial"/>
                <w:b/>
              </w:rPr>
              <w:t>Transmission 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or a </w:t>
            </w:r>
            <w:r>
              <w:rPr>
                <w:rFonts w:ascii="Arial" w:hAnsi="Arial" w:cs="Arial"/>
                <w:b/>
              </w:rPr>
              <w:t xml:space="preserve">User </w:t>
            </w:r>
            <w:r>
              <w:rPr>
                <w:rFonts w:ascii="Arial" w:hAnsi="Arial" w:cs="Arial"/>
              </w:rPr>
              <w:t xml:space="preserve">to effect any works or to alter the manner of operation of its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at the </w:t>
            </w:r>
            <w:r>
              <w:rPr>
                <w:rFonts w:ascii="Arial" w:hAnsi="Arial" w:cs="Arial"/>
                <w:b/>
              </w:rPr>
              <w:t>Connection Site</w:t>
            </w:r>
            <w:r>
              <w:rPr>
                <w:rFonts w:ascii="Arial" w:hAnsi="Arial" w:cs="Arial"/>
              </w:rPr>
              <w:t xml:space="preserve"> or the site of connection which in either case involves that party in expenditure of more than £10,000;</w:t>
            </w:r>
          </w:p>
        </w:tc>
      </w:tr>
      <w:tr w:rsidR="006E7788" w14:paraId="30A052DC" w14:textId="77777777" w:rsidTr="00ED2860">
        <w:tc>
          <w:tcPr>
            <w:tcW w:w="3545" w:type="dxa"/>
          </w:tcPr>
          <w:p w14:paraId="2196E842" w14:textId="77777777" w:rsidR="006E7788" w:rsidRDefault="006E7788" w:rsidP="006E7788">
            <w:pPr>
              <w:pStyle w:val="BodyText"/>
              <w:rPr>
                <w:rFonts w:ascii="Arial" w:hAnsi="Arial" w:cs="Arial"/>
                <w:b/>
                <w:bCs/>
              </w:rPr>
            </w:pPr>
            <w:r>
              <w:rPr>
                <w:rFonts w:ascii="Arial" w:hAnsi="Arial" w:cs="Arial"/>
                <w:b/>
                <w:bCs/>
              </w:rPr>
              <w:t>“Materially Affected Party”</w:t>
            </w:r>
          </w:p>
        </w:tc>
        <w:tc>
          <w:tcPr>
            <w:tcW w:w="6775" w:type="dxa"/>
          </w:tcPr>
          <w:p w14:paraId="3558F449" w14:textId="77777777" w:rsidR="006E7788" w:rsidRDefault="006E7788" w:rsidP="006E7788">
            <w:pPr>
              <w:pStyle w:val="BodyText"/>
              <w:jc w:val="both"/>
              <w:rPr>
                <w:rFonts w:ascii="Arial" w:hAnsi="Arial" w:cs="Arial"/>
              </w:rPr>
            </w:pPr>
            <w:r>
              <w:rPr>
                <w:rFonts w:ascii="Arial" w:hAnsi="Arial" w:cs="Arial"/>
              </w:rPr>
              <w:t xml:space="preserve">any person or class of persons designated by the </w:t>
            </w:r>
            <w:r>
              <w:rPr>
                <w:rFonts w:ascii="Arial" w:hAnsi="Arial" w:cs="Arial"/>
                <w:b/>
                <w:bCs/>
              </w:rPr>
              <w:t>Authority</w:t>
            </w:r>
            <w:r>
              <w:rPr>
                <w:rFonts w:ascii="Arial" w:hAnsi="Arial" w:cs="Arial"/>
              </w:rPr>
              <w:t xml:space="preserve"> as such, in relation to the </w:t>
            </w:r>
            <w:r>
              <w:rPr>
                <w:rFonts w:ascii="Arial" w:hAnsi="Arial" w:cs="Arial"/>
                <w:b/>
                <w:bCs/>
              </w:rPr>
              <w:t>Charging Methodologies;</w:t>
            </w:r>
          </w:p>
        </w:tc>
      </w:tr>
      <w:tr w:rsidR="006E7788" w14:paraId="2AF448FC" w14:textId="77777777" w:rsidTr="00ED2860">
        <w:tc>
          <w:tcPr>
            <w:tcW w:w="3545" w:type="dxa"/>
          </w:tcPr>
          <w:p w14:paraId="1197A08F" w14:textId="77777777" w:rsidR="006E7788" w:rsidRDefault="006E7788" w:rsidP="006E7788">
            <w:pPr>
              <w:pStyle w:val="BodyText"/>
              <w:rPr>
                <w:rFonts w:ascii="Arial" w:hAnsi="Arial" w:cs="Arial"/>
                <w:b/>
                <w:bCs/>
              </w:rPr>
            </w:pPr>
            <w:r>
              <w:rPr>
                <w:rFonts w:ascii="Arial" w:hAnsi="Arial" w:cs="Arial"/>
                <w:b/>
                <w:bCs/>
              </w:rPr>
              <w:t>“Maximum Export Capacity”</w:t>
            </w:r>
          </w:p>
        </w:tc>
        <w:tc>
          <w:tcPr>
            <w:tcW w:w="6775" w:type="dxa"/>
          </w:tcPr>
          <w:p w14:paraId="00F751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Pr>
                <w:rFonts w:ascii="Arial" w:hAnsi="Arial" w:cs="Arial"/>
              </w:rPr>
              <w:t>;</w:t>
            </w:r>
          </w:p>
        </w:tc>
      </w:tr>
      <w:tr w:rsidR="006E7788" w14:paraId="79EE52CD" w14:textId="77777777" w:rsidTr="00ED2860">
        <w:tc>
          <w:tcPr>
            <w:tcW w:w="3545" w:type="dxa"/>
          </w:tcPr>
          <w:p w14:paraId="78A0AB62" w14:textId="77777777" w:rsidR="006E7788" w:rsidRDefault="006E7788" w:rsidP="006E7788">
            <w:pPr>
              <w:pStyle w:val="BodyText"/>
              <w:rPr>
                <w:rFonts w:ascii="Arial" w:hAnsi="Arial" w:cs="Arial"/>
                <w:b/>
                <w:bCs/>
              </w:rPr>
            </w:pPr>
            <w:r>
              <w:rPr>
                <w:rFonts w:ascii="Arial" w:hAnsi="Arial" w:cs="Arial"/>
                <w:b/>
                <w:bCs/>
              </w:rPr>
              <w:t>"Maximum Export Limit"</w:t>
            </w:r>
          </w:p>
        </w:tc>
        <w:tc>
          <w:tcPr>
            <w:tcW w:w="6775" w:type="dxa"/>
          </w:tcPr>
          <w:p w14:paraId="46DBD10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33E1050" w14:textId="77777777" w:rsidTr="00ED2860">
        <w:tc>
          <w:tcPr>
            <w:tcW w:w="3545" w:type="dxa"/>
          </w:tcPr>
          <w:p w14:paraId="46EB8632" w14:textId="77777777" w:rsidR="006E7788" w:rsidRDefault="006E7788" w:rsidP="006E7788">
            <w:pPr>
              <w:pStyle w:val="BodyText"/>
              <w:rPr>
                <w:rFonts w:ascii="Arial" w:hAnsi="Arial" w:cs="Arial"/>
                <w:b/>
                <w:bCs/>
              </w:rPr>
            </w:pPr>
            <w:r>
              <w:rPr>
                <w:rFonts w:ascii="Arial" w:hAnsi="Arial" w:cs="Arial"/>
                <w:b/>
                <w:bCs/>
              </w:rPr>
              <w:t>"Maximum Generation"</w:t>
            </w:r>
          </w:p>
        </w:tc>
        <w:tc>
          <w:tcPr>
            <w:tcW w:w="6775" w:type="dxa"/>
          </w:tcPr>
          <w:p w14:paraId="54881297" w14:textId="77777777" w:rsidR="006E7788" w:rsidRDefault="006E7788" w:rsidP="006E7788">
            <w:pPr>
              <w:pStyle w:val="BodyText"/>
              <w:jc w:val="both"/>
              <w:rPr>
                <w:rFonts w:ascii="Arial" w:hAnsi="Arial" w:cs="Arial"/>
              </w:rPr>
            </w:pPr>
            <w:r>
              <w:rPr>
                <w:rFonts w:ascii="Arial" w:hAnsi="Arial" w:cs="Arial"/>
              </w:rPr>
              <w:t xml:space="preserve">means a Balancing Service provided from the Available BM Units by generating at a level above the MEL so as to increase the total export of </w:t>
            </w:r>
            <w:r>
              <w:rPr>
                <w:rFonts w:ascii="Arial" w:hAnsi="Arial" w:cs="Arial"/>
                <w:b/>
              </w:rPr>
              <w:t>Active Power</w:t>
            </w:r>
            <w:r>
              <w:rPr>
                <w:rFonts w:ascii="Arial" w:hAnsi="Arial" w:cs="Arial"/>
              </w:rPr>
              <w:t xml:space="preserve"> from the </w:t>
            </w:r>
            <w:r>
              <w:rPr>
                <w:rFonts w:ascii="Arial" w:hAnsi="Arial" w:cs="Arial"/>
                <w:b/>
              </w:rPr>
              <w:t>Power Station</w:t>
            </w:r>
            <w:r>
              <w:rPr>
                <w:rFonts w:ascii="Arial" w:hAnsi="Arial" w:cs="Arial"/>
              </w:rPr>
              <w:t xml:space="preserve"> to the </w:t>
            </w:r>
            <w:r>
              <w:rPr>
                <w:rFonts w:ascii="Arial" w:hAnsi="Arial" w:cs="Arial"/>
                <w:b/>
                <w:bCs/>
              </w:rPr>
              <w:t>National Electricity Transmission</w:t>
            </w:r>
            <w:r>
              <w:rPr>
                <w:rFonts w:ascii="Arial" w:hAnsi="Arial" w:cs="Arial"/>
              </w:rPr>
              <w:t xml:space="preserve"> System, contributing towards </w:t>
            </w:r>
            <w:r>
              <w:rPr>
                <w:rFonts w:ascii="Arial" w:hAnsi="Arial" w:cs="Arial"/>
                <w:b/>
                <w:bCs/>
              </w:rPr>
              <w:t>The Company</w:t>
            </w:r>
            <w:r>
              <w:rPr>
                <w:rFonts w:ascii="Arial" w:hAnsi="Arial" w:cs="Arial"/>
                <w:b/>
                <w:bCs/>
                <w:snapToGrid w:val="0"/>
              </w:rPr>
              <w:t>’s</w:t>
            </w:r>
            <w:r>
              <w:rPr>
                <w:rFonts w:ascii="Arial" w:hAnsi="Arial" w:cs="Arial"/>
              </w:rPr>
              <w:t xml:space="preserve"> requirement for additional short-term generation output, all as more particularly described in Paragraph 4.2;</w:t>
            </w:r>
          </w:p>
        </w:tc>
      </w:tr>
      <w:tr w:rsidR="006E7788" w14:paraId="0FF90996" w14:textId="77777777" w:rsidTr="00ED2860">
        <w:tc>
          <w:tcPr>
            <w:tcW w:w="3545" w:type="dxa"/>
          </w:tcPr>
          <w:p w14:paraId="7F047E49" w14:textId="77777777" w:rsidR="006E7788" w:rsidRDefault="006E7788" w:rsidP="006E7788">
            <w:pPr>
              <w:pStyle w:val="BodyText"/>
              <w:rPr>
                <w:rFonts w:ascii="Arial" w:hAnsi="Arial" w:cs="Arial"/>
                <w:b/>
                <w:bCs/>
              </w:rPr>
            </w:pPr>
            <w:r>
              <w:rPr>
                <w:rFonts w:ascii="Arial" w:hAnsi="Arial" w:cs="Arial"/>
                <w:b/>
                <w:bCs/>
              </w:rPr>
              <w:lastRenderedPageBreak/>
              <w:t>"Maximum Generation BM Unit"</w:t>
            </w:r>
          </w:p>
        </w:tc>
        <w:tc>
          <w:tcPr>
            <w:tcW w:w="6775" w:type="dxa"/>
          </w:tcPr>
          <w:p w14:paraId="6A6DC3AF" w14:textId="77777777" w:rsidR="006E7788" w:rsidRDefault="006E7788" w:rsidP="006E7788">
            <w:pPr>
              <w:pStyle w:val="BodyText"/>
              <w:jc w:val="both"/>
              <w:rPr>
                <w:rFonts w:ascii="Arial" w:hAnsi="Arial" w:cs="Arial"/>
              </w:rPr>
            </w:pPr>
            <w:r>
              <w:rPr>
                <w:rFonts w:ascii="Arial" w:hAnsi="Arial" w:cs="Arial"/>
              </w:rPr>
              <w:t xml:space="preserve">means, as between </w:t>
            </w:r>
            <w:r>
              <w:rPr>
                <w:rFonts w:ascii="Arial" w:hAnsi="Arial" w:cs="Arial"/>
                <w:b/>
                <w:bCs/>
              </w:rPr>
              <w:t>The Company</w:t>
            </w:r>
            <w:r>
              <w:rPr>
                <w:rFonts w:ascii="Arial" w:hAnsi="Arial" w:cs="Arial"/>
              </w:rPr>
              <w:t xml:space="preserve"> and a User, the BM Units, specified in the </w:t>
            </w:r>
            <w:r>
              <w:rPr>
                <w:rFonts w:ascii="Arial" w:hAnsi="Arial" w:cs="Arial"/>
                <w:b/>
              </w:rPr>
              <w:t>Maximum Generation Service Agreement</w:t>
            </w:r>
            <w:r>
              <w:rPr>
                <w:rFonts w:ascii="Arial" w:hAnsi="Arial" w:cs="Arial"/>
              </w:rPr>
              <w:t>;</w:t>
            </w:r>
          </w:p>
        </w:tc>
      </w:tr>
      <w:tr w:rsidR="006E7788" w14:paraId="087A4EBE" w14:textId="77777777" w:rsidTr="00ED2860">
        <w:tc>
          <w:tcPr>
            <w:tcW w:w="3545" w:type="dxa"/>
          </w:tcPr>
          <w:p w14:paraId="5FF18061" w14:textId="77777777" w:rsidR="006E7788" w:rsidRDefault="006E7788" w:rsidP="006E7788">
            <w:pPr>
              <w:pStyle w:val="BodyText"/>
              <w:rPr>
                <w:rFonts w:ascii="Arial" w:hAnsi="Arial" w:cs="Arial"/>
                <w:b/>
                <w:bCs/>
              </w:rPr>
            </w:pPr>
            <w:r>
              <w:rPr>
                <w:rFonts w:ascii="Arial" w:hAnsi="Arial" w:cs="Arial"/>
                <w:b/>
                <w:bCs/>
              </w:rPr>
              <w:t>"Maximum Generation Energy Fee"</w:t>
            </w:r>
          </w:p>
          <w:p w14:paraId="4ED6EE9E" w14:textId="77777777" w:rsidR="006E7788" w:rsidRDefault="006E7788" w:rsidP="006E7788">
            <w:pPr>
              <w:pStyle w:val="BodyText"/>
              <w:rPr>
                <w:rFonts w:ascii="Arial" w:hAnsi="Arial" w:cs="Arial"/>
                <w:b/>
                <w:bCs/>
              </w:rPr>
            </w:pPr>
          </w:p>
        </w:tc>
        <w:tc>
          <w:tcPr>
            <w:tcW w:w="6775" w:type="dxa"/>
          </w:tcPr>
          <w:p w14:paraId="268CF406" w14:textId="77777777" w:rsidR="006E7788" w:rsidRDefault="006E7788" w:rsidP="006E7788">
            <w:pPr>
              <w:pStyle w:val="BodyText"/>
              <w:jc w:val="both"/>
              <w:rPr>
                <w:rFonts w:ascii="Arial" w:hAnsi="Arial" w:cs="Arial"/>
              </w:rPr>
            </w:pPr>
            <w:r>
              <w:rPr>
                <w:rFonts w:ascii="Arial" w:hAnsi="Arial" w:cs="Arial"/>
              </w:rPr>
              <w:t xml:space="preserve">the amount (£/MWh) set out in the </w:t>
            </w:r>
            <w:r>
              <w:rPr>
                <w:rFonts w:ascii="Arial" w:hAnsi="Arial" w:cs="Arial"/>
                <w:b/>
              </w:rPr>
              <w:t>Maximum Generation Service Agreement</w:t>
            </w:r>
            <w:r>
              <w:rPr>
                <w:rFonts w:ascii="Arial" w:hAnsi="Arial" w:cs="Arial"/>
              </w:rPr>
              <w:t xml:space="preserve"> as the same may be revised from time to time in accordance with Paragraph 4.2.5;</w:t>
            </w:r>
          </w:p>
        </w:tc>
      </w:tr>
      <w:tr w:rsidR="006E7788" w14:paraId="222B1E1D" w14:textId="77777777" w:rsidTr="00ED2860">
        <w:tc>
          <w:tcPr>
            <w:tcW w:w="3545" w:type="dxa"/>
          </w:tcPr>
          <w:p w14:paraId="572B8A37" w14:textId="77777777" w:rsidR="006E7788" w:rsidRDefault="006E7788" w:rsidP="006E7788">
            <w:pPr>
              <w:pStyle w:val="BodyText"/>
              <w:rPr>
                <w:rFonts w:ascii="Arial" w:hAnsi="Arial" w:cs="Arial"/>
                <w:b/>
                <w:bCs/>
              </w:rPr>
            </w:pPr>
            <w:r>
              <w:rPr>
                <w:rFonts w:ascii="Arial" w:hAnsi="Arial" w:cs="Arial"/>
                <w:b/>
                <w:bCs/>
              </w:rPr>
              <w:t>"Maximum Generation Energy Payment"</w:t>
            </w:r>
          </w:p>
        </w:tc>
        <w:tc>
          <w:tcPr>
            <w:tcW w:w="6775" w:type="dxa"/>
          </w:tcPr>
          <w:p w14:paraId="3C624CDA" w14:textId="77777777" w:rsidR="006E7788" w:rsidRDefault="006E7788" w:rsidP="006E7788">
            <w:pPr>
              <w:pStyle w:val="BodyText"/>
              <w:jc w:val="both"/>
              <w:rPr>
                <w:rFonts w:ascii="Arial" w:hAnsi="Arial" w:cs="Arial"/>
              </w:rPr>
            </w:pPr>
            <w:r>
              <w:rPr>
                <w:rFonts w:ascii="Arial" w:hAnsi="Arial" w:cs="Arial"/>
              </w:rPr>
              <w:t>has the meaning attributed to it in Paragraph 4.2.5.1;</w:t>
            </w:r>
          </w:p>
        </w:tc>
      </w:tr>
      <w:tr w:rsidR="006E7788" w14:paraId="589EB104" w14:textId="77777777" w:rsidTr="00ED2860">
        <w:tc>
          <w:tcPr>
            <w:tcW w:w="3545" w:type="dxa"/>
          </w:tcPr>
          <w:p w14:paraId="6B2F0CFC" w14:textId="77777777" w:rsidR="006E7788" w:rsidRDefault="006E7788" w:rsidP="006E7788">
            <w:pPr>
              <w:pStyle w:val="BodyText"/>
              <w:rPr>
                <w:rFonts w:ascii="Arial" w:hAnsi="Arial" w:cs="Arial"/>
                <w:b/>
                <w:bCs/>
              </w:rPr>
            </w:pPr>
            <w:r>
              <w:rPr>
                <w:rFonts w:ascii="Arial" w:hAnsi="Arial" w:cs="Arial"/>
                <w:b/>
                <w:bCs/>
              </w:rPr>
              <w:t>"Maximum Generation Instruction"</w:t>
            </w:r>
          </w:p>
        </w:tc>
        <w:tc>
          <w:tcPr>
            <w:tcW w:w="6775" w:type="dxa"/>
          </w:tcPr>
          <w:p w14:paraId="07120035" w14:textId="77777777" w:rsidR="006E7788" w:rsidRDefault="006E7788" w:rsidP="006E7788">
            <w:pPr>
              <w:pStyle w:val="BodyTextIndent"/>
              <w:ind w:left="2"/>
              <w:jc w:val="both"/>
              <w:rPr>
                <w:rFonts w:ascii="Arial" w:hAnsi="Arial" w:cs="Arial"/>
              </w:rPr>
            </w:pPr>
            <w:r>
              <w:rPr>
                <w:rFonts w:ascii="Arial" w:hAnsi="Arial" w:cs="Arial"/>
              </w:rPr>
              <w:t>has the meaning attributed to it in Paragraph 4.2.4.1;</w:t>
            </w:r>
          </w:p>
        </w:tc>
      </w:tr>
      <w:tr w:rsidR="006E7788" w14:paraId="28FCEC82" w14:textId="77777777" w:rsidTr="00ED2860">
        <w:tc>
          <w:tcPr>
            <w:tcW w:w="3545" w:type="dxa"/>
          </w:tcPr>
          <w:p w14:paraId="5AF9D665" w14:textId="77777777" w:rsidR="006E7788" w:rsidRDefault="006E7788" w:rsidP="006E7788">
            <w:pPr>
              <w:pStyle w:val="BodyText"/>
              <w:rPr>
                <w:rFonts w:ascii="Arial" w:hAnsi="Arial" w:cs="Arial"/>
                <w:b/>
                <w:bCs/>
              </w:rPr>
            </w:pPr>
            <w:r>
              <w:rPr>
                <w:rFonts w:ascii="Arial" w:hAnsi="Arial" w:cs="Arial"/>
                <w:b/>
                <w:bCs/>
              </w:rPr>
              <w:t>"Maximum Generation Redeclaration"</w:t>
            </w:r>
          </w:p>
        </w:tc>
        <w:tc>
          <w:tcPr>
            <w:tcW w:w="6775" w:type="dxa"/>
          </w:tcPr>
          <w:p w14:paraId="3DA2C8C4" w14:textId="77777777" w:rsidR="006E7788" w:rsidRDefault="006E7788" w:rsidP="006E7788">
            <w:pPr>
              <w:pStyle w:val="BodyText"/>
              <w:jc w:val="both"/>
              <w:rPr>
                <w:rFonts w:ascii="Arial" w:hAnsi="Arial" w:cs="Arial"/>
              </w:rPr>
            </w:pPr>
            <w:r>
              <w:rPr>
                <w:rFonts w:ascii="Arial" w:hAnsi="Arial" w:cs="Arial"/>
              </w:rPr>
              <w:t>has the meaning attributed to it in Paragraph 4.2.3.3;</w:t>
            </w:r>
          </w:p>
        </w:tc>
      </w:tr>
      <w:tr w:rsidR="006E7788" w14:paraId="2B9B27D7" w14:textId="77777777" w:rsidTr="00ED2860">
        <w:tc>
          <w:tcPr>
            <w:tcW w:w="3545" w:type="dxa"/>
          </w:tcPr>
          <w:p w14:paraId="0A0A00E2" w14:textId="77777777" w:rsidR="006E7788" w:rsidRDefault="006E7788" w:rsidP="006E7788">
            <w:pPr>
              <w:pStyle w:val="BodyText"/>
              <w:rPr>
                <w:rFonts w:ascii="Arial" w:hAnsi="Arial" w:cs="Arial"/>
                <w:b/>
                <w:bCs/>
              </w:rPr>
            </w:pPr>
            <w:r>
              <w:rPr>
                <w:rFonts w:ascii="Arial" w:hAnsi="Arial" w:cs="Arial"/>
                <w:b/>
                <w:bCs/>
              </w:rPr>
              <w:t>"Maximum Generation Service Agreement"</w:t>
            </w:r>
          </w:p>
        </w:tc>
        <w:tc>
          <w:tcPr>
            <w:tcW w:w="6775" w:type="dxa"/>
          </w:tcPr>
          <w:p w14:paraId="3CD0A6C8"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bCs/>
              </w:rPr>
              <w:t>The Company</w:t>
            </w:r>
            <w:r>
              <w:rPr>
                <w:rFonts w:ascii="Arial" w:hAnsi="Arial" w:cs="Arial"/>
              </w:rPr>
              <w:t xml:space="preserve"> and a </w:t>
            </w:r>
            <w:r>
              <w:rPr>
                <w:rFonts w:ascii="Arial" w:hAnsi="Arial" w:cs="Arial"/>
                <w:b/>
              </w:rPr>
              <w:t>User</w:t>
            </w:r>
            <w:r>
              <w:rPr>
                <w:rFonts w:ascii="Arial" w:hAnsi="Arial" w:cs="Arial"/>
              </w:rPr>
              <w:t xml:space="preserve">  specifying, amongst other things, the </w:t>
            </w:r>
            <w:r>
              <w:rPr>
                <w:rFonts w:ascii="Arial" w:hAnsi="Arial" w:cs="Arial"/>
                <w:b/>
              </w:rPr>
              <w:t>BM Units</w:t>
            </w:r>
            <w:r>
              <w:rPr>
                <w:rFonts w:ascii="Arial" w:hAnsi="Arial" w:cs="Arial"/>
              </w:rPr>
              <w:t xml:space="preserve"> and the </w:t>
            </w:r>
            <w:r>
              <w:rPr>
                <w:rFonts w:ascii="Arial" w:hAnsi="Arial" w:cs="Arial"/>
                <w:b/>
              </w:rPr>
              <w:t>Maximum Generation Energy Fee</w:t>
            </w:r>
            <w:r>
              <w:rPr>
                <w:rFonts w:ascii="Arial" w:hAnsi="Arial" w:cs="Arial"/>
              </w:rPr>
              <w:t xml:space="preserve"> applicable to the provision of </w:t>
            </w:r>
            <w:r>
              <w:rPr>
                <w:rFonts w:ascii="Arial" w:hAnsi="Arial" w:cs="Arial"/>
                <w:b/>
              </w:rPr>
              <w:t>Maximum Generation</w:t>
            </w:r>
            <w:r>
              <w:rPr>
                <w:rFonts w:ascii="Arial" w:hAnsi="Arial" w:cs="Arial"/>
              </w:rPr>
              <w:t>;</w:t>
            </w:r>
          </w:p>
        </w:tc>
      </w:tr>
      <w:tr w:rsidR="006E7788" w14:paraId="617BCA06" w14:textId="77777777" w:rsidTr="00ED2860">
        <w:tc>
          <w:tcPr>
            <w:tcW w:w="3545" w:type="dxa"/>
          </w:tcPr>
          <w:p w14:paraId="7A542D22" w14:textId="77777777" w:rsidR="006E7788" w:rsidRDefault="006E7788" w:rsidP="006E7788">
            <w:pPr>
              <w:pStyle w:val="BodyText"/>
              <w:rPr>
                <w:rFonts w:ascii="Arial" w:hAnsi="Arial" w:cs="Arial"/>
                <w:b/>
                <w:bCs/>
              </w:rPr>
            </w:pPr>
            <w:r>
              <w:rPr>
                <w:rFonts w:ascii="Arial" w:hAnsi="Arial" w:cs="Arial"/>
                <w:b/>
                <w:bCs/>
              </w:rPr>
              <w:t>“Maximum Import Capacity”</w:t>
            </w:r>
          </w:p>
        </w:tc>
        <w:tc>
          <w:tcPr>
            <w:tcW w:w="6775" w:type="dxa"/>
          </w:tcPr>
          <w:p w14:paraId="0A545CE1" w14:textId="1AD23206" w:rsidR="006E7788" w:rsidRDefault="006E7788" w:rsidP="006E75E8">
            <w:pPr>
              <w:pStyle w:val="BodyText"/>
              <w:rPr>
                <w:rFonts w:ascii="Arial" w:hAnsi="Arial" w:cs="Arial"/>
              </w:rPr>
            </w:pPr>
            <w:r>
              <w:rPr>
                <w:rFonts w:ascii="Arial" w:hAnsi="Arial" w:cs="Arial"/>
              </w:rPr>
              <w:t xml:space="preserve">as defined in the </w:t>
            </w:r>
            <w:r>
              <w:rPr>
                <w:rFonts w:ascii="Arial" w:hAnsi="Arial" w:cs="Arial"/>
                <w:b/>
              </w:rPr>
              <w:t xml:space="preserve">Grid Code </w:t>
            </w:r>
            <w:r>
              <w:rPr>
                <w:rFonts w:ascii="Arial" w:hAnsi="Arial" w:cs="Arial"/>
              </w:rPr>
              <w:t xml:space="preserve">and in relation to a particular </w:t>
            </w:r>
            <w:r>
              <w:rPr>
                <w:rFonts w:ascii="Arial" w:hAnsi="Arial" w:cs="Arial"/>
                <w:b/>
              </w:rPr>
              <w:t>User,</w:t>
            </w:r>
            <w:r>
              <w:rPr>
                <w:rFonts w:ascii="Arial" w:hAnsi="Arial" w:cs="Arial"/>
              </w:rPr>
              <w:t xml:space="preserve"> as defined in its </w:t>
            </w:r>
            <w:r>
              <w:rPr>
                <w:rFonts w:ascii="Arial" w:hAnsi="Arial" w:cs="Arial"/>
                <w:b/>
              </w:rPr>
              <w:t>Bilateral Connection Agreement</w:t>
            </w:r>
            <w:r w:rsidR="00473A97">
              <w:rPr>
                <w:rFonts w:ascii="Arial" w:hAnsi="Arial" w:cs="Arial"/>
              </w:rPr>
              <w:t xml:space="preserve"> in the context of the </w:t>
            </w:r>
            <w:r w:rsidR="00473A97" w:rsidRPr="006E75E8">
              <w:rPr>
                <w:rFonts w:ascii="Arial" w:hAnsi="Arial" w:cs="Arial"/>
                <w:b/>
                <w:bCs/>
              </w:rPr>
              <w:t>Charging Methodologies</w:t>
            </w:r>
            <w:r w:rsidR="00473A97">
              <w:rPr>
                <w:rFonts w:ascii="Arial" w:hAnsi="Arial" w:cs="Arial"/>
              </w:rPr>
              <w:t xml:space="preserve"> it shall mean as defined in the </w:t>
            </w:r>
            <w:r w:rsidR="00473A97" w:rsidRPr="00451A88">
              <w:rPr>
                <w:rFonts w:ascii="Arial" w:hAnsi="Arial" w:cs="Arial"/>
                <w:b/>
                <w:bCs/>
              </w:rPr>
              <w:t>Distribution Connection and</w:t>
            </w:r>
            <w:r w:rsidR="006E75E8" w:rsidRPr="00451A88">
              <w:rPr>
                <w:rFonts w:ascii="Arial" w:hAnsi="Arial" w:cs="Arial"/>
                <w:b/>
                <w:bCs/>
              </w:rPr>
              <w:t xml:space="preserve"> </w:t>
            </w:r>
            <w:r w:rsidR="00451A88">
              <w:rPr>
                <w:rFonts w:ascii="Arial" w:hAnsi="Arial" w:cs="Arial"/>
                <w:b/>
                <w:bCs/>
              </w:rPr>
              <w:t>U</w:t>
            </w:r>
            <w:r w:rsidR="00473A97" w:rsidRPr="00451A88">
              <w:rPr>
                <w:rFonts w:ascii="Arial" w:hAnsi="Arial" w:cs="Arial"/>
                <w:b/>
                <w:bCs/>
              </w:rPr>
              <w:t>se of S</w:t>
            </w:r>
            <w:r w:rsidR="006E75E8" w:rsidRPr="00451A88">
              <w:rPr>
                <w:rFonts w:ascii="Arial" w:hAnsi="Arial" w:cs="Arial"/>
                <w:b/>
                <w:bCs/>
              </w:rPr>
              <w:t>ystem Agreement</w:t>
            </w:r>
            <w:r w:rsidR="006E75E8">
              <w:rPr>
                <w:rFonts w:ascii="Arial" w:hAnsi="Arial" w:cs="Arial"/>
              </w:rPr>
              <w:t>;</w:t>
            </w:r>
            <w:r w:rsidR="00631AF2">
              <w:rPr>
                <w:rFonts w:ascii="Arial" w:hAnsi="Arial" w:cs="Arial"/>
              </w:rPr>
              <w:br/>
            </w:r>
          </w:p>
        </w:tc>
      </w:tr>
      <w:tr w:rsidR="006E7788" w14:paraId="2F9943FD" w14:textId="77777777" w:rsidTr="00ED2860">
        <w:tc>
          <w:tcPr>
            <w:tcW w:w="3545" w:type="dxa"/>
          </w:tcPr>
          <w:p w14:paraId="65024169" w14:textId="77777777" w:rsidR="006E7788" w:rsidRDefault="006E7788" w:rsidP="006E7788">
            <w:pPr>
              <w:pStyle w:val="BodyText"/>
              <w:rPr>
                <w:rFonts w:ascii="Arial" w:hAnsi="Arial" w:cs="Arial"/>
                <w:b/>
                <w:bCs/>
              </w:rPr>
            </w:pPr>
            <w:r>
              <w:rPr>
                <w:rFonts w:ascii="Arial" w:hAnsi="Arial" w:cs="Arial"/>
                <w:b/>
                <w:bCs/>
              </w:rPr>
              <w:t>"Medium Power Station"</w:t>
            </w:r>
          </w:p>
        </w:tc>
        <w:tc>
          <w:tcPr>
            <w:tcW w:w="6775" w:type="dxa"/>
          </w:tcPr>
          <w:p w14:paraId="229455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516A16E" w14:textId="77777777" w:rsidTr="00ED2860">
        <w:tc>
          <w:tcPr>
            <w:tcW w:w="3545" w:type="dxa"/>
          </w:tcPr>
          <w:p w14:paraId="25D212A9" w14:textId="77777777" w:rsidR="006E7788" w:rsidRDefault="006E7788" w:rsidP="006E7788">
            <w:pPr>
              <w:pStyle w:val="BodyText"/>
              <w:rPr>
                <w:rFonts w:ascii="Arial" w:hAnsi="Arial" w:cs="Arial"/>
                <w:b/>
                <w:bCs/>
              </w:rPr>
            </w:pPr>
            <w:r>
              <w:rPr>
                <w:rFonts w:ascii="Arial" w:hAnsi="Arial" w:cs="Arial"/>
                <w:b/>
                <w:bCs/>
              </w:rPr>
              <w:t>"Meters"</w:t>
            </w:r>
          </w:p>
        </w:tc>
        <w:tc>
          <w:tcPr>
            <w:tcW w:w="6775" w:type="dxa"/>
          </w:tcPr>
          <w:p w14:paraId="07229765"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bookmarkStart w:id="89" w:name="_BPDCD_103"/>
            <w:r>
              <w:rPr>
                <w:rFonts w:ascii="Arial" w:hAnsi="Arial" w:cs="Arial"/>
                <w:color w:val="0000FF"/>
                <w:u w:val="double"/>
              </w:rPr>
              <w:t>;</w:t>
            </w:r>
            <w:bookmarkEnd w:id="89"/>
          </w:p>
        </w:tc>
      </w:tr>
      <w:tr w:rsidR="006E7788" w14:paraId="0FDF7EDD" w14:textId="77777777" w:rsidTr="00ED2860">
        <w:tc>
          <w:tcPr>
            <w:tcW w:w="3545" w:type="dxa"/>
          </w:tcPr>
          <w:p w14:paraId="603BEB73" w14:textId="77777777" w:rsidR="006E7788" w:rsidRDefault="006E7788" w:rsidP="006E7788">
            <w:pPr>
              <w:pStyle w:val="BodyText"/>
              <w:rPr>
                <w:rFonts w:ascii="Arial" w:hAnsi="Arial" w:cs="Arial"/>
                <w:b/>
                <w:bCs/>
              </w:rPr>
            </w:pPr>
            <w:r>
              <w:rPr>
                <w:rFonts w:ascii="Arial" w:hAnsi="Arial" w:cs="Arial"/>
                <w:b/>
                <w:bCs/>
              </w:rPr>
              <w:t>"Metering Equipment"</w:t>
            </w:r>
          </w:p>
        </w:tc>
        <w:tc>
          <w:tcPr>
            <w:tcW w:w="6775" w:type="dxa"/>
          </w:tcPr>
          <w:p w14:paraId="75C48998"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1FDB78CB" w14:textId="77777777" w:rsidTr="00ED2860">
        <w:tc>
          <w:tcPr>
            <w:tcW w:w="3545" w:type="dxa"/>
          </w:tcPr>
          <w:p w14:paraId="0C129478" w14:textId="77777777" w:rsidR="006E7788" w:rsidRDefault="006E7788" w:rsidP="006E7788">
            <w:pPr>
              <w:pStyle w:val="BodyText"/>
              <w:rPr>
                <w:rFonts w:ascii="Arial" w:hAnsi="Arial" w:cs="Arial"/>
                <w:b/>
                <w:bCs/>
              </w:rPr>
            </w:pPr>
            <w:r>
              <w:rPr>
                <w:rFonts w:ascii="Arial" w:hAnsi="Arial" w:cs="Arial"/>
                <w:b/>
                <w:bCs/>
              </w:rPr>
              <w:t>"Meter Operator Agent"</w:t>
            </w:r>
          </w:p>
        </w:tc>
        <w:tc>
          <w:tcPr>
            <w:tcW w:w="6775" w:type="dxa"/>
          </w:tcPr>
          <w:p w14:paraId="3FD66B3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69FC28A5" w14:textId="77777777" w:rsidTr="00ED2860">
        <w:tc>
          <w:tcPr>
            <w:tcW w:w="3545" w:type="dxa"/>
          </w:tcPr>
          <w:p w14:paraId="41B5C17D" w14:textId="77777777" w:rsidR="006E7788" w:rsidRDefault="006E7788" w:rsidP="006E7788">
            <w:pPr>
              <w:pStyle w:val="BodyText"/>
              <w:rPr>
                <w:rFonts w:ascii="Arial" w:hAnsi="Arial" w:cs="Arial"/>
                <w:b/>
                <w:bCs/>
              </w:rPr>
            </w:pPr>
            <w:r>
              <w:rPr>
                <w:rFonts w:ascii="Arial" w:hAnsi="Arial" w:cs="Arial"/>
                <w:b/>
                <w:bCs/>
              </w:rPr>
              <w:t>"Metering System"</w:t>
            </w:r>
          </w:p>
        </w:tc>
        <w:tc>
          <w:tcPr>
            <w:tcW w:w="6775" w:type="dxa"/>
          </w:tcPr>
          <w:p w14:paraId="74CCA5A9"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422912BD" w14:textId="77777777" w:rsidTr="00ED2860">
        <w:tc>
          <w:tcPr>
            <w:tcW w:w="3545" w:type="dxa"/>
          </w:tcPr>
          <w:p w14:paraId="3AF80740" w14:textId="48737B71" w:rsidR="001900B8" w:rsidRPr="00380A4F" w:rsidRDefault="006E7788" w:rsidP="006E7788">
            <w:pPr>
              <w:pStyle w:val="BodyText"/>
              <w:rPr>
                <w:rFonts w:ascii="Arial" w:hAnsi="Arial" w:cs="Arial"/>
                <w:b/>
                <w:bCs/>
                <w:szCs w:val="22"/>
              </w:rPr>
            </w:pPr>
            <w:r w:rsidRPr="00380A4F">
              <w:rPr>
                <w:rFonts w:ascii="Arial" w:hAnsi="Arial" w:cs="Arial"/>
                <w:b/>
                <w:bCs/>
                <w:szCs w:val="22"/>
              </w:rPr>
              <w:t xml:space="preserve">"Methodology"  </w:t>
            </w:r>
          </w:p>
          <w:p w14:paraId="09B043A5" w14:textId="6F45864C" w:rsidR="001900B8" w:rsidRPr="00380A4F" w:rsidRDefault="001900B8" w:rsidP="006E7788">
            <w:pPr>
              <w:pStyle w:val="BodyText"/>
              <w:rPr>
                <w:rFonts w:ascii="Arial" w:hAnsi="Arial" w:cs="Arial"/>
                <w:b/>
                <w:bCs/>
                <w:szCs w:val="22"/>
              </w:rPr>
            </w:pPr>
          </w:p>
        </w:tc>
        <w:tc>
          <w:tcPr>
            <w:tcW w:w="6775" w:type="dxa"/>
          </w:tcPr>
          <w:p w14:paraId="4A1FD487" w14:textId="2A7E069C" w:rsidR="00B00411" w:rsidRDefault="006E7788" w:rsidP="006772B6">
            <w:pPr>
              <w:pStyle w:val="BodyText"/>
              <w:jc w:val="both"/>
              <w:rPr>
                <w:rFonts w:ascii="Arial" w:hAnsi="Arial" w:cs="Arial"/>
                <w:b/>
                <w:i/>
              </w:rPr>
            </w:pPr>
            <w:r>
              <w:rPr>
                <w:rFonts w:ascii="Arial" w:hAnsi="Arial" w:cs="Arial"/>
              </w:rPr>
              <w:t xml:space="preserve">the </w:t>
            </w:r>
            <w:r>
              <w:rPr>
                <w:rFonts w:ascii="Arial" w:hAnsi="Arial" w:cs="Arial"/>
                <w:b/>
              </w:rPr>
              <w:t xml:space="preserve">Statement of the Use of System Charging Methodology </w:t>
            </w:r>
            <w:r>
              <w:rPr>
                <w:rFonts w:ascii="Arial" w:hAnsi="Arial" w:cs="Arial"/>
              </w:rPr>
              <w:t xml:space="preserve">or the </w:t>
            </w:r>
            <w:r>
              <w:rPr>
                <w:rFonts w:ascii="Arial" w:hAnsi="Arial" w:cs="Arial"/>
                <w:b/>
              </w:rPr>
              <w:t xml:space="preserve">Statement of the Connection Charging Methodology </w:t>
            </w:r>
            <w:r>
              <w:rPr>
                <w:rFonts w:ascii="Arial" w:hAnsi="Arial" w:cs="Arial"/>
              </w:rPr>
              <w:t>(and "</w:t>
            </w:r>
            <w:r>
              <w:rPr>
                <w:rFonts w:ascii="Arial" w:hAnsi="Arial" w:cs="Arial"/>
                <w:b/>
              </w:rPr>
              <w:t>Methodologies</w:t>
            </w:r>
            <w:r>
              <w:rPr>
                <w:rFonts w:ascii="Arial" w:hAnsi="Arial" w:cs="Arial"/>
              </w:rPr>
              <w:t>" shall be construed accordingly);</w:t>
            </w:r>
          </w:p>
        </w:tc>
      </w:tr>
      <w:tr w:rsidR="006772B6" w14:paraId="7238AAA9" w14:textId="77777777" w:rsidTr="00ED2860">
        <w:tc>
          <w:tcPr>
            <w:tcW w:w="3545" w:type="dxa"/>
          </w:tcPr>
          <w:p w14:paraId="36B002FF" w14:textId="012A61C8" w:rsidR="006772B6" w:rsidRDefault="006772B6" w:rsidP="006E7788">
            <w:pPr>
              <w:rPr>
                <w:rFonts w:ascii="Arial" w:hAnsi="Arial" w:cs="Arial"/>
                <w:b/>
              </w:rPr>
            </w:pPr>
            <w:r w:rsidRPr="00380A4F">
              <w:rPr>
                <w:rFonts w:ascii="Arial" w:hAnsi="Arial" w:cs="Arial"/>
                <w:b/>
                <w:bCs/>
                <w:szCs w:val="22"/>
              </w:rPr>
              <w:t>“Milestone Default Notice”</w:t>
            </w:r>
          </w:p>
        </w:tc>
        <w:tc>
          <w:tcPr>
            <w:tcW w:w="6775" w:type="dxa"/>
          </w:tcPr>
          <w:p w14:paraId="017DC5D0" w14:textId="77777777" w:rsidR="006772B6" w:rsidRPr="002B261B" w:rsidRDefault="006772B6" w:rsidP="006772B6">
            <w:pPr>
              <w:jc w:val="both"/>
              <w:rPr>
                <w:rFonts w:ascii="Arial" w:hAnsi="Arial" w:cs="Arial"/>
                <w:sz w:val="24"/>
              </w:rPr>
            </w:pPr>
            <w:r w:rsidRPr="00380A4F">
              <w:rPr>
                <w:rFonts w:ascii="Arial" w:hAnsi="Arial" w:cs="Arial"/>
                <w:szCs w:val="22"/>
              </w:rPr>
              <w:t xml:space="preserve">the notice issued by </w:t>
            </w:r>
            <w:r w:rsidRPr="00380A4F">
              <w:rPr>
                <w:rFonts w:ascii="Arial" w:hAnsi="Arial" w:cs="Arial"/>
                <w:b/>
                <w:bCs/>
                <w:szCs w:val="22"/>
              </w:rPr>
              <w:t>The Company</w:t>
            </w:r>
            <w:r w:rsidRPr="00380A4F">
              <w:rPr>
                <w:rFonts w:ascii="Arial" w:hAnsi="Arial" w:cs="Arial"/>
                <w:szCs w:val="22"/>
              </w:rPr>
              <w:t xml:space="preserve"> to a </w:t>
            </w:r>
            <w:r w:rsidRPr="00380A4F">
              <w:rPr>
                <w:rFonts w:ascii="Arial" w:hAnsi="Arial" w:cs="Arial"/>
                <w:b/>
                <w:bCs/>
                <w:szCs w:val="22"/>
              </w:rPr>
              <w:t>User</w:t>
            </w:r>
            <w:r w:rsidRPr="00380A4F">
              <w:rPr>
                <w:rFonts w:ascii="Arial" w:hAnsi="Arial" w:cs="Arial"/>
                <w:szCs w:val="22"/>
              </w:rPr>
              <w:t xml:space="preserve"> for the purposes of Paragraph 16.4.4 of the </w:t>
            </w:r>
            <w:r w:rsidRPr="00380A4F">
              <w:rPr>
                <w:rFonts w:ascii="Arial" w:hAnsi="Arial" w:cs="Arial"/>
                <w:b/>
                <w:bCs/>
                <w:szCs w:val="22"/>
              </w:rPr>
              <w:t>Queue Management</w:t>
            </w:r>
            <w:r w:rsidRPr="00380A4F">
              <w:rPr>
                <w:rFonts w:ascii="Arial" w:hAnsi="Arial" w:cs="Arial"/>
                <w:b/>
                <w:bCs/>
                <w:sz w:val="24"/>
              </w:rPr>
              <w:t xml:space="preserve"> Process</w:t>
            </w:r>
            <w:r w:rsidRPr="00380A4F">
              <w:rPr>
                <w:rFonts w:ascii="Arial" w:hAnsi="Arial" w:cs="Arial"/>
                <w:sz w:val="24"/>
              </w:rPr>
              <w:t>;</w:t>
            </w:r>
          </w:p>
          <w:p w14:paraId="196FD485" w14:textId="77777777" w:rsidR="006772B6" w:rsidRDefault="006772B6" w:rsidP="006E7788">
            <w:pPr>
              <w:jc w:val="both"/>
              <w:rPr>
                <w:rFonts w:ascii="Arial" w:hAnsi="Arial" w:cs="Arial"/>
              </w:rPr>
            </w:pPr>
          </w:p>
        </w:tc>
      </w:tr>
      <w:tr w:rsidR="006E7788" w14:paraId="4A9F90F3" w14:textId="77777777" w:rsidTr="00ED2860">
        <w:tc>
          <w:tcPr>
            <w:tcW w:w="3545" w:type="dxa"/>
          </w:tcPr>
          <w:p w14:paraId="3CC0B261" w14:textId="77777777" w:rsidR="006E7788" w:rsidRDefault="006E7788" w:rsidP="006E7788">
            <w:pPr>
              <w:rPr>
                <w:rFonts w:ascii="Arial" w:hAnsi="Arial" w:cs="Arial"/>
                <w:b/>
              </w:rPr>
            </w:pPr>
            <w:r>
              <w:rPr>
                <w:rFonts w:ascii="Arial" w:hAnsi="Arial" w:cs="Arial"/>
                <w:b/>
              </w:rPr>
              <w:t>“MITS Connection Works”</w:t>
            </w:r>
          </w:p>
        </w:tc>
        <w:tc>
          <w:tcPr>
            <w:tcW w:w="6775" w:type="dxa"/>
          </w:tcPr>
          <w:p w14:paraId="47880549" w14:textId="77777777" w:rsidR="006E7788" w:rsidRDefault="006E7788" w:rsidP="006E7788">
            <w:pPr>
              <w:jc w:val="both"/>
              <w:rPr>
                <w:rFonts w:ascii="Arial" w:hAnsi="Arial" w:cs="Arial"/>
              </w:rPr>
            </w:pPr>
            <w:r>
              <w:rPr>
                <w:rFonts w:ascii="Arial" w:hAnsi="Arial" w:cs="Arial"/>
              </w:rPr>
              <w:t xml:space="preserve">means those </w:t>
            </w:r>
            <w:r>
              <w:rPr>
                <w:rFonts w:ascii="Arial" w:hAnsi="Arial" w:cs="Arial"/>
                <w:b/>
              </w:rPr>
              <w:t>Transmission Reinforcement Works</w:t>
            </w:r>
            <w:r>
              <w:rPr>
                <w:rFonts w:ascii="Arial" w:hAnsi="Arial" w:cs="Arial"/>
              </w:rPr>
              <w:t xml:space="preserve"> (inclusive of substation works) that are required from the </w:t>
            </w:r>
            <w:r>
              <w:rPr>
                <w:rFonts w:ascii="Arial" w:hAnsi="Arial" w:cs="Arial"/>
                <w:b/>
              </w:rPr>
              <w:t>Connection Site</w:t>
            </w:r>
            <w:r>
              <w:rPr>
                <w:rFonts w:ascii="Arial" w:hAnsi="Arial" w:cs="Arial"/>
              </w:rPr>
              <w:t xml:space="preserve"> to connect to a </w:t>
            </w:r>
            <w:r>
              <w:rPr>
                <w:rFonts w:ascii="Arial" w:hAnsi="Arial" w:cs="Arial"/>
                <w:b/>
              </w:rPr>
              <w:t xml:space="preserve">MITS Substation </w:t>
            </w:r>
            <w:r>
              <w:rPr>
                <w:rFonts w:ascii="Arial" w:hAnsi="Arial" w:cs="Arial"/>
              </w:rPr>
              <w:t xml:space="preserve">(and in the context of an </w:t>
            </w:r>
            <w:r>
              <w:rPr>
                <w:rFonts w:ascii="Arial" w:hAnsi="Arial" w:cs="Arial"/>
                <w:b/>
              </w:rPr>
              <w:t>Embedded Power Station</w:t>
            </w:r>
            <w:r>
              <w:rPr>
                <w:rFonts w:ascii="Arial" w:hAnsi="Arial" w:cs="Arial"/>
              </w:rPr>
              <w:t xml:space="preserve">, “connection site” shall mean the associated </w:t>
            </w:r>
            <w:r>
              <w:rPr>
                <w:rFonts w:ascii="Arial" w:hAnsi="Arial" w:cs="Arial"/>
                <w:b/>
              </w:rPr>
              <w:t>Grid Supply Point</w:t>
            </w:r>
            <w:r>
              <w:rPr>
                <w:rFonts w:ascii="Arial" w:hAnsi="Arial" w:cs="Arial"/>
              </w:rPr>
              <w:t xml:space="preserve"> identified as such in the relevant </w:t>
            </w:r>
            <w:r>
              <w:rPr>
                <w:rFonts w:ascii="Arial" w:hAnsi="Arial" w:cs="Arial"/>
                <w:b/>
              </w:rPr>
              <w:t>Bilateral Agreement</w:t>
            </w:r>
            <w:r>
              <w:rPr>
                <w:rFonts w:ascii="Arial" w:hAnsi="Arial" w:cs="Arial"/>
              </w:rPr>
              <w:t xml:space="preserve">); </w:t>
            </w:r>
          </w:p>
          <w:p w14:paraId="483F9763" w14:textId="77777777" w:rsidR="006E7788" w:rsidRDefault="006E7788" w:rsidP="006E7788">
            <w:pPr>
              <w:jc w:val="both"/>
              <w:rPr>
                <w:rFonts w:ascii="Arial" w:hAnsi="Arial" w:cs="Arial"/>
              </w:rPr>
            </w:pPr>
          </w:p>
        </w:tc>
      </w:tr>
      <w:tr w:rsidR="006E7788" w14:paraId="6DB27F22" w14:textId="77777777" w:rsidTr="00ED2860">
        <w:tc>
          <w:tcPr>
            <w:tcW w:w="3545" w:type="dxa"/>
          </w:tcPr>
          <w:p w14:paraId="668887E7" w14:textId="77777777" w:rsidR="006E7788" w:rsidRDefault="006E7788" w:rsidP="006E7788">
            <w:pPr>
              <w:spacing w:line="360" w:lineRule="auto"/>
              <w:jc w:val="both"/>
              <w:rPr>
                <w:rFonts w:ascii="Arial" w:hAnsi="Arial" w:cs="Arial"/>
                <w:szCs w:val="22"/>
              </w:rPr>
            </w:pPr>
            <w:r>
              <w:rPr>
                <w:rFonts w:ascii="Arial" w:hAnsi="Arial" w:cs="Arial"/>
                <w:szCs w:val="22"/>
              </w:rPr>
              <w:lastRenderedPageBreak/>
              <w:t>“</w:t>
            </w:r>
            <w:r w:rsidRPr="0000119F">
              <w:rPr>
                <w:rFonts w:ascii="Arial" w:hAnsi="Arial" w:cs="Arial"/>
                <w:b/>
                <w:szCs w:val="22"/>
              </w:rPr>
              <w:t>MITS Node</w:t>
            </w:r>
            <w:r>
              <w:rPr>
                <w:rFonts w:ascii="Arial" w:hAnsi="Arial" w:cs="Arial"/>
                <w:szCs w:val="22"/>
              </w:rPr>
              <w:t>””</w:t>
            </w:r>
          </w:p>
        </w:tc>
        <w:tc>
          <w:tcPr>
            <w:tcW w:w="6775" w:type="dxa"/>
          </w:tcPr>
          <w:p w14:paraId="1ED289A7" w14:textId="77777777" w:rsidR="006E7788" w:rsidRDefault="006E7788" w:rsidP="006E7788">
            <w:pPr>
              <w:jc w:val="both"/>
              <w:rPr>
                <w:rFonts w:ascii="Arial" w:hAnsi="Arial" w:cs="Arial"/>
                <w:szCs w:val="22"/>
              </w:rPr>
            </w:pPr>
            <w:r>
              <w:rPr>
                <w:rFonts w:ascii="Arial" w:hAnsi="Arial" w:cs="Arial"/>
                <w:szCs w:val="22"/>
              </w:rPr>
              <w:t xml:space="preserve">means in the context of ascertaining the </w:t>
            </w:r>
            <w:r w:rsidRPr="00241BAC">
              <w:rPr>
                <w:rFonts w:ascii="Arial" w:hAnsi="Arial" w:cs="Arial"/>
                <w:b/>
                <w:szCs w:val="22"/>
              </w:rPr>
              <w:t>Attributable Works</w:t>
            </w:r>
            <w:r>
              <w:rPr>
                <w:rFonts w:ascii="Arial" w:hAnsi="Arial" w:cs="Arial"/>
                <w:szCs w:val="22"/>
              </w:rPr>
              <w:t xml:space="preserve">, a node with (i) more than four </w:t>
            </w:r>
            <w:r w:rsidRPr="00D52C9C">
              <w:rPr>
                <w:rFonts w:ascii="Arial" w:hAnsi="Arial" w:cs="Arial"/>
                <w:b/>
                <w:szCs w:val="22"/>
              </w:rPr>
              <w:t>Transmi</w:t>
            </w:r>
            <w:r>
              <w:rPr>
                <w:rFonts w:ascii="Arial" w:hAnsi="Arial" w:cs="Arial"/>
                <w:b/>
                <w:szCs w:val="22"/>
              </w:rPr>
              <w:t>s</w:t>
            </w:r>
            <w:r w:rsidRPr="00D52C9C">
              <w:rPr>
                <w:rFonts w:ascii="Arial" w:hAnsi="Arial" w:cs="Arial"/>
                <w:b/>
                <w:szCs w:val="22"/>
              </w:rPr>
              <w:t>sion</w:t>
            </w:r>
            <w:r>
              <w:rPr>
                <w:rFonts w:ascii="Arial" w:hAnsi="Arial" w:cs="Arial"/>
                <w:szCs w:val="22"/>
              </w:rPr>
              <w:t xml:space="preserve"> circuits or (ii) two or more </w:t>
            </w:r>
            <w:r w:rsidRPr="00D52C9C">
              <w:rPr>
                <w:rFonts w:ascii="Arial" w:hAnsi="Arial" w:cs="Arial"/>
                <w:b/>
                <w:szCs w:val="22"/>
              </w:rPr>
              <w:t>Transmission</w:t>
            </w:r>
            <w:r>
              <w:rPr>
                <w:rFonts w:ascii="Arial" w:hAnsi="Arial" w:cs="Arial"/>
                <w:szCs w:val="22"/>
              </w:rPr>
              <w:t xml:space="preserve"> circuits and a </w:t>
            </w:r>
            <w:r w:rsidRPr="00D52C9C">
              <w:rPr>
                <w:rFonts w:ascii="Arial" w:hAnsi="Arial" w:cs="Arial"/>
                <w:b/>
                <w:szCs w:val="22"/>
              </w:rPr>
              <w:t>Grid Supply Point</w:t>
            </w:r>
            <w:r>
              <w:rPr>
                <w:rFonts w:ascii="Arial" w:hAnsi="Arial" w:cs="Arial"/>
                <w:szCs w:val="22"/>
              </w:rPr>
              <w:t>;</w:t>
            </w:r>
          </w:p>
          <w:p w14:paraId="0DF79241" w14:textId="77777777" w:rsidR="006E7788" w:rsidRPr="0000119F" w:rsidRDefault="006E7788" w:rsidP="006E7788">
            <w:pPr>
              <w:spacing w:line="360" w:lineRule="auto"/>
              <w:jc w:val="both"/>
              <w:rPr>
                <w:rFonts w:ascii="Arial" w:hAnsi="Arial" w:cs="Arial"/>
                <w:szCs w:val="22"/>
              </w:rPr>
            </w:pPr>
          </w:p>
        </w:tc>
      </w:tr>
      <w:tr w:rsidR="006E7788" w14:paraId="24E18613" w14:textId="77777777" w:rsidTr="00ED2860">
        <w:tc>
          <w:tcPr>
            <w:tcW w:w="3545" w:type="dxa"/>
          </w:tcPr>
          <w:p w14:paraId="33EA6A62" w14:textId="77777777" w:rsidR="006E7788" w:rsidRDefault="006E7788" w:rsidP="006E7788">
            <w:pPr>
              <w:rPr>
                <w:rFonts w:ascii="Arial" w:hAnsi="Arial" w:cs="Arial"/>
                <w:b/>
              </w:rPr>
            </w:pPr>
            <w:r>
              <w:rPr>
                <w:rFonts w:ascii="Arial" w:hAnsi="Arial" w:cs="Arial"/>
                <w:b/>
              </w:rPr>
              <w:t>“MITS Substation”</w:t>
            </w:r>
          </w:p>
          <w:p w14:paraId="72764EB9" w14:textId="77777777" w:rsidR="009D117E" w:rsidRDefault="009D117E" w:rsidP="006E7788">
            <w:pPr>
              <w:rPr>
                <w:rFonts w:ascii="Arial" w:hAnsi="Arial" w:cs="Arial"/>
                <w:b/>
              </w:rPr>
            </w:pPr>
          </w:p>
          <w:p w14:paraId="69AC655C" w14:textId="77777777" w:rsidR="009D117E" w:rsidRDefault="009D117E" w:rsidP="006E7788">
            <w:pPr>
              <w:rPr>
                <w:rFonts w:ascii="Arial" w:hAnsi="Arial" w:cs="Arial"/>
                <w:b/>
              </w:rPr>
            </w:pPr>
          </w:p>
          <w:p w14:paraId="048BA15E" w14:textId="77777777" w:rsidR="009D117E" w:rsidRDefault="009D117E" w:rsidP="006E7788">
            <w:pPr>
              <w:rPr>
                <w:rFonts w:ascii="Arial" w:hAnsi="Arial" w:cs="Arial"/>
                <w:b/>
              </w:rPr>
            </w:pPr>
          </w:p>
          <w:p w14:paraId="73C42C0A" w14:textId="34EB6881" w:rsidR="009D117E" w:rsidRDefault="009D117E" w:rsidP="006E7788">
            <w:pPr>
              <w:rPr>
                <w:rFonts w:ascii="Arial" w:hAnsi="Arial" w:cs="Arial"/>
                <w:b/>
              </w:rPr>
            </w:pPr>
          </w:p>
        </w:tc>
        <w:tc>
          <w:tcPr>
            <w:tcW w:w="6775" w:type="dxa"/>
          </w:tcPr>
          <w:p w14:paraId="47DA8307" w14:textId="70EBFD00" w:rsidR="00E729DE" w:rsidRDefault="006E7788" w:rsidP="006772B6">
            <w:pPr>
              <w:pStyle w:val="CMSHeadL5"/>
              <w:numPr>
                <w:ilvl w:val="0"/>
                <w:numId w:val="0"/>
              </w:numPr>
              <w:ind w:left="2"/>
              <w:jc w:val="both"/>
            </w:pPr>
            <w:r>
              <w:rPr>
                <w:rFonts w:ascii="Arial" w:hAnsi="Arial" w:cs="Arial"/>
                <w:szCs w:val="22"/>
              </w:rPr>
              <w:t xml:space="preserve">means (in the context of the definition of </w:t>
            </w:r>
            <w:r>
              <w:rPr>
                <w:rFonts w:ascii="Arial" w:hAnsi="Arial" w:cs="Arial"/>
                <w:b/>
                <w:szCs w:val="22"/>
              </w:rPr>
              <w:t>MITS Connection Works</w:t>
            </w:r>
            <w:r>
              <w:rPr>
                <w:rFonts w:ascii="Arial" w:hAnsi="Arial" w:cs="Arial"/>
                <w:szCs w:val="22"/>
              </w:rPr>
              <w:t xml:space="preserve">, a </w:t>
            </w:r>
            <w:r>
              <w:rPr>
                <w:rFonts w:ascii="Arial" w:hAnsi="Arial" w:cs="Arial"/>
                <w:b/>
                <w:szCs w:val="22"/>
              </w:rPr>
              <w:t>Transmission</w:t>
            </w:r>
            <w:r>
              <w:rPr>
                <w:rFonts w:ascii="Arial" w:hAnsi="Arial" w:cs="Arial"/>
                <w:szCs w:val="22"/>
              </w:rPr>
              <w:t xml:space="preserve"> substation with more than 4 </w:t>
            </w:r>
            <w:r>
              <w:rPr>
                <w:rFonts w:ascii="Arial" w:hAnsi="Arial" w:cs="Arial"/>
                <w:b/>
                <w:szCs w:val="22"/>
              </w:rPr>
              <w:t>Main System</w:t>
            </w:r>
            <w:r>
              <w:rPr>
                <w:rFonts w:ascii="Arial" w:hAnsi="Arial" w:cs="Arial"/>
                <w:szCs w:val="22"/>
              </w:rPr>
              <w:t xml:space="preserve"> </w:t>
            </w:r>
            <w:r>
              <w:rPr>
                <w:rFonts w:ascii="Arial" w:hAnsi="Arial" w:cs="Arial"/>
                <w:b/>
                <w:szCs w:val="22"/>
              </w:rPr>
              <w:t>Circuits</w:t>
            </w:r>
            <w:r>
              <w:rPr>
                <w:rFonts w:ascii="Arial" w:hAnsi="Arial" w:cs="Arial"/>
                <w:szCs w:val="22"/>
              </w:rPr>
              <w:t xml:space="preserve"> connecting at that substation;</w:t>
            </w:r>
          </w:p>
        </w:tc>
      </w:tr>
      <w:tr w:rsidR="006772B6" w14:paraId="147F6A0D" w14:textId="77777777" w:rsidTr="00ED2860">
        <w:tc>
          <w:tcPr>
            <w:tcW w:w="3545" w:type="dxa"/>
          </w:tcPr>
          <w:p w14:paraId="48BAE819" w14:textId="1A121D3C" w:rsidR="006772B6" w:rsidRDefault="006772B6" w:rsidP="006E7788">
            <w:pPr>
              <w:pStyle w:val="BodyText"/>
              <w:rPr>
                <w:rFonts w:ascii="Arial" w:hAnsi="Arial" w:cs="Arial"/>
                <w:b/>
                <w:bCs/>
              </w:rPr>
            </w:pPr>
            <w:r>
              <w:rPr>
                <w:rFonts w:ascii="Arial" w:hAnsi="Arial" w:cs="Arial"/>
                <w:b/>
              </w:rPr>
              <w:t>“Mixed Demand Site”</w:t>
            </w:r>
          </w:p>
        </w:tc>
        <w:tc>
          <w:tcPr>
            <w:tcW w:w="6775" w:type="dxa"/>
          </w:tcPr>
          <w:p w14:paraId="4566D17C" w14:textId="2D0BCBB8" w:rsidR="006772B6" w:rsidRDefault="006772B6" w:rsidP="006E7788">
            <w:pPr>
              <w:pStyle w:val="BodyText"/>
              <w:jc w:val="both"/>
              <w:rPr>
                <w:rFonts w:ascii="Arial" w:hAnsi="Arial" w:cs="Arial"/>
              </w:rPr>
            </w:pPr>
            <w:r w:rsidRPr="009D117E">
              <w:rPr>
                <w:rFonts w:ascii="Arial" w:hAnsi="Arial" w:cs="Arial"/>
                <w:szCs w:val="22"/>
              </w:rPr>
              <w:t xml:space="preserve">Means a </w:t>
            </w:r>
            <w:r w:rsidRPr="00D43C1C">
              <w:rPr>
                <w:rFonts w:ascii="Arial" w:hAnsi="Arial" w:cs="Arial"/>
                <w:b/>
                <w:bCs/>
                <w:szCs w:val="22"/>
              </w:rPr>
              <w:t>Final Demand Site</w:t>
            </w:r>
            <w:r w:rsidRPr="009D117E">
              <w:rPr>
                <w:rFonts w:ascii="Arial" w:hAnsi="Arial" w:cs="Arial"/>
                <w:szCs w:val="22"/>
              </w:rPr>
              <w:t xml:space="preserve"> which also contains </w:t>
            </w:r>
            <w:r w:rsidRPr="00467A5D">
              <w:rPr>
                <w:rFonts w:ascii="Arial" w:hAnsi="Arial" w:cs="Arial"/>
                <w:b/>
                <w:bCs/>
                <w:szCs w:val="22"/>
              </w:rPr>
              <w:t>Electricity</w:t>
            </w:r>
            <w:r w:rsidRPr="009D117E">
              <w:rPr>
                <w:rFonts w:ascii="Arial" w:hAnsi="Arial" w:cs="Arial"/>
                <w:szCs w:val="22"/>
              </w:rPr>
              <w:t xml:space="preserve"> </w:t>
            </w:r>
            <w:r w:rsidRPr="00467A5D">
              <w:rPr>
                <w:rFonts w:ascii="Arial" w:hAnsi="Arial" w:cs="Arial"/>
                <w:b/>
                <w:bCs/>
                <w:szCs w:val="22"/>
              </w:rPr>
              <w:t>Generation</w:t>
            </w:r>
            <w:r w:rsidRPr="009D117E">
              <w:rPr>
                <w:rFonts w:ascii="Arial" w:hAnsi="Arial" w:cs="Arial"/>
                <w:szCs w:val="22"/>
              </w:rPr>
              <w:t xml:space="preserve"> and/or </w:t>
            </w:r>
            <w:r w:rsidRPr="00467A5D">
              <w:rPr>
                <w:rFonts w:ascii="Arial" w:hAnsi="Arial" w:cs="Arial"/>
                <w:b/>
                <w:bCs/>
                <w:szCs w:val="22"/>
              </w:rPr>
              <w:t>Electricity Storage</w:t>
            </w:r>
            <w:r w:rsidRPr="009D117E">
              <w:rPr>
                <w:rFonts w:ascii="Arial" w:hAnsi="Arial" w:cs="Arial"/>
                <w:szCs w:val="22"/>
              </w:rPr>
              <w:t xml:space="preserve"> and/or provides an </w:t>
            </w:r>
            <w:r w:rsidRPr="00467A5D">
              <w:rPr>
                <w:rFonts w:ascii="Arial" w:hAnsi="Arial" w:cs="Arial"/>
                <w:b/>
                <w:bCs/>
                <w:szCs w:val="22"/>
              </w:rPr>
              <w:t>Eligible</w:t>
            </w:r>
            <w:r>
              <w:rPr>
                <w:rFonts w:ascii="Arial" w:hAnsi="Arial" w:cs="Arial"/>
                <w:b/>
                <w:bCs/>
                <w:szCs w:val="22"/>
              </w:rPr>
              <w:t xml:space="preserve"> Service</w:t>
            </w:r>
            <w:r w:rsidR="003448BD">
              <w:rPr>
                <w:rFonts w:ascii="Arial" w:hAnsi="Arial" w:cs="Arial"/>
                <w:b/>
                <w:bCs/>
                <w:szCs w:val="22"/>
              </w:rPr>
              <w:t>.</w:t>
            </w:r>
          </w:p>
        </w:tc>
      </w:tr>
      <w:tr w:rsidR="006E7788" w14:paraId="26E3961D" w14:textId="77777777" w:rsidTr="00ED2860">
        <w:tc>
          <w:tcPr>
            <w:tcW w:w="3545" w:type="dxa"/>
          </w:tcPr>
          <w:p w14:paraId="7AE15B45" w14:textId="77777777" w:rsidR="006E7788" w:rsidRDefault="006E7788" w:rsidP="006E7788">
            <w:pPr>
              <w:pStyle w:val="BodyText"/>
              <w:rPr>
                <w:rFonts w:ascii="Arial" w:hAnsi="Arial" w:cs="Arial"/>
                <w:b/>
                <w:bCs/>
              </w:rPr>
            </w:pPr>
            <w:r>
              <w:rPr>
                <w:rFonts w:ascii="Arial" w:hAnsi="Arial" w:cs="Arial"/>
                <w:b/>
                <w:bCs/>
              </w:rPr>
              <w:t>"Mode A Frequency Response"</w:t>
            </w:r>
          </w:p>
        </w:tc>
        <w:tc>
          <w:tcPr>
            <w:tcW w:w="6775" w:type="dxa"/>
          </w:tcPr>
          <w:p w14:paraId="32775423" w14:textId="77777777" w:rsidR="006E7788" w:rsidRDefault="006E7788" w:rsidP="006E7788">
            <w:pPr>
              <w:pStyle w:val="BodyText"/>
              <w:jc w:val="both"/>
              <w:rPr>
                <w:rFonts w:ascii="Arial" w:hAnsi="Arial" w:cs="Arial"/>
              </w:rPr>
            </w:pPr>
            <w:r>
              <w:rPr>
                <w:rFonts w:ascii="Arial" w:hAnsi="Arial" w:cs="Arial"/>
              </w:rPr>
              <w:t>as defined in Paragraph 4.1.3.3;</w:t>
            </w:r>
          </w:p>
        </w:tc>
      </w:tr>
      <w:tr w:rsidR="006E7788" w14:paraId="005548F1" w14:textId="77777777" w:rsidTr="00ED2860">
        <w:tc>
          <w:tcPr>
            <w:tcW w:w="3545" w:type="dxa"/>
          </w:tcPr>
          <w:p w14:paraId="04029062" w14:textId="77777777" w:rsidR="006E7788" w:rsidRDefault="006E7788" w:rsidP="006E7788">
            <w:pPr>
              <w:pStyle w:val="BodyText"/>
              <w:rPr>
                <w:rFonts w:ascii="Arial" w:hAnsi="Arial" w:cs="Arial"/>
                <w:b/>
                <w:bCs/>
              </w:rPr>
            </w:pPr>
            <w:r>
              <w:rPr>
                <w:rFonts w:ascii="Arial" w:hAnsi="Arial" w:cs="Arial"/>
                <w:b/>
                <w:bCs/>
              </w:rPr>
              <w:t>"Modification"</w:t>
            </w:r>
          </w:p>
        </w:tc>
        <w:tc>
          <w:tcPr>
            <w:tcW w:w="6775" w:type="dxa"/>
          </w:tcPr>
          <w:p w14:paraId="7169BBC4" w14:textId="77777777" w:rsidR="006E7788" w:rsidRDefault="006E7788" w:rsidP="006E7788">
            <w:pPr>
              <w:pStyle w:val="BodyText"/>
              <w:jc w:val="both"/>
              <w:rPr>
                <w:rFonts w:ascii="Arial" w:hAnsi="Arial" w:cs="Arial"/>
              </w:rPr>
            </w:pPr>
            <w:r>
              <w:rPr>
                <w:rFonts w:ascii="Arial" w:hAnsi="Arial" w:cs="Arial"/>
              </w:rPr>
              <w:t xml:space="preserve">any actual or proposed replacement, renovation, modification, alteration, or construction by or on behalf of a </w:t>
            </w:r>
            <w:r>
              <w:rPr>
                <w:rFonts w:ascii="Arial" w:hAnsi="Arial" w:cs="Arial"/>
                <w:b/>
              </w:rPr>
              <w:t>User</w:t>
            </w:r>
            <w:r>
              <w:rPr>
                <w:rFonts w:ascii="Arial" w:hAnsi="Arial" w:cs="Arial"/>
              </w:rPr>
              <w:t xml:space="preserve"> or </w:t>
            </w:r>
            <w:r>
              <w:rPr>
                <w:rFonts w:ascii="Arial" w:hAnsi="Arial" w:cs="Arial"/>
                <w:b/>
                <w:bCs/>
              </w:rPr>
              <w:t>The Company</w:t>
            </w:r>
            <w:r>
              <w:rPr>
                <w:rFonts w:ascii="Arial" w:hAnsi="Arial" w:cs="Arial"/>
              </w:rPr>
              <w:t xml:space="preserve"> to either the </w:t>
            </w:r>
            <w:r>
              <w:rPr>
                <w:rFonts w:ascii="Arial" w:hAnsi="Arial" w:cs="Arial"/>
                <w:b/>
              </w:rPr>
              <w:t>User’s</w:t>
            </w:r>
            <w:r>
              <w:rPr>
                <w:rFonts w:ascii="Arial" w:hAnsi="Arial" w:cs="Arial"/>
              </w:rPr>
              <w:t xml:space="preserve"> </w:t>
            </w:r>
            <w:r>
              <w:rPr>
                <w:rFonts w:ascii="Arial" w:hAnsi="Arial" w:cs="Arial"/>
                <w:b/>
              </w:rPr>
              <w:t>Plant</w:t>
            </w:r>
            <w:r>
              <w:rPr>
                <w:rFonts w:ascii="Arial" w:hAnsi="Arial" w:cs="Arial"/>
              </w:rPr>
              <w:t xml:space="preserve"> or </w:t>
            </w:r>
            <w:r>
              <w:rPr>
                <w:rFonts w:ascii="Arial" w:hAnsi="Arial" w:cs="Arial"/>
                <w:b/>
              </w:rPr>
              <w:t>Apparatus</w:t>
            </w:r>
            <w:r>
              <w:rPr>
                <w:rFonts w:ascii="Arial" w:hAnsi="Arial" w:cs="Arial"/>
              </w:rPr>
              <w:t xml:space="preserve"> or the manner of its operation or </w:t>
            </w:r>
            <w:r>
              <w:rPr>
                <w:rFonts w:ascii="Arial" w:hAnsi="Arial" w:cs="Arial"/>
                <w:b/>
              </w:rPr>
              <w:t xml:space="preserve">Transmission Plant </w:t>
            </w:r>
            <w:r>
              <w:rPr>
                <w:rFonts w:ascii="Arial" w:hAnsi="Arial" w:cs="Arial"/>
              </w:rPr>
              <w:t xml:space="preserve"> or </w:t>
            </w:r>
            <w:r>
              <w:rPr>
                <w:rFonts w:ascii="Arial" w:hAnsi="Arial" w:cs="Arial"/>
                <w:b/>
              </w:rPr>
              <w:t xml:space="preserve">Transmission Apparatus </w:t>
            </w:r>
            <w:r>
              <w:rPr>
                <w:rFonts w:ascii="Arial" w:hAnsi="Arial" w:cs="Arial"/>
              </w:rPr>
              <w:t xml:space="preserve">or the manner of its operation which in either case has or may have a </w:t>
            </w:r>
            <w:r>
              <w:rPr>
                <w:rFonts w:ascii="Arial" w:hAnsi="Arial" w:cs="Arial"/>
                <w:b/>
              </w:rPr>
              <w:t>Material Effect</w:t>
            </w:r>
            <w:r>
              <w:rPr>
                <w:rFonts w:ascii="Arial" w:hAnsi="Arial" w:cs="Arial"/>
              </w:rPr>
              <w:t xml:space="preserve"> on another </w:t>
            </w:r>
            <w:r>
              <w:rPr>
                <w:rFonts w:ascii="Arial" w:hAnsi="Arial" w:cs="Arial"/>
                <w:b/>
              </w:rPr>
              <w:t>CUSC Party</w:t>
            </w:r>
            <w:r>
              <w:rPr>
                <w:rFonts w:ascii="Arial" w:hAnsi="Arial" w:cs="Arial"/>
              </w:rPr>
              <w:t xml:space="preserve"> at a particular </w:t>
            </w:r>
            <w:r>
              <w:rPr>
                <w:rFonts w:ascii="Arial" w:hAnsi="Arial" w:cs="Arial"/>
                <w:b/>
              </w:rPr>
              <w:t>Connection Site</w:t>
            </w:r>
            <w:r>
              <w:rPr>
                <w:rFonts w:ascii="Arial" w:hAnsi="Arial" w:cs="Arial"/>
              </w:rPr>
              <w:t xml:space="preserve">; </w:t>
            </w:r>
          </w:p>
        </w:tc>
      </w:tr>
      <w:tr w:rsidR="006E7788" w14:paraId="689B06FF" w14:textId="77777777" w:rsidTr="00ED2860">
        <w:tc>
          <w:tcPr>
            <w:tcW w:w="3545" w:type="dxa"/>
          </w:tcPr>
          <w:p w14:paraId="62DBE70B" w14:textId="77777777" w:rsidR="006E7788" w:rsidRDefault="006E7788" w:rsidP="006E7788">
            <w:pPr>
              <w:pStyle w:val="BodyText"/>
              <w:rPr>
                <w:rFonts w:ascii="Arial" w:hAnsi="Arial" w:cs="Arial"/>
                <w:b/>
                <w:bCs/>
              </w:rPr>
            </w:pPr>
            <w:r>
              <w:rPr>
                <w:rFonts w:ascii="Arial" w:hAnsi="Arial" w:cs="Arial"/>
                <w:b/>
                <w:bCs/>
              </w:rPr>
              <w:t>"Modification Affected User"</w:t>
            </w:r>
          </w:p>
        </w:tc>
        <w:tc>
          <w:tcPr>
            <w:tcW w:w="6775" w:type="dxa"/>
          </w:tcPr>
          <w:p w14:paraId="293B7242" w14:textId="77777777" w:rsidR="006E7788" w:rsidRDefault="006E7788" w:rsidP="006E7788">
            <w:pPr>
              <w:pStyle w:val="BodyText"/>
              <w:jc w:val="both"/>
              <w:rPr>
                <w:rFonts w:ascii="Arial" w:hAnsi="Arial" w:cs="Arial"/>
              </w:rPr>
            </w:pPr>
            <w:r>
              <w:rPr>
                <w:rFonts w:ascii="Arial" w:hAnsi="Arial" w:cs="Arial"/>
              </w:rPr>
              <w:t>as defined in Paragraph 6.9.3.2;</w:t>
            </w:r>
          </w:p>
        </w:tc>
      </w:tr>
      <w:tr w:rsidR="006E7788" w14:paraId="110211E0" w14:textId="77777777" w:rsidTr="00ED2860">
        <w:trPr>
          <w:trHeight w:val="754"/>
        </w:trPr>
        <w:tc>
          <w:tcPr>
            <w:tcW w:w="3545" w:type="dxa"/>
          </w:tcPr>
          <w:p w14:paraId="1E68473F" w14:textId="77777777" w:rsidR="006E7788" w:rsidRDefault="006E7788" w:rsidP="006E7788">
            <w:pPr>
              <w:pStyle w:val="clauseindent"/>
              <w:ind w:left="0"/>
              <w:rPr>
                <w:rFonts w:ascii="Arial" w:hAnsi="Arial" w:cs="Arial"/>
                <w:b/>
                <w:bCs/>
              </w:rPr>
            </w:pPr>
            <w:r>
              <w:rPr>
                <w:rFonts w:ascii="Arial" w:hAnsi="Arial" w:cs="Arial"/>
                <w:b/>
                <w:bCs/>
              </w:rPr>
              <w:t>"Modification Application"</w:t>
            </w:r>
          </w:p>
        </w:tc>
        <w:tc>
          <w:tcPr>
            <w:tcW w:w="6775" w:type="dxa"/>
          </w:tcPr>
          <w:p w14:paraId="2181F0DD" w14:textId="77777777" w:rsidR="006E7788" w:rsidRDefault="006E7788" w:rsidP="006E7788">
            <w:pPr>
              <w:pStyle w:val="clauseindent"/>
              <w:ind w:left="0"/>
              <w:jc w:val="both"/>
              <w:rPr>
                <w:rFonts w:ascii="Arial" w:hAnsi="Arial" w:cs="Arial"/>
              </w:rPr>
            </w:pPr>
            <w:r>
              <w:rPr>
                <w:rFonts w:ascii="Arial" w:hAnsi="Arial" w:cs="Arial"/>
              </w:rPr>
              <w:t xml:space="preserve">an application in the form or substantially in the form set out in Exhibit I to the </w:t>
            </w:r>
            <w:r>
              <w:rPr>
                <w:rFonts w:ascii="Arial" w:hAnsi="Arial" w:cs="Arial"/>
                <w:b/>
              </w:rPr>
              <w:t>CUSC</w:t>
            </w:r>
            <w:r>
              <w:rPr>
                <w:rFonts w:ascii="Arial" w:hAnsi="Arial" w:cs="Arial"/>
              </w:rPr>
              <w:t>;</w:t>
            </w:r>
          </w:p>
        </w:tc>
      </w:tr>
      <w:tr w:rsidR="006E7788" w14:paraId="1967F802" w14:textId="77777777" w:rsidTr="00ED2860">
        <w:trPr>
          <w:trHeight w:val="754"/>
        </w:trPr>
        <w:tc>
          <w:tcPr>
            <w:tcW w:w="3545" w:type="dxa"/>
          </w:tcPr>
          <w:p w14:paraId="17746BB6" w14:textId="77777777" w:rsidR="006E7788" w:rsidRDefault="006E7788" w:rsidP="006E7788">
            <w:pPr>
              <w:pStyle w:val="BodyText"/>
              <w:rPr>
                <w:rFonts w:ascii="Arial" w:hAnsi="Arial" w:cs="Arial"/>
                <w:b/>
                <w:bCs/>
              </w:rPr>
            </w:pPr>
            <w:r>
              <w:rPr>
                <w:rFonts w:ascii="Arial" w:hAnsi="Arial" w:cs="Arial"/>
                <w:b/>
                <w:bCs/>
              </w:rPr>
              <w:t>"Modification Notification"</w:t>
            </w:r>
          </w:p>
        </w:tc>
        <w:tc>
          <w:tcPr>
            <w:tcW w:w="6775" w:type="dxa"/>
          </w:tcPr>
          <w:p w14:paraId="6854D478" w14:textId="77777777" w:rsidR="006E7788" w:rsidRDefault="006E7788" w:rsidP="006E7788">
            <w:pPr>
              <w:pStyle w:val="BodyText"/>
              <w:jc w:val="both"/>
              <w:rPr>
                <w:rFonts w:ascii="Arial" w:hAnsi="Arial" w:cs="Arial"/>
              </w:rPr>
            </w:pPr>
            <w:r>
              <w:rPr>
                <w:rFonts w:ascii="Arial" w:hAnsi="Arial" w:cs="Arial"/>
              </w:rPr>
              <w:t>a notification in the form or substantially in the form set out in Exhibit</w:t>
            </w:r>
            <w:r>
              <w:rPr>
                <w:rFonts w:ascii="Arial" w:hAnsi="Arial" w:cs="Arial"/>
                <w:b/>
              </w:rPr>
              <w:t xml:space="preserve"> </w:t>
            </w:r>
            <w:r>
              <w:rPr>
                <w:rFonts w:ascii="Arial" w:hAnsi="Arial" w:cs="Arial"/>
              </w:rPr>
              <w:t xml:space="preserve">K to the </w:t>
            </w:r>
            <w:r>
              <w:rPr>
                <w:rFonts w:ascii="Arial" w:hAnsi="Arial" w:cs="Arial"/>
                <w:b/>
              </w:rPr>
              <w:t>CUSC</w:t>
            </w:r>
            <w:r>
              <w:rPr>
                <w:rFonts w:ascii="Arial" w:hAnsi="Arial" w:cs="Arial"/>
              </w:rPr>
              <w:t>;</w:t>
            </w:r>
          </w:p>
        </w:tc>
      </w:tr>
      <w:tr w:rsidR="006E7788" w14:paraId="23300580" w14:textId="77777777" w:rsidTr="00ED2860">
        <w:tc>
          <w:tcPr>
            <w:tcW w:w="3545" w:type="dxa"/>
          </w:tcPr>
          <w:p w14:paraId="44A2143B" w14:textId="77777777" w:rsidR="006E7788" w:rsidRDefault="006E7788" w:rsidP="006E7788">
            <w:pPr>
              <w:pStyle w:val="BodyText"/>
              <w:rPr>
                <w:rFonts w:ascii="Arial" w:hAnsi="Arial" w:cs="Arial"/>
                <w:b/>
                <w:bCs/>
              </w:rPr>
            </w:pPr>
            <w:r>
              <w:rPr>
                <w:rFonts w:ascii="Arial" w:hAnsi="Arial" w:cs="Arial"/>
                <w:b/>
                <w:bCs/>
              </w:rPr>
              <w:t>"Modification Offer"</w:t>
            </w:r>
          </w:p>
        </w:tc>
        <w:tc>
          <w:tcPr>
            <w:tcW w:w="6775" w:type="dxa"/>
          </w:tcPr>
          <w:p w14:paraId="18EEFB6B" w14:textId="77777777" w:rsidR="006E7788" w:rsidRDefault="006E7788" w:rsidP="006E7788">
            <w:pPr>
              <w:pStyle w:val="BodyText"/>
              <w:jc w:val="both"/>
              <w:rPr>
                <w:rFonts w:ascii="Arial" w:hAnsi="Arial" w:cs="Arial"/>
              </w:rPr>
            </w:pPr>
            <w:r>
              <w:rPr>
                <w:rFonts w:ascii="Arial" w:hAnsi="Arial" w:cs="Arial"/>
              </w:rPr>
              <w:t>an offer in the form or substantially in the form set out in Exhibit J</w:t>
            </w:r>
            <w:r>
              <w:rPr>
                <w:rFonts w:ascii="Arial" w:hAnsi="Arial" w:cs="Arial"/>
                <w:b/>
                <w:i/>
              </w:rPr>
              <w:t xml:space="preserve"> </w:t>
            </w:r>
            <w:r>
              <w:rPr>
                <w:rFonts w:ascii="Arial" w:hAnsi="Arial" w:cs="Arial"/>
              </w:rPr>
              <w:t xml:space="preserve">to the </w:t>
            </w:r>
            <w:r>
              <w:rPr>
                <w:rFonts w:ascii="Arial" w:hAnsi="Arial" w:cs="Arial"/>
                <w:b/>
              </w:rPr>
              <w:t>CUSC</w:t>
            </w:r>
            <w:r>
              <w:rPr>
                <w:rFonts w:ascii="Arial" w:hAnsi="Arial" w:cs="Arial"/>
              </w:rPr>
              <w:t>, including any revision or extension of such offer;</w:t>
            </w:r>
          </w:p>
        </w:tc>
      </w:tr>
      <w:tr w:rsidR="006E7788" w14:paraId="1B5EB31B" w14:textId="77777777" w:rsidTr="00ED2860">
        <w:tc>
          <w:tcPr>
            <w:tcW w:w="3545" w:type="dxa"/>
          </w:tcPr>
          <w:p w14:paraId="044FB9E0" w14:textId="77777777" w:rsidR="006E7788" w:rsidRDefault="006E7788" w:rsidP="006E7788">
            <w:pPr>
              <w:pStyle w:val="BodyText"/>
              <w:rPr>
                <w:rFonts w:ascii="Arial" w:hAnsi="Arial" w:cs="Arial"/>
                <w:b/>
                <w:bCs/>
              </w:rPr>
            </w:pPr>
            <w:r>
              <w:rPr>
                <w:rFonts w:ascii="Arial" w:hAnsi="Arial" w:cs="Arial"/>
                <w:b/>
                <w:bCs/>
              </w:rPr>
              <w:t>"National Electricity Transmission System" or “NETS”</w:t>
            </w:r>
          </w:p>
        </w:tc>
        <w:tc>
          <w:tcPr>
            <w:tcW w:w="6775" w:type="dxa"/>
          </w:tcPr>
          <w:p w14:paraId="019A6699" w14:textId="77777777" w:rsidR="006E7788" w:rsidRDefault="006E7788" w:rsidP="006E7788">
            <w:pPr>
              <w:pStyle w:val="BodyText"/>
              <w:jc w:val="both"/>
              <w:rPr>
                <w:rFonts w:ascii="Arial" w:hAnsi="Arial" w:cs="Arial"/>
              </w:rPr>
            </w:pPr>
            <w:r>
              <w:rPr>
                <w:rFonts w:ascii="Arial" w:hAnsi="Arial" w:cs="Arial"/>
              </w:rPr>
              <w:t xml:space="preserve">the system consisting (wholly or mainly) of high voltage electric wires owned or operated by transmission licensees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and used for the transmission of electricity from one </w:t>
            </w:r>
            <w:r>
              <w:rPr>
                <w:rFonts w:ascii="Arial" w:hAnsi="Arial" w:cs="Arial"/>
                <w:b/>
              </w:rPr>
              <w:t xml:space="preserve">Power Station </w:t>
            </w:r>
            <w:r>
              <w:rPr>
                <w:rFonts w:ascii="Arial" w:hAnsi="Arial" w:cs="Arial"/>
              </w:rPr>
              <w:t xml:space="preserve">to a sub-station or to another </w:t>
            </w:r>
            <w:r>
              <w:rPr>
                <w:rFonts w:ascii="Arial" w:hAnsi="Arial" w:cs="Arial"/>
                <w:b/>
              </w:rPr>
              <w:t xml:space="preserve">Power Station </w:t>
            </w:r>
            <w:r>
              <w:rPr>
                <w:rFonts w:ascii="Arial" w:hAnsi="Arial" w:cs="Arial"/>
              </w:rPr>
              <w:t xml:space="preserve">or between sub-stations or to or from any </w:t>
            </w:r>
            <w:r>
              <w:rPr>
                <w:rFonts w:ascii="Arial" w:hAnsi="Arial" w:cs="Arial"/>
                <w:b/>
              </w:rPr>
              <w:t>External</w:t>
            </w:r>
            <w:r>
              <w:rPr>
                <w:rFonts w:ascii="Arial" w:hAnsi="Arial" w:cs="Arial"/>
              </w:rPr>
              <w:t xml:space="preserve"> </w:t>
            </w:r>
            <w:r>
              <w:rPr>
                <w:rFonts w:ascii="Arial" w:hAnsi="Arial" w:cs="Arial"/>
                <w:b/>
              </w:rPr>
              <w:t>Interconnection</w:t>
            </w:r>
            <w:r>
              <w:rPr>
                <w:rFonts w:ascii="Arial" w:hAnsi="Arial" w:cs="Arial"/>
              </w:rPr>
              <w:t xml:space="preserve"> and includes 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or operated by any transmission licensee within </w:t>
            </w:r>
            <w:r>
              <w:rPr>
                <w:rFonts w:ascii="Arial" w:hAnsi="Arial" w:cs="Arial"/>
                <w:b/>
              </w:rPr>
              <w:t>Great Britain</w:t>
            </w:r>
            <w:r>
              <w:rPr>
                <w:rFonts w:ascii="Arial" w:hAnsi="Arial" w:cs="Arial"/>
              </w:rPr>
              <w:t xml:space="preserve"> and </w:t>
            </w:r>
            <w:r>
              <w:rPr>
                <w:rFonts w:ascii="Arial" w:hAnsi="Arial" w:cs="Arial"/>
                <w:b/>
                <w:bCs/>
              </w:rPr>
              <w:t>Offshore</w:t>
            </w:r>
            <w:r>
              <w:rPr>
                <w:rFonts w:ascii="Arial" w:hAnsi="Arial" w:cs="Arial"/>
              </w:rPr>
              <w:t xml:space="preserve"> in connection with the transmission of electricity but shall not include </w:t>
            </w:r>
            <w:r>
              <w:rPr>
                <w:rFonts w:ascii="Arial" w:hAnsi="Arial" w:cs="Arial"/>
                <w:b/>
              </w:rPr>
              <w:t>Remote Transmission Assets</w:t>
            </w:r>
            <w:r>
              <w:rPr>
                <w:rFonts w:ascii="Arial" w:hAnsi="Arial" w:cs="Arial"/>
              </w:rPr>
              <w:t>;</w:t>
            </w:r>
          </w:p>
        </w:tc>
      </w:tr>
      <w:tr w:rsidR="006E7788" w14:paraId="67962F0C" w14:textId="77777777" w:rsidTr="00ED2860">
        <w:tc>
          <w:tcPr>
            <w:tcW w:w="3545" w:type="dxa"/>
          </w:tcPr>
          <w:p w14:paraId="1B09DD24" w14:textId="77777777" w:rsidR="006E7788" w:rsidRDefault="006E7788" w:rsidP="006E7788">
            <w:pPr>
              <w:pStyle w:val="BodyText"/>
              <w:rPr>
                <w:rFonts w:ascii="Arial" w:hAnsi="Arial" w:cs="Arial"/>
                <w:b/>
                <w:bCs/>
                <w:u w:val="single"/>
              </w:rPr>
            </w:pPr>
            <w:r>
              <w:rPr>
                <w:rFonts w:ascii="Arial" w:hAnsi="Arial" w:cs="Arial"/>
                <w:b/>
                <w:bCs/>
              </w:rPr>
              <w:t>"National Electricity Transmission System SQSS" or "NETS SQSS"</w:t>
            </w:r>
          </w:p>
          <w:p w14:paraId="6475743F" w14:textId="77777777" w:rsidR="006E7788" w:rsidRDefault="006E7788" w:rsidP="006E7788">
            <w:pPr>
              <w:pStyle w:val="BodyText"/>
              <w:rPr>
                <w:rFonts w:ascii="Arial" w:hAnsi="Arial" w:cs="Arial"/>
                <w:b/>
                <w:bCs/>
              </w:rPr>
            </w:pPr>
          </w:p>
        </w:tc>
        <w:tc>
          <w:tcPr>
            <w:tcW w:w="6775" w:type="dxa"/>
          </w:tcPr>
          <w:p w14:paraId="08F985FF" w14:textId="77777777" w:rsidR="006E7788" w:rsidRDefault="006E7788" w:rsidP="006E7788">
            <w:pPr>
              <w:pStyle w:val="BodyText"/>
              <w:jc w:val="both"/>
              <w:rPr>
                <w:rFonts w:ascii="Arial" w:hAnsi="Arial" w:cs="Arial"/>
              </w:rPr>
            </w:pPr>
            <w:r>
              <w:rPr>
                <w:rFonts w:ascii="Arial" w:hAnsi="Arial" w:cs="Arial"/>
              </w:rPr>
              <w:t xml:space="preserve">is the National Electricity Transmission System Security and Quality of Supply Standards (version 1) issued under Standard Condition C17 of the </w:t>
            </w:r>
            <w:r>
              <w:rPr>
                <w:rFonts w:ascii="Arial" w:hAnsi="Arial" w:cs="Arial"/>
                <w:b/>
              </w:rPr>
              <w:t>Transmission Licence</w:t>
            </w:r>
            <w:r>
              <w:rPr>
                <w:rFonts w:ascii="Arial" w:hAnsi="Arial" w:cs="Arial"/>
              </w:rPr>
              <w:t xml:space="preserve"> (as amended, varied or replaced from time to time);</w:t>
            </w:r>
          </w:p>
        </w:tc>
      </w:tr>
      <w:tr w:rsidR="006E7788" w14:paraId="3C339A86" w14:textId="77777777" w:rsidTr="00ED2860">
        <w:tc>
          <w:tcPr>
            <w:tcW w:w="3545" w:type="dxa"/>
          </w:tcPr>
          <w:p w14:paraId="0797CE08" w14:textId="77777777" w:rsidR="006E7788" w:rsidRDefault="006E7788" w:rsidP="006E7788">
            <w:pPr>
              <w:pStyle w:val="BodyText"/>
              <w:rPr>
                <w:rFonts w:ascii="Arial" w:hAnsi="Arial" w:cs="Arial"/>
                <w:b/>
                <w:bCs/>
              </w:rPr>
            </w:pPr>
            <w:r>
              <w:rPr>
                <w:rFonts w:ascii="Arial" w:hAnsi="Arial" w:cs="Arial"/>
                <w:b/>
                <w:bCs/>
              </w:rPr>
              <w:lastRenderedPageBreak/>
              <w:t>"Natural Demand"</w:t>
            </w:r>
          </w:p>
        </w:tc>
        <w:tc>
          <w:tcPr>
            <w:tcW w:w="6775" w:type="dxa"/>
          </w:tcPr>
          <w:p w14:paraId="65C7C73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which is necessary to meet the needs of </w:t>
            </w:r>
            <w:r>
              <w:rPr>
                <w:rFonts w:ascii="Arial" w:hAnsi="Arial" w:cs="Arial"/>
                <w:b/>
              </w:rPr>
              <w:t>Customers</w:t>
            </w:r>
            <w:r>
              <w:rPr>
                <w:rFonts w:ascii="Arial" w:hAnsi="Arial" w:cs="Arial"/>
              </w:rPr>
              <w:t xml:space="preserve"> excluding that </w:t>
            </w:r>
            <w:r>
              <w:rPr>
                <w:rFonts w:ascii="Arial" w:hAnsi="Arial" w:cs="Arial"/>
                <w:b/>
              </w:rPr>
              <w:t>Demand</w:t>
            </w:r>
            <w:r>
              <w:rPr>
                <w:rFonts w:ascii="Arial" w:hAnsi="Arial" w:cs="Arial"/>
              </w:rPr>
              <w:t xml:space="preserve"> (</w:t>
            </w:r>
            <w:r>
              <w:rPr>
                <w:rFonts w:ascii="Arial" w:hAnsi="Arial" w:cs="Arial"/>
                <w:b/>
              </w:rPr>
              <w:t>Active Power</w:t>
            </w:r>
            <w:r>
              <w:rPr>
                <w:rFonts w:ascii="Arial" w:hAnsi="Arial" w:cs="Arial"/>
              </w:rPr>
              <w:t xml:space="preserve">) met by </w:t>
            </w:r>
            <w:r>
              <w:rPr>
                <w:rFonts w:ascii="Arial" w:hAnsi="Arial" w:cs="Arial"/>
                <w:b/>
              </w:rPr>
              <w:t>Embedded</w:t>
            </w:r>
            <w:r>
              <w:rPr>
                <w:rFonts w:ascii="Arial" w:hAnsi="Arial" w:cs="Arial"/>
              </w:rPr>
              <w:t xml:space="preserve">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whose generation is not traded by </w:t>
            </w:r>
            <w:r>
              <w:rPr>
                <w:rFonts w:ascii="Arial" w:hAnsi="Arial" w:cs="Arial"/>
                <w:b/>
              </w:rPr>
              <w:t xml:space="preserve">Trading Parties </w:t>
            </w:r>
            <w:r>
              <w:rPr>
                <w:rFonts w:ascii="Arial" w:hAnsi="Arial" w:cs="Arial"/>
              </w:rPr>
              <w:t xml:space="preserve">through </w:t>
            </w:r>
            <w:r>
              <w:rPr>
                <w:rFonts w:ascii="Arial" w:hAnsi="Arial" w:cs="Arial"/>
                <w:b/>
              </w:rPr>
              <w:t xml:space="preserve">Energy Metering Systems </w:t>
            </w:r>
            <w:r>
              <w:rPr>
                <w:rFonts w:ascii="Arial" w:hAnsi="Arial" w:cs="Arial"/>
              </w:rPr>
              <w:t xml:space="preserve">registered under the </w:t>
            </w:r>
            <w:r>
              <w:rPr>
                <w:rFonts w:ascii="Arial" w:hAnsi="Arial" w:cs="Arial"/>
                <w:b/>
              </w:rPr>
              <w:t>Balancing and Settlement Code</w:t>
            </w:r>
            <w:r>
              <w:rPr>
                <w:rFonts w:ascii="Arial" w:hAnsi="Arial" w:cs="Arial"/>
              </w:rPr>
              <w:t>;</w:t>
            </w:r>
          </w:p>
        </w:tc>
      </w:tr>
      <w:tr w:rsidR="006E7788" w14:paraId="438A8536" w14:textId="77777777" w:rsidTr="00ED2860">
        <w:tc>
          <w:tcPr>
            <w:tcW w:w="3545" w:type="dxa"/>
          </w:tcPr>
          <w:p w14:paraId="22BBC9F8" w14:textId="77777777" w:rsidR="006E7788" w:rsidRDefault="006E7788" w:rsidP="006E7788">
            <w:pPr>
              <w:pStyle w:val="BodyText"/>
              <w:rPr>
                <w:rFonts w:ascii="Arial" w:hAnsi="Arial" w:cs="Arial"/>
                <w:b/>
                <w:bCs/>
              </w:rPr>
            </w:pPr>
            <w:r>
              <w:rPr>
                <w:rFonts w:ascii="Arial" w:hAnsi="Arial" w:cs="Arial"/>
                <w:b/>
                <w:bCs/>
              </w:rPr>
              <w:t>"Net Asset Value"</w:t>
            </w:r>
          </w:p>
        </w:tc>
        <w:tc>
          <w:tcPr>
            <w:tcW w:w="6775" w:type="dxa"/>
          </w:tcPr>
          <w:p w14:paraId="193FE6E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Gross Asset Value</w:t>
            </w:r>
            <w:r>
              <w:rPr>
                <w:rFonts w:ascii="Arial" w:hAnsi="Arial" w:cs="Arial"/>
              </w:rPr>
              <w:t xml:space="preserve"> of the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in question less depreciation over the </w:t>
            </w:r>
            <w:r>
              <w:rPr>
                <w:rFonts w:ascii="Arial" w:hAnsi="Arial" w:cs="Arial"/>
                <w:b/>
              </w:rPr>
              <w:t>Replacement Period</w:t>
            </w:r>
            <w:r>
              <w:rPr>
                <w:rFonts w:ascii="Arial" w:hAnsi="Arial" w:cs="Arial"/>
              </w:rPr>
              <w:t xml:space="preserve"> calculated in accordance with recognised accounting principles and procedures;</w:t>
            </w:r>
          </w:p>
        </w:tc>
      </w:tr>
      <w:tr w:rsidR="006E7788" w14:paraId="3D55D14C" w14:textId="77777777" w:rsidTr="00ED2860">
        <w:tc>
          <w:tcPr>
            <w:tcW w:w="3545" w:type="dxa"/>
          </w:tcPr>
          <w:p w14:paraId="3425392B" w14:textId="77777777" w:rsidR="006E7788" w:rsidRDefault="006E7788" w:rsidP="006E7788">
            <w:pPr>
              <w:pStyle w:val="BodyText"/>
              <w:rPr>
                <w:rFonts w:ascii="Arial" w:hAnsi="Arial" w:cs="Arial"/>
                <w:b/>
                <w:bCs/>
              </w:rPr>
            </w:pPr>
            <w:r>
              <w:rPr>
                <w:rFonts w:ascii="Arial" w:hAnsi="Arial" w:cs="Arial"/>
                <w:b/>
                <w:bCs/>
              </w:rPr>
              <w:t>"New Connection Site"</w:t>
            </w:r>
          </w:p>
        </w:tc>
        <w:tc>
          <w:tcPr>
            <w:tcW w:w="6775" w:type="dxa"/>
          </w:tcPr>
          <w:p w14:paraId="130EE437" w14:textId="77777777" w:rsidR="006E7788" w:rsidRDefault="006E7788" w:rsidP="006E7788">
            <w:pPr>
              <w:pStyle w:val="BodyText"/>
              <w:jc w:val="both"/>
              <w:rPr>
                <w:rFonts w:ascii="Arial" w:hAnsi="Arial" w:cs="Arial"/>
              </w:rPr>
            </w:pPr>
            <w:r>
              <w:rPr>
                <w:rFonts w:ascii="Arial" w:hAnsi="Arial" w:cs="Arial"/>
              </w:rPr>
              <w:t xml:space="preserve">a proposed </w:t>
            </w:r>
            <w:r>
              <w:rPr>
                <w:rFonts w:ascii="Arial" w:hAnsi="Arial" w:cs="Arial"/>
                <w:b/>
              </w:rPr>
              <w:t>Connection Site</w:t>
            </w:r>
            <w:r>
              <w:rPr>
                <w:rFonts w:ascii="Arial" w:hAnsi="Arial" w:cs="Arial"/>
              </w:rPr>
              <w:t xml:space="preserve"> in relation to which there is no </w:t>
            </w:r>
            <w:r>
              <w:rPr>
                <w:rFonts w:ascii="Arial" w:hAnsi="Arial" w:cs="Arial"/>
                <w:b/>
              </w:rPr>
              <w:t>Bilateral Agreement</w:t>
            </w:r>
            <w:r>
              <w:rPr>
                <w:rFonts w:ascii="Arial" w:hAnsi="Arial" w:cs="Arial"/>
              </w:rPr>
              <w:t xml:space="preserve"> in force between the </w:t>
            </w:r>
            <w:r>
              <w:rPr>
                <w:rFonts w:ascii="Arial" w:hAnsi="Arial" w:cs="Arial"/>
                <w:b/>
              </w:rPr>
              <w:t>CUSC Parties</w:t>
            </w:r>
            <w:r>
              <w:rPr>
                <w:rFonts w:ascii="Arial" w:hAnsi="Arial" w:cs="Arial"/>
              </w:rPr>
              <w:t>;</w:t>
            </w:r>
          </w:p>
        </w:tc>
      </w:tr>
      <w:tr w:rsidR="006E7788" w14:paraId="4FA5FEEC" w14:textId="77777777" w:rsidTr="00ED2860">
        <w:tc>
          <w:tcPr>
            <w:tcW w:w="3545" w:type="dxa"/>
          </w:tcPr>
          <w:p w14:paraId="204B16BF" w14:textId="77777777" w:rsidR="006E7788" w:rsidRDefault="006E7788" w:rsidP="006E7788">
            <w:pPr>
              <w:pStyle w:val="BodyText"/>
              <w:rPr>
                <w:rFonts w:ascii="Arial" w:hAnsi="Arial" w:cs="Arial"/>
                <w:b/>
                <w:bCs/>
              </w:rPr>
            </w:pPr>
            <w:r>
              <w:rPr>
                <w:rFonts w:ascii="Arial" w:hAnsi="Arial" w:cs="Arial"/>
                <w:b/>
                <w:bCs/>
              </w:rPr>
              <w:t>"New CUSC Party"</w:t>
            </w:r>
          </w:p>
        </w:tc>
        <w:tc>
          <w:tcPr>
            <w:tcW w:w="6775" w:type="dxa"/>
          </w:tcPr>
          <w:p w14:paraId="7BB45175" w14:textId="77777777" w:rsidR="006E7788" w:rsidRDefault="006E7788" w:rsidP="006E7788">
            <w:pPr>
              <w:pStyle w:val="BodyText"/>
              <w:jc w:val="both"/>
              <w:rPr>
                <w:rFonts w:ascii="Arial" w:hAnsi="Arial" w:cs="Arial"/>
              </w:rPr>
            </w:pPr>
            <w:r>
              <w:rPr>
                <w:rFonts w:ascii="Arial" w:hAnsi="Arial" w:cs="Arial"/>
              </w:rPr>
              <w:t>as defined in Paragraph 6.13;</w:t>
            </w:r>
          </w:p>
        </w:tc>
      </w:tr>
      <w:tr w:rsidR="006E7788" w14:paraId="7791C61A" w14:textId="77777777" w:rsidTr="00ED2860">
        <w:tc>
          <w:tcPr>
            <w:tcW w:w="3545" w:type="dxa"/>
          </w:tcPr>
          <w:p w14:paraId="2E3182AC" w14:textId="77777777" w:rsidR="006E7788" w:rsidRDefault="006E7788" w:rsidP="006E7788">
            <w:pPr>
              <w:spacing w:after="240"/>
              <w:rPr>
                <w:rFonts w:ascii="Arial" w:hAnsi="Arial" w:cs="Arial"/>
                <w:b/>
                <w:bCs/>
              </w:rPr>
            </w:pPr>
            <w:r>
              <w:rPr>
                <w:rFonts w:ascii="Arial" w:hAnsi="Arial" w:cs="Arial"/>
                <w:b/>
                <w:bCs/>
              </w:rPr>
              <w:t>“Net Demand”</w:t>
            </w:r>
          </w:p>
          <w:p w14:paraId="3C6EB948" w14:textId="77777777" w:rsidR="006E7788" w:rsidRPr="00124F0D" w:rsidRDefault="006E7788" w:rsidP="006E7788">
            <w:pPr>
              <w:rPr>
                <w:rFonts w:ascii="Arial" w:hAnsi="Arial" w:cs="Arial"/>
              </w:rPr>
            </w:pPr>
          </w:p>
          <w:p w14:paraId="7EC6CCDA" w14:textId="77777777" w:rsidR="006E7788" w:rsidRDefault="006E7788" w:rsidP="006E7788">
            <w:pPr>
              <w:rPr>
                <w:rFonts w:ascii="Arial" w:hAnsi="Arial" w:cs="Arial"/>
              </w:rPr>
            </w:pPr>
          </w:p>
          <w:p w14:paraId="2BADD543" w14:textId="77777777" w:rsidR="006E7788" w:rsidRPr="00124F0D" w:rsidRDefault="006E7788" w:rsidP="006E7788">
            <w:pPr>
              <w:rPr>
                <w:rFonts w:ascii="Arial" w:hAnsi="Arial" w:cs="Arial"/>
                <w:b/>
              </w:rPr>
            </w:pPr>
            <w:r w:rsidRPr="00124F0D">
              <w:rPr>
                <w:rFonts w:ascii="Arial" w:hAnsi="Arial" w:cs="Arial"/>
                <w:b/>
              </w:rPr>
              <w:t>“NGET”</w:t>
            </w:r>
          </w:p>
        </w:tc>
        <w:tc>
          <w:tcPr>
            <w:tcW w:w="6775" w:type="dxa"/>
          </w:tcPr>
          <w:p w14:paraId="46DB2DCD" w14:textId="77777777" w:rsidR="006E7788" w:rsidRDefault="006E7788" w:rsidP="006E7788">
            <w:pPr>
              <w:spacing w:after="240"/>
              <w:jc w:val="both"/>
              <w:rPr>
                <w:rFonts w:ascii="Arial" w:hAnsi="Arial" w:cs="Arial"/>
              </w:rPr>
            </w:pPr>
            <w:r>
              <w:rPr>
                <w:rFonts w:ascii="Arial" w:hAnsi="Arial" w:cs="Arial"/>
              </w:rPr>
              <w:t xml:space="preserve">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expressed as a positive number (i.e.</w:t>
            </w:r>
            <w:r>
              <w:t xml:space="preserve"> </w:t>
            </w:r>
            <w:r>
              <w:rPr>
                <w:rFonts w:ascii="Arial" w:hAnsi="Arial"/>
              </w:rPr>
              <w:t>∑QM</w:t>
            </w:r>
            <w:r>
              <w:rPr>
                <w:rFonts w:ascii="Arial" w:hAnsi="Arial"/>
                <w:vertAlign w:val="subscript"/>
              </w:rPr>
              <w:t>ij</w:t>
            </w:r>
            <w:r>
              <w:rPr>
                <w:rFonts w:ascii="Arial" w:hAnsi="Arial"/>
              </w:rPr>
              <w:t>.</w:t>
            </w:r>
            <w:r>
              <w:rPr>
                <w:rFonts w:ascii="Arial" w:hAnsi="Arial" w:cs="Arial"/>
              </w:rPr>
              <w:t>);</w:t>
            </w:r>
          </w:p>
          <w:p w14:paraId="6178EFBB" w14:textId="77777777" w:rsidR="006E7788" w:rsidRDefault="006E7788" w:rsidP="006E7788">
            <w:pPr>
              <w:spacing w:after="240"/>
              <w:jc w:val="both"/>
              <w:rPr>
                <w:rFonts w:ascii="Arial" w:hAnsi="Arial" w:cs="Arial"/>
              </w:rPr>
            </w:pPr>
            <w:r>
              <w:rPr>
                <w:rFonts w:ascii="Arial" w:hAnsi="Arial" w:cs="Arial"/>
              </w:rPr>
              <w:t xml:space="preserve">National Grid Electricity Transmission plc (No: 2366977) whose registered office is at 1-3 Strand, London, WC2N 5EH: </w:t>
            </w:r>
          </w:p>
        </w:tc>
      </w:tr>
      <w:tr w:rsidR="006E7788" w14:paraId="73CB3DC7" w14:textId="77777777" w:rsidTr="00ED2860">
        <w:tc>
          <w:tcPr>
            <w:tcW w:w="3545" w:type="dxa"/>
          </w:tcPr>
          <w:p w14:paraId="2E69C63D" w14:textId="77777777" w:rsidR="006E7788" w:rsidRDefault="006E7788" w:rsidP="006E7788">
            <w:pPr>
              <w:pStyle w:val="BodyText"/>
              <w:rPr>
                <w:rFonts w:ascii="Arial" w:hAnsi="Arial" w:cs="Arial"/>
                <w:b/>
                <w:bCs/>
              </w:rPr>
            </w:pPr>
            <w:r>
              <w:rPr>
                <w:rFonts w:ascii="Arial" w:hAnsi="Arial" w:cs="Arial"/>
                <w:b/>
                <w:bCs/>
              </w:rPr>
              <w:t>"NHH Base Percentage"</w:t>
            </w:r>
          </w:p>
        </w:tc>
        <w:tc>
          <w:tcPr>
            <w:tcW w:w="6775" w:type="dxa"/>
          </w:tcPr>
          <w:p w14:paraId="2AE6D021" w14:textId="77777777" w:rsidR="006E7788" w:rsidRDefault="006E7788" w:rsidP="006E7788">
            <w:pPr>
              <w:pStyle w:val="BodyText"/>
              <w:jc w:val="both"/>
              <w:rPr>
                <w:rFonts w:ascii="Arial" w:hAnsi="Arial" w:cs="Arial"/>
              </w:rPr>
            </w:pPr>
            <w:r>
              <w:rPr>
                <w:rFonts w:ascii="Arial" w:hAnsi="Arial" w:cs="Arial"/>
              </w:rPr>
              <w:t xml:space="preserve">the % value for the relevant </w:t>
            </w:r>
            <w:r>
              <w:rPr>
                <w:rFonts w:ascii="Arial" w:hAnsi="Arial" w:cs="Arial"/>
                <w:b/>
              </w:rPr>
              <w:t>Security Period</w:t>
            </w:r>
            <w:r>
              <w:rPr>
                <w:rFonts w:ascii="Arial" w:hAnsi="Arial" w:cs="Arial"/>
              </w:rPr>
              <w:t xml:space="preserve"> as specified in the table in paragraph 2 of </w:t>
            </w:r>
            <w:bookmarkStart w:id="90" w:name="_BPDCI_105"/>
            <w:r w:rsidRPr="00416BDE">
              <w:rPr>
                <w:rFonts w:ascii="Arial" w:hAnsi="Arial" w:cs="Arial"/>
              </w:rPr>
              <w:t xml:space="preserve">Section 3, </w:t>
            </w:r>
            <w:bookmarkEnd w:id="90"/>
            <w:r w:rsidRPr="00416BDE">
              <w:rPr>
                <w:rFonts w:ascii="Arial" w:hAnsi="Arial" w:cs="Arial"/>
              </w:rPr>
              <w:t>Appendix 2</w:t>
            </w:r>
            <w:bookmarkStart w:id="91" w:name="_BPDCD_106"/>
            <w:r w:rsidRPr="00416BDE">
              <w:rPr>
                <w:rFonts w:ascii="Arial" w:hAnsi="Arial" w:cs="Arial"/>
              </w:rPr>
              <w:t>;</w:t>
            </w:r>
            <w:bookmarkEnd w:id="91"/>
          </w:p>
        </w:tc>
      </w:tr>
      <w:tr w:rsidR="006E7788" w14:paraId="6E18E54D" w14:textId="77777777" w:rsidTr="00ED2860">
        <w:tc>
          <w:tcPr>
            <w:tcW w:w="3545" w:type="dxa"/>
          </w:tcPr>
          <w:p w14:paraId="570DF98C" w14:textId="77777777" w:rsidR="006E7788" w:rsidRDefault="006E7788" w:rsidP="006E7788">
            <w:pPr>
              <w:pStyle w:val="BodyText"/>
              <w:rPr>
                <w:rFonts w:ascii="Arial" w:hAnsi="Arial" w:cs="Arial"/>
                <w:b/>
                <w:bCs/>
              </w:rPr>
            </w:pPr>
            <w:r>
              <w:rPr>
                <w:rFonts w:ascii="Arial" w:hAnsi="Arial" w:cs="Arial"/>
                <w:b/>
                <w:bCs/>
              </w:rPr>
              <w:t>"NHH Charges"</w:t>
            </w:r>
          </w:p>
        </w:tc>
        <w:tc>
          <w:tcPr>
            <w:tcW w:w="6775" w:type="dxa"/>
          </w:tcPr>
          <w:p w14:paraId="4E2B4C3F" w14:textId="77777777" w:rsidR="006E7788" w:rsidRPr="00416BDE" w:rsidRDefault="006E7788" w:rsidP="006E7788">
            <w:pPr>
              <w:pStyle w:val="BodyText"/>
              <w:jc w:val="both"/>
              <w:rPr>
                <w:rFonts w:ascii="Arial" w:hAnsi="Arial" w:cs="Arial"/>
              </w:rPr>
            </w:pPr>
            <w:r w:rsidRPr="00416BDE">
              <w:rPr>
                <w:rFonts w:ascii="Arial" w:hAnsi="Arial" w:cs="Arial"/>
              </w:rPr>
              <w:t xml:space="preserve">that element of </w:t>
            </w:r>
            <w:r w:rsidRPr="00416BDE">
              <w:rPr>
                <w:rFonts w:ascii="Arial" w:hAnsi="Arial" w:cs="Arial"/>
                <w:b/>
              </w:rPr>
              <w:t>Transmission Network Use of System Demand Charges</w:t>
            </w:r>
            <w:r w:rsidRPr="00416BDE">
              <w:rPr>
                <w:rFonts w:ascii="Arial" w:hAnsi="Arial" w:cs="Arial"/>
              </w:rPr>
              <w:t xml:space="preserve"> relating to non-half-hourly metered </w:t>
            </w:r>
            <w:r w:rsidRPr="00416BDE">
              <w:rPr>
                <w:rFonts w:ascii="Arial" w:hAnsi="Arial" w:cs="Arial"/>
                <w:b/>
              </w:rPr>
              <w:t>Demand</w:t>
            </w:r>
            <w:bookmarkStart w:id="92" w:name="_BPDCD_107"/>
            <w:r w:rsidRPr="00416BDE">
              <w:rPr>
                <w:rFonts w:ascii="Arial" w:hAnsi="Arial" w:cs="Arial"/>
              </w:rPr>
              <w:t>;</w:t>
            </w:r>
            <w:bookmarkEnd w:id="92"/>
          </w:p>
        </w:tc>
      </w:tr>
      <w:tr w:rsidR="006E7788" w14:paraId="1591F941" w14:textId="77777777" w:rsidTr="00ED2860">
        <w:tc>
          <w:tcPr>
            <w:tcW w:w="3545" w:type="dxa"/>
          </w:tcPr>
          <w:p w14:paraId="4C21A1B3" w14:textId="77777777" w:rsidR="006E7788" w:rsidRDefault="006E7788" w:rsidP="006E7788">
            <w:pPr>
              <w:pStyle w:val="BodyText"/>
              <w:rPr>
                <w:rFonts w:ascii="Arial" w:hAnsi="Arial" w:cs="Arial"/>
                <w:b/>
                <w:bCs/>
              </w:rPr>
            </w:pPr>
            <w:r>
              <w:rPr>
                <w:rFonts w:ascii="Arial" w:hAnsi="Arial" w:cs="Arial"/>
                <w:b/>
                <w:bCs/>
              </w:rPr>
              <w:t>"NHH Base Value at Risk"</w:t>
            </w:r>
          </w:p>
        </w:tc>
        <w:tc>
          <w:tcPr>
            <w:tcW w:w="6775" w:type="dxa"/>
          </w:tcPr>
          <w:p w14:paraId="41452B11" w14:textId="77777777" w:rsidR="006E7788" w:rsidRPr="00416BDE" w:rsidRDefault="006E7788" w:rsidP="006E7788">
            <w:pPr>
              <w:pStyle w:val="BodyText"/>
              <w:jc w:val="both"/>
              <w:rPr>
                <w:rFonts w:ascii="Arial" w:hAnsi="Arial" w:cs="Arial"/>
              </w:rPr>
            </w:pPr>
            <w:r w:rsidRPr="00416BDE">
              <w:rPr>
                <w:rFonts w:ascii="Arial" w:hAnsi="Arial" w:cs="Arial"/>
              </w:rPr>
              <w:t>the sum as calculated in accordance with Paragraph 3.22.4</w:t>
            </w:r>
            <w:bookmarkStart w:id="93" w:name="_BPDCD_108"/>
            <w:r w:rsidRPr="00416BDE">
              <w:rPr>
                <w:rFonts w:ascii="Arial" w:hAnsi="Arial" w:cs="Arial"/>
              </w:rPr>
              <w:t>;</w:t>
            </w:r>
            <w:bookmarkEnd w:id="93"/>
          </w:p>
        </w:tc>
      </w:tr>
      <w:tr w:rsidR="006E7788" w14:paraId="227144D9" w14:textId="77777777" w:rsidTr="00ED2860">
        <w:tc>
          <w:tcPr>
            <w:tcW w:w="3545" w:type="dxa"/>
          </w:tcPr>
          <w:p w14:paraId="1C13F06F" w14:textId="77777777" w:rsidR="006E7788" w:rsidRDefault="006E7788" w:rsidP="006E7788">
            <w:pPr>
              <w:pStyle w:val="BodyText"/>
              <w:rPr>
                <w:rFonts w:ascii="Arial" w:hAnsi="Arial" w:cs="Arial"/>
                <w:b/>
                <w:bCs/>
              </w:rPr>
            </w:pPr>
            <w:r>
              <w:rPr>
                <w:rFonts w:ascii="Arial" w:hAnsi="Arial" w:cs="Arial"/>
                <w:b/>
                <w:bCs/>
                <w:color w:val="000000"/>
              </w:rPr>
              <w:t>"NHH Forecasting Performance Related VAR "</w:t>
            </w:r>
          </w:p>
        </w:tc>
        <w:tc>
          <w:tcPr>
            <w:tcW w:w="6775" w:type="dxa"/>
          </w:tcPr>
          <w:p w14:paraId="43FB802E" w14:textId="77777777" w:rsidR="006E7788" w:rsidRPr="00416BDE" w:rsidRDefault="006E7788" w:rsidP="006E7788">
            <w:pPr>
              <w:pStyle w:val="BodyText"/>
              <w:jc w:val="both"/>
              <w:rPr>
                <w:rFonts w:ascii="Arial" w:hAnsi="Arial" w:cs="Arial"/>
              </w:rPr>
            </w:pPr>
            <w:r w:rsidRPr="00416BDE">
              <w:rPr>
                <w:rFonts w:ascii="Arial" w:hAnsi="Arial" w:cs="Arial"/>
              </w:rPr>
              <w:t xml:space="preserve">the amount resulting from multiplying the </w:t>
            </w:r>
            <w:r w:rsidRPr="00416BDE">
              <w:rPr>
                <w:rFonts w:ascii="Arial" w:hAnsi="Arial" w:cs="Arial"/>
                <w:b/>
              </w:rPr>
              <w:t>Deemed NHH Forecasting Performance</w:t>
            </w:r>
            <w:r w:rsidRPr="00416BDE">
              <w:rPr>
                <w:rFonts w:ascii="Arial" w:hAnsi="Arial" w:cs="Arial"/>
              </w:rPr>
              <w:t xml:space="preserve">  and the </w:t>
            </w:r>
            <w:r w:rsidRPr="00416BDE">
              <w:rPr>
                <w:rFonts w:ascii="Arial" w:hAnsi="Arial" w:cs="Arial"/>
                <w:b/>
              </w:rPr>
              <w:t>Indicative Annual HH TNUoS Charge</w:t>
            </w:r>
            <w:r w:rsidRPr="00416BDE">
              <w:rPr>
                <w:rFonts w:ascii="Arial" w:hAnsi="Arial" w:cs="Arial"/>
              </w:rPr>
              <w:t xml:space="preserve"> calculated on the basis of the latest </w:t>
            </w:r>
            <w:r w:rsidRPr="00416BDE">
              <w:rPr>
                <w:rFonts w:ascii="Arial" w:hAnsi="Arial" w:cs="Arial"/>
                <w:b/>
              </w:rPr>
              <w:t>Demand Forecast</w:t>
            </w:r>
            <w:r w:rsidRPr="00416BDE">
              <w:rPr>
                <w:rFonts w:ascii="Arial" w:hAnsi="Arial" w:cs="Arial"/>
              </w:rPr>
              <w:t xml:space="preserve"> received by </w:t>
            </w:r>
            <w:r w:rsidRPr="00416BDE">
              <w:rPr>
                <w:rFonts w:ascii="Arial" w:hAnsi="Arial" w:cs="Arial"/>
                <w:b/>
              </w:rPr>
              <w:t>The Company</w:t>
            </w:r>
            <w:bookmarkStart w:id="94" w:name="_BPDCD_109"/>
            <w:r w:rsidRPr="00416BDE">
              <w:rPr>
                <w:rFonts w:ascii="Arial" w:hAnsi="Arial" w:cs="Arial"/>
              </w:rPr>
              <w:t>;</w:t>
            </w:r>
            <w:bookmarkEnd w:id="94"/>
          </w:p>
        </w:tc>
      </w:tr>
      <w:tr w:rsidR="006E7788" w14:paraId="3A82ED76" w14:textId="77777777" w:rsidTr="00ED2860">
        <w:tc>
          <w:tcPr>
            <w:tcW w:w="3545" w:type="dxa"/>
          </w:tcPr>
          <w:p w14:paraId="6E6AEE07" w14:textId="77777777" w:rsidR="006E7788" w:rsidRDefault="006E7788" w:rsidP="006E7788">
            <w:pPr>
              <w:pStyle w:val="BodyText"/>
              <w:rPr>
                <w:rFonts w:ascii="Arial" w:hAnsi="Arial" w:cs="Arial"/>
                <w:b/>
                <w:bCs/>
                <w:color w:val="000000"/>
              </w:rPr>
            </w:pPr>
            <w:r>
              <w:rPr>
                <w:rFonts w:ascii="Arial" w:hAnsi="Arial" w:cs="Arial"/>
                <w:b/>
                <w:bCs/>
              </w:rPr>
              <w:t>"Nominated Registered Capacity"</w:t>
            </w:r>
          </w:p>
        </w:tc>
        <w:tc>
          <w:tcPr>
            <w:tcW w:w="6775" w:type="dxa"/>
          </w:tcPr>
          <w:p w14:paraId="173A8166" w14:textId="77777777" w:rsidR="006E7788" w:rsidRDefault="006E7788" w:rsidP="006E7788">
            <w:pPr>
              <w:pStyle w:val="BodyText"/>
              <w:jc w:val="both"/>
              <w:rPr>
                <w:rFonts w:ascii="Arial" w:hAnsi="Arial" w:cs="Arial"/>
                <w:color w:val="000000"/>
              </w:rPr>
            </w:pPr>
            <w:r>
              <w:rPr>
                <w:rFonts w:ascii="Arial" w:hAnsi="Arial" w:cs="Arial"/>
              </w:rPr>
              <w:t>as defined in Appendix 5 of Schedule 3, Part I;</w:t>
            </w:r>
          </w:p>
        </w:tc>
      </w:tr>
      <w:tr w:rsidR="006E7788" w14:paraId="18AF4B84" w14:textId="77777777" w:rsidTr="00ED2860">
        <w:tc>
          <w:tcPr>
            <w:tcW w:w="3545" w:type="dxa"/>
          </w:tcPr>
          <w:p w14:paraId="4BDCA5AD" w14:textId="77777777" w:rsidR="006E7788" w:rsidRPr="000D40DF" w:rsidRDefault="006E7788" w:rsidP="006E7788">
            <w:pPr>
              <w:pStyle w:val="BodyText"/>
              <w:rPr>
                <w:rFonts w:ascii="Arial" w:hAnsi="Arial" w:cs="Arial"/>
                <w:b/>
                <w:bCs/>
              </w:rPr>
            </w:pPr>
            <w:r w:rsidRPr="000D40DF">
              <w:rPr>
                <w:rFonts w:ascii="Arial" w:hAnsi="Arial" w:cs="Arial"/>
                <w:b/>
                <w:bCs/>
                <w:color w:val="000000"/>
                <w:lang w:eastAsia="en-GB"/>
              </w:rPr>
              <w:t>“Non-Final Demand Site”</w:t>
            </w:r>
          </w:p>
        </w:tc>
        <w:tc>
          <w:tcPr>
            <w:tcW w:w="6775" w:type="dxa"/>
          </w:tcPr>
          <w:p w14:paraId="6ACCC792" w14:textId="77777777" w:rsidR="006E7788" w:rsidRPr="000D40DF" w:rsidRDefault="006E7788" w:rsidP="006E7788">
            <w:pPr>
              <w:spacing w:line="235" w:lineRule="atLeast"/>
              <w:rPr>
                <w:rFonts w:ascii="Arial" w:hAnsi="Arial" w:cs="Arial"/>
                <w:color w:val="000000"/>
                <w:lang w:eastAsia="en-GB"/>
              </w:rPr>
            </w:pPr>
            <w:r w:rsidRPr="000D40DF">
              <w:rPr>
                <w:rFonts w:ascii="Arial" w:hAnsi="Arial" w:cs="Arial"/>
                <w:color w:val="000000"/>
                <w:lang w:eastAsia="en-GB"/>
              </w:rPr>
              <w:t xml:space="preserve">Means a </w:t>
            </w:r>
            <w:r w:rsidRPr="000D40DF">
              <w:rPr>
                <w:rFonts w:ascii="Arial" w:hAnsi="Arial" w:cs="Arial"/>
                <w:b/>
                <w:color w:val="000000"/>
                <w:lang w:eastAsia="en-GB"/>
              </w:rPr>
              <w:t>Single Site</w:t>
            </w:r>
            <w:r w:rsidRPr="000D40DF">
              <w:rPr>
                <w:rFonts w:ascii="Arial" w:hAnsi="Arial" w:cs="Arial"/>
                <w:color w:val="000000"/>
                <w:lang w:eastAsia="en-GB"/>
              </w:rPr>
              <w:t xml:space="preserve"> (whether commissioning, operating, maintaining or decommissioning) which is either a;</w:t>
            </w:r>
          </w:p>
          <w:p w14:paraId="4D111131"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bCs/>
                <w:color w:val="000000"/>
                <w:lang w:eastAsia="en-GB"/>
              </w:rPr>
              <w:t>Electricity Storage</w:t>
            </w:r>
            <w:r w:rsidRPr="000D40DF">
              <w:rPr>
                <w:rFonts w:ascii="Arial" w:eastAsia="Times New Roman" w:hAnsi="Arial" w:cs="Arial"/>
                <w:b/>
                <w:color w:val="000000"/>
                <w:lang w:eastAsia="en-GB"/>
              </w:rPr>
              <w:t xml:space="preserve"> Facility</w:t>
            </w:r>
            <w:r w:rsidRPr="000D40DF">
              <w:rPr>
                <w:rFonts w:ascii="Arial" w:eastAsia="Times New Roman" w:hAnsi="Arial" w:cs="Arial"/>
                <w:color w:val="000000"/>
                <w:lang w:eastAsia="en-GB"/>
              </w:rPr>
              <w:t xml:space="preserve"> and/or an </w:t>
            </w:r>
            <w:r w:rsidRPr="000D40DF">
              <w:rPr>
                <w:rFonts w:ascii="Arial" w:eastAsia="Times New Roman" w:hAnsi="Arial" w:cs="Arial"/>
                <w:b/>
                <w:bCs/>
                <w:color w:val="000000"/>
                <w:lang w:eastAsia="en-GB"/>
              </w:rPr>
              <w:t>Electricity Generation Facility</w:t>
            </w:r>
            <w:r w:rsidRPr="000D40DF">
              <w:rPr>
                <w:rFonts w:ascii="Arial" w:eastAsia="Times New Roman" w:hAnsi="Arial" w:cs="Arial"/>
                <w:color w:val="000000"/>
                <w:lang w:eastAsia="en-GB"/>
              </w:rPr>
              <w:t xml:space="preserve"> </w:t>
            </w:r>
          </w:p>
          <w:p w14:paraId="22CD6709" w14:textId="77777777" w:rsidR="006E7788" w:rsidRPr="000D40DF" w:rsidRDefault="006E7788" w:rsidP="00B06914">
            <w:pPr>
              <w:pStyle w:val="ListParagraph"/>
              <w:numPr>
                <w:ilvl w:val="0"/>
                <w:numId w:val="47"/>
              </w:numPr>
              <w:spacing w:after="0" w:line="235" w:lineRule="atLeast"/>
              <w:rPr>
                <w:rFonts w:ascii="Arial" w:eastAsia="Times New Roman" w:hAnsi="Arial" w:cs="Arial"/>
                <w:color w:val="000000"/>
                <w:lang w:eastAsia="en-GB"/>
              </w:rPr>
            </w:pPr>
            <w:r w:rsidRPr="000D40DF">
              <w:rPr>
                <w:rFonts w:ascii="Arial" w:eastAsia="Times New Roman" w:hAnsi="Arial" w:cs="Arial"/>
                <w:b/>
                <w:color w:val="000000"/>
                <w:lang w:eastAsia="en-GB"/>
              </w:rPr>
              <w:t>Eligible Services Facility</w:t>
            </w:r>
            <w:r w:rsidRPr="000D40DF">
              <w:rPr>
                <w:rFonts w:ascii="Arial" w:eastAsia="Times New Roman" w:hAnsi="Arial" w:cs="Arial"/>
                <w:color w:val="000000"/>
                <w:lang w:eastAsia="en-GB"/>
              </w:rPr>
              <w:t xml:space="preserve"> </w:t>
            </w:r>
          </w:p>
          <w:p w14:paraId="3CF67CC4" w14:textId="77777777" w:rsidR="006E7788" w:rsidRPr="000D40DF" w:rsidRDefault="006E7788" w:rsidP="006E7788">
            <w:pPr>
              <w:spacing w:line="235" w:lineRule="atLeast"/>
              <w:rPr>
                <w:rFonts w:ascii="Arial" w:hAnsi="Arial" w:cs="Arial"/>
                <w:color w:val="000000"/>
                <w:lang w:eastAsia="en-GB"/>
              </w:rPr>
            </w:pPr>
          </w:p>
          <w:p w14:paraId="571D4365" w14:textId="77777777" w:rsidR="006E7788" w:rsidRPr="000D40DF" w:rsidRDefault="006E7788" w:rsidP="006E7788">
            <w:pPr>
              <w:pStyle w:val="BodyText"/>
              <w:jc w:val="both"/>
              <w:rPr>
                <w:rFonts w:ascii="Arial" w:hAnsi="Arial" w:cs="Arial"/>
              </w:rPr>
            </w:pPr>
            <w:r w:rsidRPr="000D40DF">
              <w:rPr>
                <w:rFonts w:ascii="Arial" w:hAnsi="Arial" w:cs="Arial"/>
                <w:color w:val="000000"/>
                <w:lang w:eastAsia="en-GB"/>
              </w:rPr>
              <w:t xml:space="preserve">The </w:t>
            </w:r>
            <w:r w:rsidRPr="000D40DF">
              <w:rPr>
                <w:rFonts w:ascii="Arial" w:hAnsi="Arial" w:cs="Arial"/>
                <w:b/>
                <w:color w:val="000000"/>
                <w:lang w:eastAsia="en-GB"/>
              </w:rPr>
              <w:t>Non-Final Demand Site</w:t>
            </w:r>
            <w:r w:rsidRPr="000D40DF">
              <w:rPr>
                <w:rFonts w:ascii="Arial" w:hAnsi="Arial" w:cs="Arial"/>
                <w:color w:val="000000"/>
                <w:lang w:eastAsia="en-GB"/>
              </w:rPr>
              <w:t xml:space="preserve"> shall have an export </w:t>
            </w:r>
            <w:r w:rsidRPr="000D40DF">
              <w:rPr>
                <w:rFonts w:ascii="Arial" w:hAnsi="Arial" w:cs="Arial"/>
                <w:b/>
                <w:bCs/>
                <w:color w:val="000000"/>
                <w:lang w:eastAsia="en-GB"/>
              </w:rPr>
              <w:t>Metering System</w:t>
            </w:r>
            <w:r w:rsidRPr="000D40DF">
              <w:rPr>
                <w:rFonts w:ascii="Arial" w:hAnsi="Arial" w:cs="Arial"/>
                <w:color w:val="000000"/>
                <w:lang w:eastAsia="en-GB"/>
              </w:rPr>
              <w:t xml:space="preserve"> and an import </w:t>
            </w:r>
            <w:r w:rsidRPr="000D40DF">
              <w:rPr>
                <w:rFonts w:ascii="Arial" w:hAnsi="Arial" w:cs="Arial"/>
                <w:b/>
                <w:bCs/>
                <w:color w:val="000000"/>
                <w:lang w:eastAsia="en-GB"/>
              </w:rPr>
              <w:t xml:space="preserve">Metering System </w:t>
            </w:r>
            <w:r w:rsidRPr="000D40DF">
              <w:rPr>
                <w:rFonts w:ascii="Arial" w:hAnsi="Arial" w:cs="Arial"/>
                <w:color w:val="000000"/>
                <w:lang w:eastAsia="en-GB"/>
              </w:rPr>
              <w:t xml:space="preserve">with associated metering equipment which only measures export from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Electricity Storage</w:t>
            </w:r>
            <w:r w:rsidRPr="000D40DF">
              <w:rPr>
                <w:rFonts w:ascii="Arial" w:hAnsi="Arial" w:cs="Arial"/>
                <w:color w:val="000000"/>
                <w:lang w:eastAsia="en-GB"/>
              </w:rPr>
              <w:t xml:space="preserve"> or </w:t>
            </w:r>
            <w:r w:rsidRPr="000D40DF">
              <w:rPr>
                <w:rFonts w:ascii="Arial" w:hAnsi="Arial" w:cs="Arial"/>
                <w:b/>
                <w:color w:val="000000"/>
                <w:lang w:eastAsia="en-GB"/>
              </w:rPr>
              <w:t xml:space="preserve">Eligible Services </w:t>
            </w:r>
            <w:r w:rsidRPr="000D40DF">
              <w:rPr>
                <w:rFonts w:ascii="Arial" w:hAnsi="Arial" w:cs="Arial"/>
                <w:color w:val="000000"/>
                <w:lang w:eastAsia="en-GB"/>
              </w:rPr>
              <w:t xml:space="preserve">and import for, or directly relating to </w:t>
            </w:r>
            <w:r w:rsidRPr="000D40DF">
              <w:rPr>
                <w:rFonts w:ascii="Arial" w:hAnsi="Arial" w:cs="Arial"/>
                <w:b/>
                <w:bCs/>
                <w:color w:val="000000"/>
                <w:lang w:eastAsia="en-GB"/>
              </w:rPr>
              <w:t>Electricity Generation</w:t>
            </w:r>
            <w:r w:rsidRPr="000D40DF">
              <w:rPr>
                <w:rFonts w:ascii="Arial" w:hAnsi="Arial" w:cs="Arial"/>
                <w:color w:val="000000"/>
                <w:lang w:eastAsia="en-GB"/>
              </w:rPr>
              <w:t xml:space="preserve"> and/or </w:t>
            </w:r>
            <w:r w:rsidRPr="000D40DF">
              <w:rPr>
                <w:rFonts w:ascii="Arial" w:hAnsi="Arial" w:cs="Arial"/>
                <w:b/>
                <w:bCs/>
                <w:color w:val="000000"/>
                <w:lang w:eastAsia="en-GB"/>
              </w:rPr>
              <w:t xml:space="preserve">Electricity </w:t>
            </w:r>
            <w:r w:rsidRPr="000D40DF">
              <w:rPr>
                <w:rFonts w:ascii="Arial" w:hAnsi="Arial" w:cs="Arial"/>
                <w:b/>
                <w:bCs/>
                <w:color w:val="000000"/>
                <w:lang w:eastAsia="en-GB"/>
              </w:rPr>
              <w:lastRenderedPageBreak/>
              <w:t xml:space="preserve">Storage </w:t>
            </w:r>
            <w:r w:rsidRPr="000D40DF">
              <w:rPr>
                <w:rFonts w:ascii="Arial" w:hAnsi="Arial" w:cs="Arial"/>
                <w:bCs/>
                <w:color w:val="000000"/>
                <w:lang w:eastAsia="en-GB"/>
              </w:rPr>
              <w:t xml:space="preserve">or </w:t>
            </w:r>
            <w:r w:rsidRPr="000D40DF">
              <w:rPr>
                <w:rFonts w:ascii="Arial" w:hAnsi="Arial" w:cs="Arial"/>
                <w:b/>
                <w:bCs/>
                <w:color w:val="000000"/>
                <w:lang w:eastAsia="en-GB"/>
              </w:rPr>
              <w:t>Eligible Services</w:t>
            </w:r>
            <w:r w:rsidRPr="000D40DF">
              <w:rPr>
                <w:rFonts w:ascii="Arial" w:hAnsi="Arial" w:cs="Arial"/>
                <w:color w:val="000000"/>
                <w:lang w:eastAsia="en-GB"/>
              </w:rPr>
              <w:t xml:space="preserve"> (and not export from another source or import for another activity), which is subject to a </w:t>
            </w:r>
            <w:r w:rsidRPr="000D40DF">
              <w:rPr>
                <w:rFonts w:ascii="Arial" w:hAnsi="Arial" w:cs="Arial"/>
                <w:b/>
                <w:color w:val="000000"/>
                <w:lang w:eastAsia="en-GB"/>
              </w:rPr>
              <w:t>Declaration</w:t>
            </w:r>
            <w:r w:rsidRPr="000D40DF">
              <w:rPr>
                <w:rFonts w:ascii="Arial" w:hAnsi="Arial" w:cs="Arial"/>
                <w:color w:val="000000"/>
                <w:lang w:eastAsia="en-GB"/>
              </w:rPr>
              <w:t>.</w:t>
            </w:r>
          </w:p>
        </w:tc>
      </w:tr>
      <w:tr w:rsidR="006E7788" w14:paraId="230E9790" w14:textId="77777777" w:rsidTr="00ED2860">
        <w:tc>
          <w:tcPr>
            <w:tcW w:w="3545" w:type="dxa"/>
          </w:tcPr>
          <w:p w14:paraId="17F0C7EB" w14:textId="77777777" w:rsidR="006E7788" w:rsidRDefault="006E7788" w:rsidP="006E7788">
            <w:pPr>
              <w:pStyle w:val="BodyText"/>
              <w:rPr>
                <w:rFonts w:ascii="Arial" w:hAnsi="Arial" w:cs="Arial"/>
                <w:b/>
                <w:bCs/>
              </w:rPr>
            </w:pPr>
            <w:r>
              <w:rPr>
                <w:rFonts w:ascii="Arial" w:hAnsi="Arial" w:cs="Arial"/>
                <w:b/>
                <w:bCs/>
              </w:rPr>
              <w:lastRenderedPageBreak/>
              <w:t>"Non- Performing Party"</w:t>
            </w:r>
          </w:p>
        </w:tc>
        <w:tc>
          <w:tcPr>
            <w:tcW w:w="6775" w:type="dxa"/>
          </w:tcPr>
          <w:p w14:paraId="0B32485C" w14:textId="77777777" w:rsidR="006E7788" w:rsidRDefault="006E7788" w:rsidP="006E7788">
            <w:pPr>
              <w:pStyle w:val="BodyText"/>
              <w:jc w:val="both"/>
              <w:rPr>
                <w:rFonts w:ascii="Arial" w:hAnsi="Arial" w:cs="Arial"/>
              </w:rPr>
            </w:pPr>
            <w:r>
              <w:rPr>
                <w:rFonts w:ascii="Arial" w:hAnsi="Arial" w:cs="Arial"/>
              </w:rPr>
              <w:t xml:space="preserve">as defined in Paragraph 6.19; </w:t>
            </w:r>
          </w:p>
        </w:tc>
      </w:tr>
      <w:tr w:rsidR="006E7788" w14:paraId="5CCC6000" w14:textId="77777777" w:rsidTr="00ED2860">
        <w:tc>
          <w:tcPr>
            <w:tcW w:w="3545" w:type="dxa"/>
          </w:tcPr>
          <w:p w14:paraId="01D93440" w14:textId="77777777" w:rsidR="006E7788" w:rsidRDefault="006E7788" w:rsidP="006E7788">
            <w:pPr>
              <w:pStyle w:val="BodyText"/>
              <w:rPr>
                <w:rFonts w:ascii="Arial" w:hAnsi="Arial" w:cs="Arial"/>
                <w:b/>
                <w:bCs/>
              </w:rPr>
            </w:pPr>
            <w:r>
              <w:rPr>
                <w:rFonts w:ascii="Arial" w:hAnsi="Arial" w:cs="Arial"/>
                <w:b/>
                <w:bCs/>
              </w:rPr>
              <w:t>"Non-Embedded Customer"</w:t>
            </w:r>
          </w:p>
        </w:tc>
        <w:tc>
          <w:tcPr>
            <w:tcW w:w="6775" w:type="dxa"/>
          </w:tcPr>
          <w:p w14:paraId="04B632ED"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Customer</w:t>
            </w:r>
            <w:r>
              <w:rPr>
                <w:rFonts w:ascii="Arial" w:hAnsi="Arial" w:cs="Arial"/>
              </w:rPr>
              <w:t xml:space="preserve"> except for a </w:t>
            </w:r>
            <w:r>
              <w:rPr>
                <w:rFonts w:ascii="Arial" w:hAnsi="Arial" w:cs="Arial"/>
                <w:b/>
              </w:rPr>
              <w:t>Public Distribution System Operator</w:t>
            </w:r>
            <w:r>
              <w:rPr>
                <w:rFonts w:ascii="Arial" w:hAnsi="Arial" w:cs="Arial"/>
              </w:rPr>
              <w:t xml:space="preserve"> receiving electricity direct from the </w:t>
            </w:r>
            <w:r>
              <w:rPr>
                <w:rFonts w:ascii="Arial" w:hAnsi="Arial" w:cs="Arial"/>
                <w:b/>
              </w:rPr>
              <w:t>National Electricity Transmission System</w:t>
            </w:r>
            <w:r>
              <w:rPr>
                <w:rFonts w:ascii="Arial" w:hAnsi="Arial" w:cs="Arial"/>
              </w:rPr>
              <w:t xml:space="preserve"> irrespective of from whom it is supplied;</w:t>
            </w:r>
          </w:p>
        </w:tc>
      </w:tr>
      <w:tr w:rsidR="006E7788" w14:paraId="0DF38276" w14:textId="77777777" w:rsidTr="00ED2860">
        <w:tc>
          <w:tcPr>
            <w:tcW w:w="3545" w:type="dxa"/>
          </w:tcPr>
          <w:p w14:paraId="278BCFC9" w14:textId="77777777" w:rsidR="006E7788" w:rsidRDefault="006E7788" w:rsidP="006E7788">
            <w:pPr>
              <w:pStyle w:val="BodyText"/>
              <w:rPr>
                <w:rFonts w:ascii="Arial" w:hAnsi="Arial" w:cs="Arial"/>
                <w:b/>
                <w:bCs/>
              </w:rPr>
            </w:pPr>
            <w:r>
              <w:rPr>
                <w:rFonts w:ascii="Arial" w:hAnsi="Arial" w:cs="Arial"/>
                <w:b/>
                <w:bCs/>
              </w:rPr>
              <w:t>“Non-Embedded User”</w:t>
            </w:r>
          </w:p>
        </w:tc>
        <w:tc>
          <w:tcPr>
            <w:tcW w:w="6775" w:type="dxa"/>
          </w:tcPr>
          <w:p w14:paraId="39AF1CE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User</w:t>
            </w:r>
            <w:r>
              <w:rPr>
                <w:rFonts w:ascii="Arial" w:hAnsi="Arial" w:cs="Arial"/>
              </w:rPr>
              <w:t xml:space="preserve">, except for a </w:t>
            </w:r>
            <w:r>
              <w:rPr>
                <w:rFonts w:ascii="Arial" w:hAnsi="Arial" w:cs="Arial"/>
                <w:b/>
                <w:bCs/>
              </w:rPr>
              <w:t>Public Distribution System</w:t>
            </w:r>
            <w:r>
              <w:rPr>
                <w:rFonts w:ascii="Arial" w:hAnsi="Arial" w:cs="Arial"/>
              </w:rPr>
              <w:t xml:space="preserve"> </w:t>
            </w:r>
            <w:r>
              <w:rPr>
                <w:rFonts w:ascii="Arial" w:hAnsi="Arial" w:cs="Arial"/>
                <w:b/>
                <w:bCs/>
              </w:rPr>
              <w:t>Operator</w:t>
            </w:r>
            <w:r>
              <w:rPr>
                <w:rFonts w:ascii="Arial" w:hAnsi="Arial" w:cs="Arial"/>
              </w:rPr>
              <w:t xml:space="preserve">, receiving electricity direct from the </w:t>
            </w:r>
            <w:r>
              <w:rPr>
                <w:rFonts w:ascii="Arial" w:hAnsi="Arial" w:cs="Arial"/>
                <w:b/>
                <w:bCs/>
              </w:rPr>
              <w:t>National Electricity Transmission System</w:t>
            </w:r>
            <w:r>
              <w:rPr>
                <w:rFonts w:ascii="Arial" w:hAnsi="Arial" w:cs="Arial"/>
              </w:rPr>
              <w:t xml:space="preserve"> irrespective of from whom it is supplied;</w:t>
            </w:r>
          </w:p>
        </w:tc>
      </w:tr>
      <w:tr w:rsidR="006E7788" w14:paraId="0ED45F83" w14:textId="77777777" w:rsidTr="00ED2860">
        <w:tc>
          <w:tcPr>
            <w:tcW w:w="3545" w:type="dxa"/>
          </w:tcPr>
          <w:p w14:paraId="51E0AE7A" w14:textId="77777777" w:rsidR="006E7788" w:rsidRDefault="006E7788" w:rsidP="006E7788">
            <w:pPr>
              <w:pStyle w:val="BodyText"/>
              <w:rPr>
                <w:rFonts w:ascii="Arial" w:hAnsi="Arial" w:cs="Arial"/>
                <w:b/>
                <w:bCs/>
              </w:rPr>
            </w:pPr>
            <w:r>
              <w:rPr>
                <w:rFonts w:ascii="Arial" w:hAnsi="Arial" w:cs="Arial"/>
                <w:b/>
                <w:bCs/>
              </w:rPr>
              <w:t>"Non Standard Boundary"</w:t>
            </w:r>
          </w:p>
        </w:tc>
        <w:tc>
          <w:tcPr>
            <w:tcW w:w="6775" w:type="dxa"/>
          </w:tcPr>
          <w:p w14:paraId="33924E58" w14:textId="77777777" w:rsidR="006E7788" w:rsidRDefault="006E7788" w:rsidP="006E7788">
            <w:pPr>
              <w:spacing w:after="240"/>
              <w:jc w:val="both"/>
              <w:rPr>
                <w:rFonts w:ascii="Arial" w:hAnsi="Arial" w:cs="Arial"/>
              </w:rPr>
            </w:pPr>
            <w:r>
              <w:rPr>
                <w:rFonts w:ascii="Arial" w:hAnsi="Arial" w:cs="Arial"/>
              </w:rPr>
              <w:t xml:space="preserve">where the division of ownership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is contrary to the principles of ownership set out in </w:t>
            </w:r>
            <w:r>
              <w:rPr>
                <w:rFonts w:ascii="Arial" w:hAnsi="Arial" w:cs="Arial"/>
                <w:b/>
              </w:rPr>
              <w:t>CUSC</w:t>
            </w:r>
            <w:r>
              <w:rPr>
                <w:rFonts w:ascii="Arial" w:hAnsi="Arial" w:cs="Arial"/>
              </w:rPr>
              <w:t xml:space="preserve"> Paragraph 2.12;</w:t>
            </w:r>
          </w:p>
        </w:tc>
      </w:tr>
      <w:tr w:rsidR="006E7788" w14:paraId="299891D5" w14:textId="77777777" w:rsidTr="00ED2860">
        <w:tc>
          <w:tcPr>
            <w:tcW w:w="3545" w:type="dxa"/>
          </w:tcPr>
          <w:p w14:paraId="0460DA64" w14:textId="77777777" w:rsidR="006E7788" w:rsidRDefault="006E7788" w:rsidP="006E7788">
            <w:pPr>
              <w:rPr>
                <w:rFonts w:ascii="Arial" w:hAnsi="Arial" w:cs="Arial"/>
                <w:b/>
                <w:bCs/>
              </w:rPr>
            </w:pPr>
            <w:r>
              <w:rPr>
                <w:rFonts w:ascii="Arial" w:hAnsi="Arial" w:cs="Arial"/>
                <w:b/>
                <w:bCs/>
              </w:rPr>
              <w:t>"Non-Synchronous Generating Unit"</w:t>
            </w:r>
          </w:p>
        </w:tc>
        <w:tc>
          <w:tcPr>
            <w:tcW w:w="6775" w:type="dxa"/>
          </w:tcPr>
          <w:p w14:paraId="12A6F1D7" w14:textId="77777777" w:rsidR="006E7788" w:rsidRDefault="006E7788" w:rsidP="006E7788">
            <w:pPr>
              <w:spacing w:after="24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AA092D7" w14:textId="77777777" w:rsidTr="00ED2860">
        <w:tc>
          <w:tcPr>
            <w:tcW w:w="3545" w:type="dxa"/>
          </w:tcPr>
          <w:p w14:paraId="5D1F7237" w14:textId="77777777" w:rsidR="006E7788" w:rsidRDefault="006E7788" w:rsidP="006E7788">
            <w:pPr>
              <w:rPr>
                <w:rFonts w:ascii="Arial" w:hAnsi="Arial" w:cs="Arial"/>
                <w:b/>
                <w:bCs/>
              </w:rPr>
            </w:pPr>
            <w:r>
              <w:rPr>
                <w:rFonts w:ascii="Arial" w:hAnsi="Arial" w:cs="Arial"/>
                <w:b/>
                <w:bCs/>
              </w:rPr>
              <w:t>"Notice of Drawing"</w:t>
            </w:r>
          </w:p>
        </w:tc>
        <w:tc>
          <w:tcPr>
            <w:tcW w:w="6775" w:type="dxa"/>
          </w:tcPr>
          <w:p w14:paraId="1A6DA005" w14:textId="77777777" w:rsidR="006E7788" w:rsidRDefault="006E7788" w:rsidP="006E7788">
            <w:pPr>
              <w:spacing w:after="240"/>
              <w:jc w:val="both"/>
              <w:rPr>
                <w:rFonts w:ascii="Arial" w:hAnsi="Arial" w:cs="Arial"/>
              </w:rPr>
            </w:pPr>
            <w:r>
              <w:rPr>
                <w:rFonts w:ascii="Arial" w:hAnsi="Arial" w:cs="Arial"/>
              </w:rPr>
              <w:t xml:space="preserve">a notice of drawing signed by or on behalf of </w:t>
            </w:r>
            <w:r>
              <w:rPr>
                <w:rFonts w:ascii="Arial" w:hAnsi="Arial" w:cs="Arial"/>
                <w:b/>
                <w:bCs/>
              </w:rPr>
              <w:t xml:space="preserve">The Company </w:t>
            </w:r>
            <w:r>
              <w:rPr>
                <w:rFonts w:ascii="Arial" w:hAnsi="Arial" w:cs="Arial"/>
              </w:rPr>
              <w:t xml:space="preserve">substantially in the form set out in Exhibit N to the </w:t>
            </w:r>
            <w:r>
              <w:rPr>
                <w:rFonts w:ascii="Arial" w:hAnsi="Arial" w:cs="Arial"/>
                <w:b/>
              </w:rPr>
              <w:t>CUSC</w:t>
            </w:r>
            <w:r>
              <w:rPr>
                <w:rFonts w:ascii="Arial" w:hAnsi="Arial" w:cs="Arial"/>
              </w:rPr>
              <w:t>;</w:t>
            </w:r>
          </w:p>
        </w:tc>
      </w:tr>
      <w:tr w:rsidR="006E7788" w14:paraId="0569D2ED" w14:textId="77777777" w:rsidTr="00ED2860">
        <w:tc>
          <w:tcPr>
            <w:tcW w:w="3545" w:type="dxa"/>
            <w:shd w:val="clear" w:color="auto" w:fill="auto"/>
          </w:tcPr>
          <w:p w14:paraId="7D2E36B1" w14:textId="698866CE" w:rsidR="006E7788" w:rsidRPr="00416BDE" w:rsidRDefault="006E7788" w:rsidP="006E7788">
            <w:pPr>
              <w:pStyle w:val="BodyText"/>
              <w:rPr>
                <w:rFonts w:ascii="Arial" w:hAnsi="Arial" w:cs="Arial"/>
                <w:b/>
                <w:bCs/>
              </w:rPr>
            </w:pPr>
            <w:bookmarkStart w:id="95" w:name="_BPDCI_110"/>
            <w:r w:rsidRPr="00416BDE">
              <w:rPr>
                <w:rFonts w:ascii="Arial" w:hAnsi="Arial" w:cs="Arial"/>
                <w:b/>
                <w:bCs/>
              </w:rPr>
              <w:t>"Notification Date"</w:t>
            </w:r>
            <w:bookmarkEnd w:id="95"/>
          </w:p>
        </w:tc>
        <w:tc>
          <w:tcPr>
            <w:tcW w:w="6775" w:type="dxa"/>
            <w:shd w:val="clear" w:color="auto" w:fill="auto"/>
          </w:tcPr>
          <w:p w14:paraId="70F5166A" w14:textId="77777777" w:rsidR="006E7788" w:rsidRPr="00416BDE" w:rsidRDefault="006E7788" w:rsidP="006E7788">
            <w:pPr>
              <w:pStyle w:val="BodyText"/>
              <w:jc w:val="both"/>
              <w:rPr>
                <w:rFonts w:ascii="Arial" w:hAnsi="Arial" w:cs="Arial"/>
              </w:rPr>
            </w:pPr>
            <w:bookmarkStart w:id="96" w:name="_BPDCI_111"/>
            <w:r w:rsidRPr="00416BDE">
              <w:rPr>
                <w:rFonts w:ascii="Arial" w:hAnsi="Arial" w:cs="Arial"/>
              </w:rPr>
              <w:t xml:space="preserve">as defined in the </w:t>
            </w:r>
            <w:r w:rsidRPr="00416BDE">
              <w:rPr>
                <w:rFonts w:ascii="Arial" w:hAnsi="Arial" w:cs="Arial"/>
                <w:b/>
              </w:rPr>
              <w:t>Balancing</w:t>
            </w:r>
            <w:r w:rsidRPr="00416BDE">
              <w:rPr>
                <w:rFonts w:ascii="Arial" w:hAnsi="Arial" w:cs="Arial"/>
              </w:rPr>
              <w:t xml:space="preserve"> </w:t>
            </w:r>
            <w:r w:rsidRPr="00416BDE">
              <w:rPr>
                <w:rFonts w:ascii="Arial" w:hAnsi="Arial" w:cs="Arial"/>
                <w:b/>
              </w:rPr>
              <w:t>and</w:t>
            </w:r>
            <w:r w:rsidRPr="00416BDE">
              <w:rPr>
                <w:rFonts w:ascii="Arial" w:hAnsi="Arial" w:cs="Arial"/>
              </w:rPr>
              <w:t xml:space="preserve"> </w:t>
            </w:r>
            <w:r w:rsidRPr="00416BDE">
              <w:rPr>
                <w:rFonts w:ascii="Arial" w:hAnsi="Arial" w:cs="Arial"/>
                <w:b/>
              </w:rPr>
              <w:t>Settlement Code</w:t>
            </w:r>
            <w:r w:rsidRPr="00416BDE">
              <w:rPr>
                <w:rFonts w:ascii="Arial" w:hAnsi="Arial" w:cs="Arial"/>
              </w:rPr>
              <w:t>;</w:t>
            </w:r>
            <w:bookmarkEnd w:id="96"/>
          </w:p>
        </w:tc>
      </w:tr>
      <w:tr w:rsidR="006E7788" w14:paraId="103B6615" w14:textId="77777777" w:rsidTr="00ED2860">
        <w:trPr>
          <w:trHeight w:val="971"/>
        </w:trPr>
        <w:tc>
          <w:tcPr>
            <w:tcW w:w="3545" w:type="dxa"/>
          </w:tcPr>
          <w:p w14:paraId="763B93BC" w14:textId="65CA1EB2" w:rsidR="006E7788" w:rsidRDefault="006E7788" w:rsidP="006772B6">
            <w:pPr>
              <w:pStyle w:val="BodyText"/>
              <w:rPr>
                <w:rFonts w:ascii="Arial" w:hAnsi="Arial" w:cs="Arial"/>
                <w:b/>
                <w:bCs/>
                <w:strike/>
                <w:color w:val="FF0000"/>
              </w:rPr>
            </w:pPr>
            <w:r>
              <w:rPr>
                <w:rFonts w:ascii="Arial" w:hAnsi="Arial" w:cs="Arial"/>
                <w:b/>
                <w:bCs/>
              </w:rPr>
              <w:t>"Notification of Circuit Outage"</w:t>
            </w:r>
            <w:bookmarkStart w:id="97" w:name="_BPDCD_113"/>
          </w:p>
        </w:tc>
        <w:bookmarkEnd w:id="97"/>
        <w:tc>
          <w:tcPr>
            <w:tcW w:w="6775" w:type="dxa"/>
          </w:tcPr>
          <w:p w14:paraId="669F8197" w14:textId="77777777" w:rsidR="006E7788" w:rsidRDefault="006E7788" w:rsidP="006E7788">
            <w:pPr>
              <w:pStyle w:val="BodyText"/>
              <w:spacing w:before="120" w:after="120"/>
              <w:jc w:val="both"/>
              <w:rPr>
                <w:rFonts w:ascii="Arial" w:hAnsi="Arial" w:cs="Arial"/>
                <w:strike/>
                <w:color w:val="FF0000"/>
              </w:rPr>
            </w:pPr>
            <w:r>
              <w:rPr>
                <w:rFonts w:ascii="Arial" w:hAnsi="Arial" w:cs="Arial"/>
              </w:rPr>
              <w:t>as defined in the relevant</w:t>
            </w:r>
            <w:r>
              <w:rPr>
                <w:rFonts w:ascii="Arial" w:hAnsi="Arial" w:cs="Arial"/>
                <w:b/>
              </w:rPr>
              <w:t xml:space="preserve"> Bilateral Connection Agreement </w:t>
            </w:r>
            <w:r>
              <w:rPr>
                <w:rFonts w:ascii="Arial" w:hAnsi="Arial" w:cs="Arial"/>
              </w:rPr>
              <w:t>or</w:t>
            </w:r>
            <w:r>
              <w:rPr>
                <w:rFonts w:ascii="Arial" w:hAnsi="Arial" w:cs="Arial"/>
                <w:b/>
              </w:rPr>
              <w:t xml:space="preserve"> Bilateral Embedded Generation Agreement</w:t>
            </w:r>
            <w:r>
              <w:rPr>
                <w:rFonts w:ascii="Arial" w:hAnsi="Arial" w:cs="Arial"/>
              </w:rPr>
              <w:t>;</w:t>
            </w:r>
          </w:p>
        </w:tc>
      </w:tr>
      <w:tr w:rsidR="006E7788" w14:paraId="38F10BDE" w14:textId="77777777" w:rsidTr="00ED2860">
        <w:tc>
          <w:tcPr>
            <w:tcW w:w="3545" w:type="dxa"/>
            <w:shd w:val="clear" w:color="auto" w:fill="auto"/>
          </w:tcPr>
          <w:p w14:paraId="51C80081" w14:textId="547BC9BC" w:rsidR="006E7788" w:rsidRPr="0019675B" w:rsidRDefault="006E7788" w:rsidP="006E7788">
            <w:pPr>
              <w:pStyle w:val="BodyText"/>
              <w:rPr>
                <w:rFonts w:ascii="Arial" w:hAnsi="Arial" w:cs="Arial"/>
                <w:b/>
                <w:bCs/>
              </w:rPr>
            </w:pPr>
            <w:bookmarkStart w:id="98" w:name="_BPDCI_115"/>
            <w:r w:rsidRPr="0019675B">
              <w:rPr>
                <w:rFonts w:ascii="Arial" w:hAnsi="Arial" w:cs="Arial"/>
                <w:b/>
                <w:bCs/>
              </w:rPr>
              <w:t>"Notification of Circuit Restriction"</w:t>
            </w:r>
            <w:bookmarkEnd w:id="98"/>
          </w:p>
          <w:p w14:paraId="00C83CA5" w14:textId="77777777" w:rsidR="006E7788" w:rsidRPr="0019675B" w:rsidRDefault="006E7788" w:rsidP="006E7788">
            <w:pPr>
              <w:pStyle w:val="BodyText"/>
              <w:rPr>
                <w:rFonts w:ascii="Arial" w:hAnsi="Arial" w:cs="Arial"/>
                <w:b/>
                <w:bCs/>
              </w:rPr>
            </w:pPr>
          </w:p>
        </w:tc>
        <w:tc>
          <w:tcPr>
            <w:tcW w:w="6775" w:type="dxa"/>
            <w:shd w:val="clear" w:color="auto" w:fill="auto"/>
          </w:tcPr>
          <w:p w14:paraId="1CCB2903" w14:textId="77777777" w:rsidR="006E7788" w:rsidRPr="0019675B" w:rsidRDefault="006E7788" w:rsidP="006E7788">
            <w:pPr>
              <w:pStyle w:val="BodyText"/>
              <w:jc w:val="both"/>
              <w:rPr>
                <w:rFonts w:ascii="Arial" w:hAnsi="Arial" w:cs="Arial"/>
                <w:b/>
              </w:rPr>
            </w:pPr>
            <w:bookmarkStart w:id="99" w:name="_BPDCI_116"/>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99"/>
          </w:p>
        </w:tc>
      </w:tr>
      <w:tr w:rsidR="006E7788" w14:paraId="090856BC" w14:textId="77777777" w:rsidTr="00ED2860">
        <w:tc>
          <w:tcPr>
            <w:tcW w:w="3545" w:type="dxa"/>
            <w:shd w:val="clear" w:color="auto" w:fill="auto"/>
          </w:tcPr>
          <w:p w14:paraId="12611656" w14:textId="77777777" w:rsidR="006E7788" w:rsidRDefault="006E7788" w:rsidP="006E7788">
            <w:pPr>
              <w:jc w:val="both"/>
              <w:rPr>
                <w:rFonts w:ascii="Arial" w:hAnsi="Arial" w:cs="Arial"/>
                <w:szCs w:val="22"/>
              </w:rPr>
            </w:pPr>
            <w:r>
              <w:rPr>
                <w:rFonts w:ascii="Arial" w:hAnsi="Arial" w:cs="Arial"/>
                <w:szCs w:val="22"/>
              </w:rPr>
              <w:t>“</w:t>
            </w:r>
            <w:r w:rsidRPr="002D58AB">
              <w:rPr>
                <w:rFonts w:ascii="Arial" w:hAnsi="Arial" w:cs="Arial"/>
                <w:b/>
                <w:szCs w:val="22"/>
              </w:rPr>
              <w:t>Notification of</w:t>
            </w:r>
            <w:r>
              <w:rPr>
                <w:rFonts w:ascii="Arial" w:hAnsi="Arial" w:cs="Arial"/>
                <w:szCs w:val="22"/>
              </w:rPr>
              <w:t xml:space="preserve"> </w:t>
            </w:r>
            <w:r w:rsidRPr="00B90D6A">
              <w:rPr>
                <w:rFonts w:ascii="Arial" w:hAnsi="Arial" w:cs="Arial"/>
                <w:b/>
                <w:szCs w:val="22"/>
              </w:rPr>
              <w:t>Fi</w:t>
            </w:r>
            <w:r>
              <w:rPr>
                <w:rFonts w:ascii="Arial" w:hAnsi="Arial" w:cs="Arial"/>
                <w:b/>
                <w:szCs w:val="22"/>
              </w:rPr>
              <w:t>xed</w:t>
            </w:r>
            <w:r w:rsidRPr="00B90D6A">
              <w:rPr>
                <w:rFonts w:ascii="Arial" w:hAnsi="Arial" w:cs="Arial"/>
                <w:b/>
                <w:szCs w:val="22"/>
              </w:rPr>
              <w:t xml:space="preserve"> </w:t>
            </w:r>
            <w:r>
              <w:rPr>
                <w:rFonts w:ascii="Arial" w:hAnsi="Arial" w:cs="Arial"/>
                <w:b/>
                <w:szCs w:val="22"/>
              </w:rPr>
              <w:t>Attributable Works</w:t>
            </w:r>
            <w:r w:rsidRPr="002069CF">
              <w:rPr>
                <w:rFonts w:ascii="Arial" w:hAnsi="Arial" w:cs="Arial"/>
                <w:b/>
                <w:szCs w:val="22"/>
              </w:rPr>
              <w:t xml:space="preserve"> Cancellation Charge</w:t>
            </w:r>
            <w:r>
              <w:rPr>
                <w:rFonts w:ascii="Arial" w:hAnsi="Arial" w:cs="Arial"/>
                <w:szCs w:val="22"/>
              </w:rPr>
              <w:t>”</w:t>
            </w:r>
          </w:p>
        </w:tc>
        <w:tc>
          <w:tcPr>
            <w:tcW w:w="6775" w:type="dxa"/>
            <w:shd w:val="clear" w:color="auto" w:fill="auto"/>
          </w:tcPr>
          <w:p w14:paraId="31A29265" w14:textId="77777777" w:rsidR="006E7788" w:rsidRDefault="006E7788" w:rsidP="006E7788">
            <w:pPr>
              <w:jc w:val="both"/>
              <w:rPr>
                <w:rFonts w:ascii="Arial" w:hAnsi="Arial" w:cs="Arial"/>
                <w:b/>
                <w:szCs w:val="22"/>
              </w:rPr>
            </w:pPr>
            <w:r w:rsidRPr="00282EF5">
              <w:rPr>
                <w:rFonts w:ascii="Arial" w:hAnsi="Arial" w:cs="Arial"/>
                <w:szCs w:val="22"/>
              </w:rPr>
              <w:t xml:space="preserve">the </w:t>
            </w:r>
            <w:r>
              <w:rPr>
                <w:rFonts w:ascii="Arial" w:hAnsi="Arial" w:cs="Arial"/>
                <w:szCs w:val="22"/>
              </w:rPr>
              <w:t xml:space="preserve">notification </w:t>
            </w:r>
            <w:r w:rsidRPr="00282EF5">
              <w:rPr>
                <w:rFonts w:ascii="Arial" w:hAnsi="Arial" w:cs="Arial"/>
                <w:szCs w:val="22"/>
              </w:rPr>
              <w:t xml:space="preserve">issued by </w:t>
            </w:r>
            <w:r w:rsidRPr="00282EF5">
              <w:rPr>
                <w:rFonts w:ascii="Arial" w:hAnsi="Arial" w:cs="Arial"/>
                <w:b/>
                <w:szCs w:val="22"/>
              </w:rPr>
              <w:t>The Company</w:t>
            </w:r>
            <w:r w:rsidRPr="00282EF5">
              <w:rPr>
                <w:rFonts w:ascii="Arial" w:hAnsi="Arial" w:cs="Arial"/>
                <w:szCs w:val="22"/>
              </w:rPr>
              <w:t xml:space="preserve"> to a </w:t>
            </w:r>
            <w:r w:rsidRPr="00282EF5">
              <w:rPr>
                <w:rFonts w:ascii="Arial" w:hAnsi="Arial" w:cs="Arial"/>
                <w:b/>
                <w:szCs w:val="22"/>
              </w:rPr>
              <w:t>User</w:t>
            </w:r>
            <w:r w:rsidRPr="00B45B12">
              <w:rPr>
                <w:rFonts w:ascii="Arial" w:hAnsi="Arial" w:cs="Arial"/>
                <w:szCs w:val="22"/>
              </w:rPr>
              <w:t>,</w:t>
            </w:r>
            <w:r w:rsidRPr="00282EF5">
              <w:rPr>
                <w:rFonts w:ascii="Arial" w:hAnsi="Arial" w:cs="Arial"/>
                <w:szCs w:val="22"/>
              </w:rPr>
              <w:t xml:space="preserve"> in accordance with </w:t>
            </w:r>
            <w:r>
              <w:rPr>
                <w:rFonts w:ascii="Arial" w:hAnsi="Arial" w:cs="Arial"/>
              </w:rPr>
              <w:t xml:space="preserve">Part Two of </w:t>
            </w:r>
            <w:r w:rsidRPr="0000119F">
              <w:rPr>
                <w:rFonts w:ascii="Arial" w:hAnsi="Arial" w:cs="Arial"/>
              </w:rPr>
              <w:t xml:space="preserve">the </w:t>
            </w:r>
            <w:r w:rsidRPr="0000119F">
              <w:rPr>
                <w:rFonts w:ascii="Arial" w:hAnsi="Arial" w:cs="Arial"/>
                <w:b/>
              </w:rPr>
              <w:t>User Commitment</w:t>
            </w:r>
            <w:r w:rsidRPr="0000119F">
              <w:rPr>
                <w:rFonts w:ascii="Arial" w:hAnsi="Arial" w:cs="Arial"/>
              </w:rPr>
              <w:t xml:space="preserve"> </w:t>
            </w:r>
            <w:r w:rsidRPr="0000119F">
              <w:rPr>
                <w:rFonts w:ascii="Arial" w:hAnsi="Arial" w:cs="Arial"/>
                <w:b/>
              </w:rPr>
              <w:t>Methodology</w:t>
            </w:r>
            <w:r w:rsidRPr="00282EF5">
              <w:rPr>
                <w:rFonts w:ascii="Arial" w:hAnsi="Arial" w:cs="Arial"/>
                <w:szCs w:val="22"/>
              </w:rPr>
              <w:t xml:space="preserve"> showing the </w:t>
            </w:r>
            <w:r w:rsidRPr="00CC1E0D">
              <w:rPr>
                <w:rFonts w:ascii="Arial" w:hAnsi="Arial" w:cs="Arial"/>
                <w:b/>
                <w:szCs w:val="22"/>
              </w:rPr>
              <w:t xml:space="preserve">Fixed </w:t>
            </w:r>
            <w:r>
              <w:rPr>
                <w:rFonts w:ascii="Arial" w:hAnsi="Arial" w:cs="Arial"/>
                <w:b/>
                <w:szCs w:val="22"/>
              </w:rPr>
              <w:t>Attributable Works</w:t>
            </w:r>
            <w:r w:rsidRPr="002069CF">
              <w:rPr>
                <w:rFonts w:ascii="Arial" w:hAnsi="Arial" w:cs="Arial"/>
                <w:b/>
                <w:szCs w:val="22"/>
              </w:rPr>
              <w:t xml:space="preserve"> Cancellation</w:t>
            </w:r>
            <w:r>
              <w:rPr>
                <w:rFonts w:ascii="Arial" w:hAnsi="Arial" w:cs="Arial"/>
                <w:b/>
                <w:szCs w:val="22"/>
              </w:rPr>
              <w:t xml:space="preserve"> Charge</w:t>
            </w:r>
            <w:r w:rsidRPr="002069CF">
              <w:rPr>
                <w:rFonts w:ascii="Arial" w:hAnsi="Arial" w:cs="Arial"/>
                <w:b/>
                <w:szCs w:val="22"/>
              </w:rPr>
              <w:t xml:space="preserve"> </w:t>
            </w:r>
            <w:r w:rsidRPr="00282EF5">
              <w:rPr>
                <w:rFonts w:ascii="Arial" w:hAnsi="Arial" w:cs="Arial"/>
                <w:szCs w:val="22"/>
              </w:rPr>
              <w:t>such statement to be in substantial</w:t>
            </w:r>
            <w:r>
              <w:rPr>
                <w:rFonts w:ascii="Arial" w:hAnsi="Arial" w:cs="Arial"/>
                <w:szCs w:val="22"/>
              </w:rPr>
              <w:t>ly the form set out in Exhibit MM3</w:t>
            </w:r>
            <w:r w:rsidRPr="00282EF5">
              <w:rPr>
                <w:rFonts w:ascii="Arial" w:hAnsi="Arial" w:cs="Arial"/>
                <w:szCs w:val="22"/>
              </w:rPr>
              <w:t xml:space="preserve"> to the </w:t>
            </w:r>
            <w:r w:rsidRPr="00282EF5">
              <w:rPr>
                <w:rFonts w:ascii="Arial" w:hAnsi="Arial" w:cs="Arial"/>
                <w:b/>
                <w:szCs w:val="22"/>
              </w:rPr>
              <w:t>CUSC</w:t>
            </w:r>
            <w:r w:rsidRPr="00282EF5">
              <w:rPr>
                <w:rFonts w:ascii="Arial" w:hAnsi="Arial" w:cs="Arial"/>
                <w:szCs w:val="22"/>
              </w:rPr>
              <w:t>;</w:t>
            </w:r>
          </w:p>
          <w:p w14:paraId="44D70C86" w14:textId="77777777" w:rsidR="006E7788" w:rsidRPr="0000119F" w:rsidRDefault="006E7788" w:rsidP="006E7788">
            <w:pPr>
              <w:jc w:val="both"/>
              <w:rPr>
                <w:rFonts w:ascii="Arial" w:hAnsi="Arial" w:cs="Arial"/>
                <w:szCs w:val="22"/>
              </w:rPr>
            </w:pPr>
          </w:p>
        </w:tc>
      </w:tr>
      <w:tr w:rsidR="006E7788" w14:paraId="3EC4A940" w14:textId="77777777" w:rsidTr="00ED2860">
        <w:tc>
          <w:tcPr>
            <w:tcW w:w="3545" w:type="dxa"/>
            <w:shd w:val="clear" w:color="auto" w:fill="auto"/>
          </w:tcPr>
          <w:p w14:paraId="1FF42CE9" w14:textId="0239A7B9" w:rsidR="006E7788" w:rsidRPr="0019675B" w:rsidRDefault="006E7788" w:rsidP="006E7788">
            <w:pPr>
              <w:pStyle w:val="BodyText"/>
              <w:rPr>
                <w:rFonts w:ascii="Arial" w:hAnsi="Arial" w:cs="Arial"/>
                <w:b/>
                <w:bCs/>
              </w:rPr>
            </w:pPr>
            <w:bookmarkStart w:id="100" w:name="_BPDCI_117"/>
            <w:r w:rsidRPr="0019675B">
              <w:rPr>
                <w:rFonts w:ascii="Arial" w:hAnsi="Arial" w:cs="Arial"/>
                <w:b/>
                <w:bCs/>
              </w:rPr>
              <w:t>"Notification of Restrictions on Availability"</w:t>
            </w:r>
            <w:bookmarkEnd w:id="100"/>
          </w:p>
        </w:tc>
        <w:tc>
          <w:tcPr>
            <w:tcW w:w="6775" w:type="dxa"/>
            <w:shd w:val="clear" w:color="auto" w:fill="auto"/>
          </w:tcPr>
          <w:p w14:paraId="756BAC7A" w14:textId="77777777" w:rsidR="006E7788" w:rsidRPr="0019675B" w:rsidRDefault="006E7788" w:rsidP="006E7788">
            <w:pPr>
              <w:pStyle w:val="BodyText"/>
              <w:jc w:val="both"/>
              <w:rPr>
                <w:rFonts w:ascii="Arial" w:hAnsi="Arial" w:cs="Arial"/>
              </w:rPr>
            </w:pPr>
            <w:bookmarkStart w:id="101" w:name="_BPDCI_118"/>
            <w:r w:rsidRPr="0019675B">
              <w:rPr>
                <w:rFonts w:ascii="Arial" w:hAnsi="Arial" w:cs="Arial"/>
              </w:rPr>
              <w:t>as defined in the relevant</w:t>
            </w:r>
            <w:r w:rsidRPr="0019675B">
              <w:rPr>
                <w:rFonts w:ascii="Arial" w:hAnsi="Arial" w:cs="Arial"/>
                <w:b/>
              </w:rPr>
              <w:t xml:space="preserve"> Bilateral Connection Agreement </w:t>
            </w:r>
            <w:r w:rsidRPr="0019675B">
              <w:rPr>
                <w:rFonts w:ascii="Arial" w:hAnsi="Arial" w:cs="Arial"/>
              </w:rPr>
              <w:t>or</w:t>
            </w:r>
            <w:r w:rsidRPr="0019675B">
              <w:rPr>
                <w:rFonts w:ascii="Arial" w:hAnsi="Arial" w:cs="Arial"/>
                <w:b/>
              </w:rPr>
              <w:t xml:space="preserve"> Bilateral Embedded Generation Agreement</w:t>
            </w:r>
            <w:r w:rsidRPr="0019675B">
              <w:rPr>
                <w:rFonts w:ascii="Arial" w:hAnsi="Arial" w:cs="Arial"/>
              </w:rPr>
              <w:t>;</w:t>
            </w:r>
            <w:bookmarkEnd w:id="101"/>
          </w:p>
        </w:tc>
      </w:tr>
      <w:tr w:rsidR="006E7788" w14:paraId="49C4224D" w14:textId="77777777" w:rsidTr="00ED2860">
        <w:tc>
          <w:tcPr>
            <w:tcW w:w="3545" w:type="dxa"/>
          </w:tcPr>
          <w:p w14:paraId="199DC981" w14:textId="77777777" w:rsidR="006E7788" w:rsidRDefault="006E7788" w:rsidP="006E7788">
            <w:pPr>
              <w:pStyle w:val="BodyText"/>
              <w:rPr>
                <w:rFonts w:ascii="Arial" w:hAnsi="Arial" w:cs="Arial"/>
                <w:b/>
                <w:bCs/>
              </w:rPr>
            </w:pPr>
            <w:r>
              <w:rPr>
                <w:rFonts w:ascii="Arial" w:hAnsi="Arial" w:cs="Arial"/>
                <w:b/>
                <w:bCs/>
              </w:rPr>
              <w:t>"Notification of ET Restrictions on Availability"</w:t>
            </w:r>
          </w:p>
        </w:tc>
        <w:tc>
          <w:tcPr>
            <w:tcW w:w="6775" w:type="dxa"/>
          </w:tcPr>
          <w:p w14:paraId="554817C1" w14:textId="77777777" w:rsidR="006E7788" w:rsidRDefault="006E7788" w:rsidP="006E7788">
            <w:pPr>
              <w:pStyle w:val="BodyText"/>
              <w:jc w:val="both"/>
              <w:rPr>
                <w:rFonts w:ascii="Arial" w:hAnsi="Arial" w:cs="Arial"/>
              </w:rPr>
            </w:pPr>
            <w:r>
              <w:rPr>
                <w:rFonts w:ascii="Arial" w:hAnsi="Arial" w:cs="Arial"/>
              </w:rPr>
              <w:t>as defined in the relevant</w:t>
            </w:r>
            <w:r>
              <w:rPr>
                <w:rFonts w:ascii="Arial" w:hAnsi="Arial" w:cs="Arial"/>
                <w:b/>
              </w:rPr>
              <w:t xml:space="preserve"> Bilateral Connection Agreement</w:t>
            </w:r>
            <w:r>
              <w:rPr>
                <w:rFonts w:ascii="Arial" w:hAnsi="Arial" w:cs="Arial"/>
              </w:rPr>
              <w:t>;</w:t>
            </w:r>
          </w:p>
        </w:tc>
      </w:tr>
      <w:tr w:rsidR="006E7788" w14:paraId="553A2404" w14:textId="77777777" w:rsidTr="00ED2860">
        <w:tc>
          <w:tcPr>
            <w:tcW w:w="3545" w:type="dxa"/>
          </w:tcPr>
          <w:p w14:paraId="0464BFFD" w14:textId="77777777" w:rsidR="006E7788" w:rsidRDefault="006E7788" w:rsidP="006E7788">
            <w:pPr>
              <w:pStyle w:val="clauseindent"/>
              <w:ind w:left="0"/>
              <w:rPr>
                <w:rFonts w:ascii="Arial" w:hAnsi="Arial" w:cs="Arial"/>
                <w:b/>
                <w:bCs/>
              </w:rPr>
            </w:pPr>
            <w:r>
              <w:rPr>
                <w:rFonts w:ascii="Arial" w:hAnsi="Arial" w:cs="Arial"/>
                <w:b/>
                <w:bCs/>
              </w:rPr>
              <w:t>"Notional Amount"</w:t>
            </w:r>
          </w:p>
        </w:tc>
        <w:tc>
          <w:tcPr>
            <w:tcW w:w="6775" w:type="dxa"/>
          </w:tcPr>
          <w:p w14:paraId="2826027C" w14:textId="77777777" w:rsidR="006E7788" w:rsidRDefault="006E7788" w:rsidP="006E7788">
            <w:pPr>
              <w:pStyle w:val="clauseindent"/>
              <w:ind w:left="0"/>
              <w:jc w:val="both"/>
              <w:rPr>
                <w:rFonts w:ascii="Arial" w:hAnsi="Arial" w:cs="Arial"/>
              </w:rPr>
            </w:pPr>
            <w:r>
              <w:rPr>
                <w:rFonts w:ascii="Arial" w:hAnsi="Arial" w:cs="Arial"/>
              </w:rPr>
              <w:t>as defined in Paragraph 3.13;</w:t>
            </w:r>
          </w:p>
        </w:tc>
      </w:tr>
      <w:tr w:rsidR="006E7788" w14:paraId="70FA02DA" w14:textId="77777777" w:rsidTr="00ED2860">
        <w:tc>
          <w:tcPr>
            <w:tcW w:w="3545" w:type="dxa"/>
          </w:tcPr>
          <w:p w14:paraId="3284868B" w14:textId="77777777" w:rsidR="006E7788" w:rsidRDefault="006E7788" w:rsidP="006E7788">
            <w:pPr>
              <w:pStyle w:val="clauseindent"/>
              <w:ind w:left="0"/>
              <w:rPr>
                <w:rFonts w:ascii="Arial" w:hAnsi="Arial" w:cs="Arial"/>
                <w:b/>
                <w:bCs/>
              </w:rPr>
            </w:pPr>
            <w:r>
              <w:rPr>
                <w:rFonts w:ascii="Arial" w:hAnsi="Arial" w:cs="Arial"/>
                <w:b/>
                <w:bCs/>
              </w:rPr>
              <w:t>"Nuclear Generator"</w:t>
            </w:r>
          </w:p>
        </w:tc>
        <w:tc>
          <w:tcPr>
            <w:tcW w:w="6775" w:type="dxa"/>
          </w:tcPr>
          <w:p w14:paraId="212A5B37" w14:textId="77777777" w:rsidR="006E7788" w:rsidRDefault="006E7788" w:rsidP="006E7788">
            <w:pPr>
              <w:jc w:val="both"/>
              <w:rPr>
                <w:rFonts w:ascii="Arial" w:hAnsi="Arial" w:cs="Arial"/>
              </w:rPr>
            </w:pPr>
            <w:r>
              <w:rPr>
                <w:rFonts w:ascii="Arial" w:hAnsi="Arial" w:cs="Arial"/>
              </w:rPr>
              <w:t>as defined in Paragraph 6.11;</w:t>
            </w:r>
          </w:p>
        </w:tc>
      </w:tr>
      <w:tr w:rsidR="006E7788" w14:paraId="21696C1E" w14:textId="77777777" w:rsidTr="00ED2860">
        <w:tc>
          <w:tcPr>
            <w:tcW w:w="3545" w:type="dxa"/>
          </w:tcPr>
          <w:p w14:paraId="424C560A" w14:textId="77777777" w:rsidR="006E7788" w:rsidRDefault="006E7788" w:rsidP="006E7788">
            <w:pPr>
              <w:rPr>
                <w:rFonts w:ascii="Arial" w:hAnsi="Arial" w:cs="Arial"/>
                <w:b/>
                <w:bCs/>
              </w:rPr>
            </w:pPr>
            <w:r>
              <w:rPr>
                <w:rFonts w:ascii="Arial" w:hAnsi="Arial" w:cs="Arial"/>
                <w:b/>
                <w:bCs/>
              </w:rPr>
              <w:t>"Nuclear Site Licence Provisions Agreement"</w:t>
            </w:r>
            <w:r>
              <w:rPr>
                <w:rStyle w:val="FootnoteReference"/>
                <w:rFonts w:ascii="Arial" w:hAnsi="Arial"/>
                <w:b/>
                <w:bCs/>
              </w:rPr>
              <w:footnoteReference w:id="2"/>
            </w:r>
          </w:p>
        </w:tc>
        <w:tc>
          <w:tcPr>
            <w:tcW w:w="6775" w:type="dxa"/>
          </w:tcPr>
          <w:p w14:paraId="058D8664" w14:textId="77777777" w:rsidR="006E7788" w:rsidRDefault="006E7788" w:rsidP="006E7788">
            <w:pPr>
              <w:spacing w:after="120"/>
              <w:jc w:val="both"/>
              <w:rPr>
                <w:rFonts w:ascii="Arial" w:hAnsi="Arial" w:cs="Arial"/>
              </w:rPr>
            </w:pPr>
            <w:r>
              <w:rPr>
                <w:rFonts w:ascii="Arial" w:hAnsi="Arial" w:cs="Arial"/>
              </w:rPr>
              <w:t xml:space="preserve">shall mean each of the following agreements (as from time to time amended) (a) the agreement between </w:t>
            </w:r>
            <w:r>
              <w:rPr>
                <w:rFonts w:ascii="Arial" w:hAnsi="Arial" w:cs="Arial"/>
                <w:b/>
                <w:bCs/>
              </w:rPr>
              <w:t>NGET</w:t>
            </w:r>
            <w:r>
              <w:rPr>
                <w:rFonts w:ascii="Arial" w:hAnsi="Arial" w:cs="Arial"/>
              </w:rPr>
              <w:t xml:space="preserve"> and Magnox Electric plc (formally called Nuclear Electric plc) dated 30 March 1990, (b) </w:t>
            </w:r>
            <w:r>
              <w:rPr>
                <w:rFonts w:ascii="Arial" w:hAnsi="Arial" w:cs="Arial"/>
              </w:rPr>
              <w:lastRenderedPageBreak/>
              <w:t xml:space="preserve">the agreement between </w:t>
            </w:r>
            <w:r>
              <w:rPr>
                <w:rFonts w:ascii="Arial" w:hAnsi="Arial" w:cs="Arial"/>
                <w:b/>
                <w:bCs/>
              </w:rPr>
              <w:t xml:space="preserve">NGET </w:t>
            </w:r>
            <w:r>
              <w:rPr>
                <w:rFonts w:ascii="Arial" w:hAnsi="Arial" w:cs="Arial"/>
              </w:rPr>
              <w:t>and British Energy Generation Limited dated 31 March 1996, (c) the agreement between SP Transmission Limited and British Energy Generation (UK) Limited dated 29 May 1991 in relation to Hunterston power station and Torness power station, and (d) the agreement between SP Transmission Limited and British Nuclear Fuels plc in relation to Chapelcross power statio</w:t>
            </w:r>
            <w:r w:rsidRPr="00652B62">
              <w:rPr>
                <w:rFonts w:ascii="Arial" w:hAnsi="Arial" w:cs="Arial"/>
                <w:color w:val="000000"/>
              </w:rPr>
              <w:t>n;</w:t>
            </w:r>
          </w:p>
        </w:tc>
      </w:tr>
      <w:tr w:rsidR="006E7788" w14:paraId="2ED8755B" w14:textId="77777777" w:rsidTr="00ED2860">
        <w:tc>
          <w:tcPr>
            <w:tcW w:w="3545" w:type="dxa"/>
          </w:tcPr>
          <w:p w14:paraId="646580CE" w14:textId="77777777" w:rsidR="006E7788" w:rsidRDefault="006E7788" w:rsidP="006E7788">
            <w:pPr>
              <w:rPr>
                <w:rFonts w:ascii="Arial" w:hAnsi="Arial" w:cs="Arial"/>
                <w:b/>
                <w:bCs/>
              </w:rPr>
            </w:pPr>
            <w:r>
              <w:rPr>
                <w:rFonts w:ascii="Arial" w:hAnsi="Arial" w:cs="Arial"/>
                <w:b/>
                <w:bCs/>
              </w:rPr>
              <w:lastRenderedPageBreak/>
              <w:t>"Obligatory Reactive Power Service</w:t>
            </w:r>
          </w:p>
        </w:tc>
        <w:tc>
          <w:tcPr>
            <w:tcW w:w="6775" w:type="dxa"/>
          </w:tcPr>
          <w:p w14:paraId="250B4ABC" w14:textId="77777777" w:rsidR="006E7788" w:rsidRDefault="006E7788" w:rsidP="006E7788">
            <w:pPr>
              <w:jc w:val="both"/>
              <w:rPr>
                <w:rFonts w:ascii="Arial" w:hAnsi="Arial" w:cs="Arial"/>
              </w:rPr>
            </w:pPr>
            <w:r>
              <w:rPr>
                <w:rFonts w:ascii="Arial" w:hAnsi="Arial" w:cs="Arial"/>
              </w:rPr>
              <w:t xml:space="preserve">as defined in Paragraph 1.1 of Schedule 3, Part I or provided by an </w:t>
            </w:r>
            <w:r>
              <w:rPr>
                <w:rFonts w:ascii="Arial" w:hAnsi="Arial" w:cs="Arial"/>
                <w:b/>
              </w:rPr>
              <w:t>Offshore Transmission Licensee</w:t>
            </w:r>
            <w:r>
              <w:rPr>
                <w:rFonts w:ascii="Arial" w:hAnsi="Arial" w:cs="Arial"/>
              </w:rPr>
              <w:t xml:space="preserve"> in accordance with the </w:t>
            </w:r>
            <w:r>
              <w:rPr>
                <w:rFonts w:ascii="Arial" w:hAnsi="Arial" w:cs="Arial"/>
                <w:b/>
              </w:rPr>
              <w:t>STC</w:t>
            </w:r>
            <w:r>
              <w:rPr>
                <w:rFonts w:ascii="Arial" w:hAnsi="Arial" w:cs="Arial"/>
              </w:rPr>
              <w:t>;</w:t>
            </w:r>
          </w:p>
          <w:p w14:paraId="3D3ED75A" w14:textId="77777777" w:rsidR="006E7788" w:rsidRDefault="006E7788" w:rsidP="006E7788">
            <w:pPr>
              <w:jc w:val="both"/>
              <w:rPr>
                <w:rFonts w:ascii="Arial" w:hAnsi="Arial" w:cs="Arial"/>
              </w:rPr>
            </w:pPr>
          </w:p>
        </w:tc>
      </w:tr>
      <w:tr w:rsidR="006E7788" w14:paraId="1462065E" w14:textId="77777777" w:rsidTr="00ED2860">
        <w:tc>
          <w:tcPr>
            <w:tcW w:w="3545" w:type="dxa"/>
          </w:tcPr>
          <w:p w14:paraId="411AFFD9" w14:textId="77777777" w:rsidR="006E7788" w:rsidRDefault="006E7788" w:rsidP="006E7788">
            <w:pPr>
              <w:pStyle w:val="BodyText"/>
              <w:rPr>
                <w:rFonts w:ascii="Arial" w:hAnsi="Arial" w:cs="Arial"/>
                <w:b/>
                <w:bCs/>
              </w:rPr>
            </w:pPr>
            <w:r>
              <w:rPr>
                <w:rFonts w:ascii="Arial" w:hAnsi="Arial" w:cs="Arial"/>
                <w:b/>
                <w:bCs/>
              </w:rPr>
              <w:t>"Offer"</w:t>
            </w:r>
          </w:p>
        </w:tc>
        <w:tc>
          <w:tcPr>
            <w:tcW w:w="6775" w:type="dxa"/>
          </w:tcPr>
          <w:p w14:paraId="43D5EEDD" w14:textId="77777777" w:rsidR="006E7788" w:rsidRDefault="006E7788" w:rsidP="006E7788">
            <w:pPr>
              <w:pStyle w:val="BodyText"/>
              <w:jc w:val="both"/>
              <w:rPr>
                <w:rFonts w:ascii="Arial" w:hAnsi="Arial" w:cs="Arial"/>
              </w:rPr>
            </w:pPr>
            <w:r>
              <w:rPr>
                <w:rFonts w:ascii="Arial" w:hAnsi="Arial" w:cs="Arial"/>
              </w:rPr>
              <w:t xml:space="preserve">an offer for connection to and/or use of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made by </w:t>
            </w:r>
            <w:r>
              <w:rPr>
                <w:rFonts w:ascii="Arial" w:hAnsi="Arial" w:cs="Arial"/>
                <w:b/>
                <w:bCs/>
              </w:rPr>
              <w:t>The Company</w:t>
            </w:r>
            <w:r>
              <w:rPr>
                <w:rFonts w:ascii="Arial" w:hAnsi="Arial" w:cs="Arial"/>
              </w:rPr>
              <w:t xml:space="preserve"> in relation to the </w:t>
            </w:r>
            <w:r>
              <w:rPr>
                <w:rFonts w:ascii="Arial" w:hAnsi="Arial" w:cs="Arial"/>
                <w:b/>
              </w:rPr>
              <w:t>CUSC</w:t>
            </w:r>
            <w:r>
              <w:rPr>
                <w:rFonts w:ascii="Arial" w:hAnsi="Arial" w:cs="Arial"/>
              </w:rPr>
              <w:t>;</w:t>
            </w:r>
          </w:p>
          <w:p w14:paraId="0139759F" w14:textId="77777777" w:rsidR="006E7788" w:rsidRDefault="006E7788" w:rsidP="006E7788">
            <w:pPr>
              <w:pStyle w:val="BodyText"/>
              <w:jc w:val="both"/>
              <w:rPr>
                <w:rFonts w:ascii="Arial" w:hAnsi="Arial" w:cs="Arial"/>
                <w:b/>
                <w:i/>
              </w:rPr>
            </w:pPr>
            <w:r>
              <w:rPr>
                <w:rFonts w:ascii="Arial" w:hAnsi="Arial" w:cs="Arial"/>
              </w:rPr>
              <w:t xml:space="preserve">In the context of the </w:t>
            </w:r>
            <w:r w:rsidRPr="00B05914">
              <w:rPr>
                <w:rFonts w:ascii="Arial" w:hAnsi="Arial" w:cs="Arial"/>
                <w:b/>
              </w:rPr>
              <w:t>Charging Methodologies</w:t>
            </w:r>
            <w:r>
              <w:rPr>
                <w:rFonts w:ascii="Arial" w:hAnsi="Arial" w:cs="Arial"/>
              </w:rPr>
              <w:t xml:space="preserve"> it shall have the meaning as defined in the BSC;</w:t>
            </w:r>
          </w:p>
        </w:tc>
      </w:tr>
      <w:tr w:rsidR="003D5B5F" w14:paraId="5C8BD5A1" w14:textId="77777777" w:rsidTr="00ED2860">
        <w:tc>
          <w:tcPr>
            <w:tcW w:w="3545" w:type="dxa"/>
          </w:tcPr>
          <w:p w14:paraId="74B04BA8" w14:textId="5D86F74B" w:rsidR="003D5B5F" w:rsidRPr="003D5B5F" w:rsidRDefault="003D5B5F" w:rsidP="006E7788">
            <w:pPr>
              <w:pStyle w:val="BodyText"/>
              <w:rPr>
                <w:rFonts w:ascii="Arial" w:hAnsi="Arial" w:cs="Arial"/>
                <w:b/>
                <w:bCs/>
              </w:rPr>
            </w:pPr>
            <w:r w:rsidRPr="006A0828">
              <w:rPr>
                <w:rFonts w:ascii="Arial" w:hAnsi="Arial" w:cs="Arial"/>
                <w:b/>
                <w:bCs/>
              </w:rPr>
              <w:t>“Offer Acceptance Period”</w:t>
            </w:r>
          </w:p>
        </w:tc>
        <w:tc>
          <w:tcPr>
            <w:tcW w:w="6775" w:type="dxa"/>
          </w:tcPr>
          <w:p w14:paraId="2A536664" w14:textId="4D312343" w:rsidR="003D5B5F" w:rsidRPr="006A0828" w:rsidRDefault="006A0828" w:rsidP="006E7788">
            <w:pPr>
              <w:pStyle w:val="BodyText"/>
              <w:jc w:val="both"/>
              <w:rPr>
                <w:rFonts w:ascii="Arial" w:hAnsi="Arial" w:cs="Arial"/>
              </w:rPr>
            </w:pPr>
            <w:r w:rsidRPr="006A0828">
              <w:rPr>
                <w:rFonts w:ascii="Arial" w:hAnsi="Arial" w:cs="Arial"/>
              </w:rPr>
              <w:t xml:space="preserve">the period for acceptance as set out in </w:t>
            </w:r>
            <w:r w:rsidRPr="006A0828">
              <w:rPr>
                <w:rFonts w:ascii="Arial" w:hAnsi="Arial" w:cs="Arial"/>
                <w:b/>
                <w:bCs/>
              </w:rPr>
              <w:t>CUSC</w:t>
            </w:r>
            <w:r w:rsidRPr="006A0828">
              <w:rPr>
                <w:rFonts w:ascii="Arial" w:hAnsi="Arial" w:cs="Arial"/>
              </w:rPr>
              <w:t xml:space="preserve"> Paragraphs 1.7.3, 2.13.</w:t>
            </w:r>
            <w:r w:rsidR="000C6BE2">
              <w:rPr>
                <w:rFonts w:ascii="Arial" w:hAnsi="Arial" w:cs="Arial"/>
              </w:rPr>
              <w:t>4</w:t>
            </w:r>
            <w:r w:rsidRPr="006A0828">
              <w:rPr>
                <w:rFonts w:ascii="Arial" w:hAnsi="Arial" w:cs="Arial"/>
              </w:rPr>
              <w:t>, 3.7.4, 6.9.2.3 and 9.17.3.</w:t>
            </w:r>
          </w:p>
        </w:tc>
      </w:tr>
      <w:tr w:rsidR="006E7788" w14:paraId="281373DF" w14:textId="77777777" w:rsidTr="00ED2860">
        <w:tc>
          <w:tcPr>
            <w:tcW w:w="3545" w:type="dxa"/>
          </w:tcPr>
          <w:p w14:paraId="0F9B0112" w14:textId="77777777" w:rsidR="006E7788" w:rsidRDefault="006E7788" w:rsidP="006E7788">
            <w:pPr>
              <w:pStyle w:val="BodyText"/>
              <w:rPr>
                <w:rFonts w:ascii="Arial" w:hAnsi="Arial" w:cs="Arial"/>
                <w:b/>
                <w:bCs/>
              </w:rPr>
            </w:pPr>
            <w:r>
              <w:rPr>
                <w:rFonts w:ascii="Arial" w:hAnsi="Arial" w:cs="Arial"/>
                <w:b/>
                <w:bCs/>
              </w:rPr>
              <w:t>"Offshore"</w:t>
            </w:r>
          </w:p>
        </w:tc>
        <w:tc>
          <w:tcPr>
            <w:tcW w:w="6775" w:type="dxa"/>
          </w:tcPr>
          <w:p w14:paraId="4884C201" w14:textId="77777777" w:rsidR="006E7788" w:rsidRDefault="006E7788" w:rsidP="006E7788">
            <w:pPr>
              <w:pStyle w:val="BodyText"/>
              <w:jc w:val="both"/>
              <w:rPr>
                <w:rFonts w:ascii="Arial" w:hAnsi="Arial" w:cs="Arial"/>
              </w:rPr>
            </w:pPr>
            <w:r>
              <w:rPr>
                <w:rFonts w:ascii="Arial" w:hAnsi="Arial" w:cs="Arial"/>
              </w:rPr>
              <w:t xml:space="preserve">means wholly or partly in the </w:t>
            </w:r>
            <w:r>
              <w:rPr>
                <w:rFonts w:ascii="Arial" w:hAnsi="Arial" w:cs="Arial"/>
                <w:b/>
              </w:rPr>
              <w:t xml:space="preserve">Offshore Waters </w:t>
            </w:r>
            <w:r>
              <w:rPr>
                <w:rFonts w:ascii="Arial" w:hAnsi="Arial" w:cs="Arial"/>
              </w:rPr>
              <w:t>and when used in conjunction with another defined term and the terms together are not otherwise defined means that the associated term is to be read accordingly;</w:t>
            </w:r>
          </w:p>
        </w:tc>
      </w:tr>
      <w:tr w:rsidR="006E7788" w14:paraId="007510BA" w14:textId="77777777" w:rsidTr="00ED2860">
        <w:tblPrEx>
          <w:tblCellMar>
            <w:left w:w="108" w:type="dxa"/>
            <w:right w:w="108" w:type="dxa"/>
          </w:tblCellMar>
        </w:tblPrEx>
        <w:tc>
          <w:tcPr>
            <w:tcW w:w="3545" w:type="dxa"/>
          </w:tcPr>
          <w:p w14:paraId="0D510988" w14:textId="77777777" w:rsidR="006E7788" w:rsidRDefault="006E7788" w:rsidP="006E7788">
            <w:pPr>
              <w:pStyle w:val="BodyText"/>
              <w:spacing w:before="120" w:after="120"/>
              <w:rPr>
                <w:rFonts w:ascii="Arial" w:hAnsi="Arial" w:cs="Arial"/>
                <w:b/>
                <w:bCs/>
              </w:rPr>
            </w:pPr>
            <w:r>
              <w:rPr>
                <w:rFonts w:ascii="Arial" w:hAnsi="Arial" w:cs="Arial"/>
                <w:b/>
                <w:bCs/>
              </w:rPr>
              <w:t>“Offshore Construction Works”</w:t>
            </w:r>
          </w:p>
        </w:tc>
        <w:tc>
          <w:tcPr>
            <w:tcW w:w="6775" w:type="dxa"/>
          </w:tcPr>
          <w:p w14:paraId="78E75FE0" w14:textId="77777777" w:rsidR="006E7788" w:rsidRDefault="006E7788" w:rsidP="006E7788">
            <w:pPr>
              <w:autoSpaceDE w:val="0"/>
              <w:autoSpaceDN w:val="0"/>
              <w:adjustRightInd w:val="0"/>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by an </w:t>
            </w:r>
            <w:r>
              <w:rPr>
                <w:rFonts w:ascii="Arial" w:hAnsi="Arial" w:cs="Arial"/>
                <w:b/>
              </w:rPr>
              <w:t xml:space="preserve">Offshore Transmission Licensee </w:t>
            </w:r>
            <w:r>
              <w:rPr>
                <w:rFonts w:ascii="Arial" w:hAnsi="Arial" w:cs="Arial"/>
              </w:rPr>
              <w:t>on the</w:t>
            </w:r>
            <w:r>
              <w:rPr>
                <w:rFonts w:ascii="Arial" w:hAnsi="Arial" w:cs="Arial"/>
                <w:b/>
              </w:rPr>
              <w:t xml:space="preserve"> 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p w14:paraId="5F55FA6D" w14:textId="77777777" w:rsidR="006E7788" w:rsidRDefault="006E7788" w:rsidP="006E7788">
            <w:pPr>
              <w:autoSpaceDE w:val="0"/>
              <w:autoSpaceDN w:val="0"/>
              <w:adjustRightInd w:val="0"/>
              <w:rPr>
                <w:rFonts w:ascii="Arial" w:hAnsi="Arial" w:cs="Arial"/>
              </w:rPr>
            </w:pPr>
          </w:p>
        </w:tc>
      </w:tr>
      <w:tr w:rsidR="006E7788" w14:paraId="51B5B7A7" w14:textId="77777777" w:rsidTr="00ED2860">
        <w:tblPrEx>
          <w:tblCellMar>
            <w:left w:w="108" w:type="dxa"/>
            <w:right w:w="108" w:type="dxa"/>
          </w:tblCellMar>
        </w:tblPrEx>
        <w:tc>
          <w:tcPr>
            <w:tcW w:w="3545" w:type="dxa"/>
          </w:tcPr>
          <w:p w14:paraId="260F5CFB" w14:textId="77777777" w:rsidR="006E7788" w:rsidRDefault="006E7788" w:rsidP="006E7788">
            <w:pPr>
              <w:pStyle w:val="BodyText"/>
              <w:spacing w:before="120" w:after="120"/>
              <w:rPr>
                <w:rFonts w:ascii="Arial" w:hAnsi="Arial" w:cs="Arial"/>
                <w:b/>
                <w:bCs/>
              </w:rPr>
            </w:pPr>
            <w:r>
              <w:rPr>
                <w:rFonts w:ascii="Arial" w:hAnsi="Arial" w:cs="Arial"/>
                <w:b/>
                <w:bCs/>
              </w:rPr>
              <w:t>"Offshore Grid Entry Point"</w:t>
            </w:r>
          </w:p>
        </w:tc>
        <w:tc>
          <w:tcPr>
            <w:tcW w:w="6775" w:type="dxa"/>
          </w:tcPr>
          <w:p w14:paraId="366EBF82" w14:textId="77777777" w:rsidR="006E7788" w:rsidRDefault="006E7788" w:rsidP="006E7788">
            <w:pPr>
              <w:autoSpaceDE w:val="0"/>
              <w:autoSpaceDN w:val="0"/>
              <w:adjustRightInd w:val="0"/>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5F432DDF" w14:textId="77777777" w:rsidTr="00ED2860">
        <w:tblPrEx>
          <w:tblCellMar>
            <w:left w:w="108" w:type="dxa"/>
            <w:right w:w="108" w:type="dxa"/>
          </w:tblCellMar>
        </w:tblPrEx>
        <w:tc>
          <w:tcPr>
            <w:tcW w:w="3545" w:type="dxa"/>
          </w:tcPr>
          <w:p w14:paraId="43536686" w14:textId="77777777" w:rsidR="006E7788" w:rsidRDefault="006E7788" w:rsidP="006E7788">
            <w:pPr>
              <w:pStyle w:val="BodyText"/>
              <w:spacing w:before="120"/>
              <w:rPr>
                <w:rFonts w:ascii="Arial" w:hAnsi="Arial" w:cs="Arial"/>
                <w:b/>
                <w:bCs/>
              </w:rPr>
            </w:pPr>
            <w:r>
              <w:rPr>
                <w:rFonts w:ascii="Arial" w:hAnsi="Arial" w:cs="Arial"/>
                <w:b/>
                <w:bCs/>
              </w:rPr>
              <w:t>"Offshore Platform"</w:t>
            </w:r>
          </w:p>
        </w:tc>
        <w:tc>
          <w:tcPr>
            <w:tcW w:w="6775" w:type="dxa"/>
          </w:tcPr>
          <w:p w14:paraId="7190E8E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a single structure comprising of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located </w:t>
            </w:r>
            <w:r>
              <w:rPr>
                <w:rFonts w:ascii="Arial" w:hAnsi="Arial" w:cs="Arial"/>
                <w:b/>
              </w:rPr>
              <w:t>Offshore</w:t>
            </w:r>
            <w:r>
              <w:rPr>
                <w:rFonts w:ascii="Arial" w:hAnsi="Arial" w:cs="Arial"/>
              </w:rPr>
              <w:t xml:space="preserve"> which includes one or more </w:t>
            </w:r>
            <w:r>
              <w:rPr>
                <w:rFonts w:ascii="Arial" w:hAnsi="Arial" w:cs="Arial"/>
                <w:b/>
              </w:rPr>
              <w:t>Offshore</w:t>
            </w:r>
            <w:r>
              <w:rPr>
                <w:rFonts w:ascii="Arial" w:hAnsi="Arial" w:cs="Arial"/>
              </w:rPr>
              <w:t xml:space="preserve"> </w:t>
            </w:r>
            <w:r>
              <w:rPr>
                <w:rFonts w:ascii="Arial" w:hAnsi="Arial" w:cs="Arial"/>
                <w:b/>
              </w:rPr>
              <w:t>Grid Entry Points</w:t>
            </w:r>
            <w:r>
              <w:rPr>
                <w:rFonts w:ascii="Arial" w:hAnsi="Arial" w:cs="Arial"/>
              </w:rPr>
              <w:t>;</w:t>
            </w:r>
          </w:p>
        </w:tc>
      </w:tr>
      <w:tr w:rsidR="006E7788" w14:paraId="2FCF8F9B" w14:textId="77777777" w:rsidTr="00ED2860">
        <w:tblPrEx>
          <w:tblCellMar>
            <w:left w:w="108" w:type="dxa"/>
            <w:right w:w="108" w:type="dxa"/>
          </w:tblCellMar>
        </w:tblPrEx>
        <w:tc>
          <w:tcPr>
            <w:tcW w:w="3545" w:type="dxa"/>
          </w:tcPr>
          <w:p w14:paraId="2F43A2F2" w14:textId="77777777" w:rsidR="006E7788" w:rsidRDefault="006E7788" w:rsidP="006E7788">
            <w:pPr>
              <w:pStyle w:val="BodyText"/>
              <w:rPr>
                <w:rFonts w:ascii="Arial" w:hAnsi="Arial" w:cs="Arial"/>
                <w:b/>
                <w:bCs/>
              </w:rPr>
            </w:pPr>
            <w:r>
              <w:rPr>
                <w:rFonts w:ascii="Arial" w:hAnsi="Arial" w:cs="Arial"/>
                <w:b/>
                <w:bCs/>
              </w:rPr>
              <w:t>"Offshore Standard Design"</w:t>
            </w:r>
          </w:p>
        </w:tc>
        <w:tc>
          <w:tcPr>
            <w:tcW w:w="6775" w:type="dxa"/>
          </w:tcPr>
          <w:p w14:paraId="50CEFD1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is a connection design (which provides for connection to the </w:t>
            </w:r>
            <w:r>
              <w:rPr>
                <w:rFonts w:ascii="Arial" w:hAnsi="Arial" w:cs="Arial"/>
                <w:b/>
              </w:rPr>
              <w:t>National Electricity Transmission System)</w:t>
            </w:r>
            <w:r>
              <w:rPr>
                <w:rFonts w:ascii="Arial" w:hAnsi="Arial" w:cs="Arial"/>
              </w:rPr>
              <w:t xml:space="preserve"> of a </w:t>
            </w:r>
            <w:r>
              <w:rPr>
                <w:rFonts w:ascii="Arial" w:hAnsi="Arial" w:cs="Arial"/>
                <w:b/>
              </w:rPr>
              <w:t xml:space="preserve">Connection Site </w:t>
            </w:r>
            <w:r>
              <w:rPr>
                <w:rFonts w:ascii="Arial" w:hAnsi="Arial" w:cs="Arial"/>
              </w:rPr>
              <w:t xml:space="preserve">located </w:t>
            </w:r>
            <w:r>
              <w:rPr>
                <w:rFonts w:ascii="Arial" w:hAnsi="Arial" w:cs="Arial"/>
                <w:b/>
              </w:rPr>
              <w:t>Offshore</w:t>
            </w:r>
            <w:r>
              <w:rPr>
                <w:rFonts w:ascii="Arial" w:hAnsi="Arial" w:cs="Arial"/>
              </w:rPr>
              <w:t xml:space="preserve"> which satisfies the minimum deterministic criteria detailed in paragraphs 7.7 to 7.19 of the </w:t>
            </w:r>
            <w:r>
              <w:rPr>
                <w:rFonts w:ascii="Arial" w:hAnsi="Arial" w:cs="Arial"/>
                <w:b/>
              </w:rPr>
              <w:t xml:space="preserve">NETS SQSS </w:t>
            </w:r>
            <w:r>
              <w:rPr>
                <w:rFonts w:ascii="Arial" w:hAnsi="Arial" w:cs="Arial"/>
                <w:bCs/>
              </w:rPr>
              <w:t>but</w:t>
            </w:r>
            <w:r>
              <w:rPr>
                <w:rFonts w:ascii="Arial" w:hAnsi="Arial" w:cs="Arial"/>
                <w:b/>
              </w:rPr>
              <w:t xml:space="preserve"> </w:t>
            </w:r>
            <w:r>
              <w:rPr>
                <w:rFonts w:ascii="Arial" w:hAnsi="Arial" w:cs="Arial"/>
              </w:rPr>
              <w:t xml:space="preserve">does not satisfy the deterministic criteria detailed in paragraphs 2.5 to 2.13 of the </w:t>
            </w:r>
            <w:r>
              <w:rPr>
                <w:rFonts w:ascii="Arial" w:hAnsi="Arial" w:cs="Arial"/>
                <w:b/>
                <w:bCs/>
              </w:rPr>
              <w:t>NET</w:t>
            </w:r>
            <w:r>
              <w:rPr>
                <w:rFonts w:ascii="Arial" w:hAnsi="Arial" w:cs="Arial"/>
                <w:b/>
              </w:rPr>
              <w:t>S SQSS</w:t>
            </w:r>
            <w:r>
              <w:rPr>
                <w:rFonts w:ascii="Arial" w:hAnsi="Arial" w:cs="Arial"/>
              </w:rPr>
              <w:t>;</w:t>
            </w:r>
          </w:p>
        </w:tc>
      </w:tr>
      <w:tr w:rsidR="006E7788" w14:paraId="2636F577" w14:textId="77777777" w:rsidTr="00ED2860">
        <w:tblPrEx>
          <w:tblCellMar>
            <w:left w:w="108" w:type="dxa"/>
            <w:right w:w="108" w:type="dxa"/>
          </w:tblCellMar>
        </w:tblPrEx>
        <w:tc>
          <w:tcPr>
            <w:tcW w:w="3545" w:type="dxa"/>
          </w:tcPr>
          <w:p w14:paraId="48C4EEA5" w14:textId="77777777" w:rsidR="006E7788" w:rsidRDefault="006E7788" w:rsidP="006E7788">
            <w:pPr>
              <w:pStyle w:val="BodyText"/>
              <w:rPr>
                <w:rFonts w:ascii="Arial" w:hAnsi="Arial" w:cs="Arial"/>
                <w:b/>
                <w:bCs/>
              </w:rPr>
            </w:pPr>
            <w:r>
              <w:rPr>
                <w:rFonts w:ascii="Arial" w:hAnsi="Arial" w:cs="Arial"/>
                <w:b/>
                <w:bCs/>
              </w:rPr>
              <w:t>"Offshore Tender Process"</w:t>
            </w:r>
          </w:p>
        </w:tc>
        <w:tc>
          <w:tcPr>
            <w:tcW w:w="6775" w:type="dxa"/>
          </w:tcPr>
          <w:p w14:paraId="460418C4" w14:textId="77777777" w:rsidR="006E7788" w:rsidRDefault="006E7788" w:rsidP="006E7788">
            <w:pPr>
              <w:autoSpaceDE w:val="0"/>
              <w:autoSpaceDN w:val="0"/>
              <w:adjustRightInd w:val="0"/>
              <w:spacing w:after="240"/>
              <w:jc w:val="both"/>
              <w:rPr>
                <w:rFonts w:ascii="Arial" w:hAnsi="Arial" w:cs="Arial"/>
                <w:lang w:eastAsia="en-GB"/>
              </w:rPr>
            </w:pPr>
            <w:r>
              <w:rPr>
                <w:rFonts w:ascii="Arial" w:hAnsi="Arial" w:cs="Arial"/>
              </w:rPr>
              <w:t xml:space="preserve">that process followed by the </w:t>
            </w:r>
            <w:r>
              <w:rPr>
                <w:rFonts w:ascii="Arial" w:hAnsi="Arial" w:cs="Arial"/>
                <w:b/>
              </w:rPr>
              <w:t>Authority</w:t>
            </w:r>
            <w:r>
              <w:rPr>
                <w:rFonts w:ascii="Arial" w:hAnsi="Arial" w:cs="Arial"/>
              </w:rPr>
              <w:t xml:space="preserve"> to </w:t>
            </w:r>
            <w:r>
              <w:rPr>
                <w:rFonts w:ascii="Arial" w:hAnsi="Arial" w:cs="Arial"/>
                <w:lang w:eastAsia="en-GB"/>
              </w:rPr>
              <w:t>make, in prescribed cases, a determination on a competitive basis of the person to whom an offshore transmission licence is to be granted;</w:t>
            </w:r>
          </w:p>
        </w:tc>
      </w:tr>
      <w:tr w:rsidR="006E7788" w14:paraId="743804C6" w14:textId="77777777" w:rsidTr="00ED2860">
        <w:tblPrEx>
          <w:tblCellMar>
            <w:left w:w="108" w:type="dxa"/>
            <w:right w:w="108" w:type="dxa"/>
          </w:tblCellMar>
        </w:tblPrEx>
        <w:tc>
          <w:tcPr>
            <w:tcW w:w="3545" w:type="dxa"/>
          </w:tcPr>
          <w:p w14:paraId="25739D0A" w14:textId="77777777" w:rsidR="006E7788" w:rsidRDefault="006E7788" w:rsidP="006E7788">
            <w:pPr>
              <w:pStyle w:val="BodyText"/>
              <w:rPr>
                <w:rFonts w:ascii="Arial" w:hAnsi="Arial" w:cs="Arial"/>
                <w:b/>
                <w:bCs/>
              </w:rPr>
            </w:pPr>
            <w:r>
              <w:rPr>
                <w:rFonts w:ascii="Arial" w:hAnsi="Arial" w:cs="Arial"/>
                <w:b/>
                <w:bCs/>
              </w:rPr>
              <w:t>"Offshore Tender Regulations"</w:t>
            </w:r>
          </w:p>
        </w:tc>
        <w:tc>
          <w:tcPr>
            <w:tcW w:w="6775" w:type="dxa"/>
          </w:tcPr>
          <w:p w14:paraId="5F5C550F" w14:textId="77777777" w:rsidR="006E7788" w:rsidRDefault="006E7788" w:rsidP="006E7788">
            <w:pPr>
              <w:pStyle w:val="BodyText"/>
              <w:jc w:val="both"/>
              <w:rPr>
                <w:rFonts w:ascii="Arial" w:hAnsi="Arial" w:cs="Arial"/>
              </w:rPr>
            </w:pPr>
            <w:r>
              <w:rPr>
                <w:rFonts w:ascii="Arial" w:hAnsi="Arial" w:cs="Arial"/>
              </w:rPr>
              <w:t xml:space="preserve">those regulations </w:t>
            </w:r>
            <w:r>
              <w:rPr>
                <w:rFonts w:ascii="Arial" w:hAnsi="Arial" w:cs="Arial"/>
                <w:lang w:eastAsia="en-GB"/>
              </w:rPr>
              <w:t xml:space="preserve">made by the </w:t>
            </w:r>
            <w:r>
              <w:rPr>
                <w:rFonts w:ascii="Arial" w:hAnsi="Arial" w:cs="Arial"/>
                <w:b/>
                <w:lang w:eastAsia="en-GB"/>
              </w:rPr>
              <w:t>Authority</w:t>
            </w:r>
            <w:r>
              <w:rPr>
                <w:rFonts w:ascii="Arial" w:hAnsi="Arial" w:cs="Arial"/>
                <w:lang w:eastAsia="en-GB"/>
              </w:rPr>
              <w:t xml:space="preserve"> in accordance with section 6C of the </w:t>
            </w:r>
            <w:r>
              <w:rPr>
                <w:rFonts w:ascii="Arial" w:hAnsi="Arial" w:cs="Arial"/>
                <w:b/>
                <w:lang w:eastAsia="en-GB"/>
              </w:rPr>
              <w:t>Act</w:t>
            </w:r>
            <w:r>
              <w:rPr>
                <w:rFonts w:ascii="Arial" w:hAnsi="Arial" w:cs="Arial"/>
                <w:lang w:eastAsia="en-GB"/>
              </w:rPr>
              <w:t xml:space="preserve"> to facilitate the determination on a competitive basis of the person to whom an offshore transmission licence is to be granted;</w:t>
            </w:r>
          </w:p>
        </w:tc>
      </w:tr>
      <w:tr w:rsidR="006E7788" w14:paraId="678E8B2C" w14:textId="77777777" w:rsidTr="00ED2860">
        <w:tblPrEx>
          <w:tblCellMar>
            <w:left w:w="108" w:type="dxa"/>
            <w:right w:w="108" w:type="dxa"/>
          </w:tblCellMar>
        </w:tblPrEx>
        <w:tc>
          <w:tcPr>
            <w:tcW w:w="3545" w:type="dxa"/>
          </w:tcPr>
          <w:p w14:paraId="241C2873" w14:textId="77777777" w:rsidR="006E7788" w:rsidRDefault="006E7788" w:rsidP="006E7788">
            <w:pPr>
              <w:pStyle w:val="BodyText"/>
              <w:rPr>
                <w:rFonts w:ascii="Arial" w:hAnsi="Arial" w:cs="Arial"/>
                <w:b/>
                <w:bCs/>
              </w:rPr>
            </w:pPr>
            <w:r>
              <w:rPr>
                <w:rFonts w:ascii="Arial" w:hAnsi="Arial" w:cs="Arial"/>
                <w:b/>
                <w:bCs/>
              </w:rPr>
              <w:lastRenderedPageBreak/>
              <w:t>“Offshore Transmission”</w:t>
            </w:r>
          </w:p>
        </w:tc>
        <w:tc>
          <w:tcPr>
            <w:tcW w:w="6775" w:type="dxa"/>
          </w:tcPr>
          <w:p w14:paraId="67489BD1" w14:textId="77777777" w:rsidR="006E7788" w:rsidRDefault="006E7788" w:rsidP="006E7788">
            <w:pPr>
              <w:pStyle w:val="BodyText"/>
              <w:jc w:val="both"/>
              <w:rPr>
                <w:rFonts w:ascii="Arial" w:hAnsi="Arial" w:cs="Arial"/>
              </w:rPr>
            </w:pPr>
            <w:r>
              <w:rPr>
                <w:rFonts w:ascii="Arial" w:hAnsi="Arial" w:cs="Arial"/>
              </w:rPr>
              <w:t>means as defined in the Energy Act 2004;</w:t>
            </w:r>
          </w:p>
        </w:tc>
      </w:tr>
      <w:tr w:rsidR="006E7788" w14:paraId="031EC8F9" w14:textId="77777777" w:rsidTr="00ED2860">
        <w:tblPrEx>
          <w:tblCellMar>
            <w:left w:w="108" w:type="dxa"/>
            <w:right w:w="108" w:type="dxa"/>
          </w:tblCellMar>
        </w:tblPrEx>
        <w:tc>
          <w:tcPr>
            <w:tcW w:w="3545" w:type="dxa"/>
            <w:shd w:val="clear" w:color="auto" w:fill="auto"/>
          </w:tcPr>
          <w:p w14:paraId="627E068D" w14:textId="77777777" w:rsidR="006E7788" w:rsidRDefault="006E7788" w:rsidP="006E7788">
            <w:pPr>
              <w:pStyle w:val="BodyText"/>
              <w:rPr>
                <w:rFonts w:ascii="Arial" w:hAnsi="Arial" w:cs="Arial"/>
                <w:b/>
                <w:bCs/>
              </w:rPr>
            </w:pPr>
            <w:r>
              <w:rPr>
                <w:rFonts w:ascii="Arial" w:hAnsi="Arial" w:cs="Arial"/>
              </w:rPr>
              <w:t>“</w:t>
            </w:r>
            <w:r>
              <w:rPr>
                <w:rFonts w:ascii="Arial" w:hAnsi="Arial" w:cs="Arial"/>
                <w:b/>
              </w:rPr>
              <w:t>Offshore Transmission Implementation Plan</w:t>
            </w:r>
            <w:r>
              <w:rPr>
                <w:rFonts w:ascii="Arial" w:hAnsi="Arial" w:cs="Arial"/>
              </w:rPr>
              <w:t>”</w:t>
            </w:r>
          </w:p>
          <w:p w14:paraId="17CE3AD3" w14:textId="77777777" w:rsidR="006E7788" w:rsidRDefault="006E7788" w:rsidP="006E7788">
            <w:pPr>
              <w:pStyle w:val="BodyText"/>
              <w:tabs>
                <w:tab w:val="center" w:pos="4513"/>
              </w:tabs>
              <w:spacing w:after="0"/>
              <w:rPr>
                <w:rFonts w:ascii="Arial" w:hAnsi="Arial" w:cs="Arial"/>
                <w:strike/>
                <w:color w:val="FF0000"/>
              </w:rPr>
            </w:pPr>
          </w:p>
        </w:tc>
        <w:tc>
          <w:tcPr>
            <w:tcW w:w="6775" w:type="dxa"/>
          </w:tcPr>
          <w:p w14:paraId="5DB35DD5" w14:textId="77777777" w:rsidR="006E7788" w:rsidRPr="0019675B" w:rsidRDefault="006E7788" w:rsidP="006E7788">
            <w:pPr>
              <w:pStyle w:val="BodyText"/>
              <w:tabs>
                <w:tab w:val="center" w:pos="4513"/>
              </w:tabs>
              <w:spacing w:after="0"/>
              <w:rPr>
                <w:rFonts w:ascii="Arial" w:hAnsi="Arial" w:cs="Arial"/>
              </w:rPr>
            </w:pPr>
            <w:bookmarkStart w:id="102" w:name="_BPDCI_121"/>
            <w:r w:rsidRPr="0019675B">
              <w:rPr>
                <w:rFonts w:ascii="Arial" w:hAnsi="Arial" w:cs="Arial"/>
              </w:rPr>
              <w:t xml:space="preserve">as defined in the </w:t>
            </w:r>
            <w:r w:rsidRPr="0019675B">
              <w:rPr>
                <w:rFonts w:ascii="Arial" w:hAnsi="Arial" w:cs="Arial"/>
                <w:b/>
              </w:rPr>
              <w:t>Transmission Licence</w:t>
            </w:r>
            <w:r w:rsidRPr="0019675B">
              <w:rPr>
                <w:rFonts w:ascii="Arial" w:hAnsi="Arial" w:cs="Arial"/>
              </w:rPr>
              <w:t>;</w:t>
            </w:r>
            <w:bookmarkEnd w:id="102"/>
          </w:p>
          <w:p w14:paraId="4523A286" w14:textId="77777777" w:rsidR="006E7788" w:rsidRDefault="006E7788" w:rsidP="006E7788">
            <w:pPr>
              <w:pStyle w:val="BodyText"/>
              <w:jc w:val="both"/>
              <w:rPr>
                <w:rFonts w:ascii="Arial" w:hAnsi="Arial" w:cs="Arial"/>
              </w:rPr>
            </w:pPr>
          </w:p>
        </w:tc>
      </w:tr>
      <w:tr w:rsidR="006E7788" w14:paraId="07D8066C" w14:textId="77777777" w:rsidTr="00ED2860">
        <w:tblPrEx>
          <w:tblCellMar>
            <w:left w:w="108" w:type="dxa"/>
            <w:right w:w="108" w:type="dxa"/>
          </w:tblCellMar>
        </w:tblPrEx>
        <w:tc>
          <w:tcPr>
            <w:tcW w:w="3545" w:type="dxa"/>
          </w:tcPr>
          <w:p w14:paraId="4F10A736" w14:textId="77777777" w:rsidR="006E7788" w:rsidRDefault="006E7788" w:rsidP="006E7788">
            <w:pPr>
              <w:pStyle w:val="BodyText"/>
              <w:rPr>
                <w:rFonts w:ascii="Arial" w:hAnsi="Arial" w:cs="Arial"/>
                <w:b/>
                <w:bCs/>
              </w:rPr>
            </w:pPr>
            <w:r>
              <w:rPr>
                <w:rFonts w:ascii="Arial" w:hAnsi="Arial" w:cs="Arial"/>
                <w:b/>
                <w:bCs/>
              </w:rPr>
              <w:t>"Offshore Transmission Licensee"</w:t>
            </w:r>
          </w:p>
        </w:tc>
        <w:tc>
          <w:tcPr>
            <w:tcW w:w="6775" w:type="dxa"/>
          </w:tcPr>
          <w:p w14:paraId="4CEBA9A5" w14:textId="77777777" w:rsidR="006E7788" w:rsidRDefault="006E7788" w:rsidP="006E7788">
            <w:pPr>
              <w:pStyle w:val="BodyText"/>
              <w:jc w:val="both"/>
              <w:rPr>
                <w:rFonts w:ascii="Arial" w:hAnsi="Arial" w:cs="Arial"/>
              </w:rPr>
            </w:pPr>
            <w:r>
              <w:rPr>
                <w:rFonts w:ascii="Arial" w:hAnsi="Arial" w:cs="Arial"/>
              </w:rPr>
              <w:t xml:space="preserve">means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any person in that prospective role;</w:t>
            </w:r>
          </w:p>
        </w:tc>
      </w:tr>
      <w:tr w:rsidR="006E7788" w14:paraId="7CDA5C68" w14:textId="77777777" w:rsidTr="00ED2860">
        <w:tblPrEx>
          <w:tblCellMar>
            <w:left w:w="108" w:type="dxa"/>
            <w:right w:w="108" w:type="dxa"/>
          </w:tblCellMar>
        </w:tblPrEx>
        <w:tc>
          <w:tcPr>
            <w:tcW w:w="3545" w:type="dxa"/>
          </w:tcPr>
          <w:p w14:paraId="057B0ACB" w14:textId="77777777" w:rsidR="006E7788" w:rsidRDefault="006E7788" w:rsidP="006E7788">
            <w:pPr>
              <w:pStyle w:val="BodyText"/>
              <w:rPr>
                <w:rFonts w:ascii="Arial" w:hAnsi="Arial" w:cs="Arial"/>
                <w:b/>
                <w:bCs/>
              </w:rPr>
            </w:pPr>
            <w:r>
              <w:rPr>
                <w:rFonts w:ascii="Arial" w:hAnsi="Arial" w:cs="Arial"/>
                <w:b/>
                <w:bCs/>
              </w:rPr>
              <w:t>“Offshore Transmission Owner”</w:t>
            </w:r>
          </w:p>
        </w:tc>
        <w:tc>
          <w:tcPr>
            <w:tcW w:w="6775" w:type="dxa"/>
          </w:tcPr>
          <w:p w14:paraId="5C59D201" w14:textId="77777777" w:rsidR="006E7788" w:rsidRDefault="006E7788" w:rsidP="006E7788">
            <w:pPr>
              <w:pStyle w:val="BodyText"/>
              <w:jc w:val="both"/>
              <w:rPr>
                <w:rFonts w:ascii="Arial" w:hAnsi="Arial" w:cs="Arial"/>
              </w:rPr>
            </w:pPr>
            <w:r>
              <w:rPr>
                <w:rFonts w:ascii="Arial" w:hAnsi="Arial" w:cs="Arial"/>
              </w:rPr>
              <w:t xml:space="preserve">means either (a) such person in relation to whose </w:t>
            </w:r>
            <w:r>
              <w:rPr>
                <w:rFonts w:ascii="Arial" w:hAnsi="Arial" w:cs="Arial"/>
                <w:b/>
              </w:rPr>
              <w:t>Licence</w:t>
            </w:r>
            <w:r>
              <w:rPr>
                <w:rFonts w:ascii="Arial" w:hAnsi="Arial" w:cs="Arial"/>
              </w:rPr>
              <w:t xml:space="preserve"> the standard conditions in  Section E (offshore transmission owner standard conditions) of such </w:t>
            </w:r>
            <w:r>
              <w:rPr>
                <w:rFonts w:ascii="Arial" w:hAnsi="Arial" w:cs="Arial"/>
                <w:b/>
              </w:rPr>
              <w:t>Licence</w:t>
            </w:r>
            <w:r>
              <w:rPr>
                <w:rFonts w:ascii="Arial" w:hAnsi="Arial" w:cs="Arial"/>
              </w:rPr>
              <w:t xml:space="preserve"> have been given effect; or (b) a party who has acceded to the </w:t>
            </w:r>
            <w:r>
              <w:rPr>
                <w:rFonts w:ascii="Arial" w:hAnsi="Arial" w:cs="Arial"/>
                <w:b/>
              </w:rPr>
              <w:t xml:space="preserve">STC </w:t>
            </w:r>
            <w:r>
              <w:rPr>
                <w:rFonts w:ascii="Arial" w:hAnsi="Arial" w:cs="Arial"/>
              </w:rPr>
              <w:t xml:space="preserve">prior to the grant of a </w:t>
            </w:r>
            <w:r>
              <w:rPr>
                <w:rFonts w:ascii="Arial" w:hAnsi="Arial" w:cs="Arial"/>
                <w:b/>
              </w:rPr>
              <w:t>Licence</w:t>
            </w:r>
            <w:r>
              <w:rPr>
                <w:rFonts w:ascii="Arial" w:hAnsi="Arial" w:cs="Arial"/>
              </w:rPr>
              <w:t xml:space="preserve"> referred to in (a) above as a requirement of the </w:t>
            </w:r>
            <w:r>
              <w:rPr>
                <w:rFonts w:ascii="Arial" w:hAnsi="Arial" w:cs="Arial"/>
                <w:b/>
              </w:rPr>
              <w:t>Offshore Tender Regulations</w:t>
            </w:r>
            <w:r>
              <w:rPr>
                <w:rFonts w:ascii="Arial" w:hAnsi="Arial" w:cs="Arial"/>
              </w:rPr>
              <w:t>;</w:t>
            </w:r>
          </w:p>
        </w:tc>
      </w:tr>
      <w:tr w:rsidR="006E7788" w14:paraId="0AB84FC3" w14:textId="77777777" w:rsidTr="00ED2860">
        <w:tblPrEx>
          <w:tblCellMar>
            <w:left w:w="108" w:type="dxa"/>
            <w:right w:w="108" w:type="dxa"/>
          </w:tblCellMar>
        </w:tblPrEx>
        <w:tc>
          <w:tcPr>
            <w:tcW w:w="3545" w:type="dxa"/>
          </w:tcPr>
          <w:p w14:paraId="6017FF22" w14:textId="77777777" w:rsidR="006E7788" w:rsidRDefault="006E7788" w:rsidP="006E7788">
            <w:pPr>
              <w:rPr>
                <w:rFonts w:ascii="Arial" w:hAnsi="Arial"/>
                <w:b/>
              </w:rPr>
            </w:pPr>
            <w:r>
              <w:rPr>
                <w:rFonts w:ascii="Arial" w:hAnsi="Arial"/>
                <w:b/>
              </w:rPr>
              <w:t>“Offshore Transmission Reinforcement Works”</w:t>
            </w:r>
          </w:p>
        </w:tc>
        <w:tc>
          <w:tcPr>
            <w:tcW w:w="6775" w:type="dxa"/>
          </w:tcPr>
          <w:p w14:paraId="13A3B736" w14:textId="77777777" w:rsidR="006E7788" w:rsidRPr="00736B31" w:rsidRDefault="006E7788" w:rsidP="006E7788">
            <w:pPr>
              <w:pStyle w:val="CMSHeadL5"/>
              <w:numPr>
                <w:ilvl w:val="0"/>
                <w:numId w:val="0"/>
              </w:numPr>
              <w:ind w:left="1"/>
              <w:jc w:val="both"/>
              <w:rPr>
                <w:rFonts w:ascii="Arial" w:hAnsi="Arial" w:cs="Arial"/>
                <w:b/>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r>
              <w:rPr>
                <w:rFonts w:ascii="Arial" w:hAnsi="Arial" w:cs="Arial"/>
                <w:szCs w:val="22"/>
              </w:rPr>
              <w:t>;</w:t>
            </w:r>
          </w:p>
        </w:tc>
      </w:tr>
      <w:tr w:rsidR="006E7788" w14:paraId="11C5C43B" w14:textId="77777777" w:rsidTr="00ED2860">
        <w:tblPrEx>
          <w:tblCellMar>
            <w:left w:w="108" w:type="dxa"/>
            <w:right w:w="108" w:type="dxa"/>
          </w:tblCellMar>
        </w:tblPrEx>
        <w:tc>
          <w:tcPr>
            <w:tcW w:w="3545" w:type="dxa"/>
          </w:tcPr>
          <w:p w14:paraId="5BD8A7B5" w14:textId="77777777" w:rsidR="006E7788" w:rsidRDefault="006E7788" w:rsidP="006E7788">
            <w:pPr>
              <w:pStyle w:val="BodyText"/>
              <w:rPr>
                <w:rFonts w:ascii="Arial" w:hAnsi="Arial" w:cs="Arial"/>
                <w:b/>
                <w:bCs/>
              </w:rPr>
            </w:pPr>
            <w:r>
              <w:rPr>
                <w:rFonts w:ascii="Arial" w:hAnsi="Arial" w:cs="Arial"/>
                <w:b/>
                <w:bCs/>
              </w:rPr>
              <w:t>"Offshore Transmission System"</w:t>
            </w:r>
          </w:p>
        </w:tc>
        <w:tc>
          <w:tcPr>
            <w:tcW w:w="6775" w:type="dxa"/>
          </w:tcPr>
          <w:p w14:paraId="21A6A99E" w14:textId="77777777" w:rsidR="006E7788" w:rsidRDefault="006E7788" w:rsidP="006E7788">
            <w:pPr>
              <w:pStyle w:val="BodyText"/>
              <w:jc w:val="both"/>
              <w:rPr>
                <w:rFonts w:ascii="Arial" w:hAnsi="Arial" w:cs="Arial"/>
              </w:rPr>
            </w:pPr>
            <w:r>
              <w:rPr>
                <w:rFonts w:ascii="Arial" w:hAnsi="Arial"/>
              </w:rPr>
              <w:t xml:space="preserve">a </w:t>
            </w:r>
            <w:r>
              <w:rPr>
                <w:rFonts w:ascii="Arial" w:hAnsi="Arial"/>
                <w:b/>
              </w:rPr>
              <w:t>System</w:t>
            </w:r>
            <w:r>
              <w:rPr>
                <w:rFonts w:ascii="Arial" w:hAnsi="Arial"/>
              </w:rPr>
              <w:t xml:space="preserve"> used (or to be used) for the purposes of </w:t>
            </w:r>
            <w:r>
              <w:rPr>
                <w:rFonts w:ascii="Arial" w:hAnsi="Arial"/>
                <w:b/>
              </w:rPr>
              <w:t>Offshore Transmission</w:t>
            </w:r>
            <w:r>
              <w:rPr>
                <w:rFonts w:ascii="Arial" w:hAnsi="Arial"/>
              </w:rPr>
              <w:t xml:space="preserve"> and for which there is (or where the </w:t>
            </w:r>
            <w:r>
              <w:rPr>
                <w:rFonts w:ascii="Arial" w:hAnsi="Arial"/>
                <w:b/>
              </w:rPr>
              <w:t>OTSDUW Arrangements</w:t>
            </w:r>
            <w:r>
              <w:rPr>
                <w:rFonts w:ascii="Arial" w:hAnsi="Arial"/>
              </w:rPr>
              <w:t xml:space="preserve"> apply, will be) an </w:t>
            </w:r>
            <w:r>
              <w:rPr>
                <w:rFonts w:ascii="Arial" w:hAnsi="Arial"/>
                <w:b/>
              </w:rPr>
              <w:t>Offshore Transmission Licensee</w:t>
            </w:r>
            <w:r>
              <w:rPr>
                <w:rFonts w:ascii="Arial" w:hAnsi="Arial"/>
              </w:rPr>
              <w:t>;</w:t>
            </w:r>
          </w:p>
        </w:tc>
      </w:tr>
      <w:tr w:rsidR="006E7788" w14:paraId="4F985853" w14:textId="77777777" w:rsidTr="00ED2860">
        <w:tblPrEx>
          <w:tblCellMar>
            <w:left w:w="108" w:type="dxa"/>
            <w:right w:w="108" w:type="dxa"/>
          </w:tblCellMar>
        </w:tblPrEx>
        <w:tc>
          <w:tcPr>
            <w:tcW w:w="3545" w:type="dxa"/>
          </w:tcPr>
          <w:p w14:paraId="6B05B6E4" w14:textId="77777777" w:rsidR="006E7788" w:rsidRDefault="006E7788" w:rsidP="006E7788">
            <w:pPr>
              <w:pStyle w:val="BodyText"/>
              <w:spacing w:before="120" w:after="120"/>
              <w:rPr>
                <w:rFonts w:ascii="Arial" w:hAnsi="Arial"/>
                <w:b/>
              </w:rPr>
            </w:pPr>
            <w:r>
              <w:rPr>
                <w:rFonts w:ascii="Arial" w:hAnsi="Arial"/>
                <w:b/>
              </w:rPr>
              <w:t>"</w:t>
            </w:r>
            <w:r>
              <w:rPr>
                <w:rStyle w:val="DeltaViewInsertion"/>
                <w:rFonts w:ascii="Arial" w:hAnsi="Arial"/>
                <w:b/>
                <w:color w:val="auto"/>
                <w:u w:val="none"/>
              </w:rPr>
              <w:t>Offshore Transmission System Development User Works</w:t>
            </w:r>
            <w:r>
              <w:rPr>
                <w:rFonts w:ascii="Arial" w:hAnsi="Arial"/>
                <w:b/>
              </w:rPr>
              <w:t>"</w:t>
            </w:r>
            <w:r>
              <w:rPr>
                <w:rStyle w:val="DeltaViewInsertion"/>
                <w:rFonts w:ascii="Arial" w:hAnsi="Arial"/>
                <w:bCs/>
                <w:color w:val="auto"/>
                <w:u w:val="none"/>
              </w:rPr>
              <w:t xml:space="preserve"> or </w:t>
            </w:r>
            <w:r>
              <w:rPr>
                <w:rFonts w:ascii="Arial" w:hAnsi="Arial"/>
                <w:b/>
              </w:rPr>
              <w:t>"</w:t>
            </w:r>
            <w:r>
              <w:rPr>
                <w:rStyle w:val="DeltaViewInsertion"/>
                <w:rFonts w:ascii="Arial" w:hAnsi="Arial"/>
                <w:b/>
                <w:color w:val="auto"/>
                <w:u w:val="none"/>
              </w:rPr>
              <w:t>OTSDUW</w:t>
            </w:r>
            <w:r>
              <w:rPr>
                <w:rFonts w:ascii="Arial" w:hAnsi="Arial"/>
                <w:b/>
              </w:rPr>
              <w:t>"</w:t>
            </w:r>
          </w:p>
        </w:tc>
        <w:tc>
          <w:tcPr>
            <w:tcW w:w="6775" w:type="dxa"/>
          </w:tcPr>
          <w:p w14:paraId="55463027" w14:textId="77777777" w:rsidR="006E7788" w:rsidRDefault="006E7788" w:rsidP="006E7788">
            <w:pPr>
              <w:jc w:val="both"/>
              <w:rPr>
                <w:rFonts w:ascii="Arial" w:hAnsi="Arial"/>
              </w:rPr>
            </w:pPr>
            <w:r>
              <w:rPr>
                <w:rStyle w:val="DeltaViewInsertion"/>
                <w:rFonts w:ascii="Arial" w:hAnsi="Arial"/>
                <w:color w:val="auto"/>
                <w:u w:val="none"/>
              </w:rPr>
              <w:t xml:space="preserve">in relation to a particular </w:t>
            </w:r>
            <w:r>
              <w:rPr>
                <w:rStyle w:val="DeltaViewInsertion"/>
                <w:rFonts w:ascii="Arial" w:hAnsi="Arial"/>
                <w:b/>
                <w:color w:val="auto"/>
                <w:u w:val="none"/>
              </w:rPr>
              <w:t>User</w:t>
            </w:r>
            <w:r>
              <w:rPr>
                <w:rStyle w:val="DeltaViewInsertion"/>
                <w:rFonts w:ascii="Arial" w:hAnsi="Arial"/>
                <w:color w:val="auto"/>
                <w:u w:val="none"/>
              </w:rPr>
              <w:t xml:space="preserve"> where the </w:t>
            </w:r>
            <w:r>
              <w:rPr>
                <w:rStyle w:val="DeltaViewInsertion"/>
                <w:rFonts w:ascii="Arial" w:hAnsi="Arial"/>
                <w:b/>
                <w:bCs/>
                <w:color w:val="auto"/>
                <w:u w:val="none"/>
              </w:rPr>
              <w:t xml:space="preserve">OTSDUW Arrangements </w:t>
            </w:r>
            <w:r>
              <w:rPr>
                <w:rStyle w:val="DeltaViewInsertion"/>
                <w:rFonts w:ascii="Arial" w:hAnsi="Arial"/>
                <w:color w:val="auto"/>
                <w:u w:val="none"/>
              </w:rPr>
              <w:t xml:space="preserve">apply means those activities and/or works to be undertaken by the </w:t>
            </w:r>
            <w:r>
              <w:rPr>
                <w:rStyle w:val="DeltaViewInsertion"/>
                <w:rFonts w:ascii="Arial" w:hAnsi="Arial"/>
                <w:b/>
                <w:color w:val="auto"/>
                <w:u w:val="none"/>
              </w:rPr>
              <w:t>User</w:t>
            </w:r>
            <w:r>
              <w:rPr>
                <w:rStyle w:val="DeltaViewInsertion"/>
                <w:rFonts w:ascii="Arial" w:hAnsi="Arial"/>
                <w:color w:val="auto"/>
                <w:u w:val="none"/>
              </w:rPr>
              <w:t xml:space="preserve"> as identified in Part 2 of Appendix I of the relevant </w:t>
            </w:r>
            <w:r>
              <w:rPr>
                <w:rStyle w:val="DeltaViewInsertion"/>
                <w:rFonts w:ascii="Arial" w:hAnsi="Arial"/>
                <w:b/>
                <w:color w:val="auto"/>
                <w:u w:val="none"/>
              </w:rPr>
              <w:t>Construction Agreement</w:t>
            </w:r>
            <w:r>
              <w:rPr>
                <w:rStyle w:val="DeltaViewInsertion"/>
                <w:rFonts w:ascii="Arial" w:hAnsi="Arial"/>
                <w:color w:val="auto"/>
                <w:u w:val="none"/>
              </w:rPr>
              <w:t>;</w:t>
            </w:r>
          </w:p>
          <w:p w14:paraId="00B23498" w14:textId="77777777" w:rsidR="006E7788" w:rsidRDefault="006E7788" w:rsidP="006E7788"/>
        </w:tc>
      </w:tr>
      <w:tr w:rsidR="006E7788" w14:paraId="3C39500E" w14:textId="77777777" w:rsidTr="00ED2860">
        <w:tblPrEx>
          <w:tblCellMar>
            <w:left w:w="108" w:type="dxa"/>
            <w:right w:w="108" w:type="dxa"/>
          </w:tblCellMar>
        </w:tblPrEx>
        <w:tc>
          <w:tcPr>
            <w:tcW w:w="3545" w:type="dxa"/>
          </w:tcPr>
          <w:p w14:paraId="22814F55" w14:textId="77777777" w:rsidR="006E7788" w:rsidRDefault="006E7788" w:rsidP="006E7788">
            <w:pPr>
              <w:pStyle w:val="BodyText"/>
              <w:rPr>
                <w:rFonts w:ascii="Arial" w:hAnsi="Arial" w:cs="Arial"/>
                <w:b/>
              </w:rPr>
            </w:pPr>
            <w:r>
              <w:rPr>
                <w:rFonts w:ascii="Arial" w:hAnsi="Arial" w:cs="Arial"/>
                <w:b/>
              </w:rPr>
              <w:t>"</w:t>
            </w:r>
            <w:r>
              <w:rPr>
                <w:rFonts w:ascii="Arial" w:hAnsi="Arial" w:cs="Arial"/>
                <w:b/>
                <w:bCs/>
              </w:rPr>
              <w:t>Offshore Transmission System User Assets"</w:t>
            </w:r>
            <w:r>
              <w:rPr>
                <w:rFonts w:ascii="Arial" w:hAnsi="Arial" w:cs="Arial"/>
              </w:rPr>
              <w:t xml:space="preserve"> or</w:t>
            </w:r>
            <w:r>
              <w:rPr>
                <w:rFonts w:ascii="Arial" w:hAnsi="Arial" w:cs="Arial"/>
                <w:b/>
                <w:bCs/>
              </w:rPr>
              <w:t xml:space="preserve"> "OTSUA</w:t>
            </w:r>
            <w:r>
              <w:rPr>
                <w:rFonts w:ascii="Arial" w:hAnsi="Arial" w:cs="Arial"/>
                <w:b/>
              </w:rPr>
              <w:t>"</w:t>
            </w:r>
          </w:p>
        </w:tc>
        <w:tc>
          <w:tcPr>
            <w:tcW w:w="6775" w:type="dxa"/>
          </w:tcPr>
          <w:p w14:paraId="55CD3363" w14:textId="77777777" w:rsidR="006E7788" w:rsidRDefault="006E7788" w:rsidP="006E7788">
            <w:pPr>
              <w:pStyle w:val="BodyText"/>
              <w:jc w:val="both"/>
              <w:rPr>
                <w:rFonts w:ascii="Arial" w:hAnsi="Arial"/>
              </w:rPr>
            </w:pPr>
            <w:r>
              <w:rPr>
                <w:rFonts w:ascii="Arial" w:hAnsi="Arial" w:cs="Arial"/>
              </w:rPr>
              <w:t xml:space="preserve">in relation to a particular </w:t>
            </w:r>
            <w:r>
              <w:rPr>
                <w:rFonts w:ascii="Arial" w:hAnsi="Arial" w:cs="Arial"/>
                <w:b/>
                <w:bCs/>
              </w:rPr>
              <w:t>User</w:t>
            </w:r>
            <w:r>
              <w:rPr>
                <w:rStyle w:val="DeltaViewInsertion"/>
                <w:rFonts w:ascii="Arial" w:hAnsi="Arial"/>
                <w:bCs/>
                <w:color w:val="auto"/>
                <w:u w:val="none"/>
              </w:rPr>
              <w:t xml:space="preserve">, any </w:t>
            </w:r>
            <w:r>
              <w:rPr>
                <w:rStyle w:val="DeltaViewInsertion"/>
                <w:rFonts w:ascii="Arial" w:hAnsi="Arial"/>
                <w:b/>
                <w:color w:val="auto"/>
                <w:u w:val="none"/>
              </w:rPr>
              <w:t xml:space="preserve">Plant </w:t>
            </w:r>
            <w:r>
              <w:rPr>
                <w:rStyle w:val="DeltaViewInsertion"/>
                <w:rFonts w:ascii="Arial" w:hAnsi="Arial"/>
                <w:bCs/>
                <w:color w:val="auto"/>
                <w:u w:val="none"/>
              </w:rPr>
              <w:t xml:space="preserve">and </w:t>
            </w:r>
            <w:r>
              <w:rPr>
                <w:rStyle w:val="DeltaViewInsertion"/>
                <w:rFonts w:ascii="Arial" w:hAnsi="Arial"/>
                <w:b/>
                <w:color w:val="auto"/>
                <w:u w:val="none"/>
              </w:rPr>
              <w:t xml:space="preserve">Apparatus </w:t>
            </w:r>
            <w:r>
              <w:rPr>
                <w:rStyle w:val="DeltaViewInsertion"/>
                <w:rFonts w:ascii="Arial" w:hAnsi="Arial"/>
                <w:bCs/>
                <w:color w:val="auto"/>
                <w:u w:val="none"/>
              </w:rPr>
              <w:t xml:space="preserve">resulting from </w:t>
            </w:r>
            <w:r>
              <w:rPr>
                <w:rStyle w:val="DeltaViewInsertion"/>
                <w:rFonts w:ascii="Arial" w:hAnsi="Arial"/>
                <w:b/>
                <w:color w:val="auto"/>
                <w:u w:val="none"/>
              </w:rPr>
              <w:t xml:space="preserve">OTSDUW Build </w:t>
            </w:r>
            <w:r w:rsidRPr="0056290A">
              <w:rPr>
                <w:rStyle w:val="DeltaViewInsertion"/>
                <w:rFonts w:ascii="Arial" w:hAnsi="Arial"/>
                <w:color w:val="auto"/>
                <w:u w:val="none"/>
              </w:rPr>
              <w:t>which</w:t>
            </w:r>
            <w:r>
              <w:rPr>
                <w:rStyle w:val="DeltaViewInsertion"/>
                <w:rFonts w:ascii="Arial" w:hAnsi="Arial"/>
                <w:b/>
                <w:color w:val="auto"/>
                <w:u w:val="none"/>
              </w:rPr>
              <w:t xml:space="preserve"> </w:t>
            </w:r>
            <w:r>
              <w:rPr>
                <w:rStyle w:val="DeltaViewInsertion"/>
                <w:rFonts w:ascii="Arial" w:hAnsi="Arial"/>
                <w:bCs/>
                <w:color w:val="auto"/>
                <w:u w:val="none"/>
              </w:rPr>
              <w:t xml:space="preserve">form the </w:t>
            </w:r>
            <w:r>
              <w:rPr>
                <w:rStyle w:val="DeltaViewInsertion"/>
                <w:rFonts w:ascii="Arial" w:hAnsi="Arial"/>
                <w:b/>
                <w:color w:val="auto"/>
                <w:u w:val="none"/>
              </w:rPr>
              <w:t xml:space="preserve">Offshore Transmission System </w:t>
            </w:r>
            <w:r>
              <w:rPr>
                <w:rStyle w:val="DeltaViewInsertion"/>
                <w:rFonts w:ascii="Arial" w:hAnsi="Arial"/>
                <w:bCs/>
                <w:color w:val="auto"/>
                <w:u w:val="none"/>
              </w:rPr>
              <w:t xml:space="preserve">to which the </w:t>
            </w:r>
            <w:r>
              <w:rPr>
                <w:rStyle w:val="DeltaViewInsertion"/>
                <w:rFonts w:ascii="Arial" w:hAnsi="Arial"/>
                <w:b/>
                <w:color w:val="auto"/>
                <w:u w:val="none"/>
              </w:rPr>
              <w:t xml:space="preserve">User’s Equipment </w:t>
            </w:r>
            <w:r>
              <w:rPr>
                <w:rStyle w:val="DeltaViewInsertion"/>
                <w:rFonts w:ascii="Arial" w:hAnsi="Arial"/>
                <w:bCs/>
                <w:color w:val="auto"/>
                <w:u w:val="none"/>
              </w:rPr>
              <w:t>is to be or is  connected</w:t>
            </w:r>
            <w:r>
              <w:rPr>
                <w:rFonts w:ascii="Arial" w:hAnsi="Arial" w:cs="Arial"/>
              </w:rPr>
              <w:t xml:space="preserve">, as identified in its  </w:t>
            </w:r>
            <w:r w:rsidRPr="0028619E">
              <w:rPr>
                <w:rFonts w:ascii="Arial" w:hAnsi="Arial" w:cs="Arial"/>
                <w:b/>
              </w:rPr>
              <w:t>Construction Agreement</w:t>
            </w:r>
            <w:r>
              <w:rPr>
                <w:rFonts w:ascii="Arial" w:hAnsi="Arial" w:cs="Arial"/>
              </w:rPr>
              <w:t>;</w:t>
            </w:r>
          </w:p>
        </w:tc>
      </w:tr>
      <w:tr w:rsidR="006E7788" w14:paraId="615BD21B" w14:textId="77777777" w:rsidTr="00ED2860">
        <w:tblPrEx>
          <w:tblCellMar>
            <w:left w:w="108" w:type="dxa"/>
            <w:right w:w="108" w:type="dxa"/>
          </w:tblCellMar>
        </w:tblPrEx>
        <w:tc>
          <w:tcPr>
            <w:tcW w:w="3545" w:type="dxa"/>
          </w:tcPr>
          <w:p w14:paraId="7DC102EC" w14:textId="77777777" w:rsidR="006E7788" w:rsidRDefault="006E7788" w:rsidP="006E7788">
            <w:pPr>
              <w:pStyle w:val="BodyText"/>
              <w:rPr>
                <w:rFonts w:ascii="Arial" w:hAnsi="Arial" w:cs="Arial"/>
                <w:b/>
                <w:bCs/>
              </w:rPr>
            </w:pPr>
            <w:r>
              <w:rPr>
                <w:rFonts w:ascii="Arial" w:hAnsi="Arial" w:cs="Arial"/>
                <w:b/>
                <w:bCs/>
              </w:rPr>
              <w:t>"Offshore Waters"</w:t>
            </w:r>
          </w:p>
        </w:tc>
        <w:tc>
          <w:tcPr>
            <w:tcW w:w="6775" w:type="dxa"/>
          </w:tcPr>
          <w:p w14:paraId="709A0FC4" w14:textId="77777777" w:rsidR="006E7788" w:rsidRDefault="006E7788" w:rsidP="006E7788">
            <w:pPr>
              <w:pStyle w:val="BodyText"/>
              <w:jc w:val="both"/>
              <w:rPr>
                <w:rFonts w:ascii="Arial" w:hAnsi="Arial" w:cs="Arial"/>
              </w:rPr>
            </w:pPr>
            <w:r>
              <w:rPr>
                <w:rFonts w:ascii="Arial" w:hAnsi="Arial" w:cs="Arial"/>
              </w:rPr>
              <w:t>has the meaning given to "offshore waters" in Section 90(9) of the Energy Act 2004;</w:t>
            </w:r>
          </w:p>
        </w:tc>
      </w:tr>
      <w:tr w:rsidR="006E7788" w14:paraId="2626C0B6" w14:textId="77777777" w:rsidTr="00ED2860">
        <w:tc>
          <w:tcPr>
            <w:tcW w:w="3545" w:type="dxa"/>
          </w:tcPr>
          <w:p w14:paraId="1A98320C" w14:textId="77777777" w:rsidR="006E7788" w:rsidRDefault="006E7788" w:rsidP="006E7788">
            <w:pPr>
              <w:pStyle w:val="BodyText"/>
              <w:rPr>
                <w:rFonts w:ascii="Arial" w:hAnsi="Arial" w:cs="Arial"/>
                <w:b/>
                <w:bCs/>
              </w:rPr>
            </w:pPr>
            <w:r>
              <w:rPr>
                <w:rFonts w:ascii="Arial" w:hAnsi="Arial" w:cs="Arial"/>
                <w:b/>
                <w:bCs/>
              </w:rPr>
              <w:t>“Offtaking”</w:t>
            </w:r>
          </w:p>
        </w:tc>
        <w:tc>
          <w:tcPr>
            <w:tcW w:w="6775" w:type="dxa"/>
          </w:tcPr>
          <w:p w14:paraId="5BC4C0D6"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 xml:space="preserve">; </w:t>
            </w:r>
          </w:p>
        </w:tc>
      </w:tr>
      <w:tr w:rsidR="006E7788" w14:paraId="54DA56B1" w14:textId="77777777" w:rsidTr="00ED2860">
        <w:tc>
          <w:tcPr>
            <w:tcW w:w="3545" w:type="dxa"/>
          </w:tcPr>
          <w:p w14:paraId="37BBE055" w14:textId="77777777" w:rsidR="006E7788" w:rsidRDefault="006E7788" w:rsidP="006E7788">
            <w:pPr>
              <w:pStyle w:val="BodyText"/>
              <w:rPr>
                <w:rFonts w:ascii="Arial" w:hAnsi="Arial" w:cs="Arial"/>
                <w:b/>
                <w:bCs/>
              </w:rPr>
            </w:pPr>
            <w:r>
              <w:rPr>
                <w:rFonts w:ascii="Arial" w:hAnsi="Arial" w:cs="Arial"/>
                <w:b/>
                <w:bCs/>
              </w:rPr>
              <w:t>"One Off Charge"</w:t>
            </w:r>
          </w:p>
        </w:tc>
        <w:tc>
          <w:tcPr>
            <w:tcW w:w="6775" w:type="dxa"/>
          </w:tcPr>
          <w:p w14:paraId="3D99EB08" w14:textId="77777777" w:rsidR="006E7788" w:rsidRDefault="006E7788" w:rsidP="006E7788">
            <w:pPr>
              <w:pStyle w:val="BodyText"/>
              <w:jc w:val="both"/>
              <w:rPr>
                <w:rFonts w:ascii="Arial" w:hAnsi="Arial" w:cs="Arial"/>
                <w:b/>
                <w:i/>
              </w:rPr>
            </w:pPr>
            <w:r>
              <w:rPr>
                <w:rFonts w:ascii="Arial" w:hAnsi="Arial" w:cs="Arial"/>
              </w:rPr>
              <w:t xml:space="preserve">the costs, including profits and overheads of carrying out the </w:t>
            </w:r>
            <w:r>
              <w:rPr>
                <w:rFonts w:ascii="Arial" w:hAnsi="Arial" w:cs="Arial"/>
                <w:b/>
              </w:rPr>
              <w:t>One</w:t>
            </w:r>
            <w:r>
              <w:rPr>
                <w:rFonts w:ascii="Arial" w:hAnsi="Arial" w:cs="Arial"/>
              </w:rPr>
              <w:t xml:space="preserve"> </w:t>
            </w:r>
            <w:r>
              <w:rPr>
                <w:rFonts w:ascii="Arial" w:hAnsi="Arial" w:cs="Arial"/>
                <w:b/>
              </w:rPr>
              <w:t>Off Works</w:t>
            </w:r>
            <w:r>
              <w:rPr>
                <w:rFonts w:ascii="Arial" w:hAnsi="Arial" w:cs="Arial"/>
              </w:rPr>
              <w:t xml:space="preserve">, together with the </w:t>
            </w:r>
            <w:r>
              <w:rPr>
                <w:rFonts w:ascii="Arial" w:hAnsi="Arial" w:cs="Arial"/>
                <w:b/>
              </w:rPr>
              <w:t>Net Asset Value</w:t>
            </w:r>
            <w:r>
              <w:rPr>
                <w:rFonts w:ascii="Arial" w:hAnsi="Arial" w:cs="Arial"/>
              </w:rPr>
              <w:t xml:space="preserve"> of any asset made redundant as a result of the </w:t>
            </w:r>
            <w:r>
              <w:rPr>
                <w:rFonts w:ascii="Arial" w:hAnsi="Arial" w:cs="Arial"/>
                <w:b/>
              </w:rPr>
              <w:t>Construction</w:t>
            </w:r>
            <w:r>
              <w:rPr>
                <w:rFonts w:ascii="Arial" w:hAnsi="Arial" w:cs="Arial"/>
              </w:rPr>
              <w:t xml:space="preserve"> </w:t>
            </w:r>
            <w:r>
              <w:rPr>
                <w:rFonts w:ascii="Arial" w:hAnsi="Arial" w:cs="Arial"/>
                <w:b/>
              </w:rPr>
              <w:t>Works</w:t>
            </w:r>
            <w:r>
              <w:rPr>
                <w:rFonts w:ascii="Arial" w:hAnsi="Arial" w:cs="Arial"/>
              </w:rPr>
              <w:t xml:space="preserve"> an estimate of which is specified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4647855A" w14:textId="77777777" w:rsidTr="00ED2860">
        <w:tc>
          <w:tcPr>
            <w:tcW w:w="3545" w:type="dxa"/>
          </w:tcPr>
          <w:p w14:paraId="573C9466" w14:textId="77777777" w:rsidR="006E7788" w:rsidRDefault="006E7788" w:rsidP="006E7788">
            <w:pPr>
              <w:pStyle w:val="BodyText"/>
              <w:rPr>
                <w:rFonts w:ascii="Arial" w:hAnsi="Arial" w:cs="Arial"/>
                <w:b/>
                <w:bCs/>
              </w:rPr>
            </w:pPr>
            <w:r>
              <w:rPr>
                <w:rFonts w:ascii="Arial" w:hAnsi="Arial" w:cs="Arial"/>
                <w:b/>
                <w:bCs/>
              </w:rPr>
              <w:t>"One Off Works"</w:t>
            </w:r>
          </w:p>
        </w:tc>
        <w:tc>
          <w:tcPr>
            <w:tcW w:w="6775" w:type="dxa"/>
          </w:tcPr>
          <w:p w14:paraId="4A15ED90" w14:textId="77777777" w:rsidR="006E7788" w:rsidRDefault="006E7788" w:rsidP="006E7788">
            <w:pPr>
              <w:pStyle w:val="BodyText"/>
              <w:jc w:val="both"/>
              <w:rPr>
                <w:rFonts w:ascii="Arial" w:hAnsi="Arial" w:cs="Arial"/>
              </w:rPr>
            </w:pPr>
            <w:r>
              <w:rPr>
                <w:rFonts w:ascii="Arial" w:hAnsi="Arial" w:cs="Arial"/>
              </w:rPr>
              <w:t xml:space="preserve">the works described in Appendix B1 to the relevant </w:t>
            </w:r>
            <w:r>
              <w:rPr>
                <w:rFonts w:ascii="Arial" w:hAnsi="Arial" w:cs="Arial"/>
                <w:b/>
              </w:rPr>
              <w:t>Construction</w:t>
            </w:r>
            <w:r>
              <w:rPr>
                <w:rFonts w:ascii="Arial" w:hAnsi="Arial" w:cs="Arial"/>
              </w:rPr>
              <w:t xml:space="preserve"> </w:t>
            </w:r>
            <w:r>
              <w:rPr>
                <w:rFonts w:ascii="Arial" w:hAnsi="Arial" w:cs="Arial"/>
                <w:b/>
              </w:rPr>
              <w:t xml:space="preserve">Agreement </w:t>
            </w:r>
            <w:r>
              <w:rPr>
                <w:rFonts w:ascii="Arial" w:hAnsi="Arial" w:cs="Arial"/>
              </w:rPr>
              <w:t>and/or</w:t>
            </w:r>
            <w:r>
              <w:rPr>
                <w:rFonts w:ascii="Arial" w:hAnsi="Arial" w:cs="Arial"/>
                <w:b/>
              </w:rPr>
              <w:t xml:space="preserve"> Bilateral Agreement</w:t>
            </w:r>
            <w:r>
              <w:rPr>
                <w:rFonts w:ascii="Arial" w:hAnsi="Arial" w:cs="Arial"/>
              </w:rPr>
              <w:t xml:space="preserve">; </w:t>
            </w:r>
          </w:p>
        </w:tc>
      </w:tr>
      <w:tr w:rsidR="006E7788" w14:paraId="7B42E2CF" w14:textId="77777777" w:rsidTr="00ED2860">
        <w:tblPrEx>
          <w:tblCellMar>
            <w:left w:w="108" w:type="dxa"/>
            <w:right w:w="108" w:type="dxa"/>
          </w:tblCellMar>
        </w:tblPrEx>
        <w:trPr>
          <w:trHeight w:val="964"/>
        </w:trPr>
        <w:tc>
          <w:tcPr>
            <w:tcW w:w="3545" w:type="dxa"/>
          </w:tcPr>
          <w:p w14:paraId="40D3B7F2" w14:textId="77777777" w:rsidR="006E7788" w:rsidRDefault="006E7788" w:rsidP="006E7788">
            <w:pPr>
              <w:pStyle w:val="BodyText"/>
              <w:rPr>
                <w:rFonts w:ascii="Arial" w:hAnsi="Arial" w:cs="Arial"/>
                <w:b/>
                <w:bCs/>
              </w:rPr>
            </w:pPr>
            <w:r>
              <w:rPr>
                <w:rFonts w:ascii="Arial" w:hAnsi="Arial" w:cs="Arial"/>
                <w:b/>
                <w:bCs/>
              </w:rPr>
              <w:lastRenderedPageBreak/>
              <w:t>“Onshore”</w:t>
            </w:r>
          </w:p>
          <w:p w14:paraId="1544881F" w14:textId="77777777" w:rsidR="006E7788" w:rsidRPr="00CE24D1" w:rsidRDefault="006E7788" w:rsidP="006E7788"/>
          <w:p w14:paraId="0126D280" w14:textId="77777777" w:rsidR="006E7788" w:rsidRPr="00CE24D1" w:rsidRDefault="006E7788" w:rsidP="006E7788">
            <w:pPr>
              <w:rPr>
                <w:b/>
              </w:rPr>
            </w:pPr>
          </w:p>
          <w:p w14:paraId="496625AE" w14:textId="1D6DC3A8" w:rsidR="006E7788" w:rsidRPr="00CE24D1" w:rsidRDefault="006E7788" w:rsidP="006E7788">
            <w:pPr>
              <w:rPr>
                <w:rFonts w:ascii="Arial" w:hAnsi="Arial" w:cs="Arial"/>
              </w:rPr>
            </w:pPr>
          </w:p>
        </w:tc>
        <w:tc>
          <w:tcPr>
            <w:tcW w:w="6775" w:type="dxa"/>
          </w:tcPr>
          <w:p w14:paraId="67EFF2CF" w14:textId="6895BDD7" w:rsidR="006E7788" w:rsidRDefault="006E7788" w:rsidP="006772B6">
            <w:pPr>
              <w:pStyle w:val="BodyText"/>
              <w:jc w:val="both"/>
              <w:rPr>
                <w:rFonts w:ascii="Arial" w:hAnsi="Arial" w:cs="Arial"/>
              </w:rPr>
            </w:pPr>
            <w:r>
              <w:rPr>
                <w:rFonts w:ascii="Arial" w:hAnsi="Arial" w:cs="Arial"/>
              </w:rPr>
              <w:t xml:space="preserve">means within </w:t>
            </w:r>
            <w:r>
              <w:rPr>
                <w:rFonts w:ascii="Arial" w:hAnsi="Arial" w:cs="Arial"/>
                <w:b/>
              </w:rPr>
              <w:t xml:space="preserve">Great Britain </w:t>
            </w:r>
            <w:r>
              <w:rPr>
                <w:rFonts w:ascii="Arial" w:hAnsi="Arial" w:cs="Arial"/>
              </w:rPr>
              <w:t>and when used in conjunction with another defined term and the terms together are not otherwise defined means that the associated term is to be read accordingly;</w:t>
            </w:r>
          </w:p>
        </w:tc>
      </w:tr>
      <w:tr w:rsidR="009F6CA1" w14:paraId="7801576D" w14:textId="77777777" w:rsidTr="00ED2860">
        <w:tblPrEx>
          <w:tblCellMar>
            <w:left w:w="108" w:type="dxa"/>
            <w:right w:w="108" w:type="dxa"/>
          </w:tblCellMar>
        </w:tblPrEx>
        <w:trPr>
          <w:trHeight w:val="964"/>
          <w:ins w:id="103" w:author="Author"/>
        </w:trPr>
        <w:tc>
          <w:tcPr>
            <w:tcW w:w="3545" w:type="dxa"/>
          </w:tcPr>
          <w:p w14:paraId="4E998273" w14:textId="4E8210B8" w:rsidR="009F6CA1" w:rsidRDefault="00CC1F5C" w:rsidP="006E7788">
            <w:pPr>
              <w:pStyle w:val="BodyText"/>
              <w:rPr>
                <w:ins w:id="104" w:author="Author"/>
                <w:rFonts w:ascii="Arial" w:hAnsi="Arial" w:cs="Arial"/>
                <w:b/>
                <w:bCs/>
              </w:rPr>
            </w:pPr>
            <w:ins w:id="105" w:author="Author">
              <w:r>
                <w:rPr>
                  <w:rFonts w:ascii="Arial" w:hAnsi="Arial" w:cs="Arial"/>
                  <w:b/>
                  <w:bCs/>
                </w:rPr>
                <w:t>“Onshore Tender Process”</w:t>
              </w:r>
            </w:ins>
          </w:p>
        </w:tc>
        <w:tc>
          <w:tcPr>
            <w:tcW w:w="6775" w:type="dxa"/>
          </w:tcPr>
          <w:p w14:paraId="722E5F0D" w14:textId="7B30FD83" w:rsidR="009F6CA1" w:rsidRDefault="00DA4331" w:rsidP="006772B6">
            <w:pPr>
              <w:pStyle w:val="BodyText"/>
              <w:jc w:val="both"/>
              <w:rPr>
                <w:ins w:id="106" w:author="Author"/>
                <w:rFonts w:ascii="Arial" w:hAnsi="Arial" w:cs="Arial"/>
              </w:rPr>
            </w:pPr>
            <w:ins w:id="107" w:author="Author">
              <w:r>
                <w:rPr>
                  <w:rFonts w:ascii="Arial" w:hAnsi="Arial" w:cs="Arial"/>
                </w:rPr>
                <w:t>the p</w:t>
              </w:r>
              <w:r w:rsidRPr="00314357">
                <w:rPr>
                  <w:rFonts w:ascii="Arial" w:hAnsi="Arial" w:cs="Arial"/>
                </w:rPr>
                <w:t xml:space="preserve">rocess followed by the </w:t>
              </w:r>
              <w:r w:rsidRPr="009D0F05">
                <w:rPr>
                  <w:rFonts w:ascii="Arial" w:hAnsi="Arial" w:cs="Arial"/>
                  <w:b/>
                  <w:bCs/>
                </w:rPr>
                <w:t>Delivery Body</w:t>
              </w:r>
              <w:r>
                <w:rPr>
                  <w:rFonts w:ascii="Arial" w:hAnsi="Arial" w:cs="Arial"/>
                </w:rPr>
                <w:t xml:space="preserve"> </w:t>
              </w:r>
              <w:r w:rsidRPr="00314357">
                <w:rPr>
                  <w:rFonts w:ascii="Arial" w:hAnsi="Arial" w:cs="Arial"/>
                </w:rPr>
                <w:t>to make, in prescribed cases, a determination on a competitive basis of the person to whom an o</w:t>
              </w:r>
              <w:r>
                <w:rPr>
                  <w:rFonts w:ascii="Arial" w:hAnsi="Arial" w:cs="Arial"/>
                </w:rPr>
                <w:t>nshore</w:t>
              </w:r>
              <w:r w:rsidRPr="00314357">
                <w:rPr>
                  <w:rFonts w:ascii="Arial" w:hAnsi="Arial" w:cs="Arial"/>
                </w:rPr>
                <w:t xml:space="preserve"> transmission licence </w:t>
              </w:r>
              <w:r>
                <w:rPr>
                  <w:rFonts w:ascii="Arial" w:hAnsi="Arial" w:cs="Arial"/>
                </w:rPr>
                <w:t xml:space="preserve">is recommended to be granted by the </w:t>
              </w:r>
              <w:r w:rsidRPr="009D0F05">
                <w:rPr>
                  <w:rFonts w:ascii="Arial" w:hAnsi="Arial" w:cs="Arial"/>
                  <w:b/>
                  <w:bCs/>
                </w:rPr>
                <w:t>Authority</w:t>
              </w:r>
              <w:r>
                <w:rPr>
                  <w:rFonts w:ascii="Arial" w:hAnsi="Arial" w:cs="Arial"/>
                </w:rPr>
                <w:t xml:space="preserve"> or a </w:t>
              </w:r>
              <w:r w:rsidRPr="009D0F05">
                <w:rPr>
                  <w:rFonts w:ascii="Arial" w:hAnsi="Arial" w:cs="Arial"/>
                  <w:b/>
                  <w:bCs/>
                </w:rPr>
                <w:t>Relevant Contract</w:t>
              </w:r>
              <w:r>
                <w:rPr>
                  <w:rFonts w:ascii="Arial" w:hAnsi="Arial" w:cs="Arial"/>
                </w:rPr>
                <w:t xml:space="preserve"> </w:t>
              </w:r>
              <w:r w:rsidRPr="00314357">
                <w:rPr>
                  <w:rFonts w:ascii="Arial" w:hAnsi="Arial" w:cs="Arial"/>
                </w:rPr>
                <w:t xml:space="preserve">is </w:t>
              </w:r>
              <w:r>
                <w:rPr>
                  <w:rFonts w:ascii="Arial" w:hAnsi="Arial" w:cs="Arial"/>
                </w:rPr>
                <w:t xml:space="preserve">recommended </w:t>
              </w:r>
              <w:r w:rsidRPr="00314357">
                <w:rPr>
                  <w:rFonts w:ascii="Arial" w:hAnsi="Arial" w:cs="Arial"/>
                </w:rPr>
                <w:t xml:space="preserve">to be </w:t>
              </w:r>
              <w:r>
                <w:rPr>
                  <w:rFonts w:ascii="Arial" w:hAnsi="Arial" w:cs="Arial"/>
                </w:rPr>
                <w:t xml:space="preserve">awarded, as more particularly described in the </w:t>
              </w:r>
              <w:r w:rsidRPr="009D0F05">
                <w:rPr>
                  <w:rFonts w:ascii="Arial" w:hAnsi="Arial" w:cs="Arial"/>
                  <w:b/>
                  <w:bCs/>
                </w:rPr>
                <w:t>Onshore Tender Regulations</w:t>
              </w:r>
              <w:r>
                <w:rPr>
                  <w:rFonts w:ascii="Arial" w:hAnsi="Arial" w:cs="Arial"/>
                </w:rPr>
                <w:t>;</w:t>
              </w:r>
            </w:ins>
          </w:p>
        </w:tc>
      </w:tr>
      <w:tr w:rsidR="009F6CA1" w14:paraId="4026D0D9" w14:textId="77777777" w:rsidTr="00ED2860">
        <w:tblPrEx>
          <w:tblCellMar>
            <w:left w:w="108" w:type="dxa"/>
            <w:right w:w="108" w:type="dxa"/>
          </w:tblCellMar>
        </w:tblPrEx>
        <w:trPr>
          <w:trHeight w:val="964"/>
          <w:ins w:id="108" w:author="Author"/>
        </w:trPr>
        <w:tc>
          <w:tcPr>
            <w:tcW w:w="3545" w:type="dxa"/>
          </w:tcPr>
          <w:p w14:paraId="51F1B894" w14:textId="093EC604" w:rsidR="009F6CA1" w:rsidRDefault="0058128C" w:rsidP="0095706A">
            <w:pPr>
              <w:spacing w:after="240"/>
              <w:rPr>
                <w:ins w:id="109" w:author="Author"/>
                <w:rFonts w:ascii="Arial" w:hAnsi="Arial" w:cs="Arial"/>
                <w:b/>
                <w:bCs/>
              </w:rPr>
            </w:pPr>
            <w:ins w:id="110" w:author="Author">
              <w:r w:rsidRPr="0058128C">
                <w:rPr>
                  <w:rFonts w:ascii="Arial" w:hAnsi="Arial" w:cs="Arial"/>
                  <w:b/>
                  <w:bCs/>
                </w:rPr>
                <w:t>“Onshore Tender Regulations”</w:t>
              </w:r>
            </w:ins>
          </w:p>
        </w:tc>
        <w:tc>
          <w:tcPr>
            <w:tcW w:w="6775" w:type="dxa"/>
          </w:tcPr>
          <w:p w14:paraId="4142F110" w14:textId="10E83C9A" w:rsidR="0095706A" w:rsidRDefault="0095706A" w:rsidP="006772B6">
            <w:pPr>
              <w:pStyle w:val="BodyText"/>
              <w:jc w:val="both"/>
              <w:rPr>
                <w:ins w:id="111" w:author="Author"/>
                <w:rFonts w:ascii="Arial" w:hAnsi="Arial" w:cs="Arial"/>
              </w:rPr>
            </w:pPr>
            <w:ins w:id="112" w:author="Author">
              <w:r w:rsidRPr="00F91D41">
                <w:rPr>
                  <w:rFonts w:ascii="Arial" w:hAnsi="Arial" w:cs="Arial"/>
                </w:rPr>
                <w:t xml:space="preserve">those regulations made by the </w:t>
              </w:r>
              <w:r w:rsidRPr="009D0F05">
                <w:rPr>
                  <w:rFonts w:ascii="Arial" w:hAnsi="Arial" w:cs="Arial"/>
                  <w:b/>
                  <w:bCs/>
                </w:rPr>
                <w:t>Authority</w:t>
              </w:r>
              <w:r w:rsidRPr="00F91D41">
                <w:rPr>
                  <w:rFonts w:ascii="Arial" w:hAnsi="Arial" w:cs="Arial"/>
                </w:rPr>
                <w:t xml:space="preserve"> in accordance with section 6C of the </w:t>
              </w:r>
              <w:r w:rsidRPr="009D0F05">
                <w:rPr>
                  <w:rFonts w:ascii="Arial" w:hAnsi="Arial" w:cs="Arial"/>
                  <w:b/>
                  <w:bCs/>
                </w:rPr>
                <w:t>Act</w:t>
              </w:r>
              <w:r w:rsidRPr="00F91D41">
                <w:rPr>
                  <w:rFonts w:ascii="Arial" w:hAnsi="Arial" w:cs="Arial"/>
                </w:rPr>
                <w:t xml:space="preserve"> to facilitate the determination on a competitive basis of the person to whom an o</w:t>
              </w:r>
              <w:r>
                <w:rPr>
                  <w:rFonts w:ascii="Arial" w:hAnsi="Arial" w:cs="Arial"/>
                </w:rPr>
                <w:t>n</w:t>
              </w:r>
              <w:r w:rsidRPr="00F91D41">
                <w:rPr>
                  <w:rFonts w:ascii="Arial" w:hAnsi="Arial" w:cs="Arial"/>
                </w:rPr>
                <w:t>shore transmission licence is to be granted;</w:t>
              </w:r>
            </w:ins>
          </w:p>
        </w:tc>
      </w:tr>
      <w:tr w:rsidR="006772B6" w14:paraId="2D0352EC" w14:textId="77777777" w:rsidTr="00ED2860">
        <w:tc>
          <w:tcPr>
            <w:tcW w:w="3545" w:type="dxa"/>
          </w:tcPr>
          <w:p w14:paraId="48B7CD04" w14:textId="41FDBB49" w:rsidR="006772B6" w:rsidRDefault="006772B6" w:rsidP="006E7788">
            <w:pPr>
              <w:pStyle w:val="BodyText"/>
              <w:spacing w:before="120" w:after="120"/>
              <w:rPr>
                <w:rFonts w:ascii="Arial" w:hAnsi="Arial"/>
                <w:b/>
              </w:rPr>
            </w:pPr>
            <w:r w:rsidRPr="00CE24D1">
              <w:rPr>
                <w:rFonts w:ascii="Arial" w:hAnsi="Arial" w:cs="Arial"/>
                <w:b/>
              </w:rPr>
              <w:t>“Onshore Transmission Licensee”</w:t>
            </w:r>
          </w:p>
        </w:tc>
        <w:tc>
          <w:tcPr>
            <w:tcW w:w="6775" w:type="dxa"/>
          </w:tcPr>
          <w:p w14:paraId="4E40F4FC" w14:textId="62B36B59" w:rsidR="006772B6" w:rsidRDefault="006772B6" w:rsidP="006E7788">
            <w:pPr>
              <w:jc w:val="both"/>
              <w:rPr>
                <w:rFonts w:ascii="Arial" w:hAnsi="Arial" w:cs="Arial"/>
                <w:szCs w:val="22"/>
              </w:rPr>
            </w:pPr>
            <w:r>
              <w:rPr>
                <w:rFonts w:ascii="Arial" w:hAnsi="Arial" w:cs="Arial"/>
              </w:rPr>
              <w:t>means-</w:t>
            </w:r>
            <w:r w:rsidRPr="00CE24D1">
              <w:rPr>
                <w:rFonts w:ascii="Arial" w:hAnsi="Arial" w:cs="Arial"/>
                <w:b/>
              </w:rPr>
              <w:t>NGET</w:t>
            </w:r>
            <w:r>
              <w:rPr>
                <w:rFonts w:ascii="Arial" w:hAnsi="Arial" w:cs="Arial"/>
              </w:rPr>
              <w:t>, Scottish Hydro Electric Transmission plc, SP Transmission plc</w:t>
            </w:r>
            <w:ins w:id="113" w:author="Author">
              <w:r w:rsidR="00276BC2">
                <w:rPr>
                  <w:rFonts w:ascii="Arial" w:hAnsi="Arial" w:cs="Arial"/>
                </w:rPr>
                <w:t xml:space="preserve">, a </w:t>
              </w:r>
              <w:r w:rsidR="00276BC2" w:rsidRPr="002026FF">
                <w:rPr>
                  <w:rFonts w:ascii="Arial" w:hAnsi="Arial" w:cs="Arial"/>
                  <w:b/>
                  <w:bCs/>
                </w:rPr>
                <w:t>Competitively Appointed Transmission Owner</w:t>
              </w:r>
            </w:ins>
            <w:r>
              <w:rPr>
                <w:rFonts w:ascii="Arial" w:hAnsi="Arial" w:cs="Arial"/>
              </w:rPr>
              <w:t xml:space="preserve"> or such other person in relation to whose transmission licence the Standard Conditions in Section D (transmission owner standard conditions) have been given effect;</w:t>
            </w:r>
          </w:p>
        </w:tc>
      </w:tr>
      <w:tr w:rsidR="006E7788" w14:paraId="7BABB093" w14:textId="77777777" w:rsidTr="00ED2860">
        <w:tc>
          <w:tcPr>
            <w:tcW w:w="3545" w:type="dxa"/>
          </w:tcPr>
          <w:p w14:paraId="500429D1" w14:textId="6C5C5D2B" w:rsidR="006E7788" w:rsidRDefault="00B75C44" w:rsidP="006E7788">
            <w:pPr>
              <w:pStyle w:val="BodyText"/>
              <w:spacing w:before="120" w:after="120"/>
              <w:rPr>
                <w:rFonts w:ascii="Arial" w:hAnsi="Arial"/>
                <w:b/>
              </w:rPr>
            </w:pPr>
            <w:r>
              <w:rPr>
                <w:rFonts w:ascii="Arial" w:hAnsi="Arial"/>
                <w:b/>
              </w:rPr>
              <w:t>“</w:t>
            </w:r>
            <w:r w:rsidR="006E7788">
              <w:rPr>
                <w:rFonts w:ascii="Arial" w:hAnsi="Arial"/>
                <w:b/>
              </w:rPr>
              <w:t>Onshore Transmission System</w:t>
            </w:r>
            <w:r>
              <w:rPr>
                <w:rFonts w:ascii="Arial" w:hAnsi="Arial"/>
                <w:b/>
              </w:rPr>
              <w:t>”</w:t>
            </w:r>
          </w:p>
        </w:tc>
        <w:tc>
          <w:tcPr>
            <w:tcW w:w="6775" w:type="dxa"/>
          </w:tcPr>
          <w:p w14:paraId="4AC51243" w14:textId="77777777" w:rsidR="006E7788" w:rsidRPr="002C7E03" w:rsidRDefault="006E7788" w:rsidP="006E7788">
            <w:pPr>
              <w:jc w:val="both"/>
              <w:rPr>
                <w:rFonts w:ascii="Arial" w:hAnsi="Arial" w:cs="Arial"/>
              </w:rPr>
            </w:pPr>
            <w:r>
              <w:rPr>
                <w:rFonts w:ascii="Arial" w:hAnsi="Arial" w:cs="Arial"/>
                <w:szCs w:val="22"/>
              </w:rPr>
              <w:t xml:space="preserve">the part of the </w:t>
            </w:r>
            <w:r>
              <w:rPr>
                <w:rFonts w:ascii="Arial" w:hAnsi="Arial" w:cs="Arial"/>
                <w:b/>
                <w:szCs w:val="22"/>
              </w:rPr>
              <w:t xml:space="preserve">National Electricity Transmission System </w:t>
            </w:r>
            <w:r>
              <w:rPr>
                <w:rFonts w:ascii="Arial" w:hAnsi="Arial" w:cs="Arial"/>
                <w:szCs w:val="22"/>
              </w:rPr>
              <w:t>which is not an</w:t>
            </w:r>
            <w:r>
              <w:rPr>
                <w:rFonts w:ascii="Arial" w:hAnsi="Arial" w:cs="Arial"/>
                <w:b/>
                <w:szCs w:val="22"/>
              </w:rPr>
              <w:t xml:space="preserve"> Offshore Transmission System</w:t>
            </w:r>
            <w:bookmarkStart w:id="114" w:name="_BPDCI_125"/>
            <w:r w:rsidRPr="002C7E03">
              <w:rPr>
                <w:rFonts w:ascii="Arial" w:hAnsi="Arial" w:cs="Arial"/>
                <w:szCs w:val="22"/>
              </w:rPr>
              <w:t>;</w:t>
            </w:r>
            <w:bookmarkEnd w:id="114"/>
          </w:p>
          <w:p w14:paraId="055A7E4B" w14:textId="77777777" w:rsidR="006E7788" w:rsidRDefault="006E7788" w:rsidP="006E7788">
            <w:pPr>
              <w:rPr>
                <w:rFonts w:ascii="Arial" w:hAnsi="Arial"/>
              </w:rPr>
            </w:pPr>
          </w:p>
        </w:tc>
      </w:tr>
      <w:tr w:rsidR="006E7788" w14:paraId="1F51A497" w14:textId="77777777" w:rsidTr="00ED2860">
        <w:tc>
          <w:tcPr>
            <w:tcW w:w="3545" w:type="dxa"/>
          </w:tcPr>
          <w:p w14:paraId="04A1F37D" w14:textId="77777777" w:rsidR="006E7788" w:rsidRDefault="006E7788" w:rsidP="006E7788">
            <w:pPr>
              <w:pStyle w:val="BodyText"/>
              <w:rPr>
                <w:rFonts w:ascii="Arial" w:hAnsi="Arial" w:cs="Arial"/>
                <w:b/>
                <w:bCs/>
              </w:rPr>
            </w:pPr>
            <w:r>
              <w:rPr>
                <w:rFonts w:ascii="Arial" w:hAnsi="Arial" w:cs="Arial"/>
                <w:b/>
                <w:bCs/>
              </w:rPr>
              <w:t>“Onshore Construction Works”</w:t>
            </w:r>
          </w:p>
        </w:tc>
        <w:tc>
          <w:tcPr>
            <w:tcW w:w="6775" w:type="dxa"/>
          </w:tcPr>
          <w:p w14:paraId="5406AE18"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elements of the </w:t>
            </w:r>
            <w:r>
              <w:rPr>
                <w:rFonts w:ascii="Arial" w:hAnsi="Arial" w:cs="Arial"/>
                <w:b/>
              </w:rPr>
              <w:t>Construction Works</w:t>
            </w:r>
            <w:r>
              <w:rPr>
                <w:rFonts w:ascii="Arial" w:hAnsi="Arial" w:cs="Arial"/>
              </w:rPr>
              <w:t xml:space="preserve"> to be undertaken other than on the </w:t>
            </w:r>
            <w:r>
              <w:rPr>
                <w:rFonts w:ascii="Arial" w:hAnsi="Arial" w:cs="Arial"/>
                <w:b/>
              </w:rPr>
              <w:t>Offshore Transmission System</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3185A3A6" w14:textId="77777777" w:rsidTr="00ED2860">
        <w:tc>
          <w:tcPr>
            <w:tcW w:w="3545" w:type="dxa"/>
          </w:tcPr>
          <w:p w14:paraId="1A23EE7A" w14:textId="77777777" w:rsidR="006E7788" w:rsidRDefault="006E7788" w:rsidP="006E7788">
            <w:pPr>
              <w:rPr>
                <w:rFonts w:ascii="Arial" w:hAnsi="Arial"/>
                <w:b/>
              </w:rPr>
            </w:pPr>
            <w:r>
              <w:rPr>
                <w:rFonts w:ascii="Arial" w:hAnsi="Arial"/>
                <w:b/>
              </w:rPr>
              <w:t>“Onshore Transmission Reinforcement Works”</w:t>
            </w:r>
          </w:p>
        </w:tc>
        <w:tc>
          <w:tcPr>
            <w:tcW w:w="6775" w:type="dxa"/>
          </w:tcPr>
          <w:p w14:paraId="6F808BF2" w14:textId="77777777" w:rsidR="006E7788" w:rsidRDefault="006E7788" w:rsidP="006E7788">
            <w:pPr>
              <w:pStyle w:val="CMSHeadL5"/>
              <w:numPr>
                <w:ilvl w:val="0"/>
                <w:numId w:val="0"/>
              </w:numPr>
              <w:ind w:left="2"/>
              <w:jc w:val="both"/>
              <w:rPr>
                <w:rFonts w:ascii="Arial" w:hAnsi="Arial" w:cs="Arial"/>
              </w:rPr>
            </w:pPr>
            <w:r>
              <w:rPr>
                <w:rFonts w:ascii="Arial" w:hAnsi="Arial" w:cs="Arial"/>
                <w:szCs w:val="22"/>
              </w:rPr>
              <w:t xml:space="preserve">in relation to a particular </w:t>
            </w:r>
            <w:r>
              <w:rPr>
                <w:rFonts w:ascii="Arial" w:hAnsi="Arial" w:cs="Arial"/>
                <w:b/>
                <w:szCs w:val="22"/>
              </w:rPr>
              <w:t>User</w:t>
            </w:r>
            <w:r>
              <w:rPr>
                <w:rFonts w:ascii="Arial" w:hAnsi="Arial" w:cs="Arial"/>
                <w:szCs w:val="22"/>
              </w:rPr>
              <w:t xml:space="preserve">, as defined in its </w:t>
            </w:r>
            <w:r>
              <w:rPr>
                <w:rFonts w:ascii="Arial" w:hAnsi="Arial" w:cs="Arial"/>
                <w:b/>
                <w:szCs w:val="22"/>
              </w:rPr>
              <w:t>Construction Agreement</w:t>
            </w:r>
            <w:bookmarkStart w:id="115" w:name="_BPDCD_126"/>
            <w:r w:rsidRPr="002C7E03">
              <w:rPr>
                <w:rFonts w:ascii="Arial" w:hAnsi="Arial" w:cs="Arial"/>
                <w:szCs w:val="22"/>
              </w:rPr>
              <w:t>;</w:t>
            </w:r>
            <w:bookmarkEnd w:id="115"/>
          </w:p>
        </w:tc>
      </w:tr>
      <w:tr w:rsidR="006E7788" w14:paraId="0D065011" w14:textId="77777777" w:rsidTr="00ED2860">
        <w:tc>
          <w:tcPr>
            <w:tcW w:w="3545" w:type="dxa"/>
          </w:tcPr>
          <w:p w14:paraId="6EE3DDF6" w14:textId="77777777" w:rsidR="006E7788" w:rsidRDefault="006E7788" w:rsidP="006E7788">
            <w:pPr>
              <w:pStyle w:val="BodyText"/>
              <w:rPr>
                <w:rFonts w:ascii="Arial" w:hAnsi="Arial" w:cs="Arial"/>
                <w:b/>
                <w:bCs/>
              </w:rPr>
            </w:pPr>
            <w:r>
              <w:rPr>
                <w:rFonts w:ascii="Arial" w:hAnsi="Arial" w:cs="Arial"/>
                <w:b/>
                <w:bCs/>
              </w:rPr>
              <w:t>"Operating Agreement(s)"</w:t>
            </w:r>
          </w:p>
        </w:tc>
        <w:tc>
          <w:tcPr>
            <w:tcW w:w="6775" w:type="dxa"/>
          </w:tcPr>
          <w:p w14:paraId="36C70B39" w14:textId="77777777" w:rsidR="006E7788" w:rsidRDefault="006E7788" w:rsidP="006E7788">
            <w:pPr>
              <w:pStyle w:val="BodyText"/>
              <w:jc w:val="both"/>
              <w:rPr>
                <w:rFonts w:ascii="Arial" w:hAnsi="Arial" w:cs="Arial"/>
              </w:rPr>
            </w:pPr>
            <w:r>
              <w:rPr>
                <w:rFonts w:ascii="Arial" w:hAnsi="Arial" w:cs="Arial"/>
              </w:rPr>
              <w:t xml:space="preserve">the operating agreements or arrangements identified in the </w:t>
            </w:r>
            <w:r>
              <w:rPr>
                <w:rFonts w:ascii="Arial" w:hAnsi="Arial" w:cs="Arial"/>
                <w:b/>
              </w:rPr>
              <w:t>Bilateral Connection Agreement</w:t>
            </w:r>
            <w:r>
              <w:rPr>
                <w:rFonts w:ascii="Arial" w:hAnsi="Arial" w:cs="Arial"/>
              </w:rPr>
              <w:t xml:space="preserve"> between </w:t>
            </w:r>
            <w:r>
              <w:rPr>
                <w:rFonts w:ascii="Arial" w:hAnsi="Arial" w:cs="Arial"/>
                <w:b/>
                <w:bCs/>
              </w:rPr>
              <w:t>The Company</w:t>
            </w:r>
            <w:r>
              <w:rPr>
                <w:rFonts w:ascii="Arial" w:hAnsi="Arial" w:cs="Arial"/>
              </w:rPr>
              <w:t xml:space="preserve"> and the </w:t>
            </w:r>
            <w:r>
              <w:rPr>
                <w:rFonts w:ascii="Arial" w:hAnsi="Arial" w:cs="Arial"/>
                <w:b/>
              </w:rPr>
              <w:t>Interconnector</w:t>
            </w:r>
            <w:r>
              <w:rPr>
                <w:rFonts w:ascii="Arial" w:hAnsi="Arial" w:cs="Arial"/>
              </w:rPr>
              <w:t xml:space="preserve"> </w:t>
            </w:r>
            <w:r>
              <w:rPr>
                <w:rFonts w:ascii="Arial" w:hAnsi="Arial" w:cs="Arial"/>
                <w:b/>
              </w:rPr>
              <w:t>Owner</w:t>
            </w:r>
            <w:r>
              <w:rPr>
                <w:rFonts w:ascii="Arial" w:hAnsi="Arial" w:cs="Arial"/>
              </w:rPr>
              <w:t xml:space="preserve"> of the relevant </w:t>
            </w:r>
            <w:r>
              <w:rPr>
                <w:rFonts w:ascii="Arial" w:hAnsi="Arial" w:cs="Arial"/>
                <w:b/>
              </w:rPr>
              <w:t>Interconnector</w:t>
            </w:r>
            <w:r>
              <w:rPr>
                <w:rFonts w:ascii="Arial" w:hAnsi="Arial" w:cs="Arial"/>
              </w:rPr>
              <w:t xml:space="preserve"> and made between either </w:t>
            </w:r>
            <w:r>
              <w:rPr>
                <w:rFonts w:ascii="Arial" w:hAnsi="Arial" w:cs="Arial"/>
                <w:b/>
                <w:bCs/>
              </w:rPr>
              <w:t>The Company</w:t>
            </w:r>
            <w:r>
              <w:rPr>
                <w:rFonts w:ascii="Arial" w:hAnsi="Arial" w:cs="Arial"/>
              </w:rPr>
              <w:t xml:space="preserve"> and the relevant </w:t>
            </w:r>
            <w:r>
              <w:rPr>
                <w:rFonts w:ascii="Arial" w:hAnsi="Arial" w:cs="Arial"/>
                <w:b/>
              </w:rPr>
              <w:t>Interconnector Owner</w:t>
            </w:r>
            <w:r>
              <w:rPr>
                <w:rFonts w:ascii="Arial" w:hAnsi="Arial" w:cs="Arial"/>
              </w:rPr>
              <w:t xml:space="preserve"> and/or </w:t>
            </w:r>
            <w:r>
              <w:rPr>
                <w:rFonts w:ascii="Arial" w:hAnsi="Arial" w:cs="Arial"/>
                <w:b/>
                <w:bCs/>
              </w:rPr>
              <w:t>The Company</w:t>
            </w:r>
            <w:r>
              <w:rPr>
                <w:rFonts w:ascii="Arial" w:hAnsi="Arial" w:cs="Arial"/>
              </w:rPr>
              <w:t xml:space="preserve"> and the relevant </w:t>
            </w:r>
            <w:r>
              <w:rPr>
                <w:rFonts w:ascii="Arial" w:hAnsi="Arial" w:cs="Arial"/>
                <w:b/>
              </w:rPr>
              <w:t>Interconnected</w:t>
            </w:r>
            <w:r>
              <w:rPr>
                <w:rFonts w:ascii="Arial" w:hAnsi="Arial" w:cs="Arial"/>
              </w:rPr>
              <w:t xml:space="preserve"> </w:t>
            </w:r>
            <w:r>
              <w:rPr>
                <w:rFonts w:ascii="Arial" w:hAnsi="Arial" w:cs="Arial"/>
                <w:b/>
              </w:rPr>
              <w:t>System Operator</w:t>
            </w:r>
            <w:r>
              <w:rPr>
                <w:rFonts w:ascii="Arial" w:hAnsi="Arial" w:cs="Arial"/>
              </w:rPr>
              <w:t>;</w:t>
            </w:r>
          </w:p>
        </w:tc>
      </w:tr>
      <w:tr w:rsidR="006E7788" w14:paraId="57F5189D" w14:textId="77777777" w:rsidTr="00ED2860">
        <w:tc>
          <w:tcPr>
            <w:tcW w:w="3545" w:type="dxa"/>
          </w:tcPr>
          <w:p w14:paraId="463A6528" w14:textId="77777777" w:rsidR="006E7788" w:rsidRDefault="006E7788" w:rsidP="006E7788">
            <w:pPr>
              <w:pStyle w:val="BodyText"/>
              <w:rPr>
                <w:rFonts w:ascii="Arial" w:hAnsi="Arial" w:cs="Arial"/>
                <w:b/>
                <w:bCs/>
              </w:rPr>
            </w:pPr>
            <w:r>
              <w:rPr>
                <w:rFonts w:ascii="Arial" w:hAnsi="Arial" w:cs="Arial"/>
                <w:b/>
                <w:bCs/>
              </w:rPr>
              <w:t>"Operating Code" or "OC"</w:t>
            </w:r>
          </w:p>
        </w:tc>
        <w:tc>
          <w:tcPr>
            <w:tcW w:w="6775" w:type="dxa"/>
          </w:tcPr>
          <w:p w14:paraId="49478639" w14:textId="77777777" w:rsidR="006E7788" w:rsidRDefault="006E7788" w:rsidP="006E7788">
            <w:pPr>
              <w:pStyle w:val="BodyText"/>
              <w:jc w:val="both"/>
              <w:rPr>
                <w:rFonts w:ascii="Arial" w:hAnsi="Arial" w:cs="Arial"/>
              </w:rPr>
            </w:pPr>
            <w:r>
              <w:rPr>
                <w:rFonts w:ascii="Arial" w:hAnsi="Arial" w:cs="Arial"/>
              </w:rPr>
              <w:t xml:space="preserve">the portion of the </w:t>
            </w:r>
            <w:r>
              <w:rPr>
                <w:rFonts w:ascii="Arial" w:hAnsi="Arial" w:cs="Arial"/>
                <w:b/>
              </w:rPr>
              <w:t>Grid Code</w:t>
            </w:r>
            <w:r>
              <w:rPr>
                <w:rFonts w:ascii="Arial" w:hAnsi="Arial" w:cs="Arial"/>
              </w:rPr>
              <w:t xml:space="preserve"> which is identified as the </w:t>
            </w:r>
            <w:r>
              <w:rPr>
                <w:rFonts w:ascii="Arial" w:hAnsi="Arial" w:cs="Arial"/>
                <w:b/>
              </w:rPr>
              <w:t>Operating</w:t>
            </w:r>
            <w:r>
              <w:rPr>
                <w:rFonts w:ascii="Arial" w:hAnsi="Arial" w:cs="Arial"/>
              </w:rPr>
              <w:t xml:space="preserve"> </w:t>
            </w:r>
            <w:r>
              <w:rPr>
                <w:rFonts w:ascii="Arial" w:hAnsi="Arial" w:cs="Arial"/>
                <w:b/>
              </w:rPr>
              <w:t>Code</w:t>
            </w:r>
            <w:r>
              <w:rPr>
                <w:rFonts w:ascii="Arial" w:hAnsi="Arial" w:cs="Arial"/>
              </w:rPr>
              <w:t>;</w:t>
            </w:r>
          </w:p>
        </w:tc>
      </w:tr>
      <w:tr w:rsidR="006E7788" w14:paraId="68FD58E8" w14:textId="77777777" w:rsidTr="00ED2860">
        <w:tc>
          <w:tcPr>
            <w:tcW w:w="3545" w:type="dxa"/>
          </w:tcPr>
          <w:p w14:paraId="70BE2C0E" w14:textId="77777777" w:rsidR="006E7788" w:rsidRDefault="006E7788" w:rsidP="006E7788">
            <w:pPr>
              <w:pStyle w:val="BodyText"/>
              <w:rPr>
                <w:rFonts w:ascii="Arial" w:hAnsi="Arial" w:cs="Arial"/>
                <w:b/>
                <w:bCs/>
              </w:rPr>
            </w:pPr>
            <w:r>
              <w:rPr>
                <w:rFonts w:ascii="Arial" w:hAnsi="Arial" w:cs="Arial"/>
                <w:b/>
                <w:bCs/>
              </w:rPr>
              <w:t>"Operation Diagrams"</w:t>
            </w:r>
          </w:p>
        </w:tc>
        <w:tc>
          <w:tcPr>
            <w:tcW w:w="6775" w:type="dxa"/>
          </w:tcPr>
          <w:p w14:paraId="4AACF9F0"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CB904D6" w14:textId="77777777" w:rsidTr="00ED2860">
        <w:tc>
          <w:tcPr>
            <w:tcW w:w="3545" w:type="dxa"/>
          </w:tcPr>
          <w:p w14:paraId="5A48ABA0" w14:textId="77777777" w:rsidR="006E7788" w:rsidRDefault="006E7788" w:rsidP="006E7788">
            <w:pPr>
              <w:pStyle w:val="BodyText"/>
              <w:rPr>
                <w:rFonts w:ascii="Arial" w:hAnsi="Arial" w:cs="Arial"/>
                <w:b/>
                <w:bCs/>
              </w:rPr>
            </w:pPr>
            <w:r>
              <w:rPr>
                <w:rFonts w:ascii="Arial" w:hAnsi="Arial" w:cs="Arial"/>
                <w:b/>
                <w:bCs/>
              </w:rPr>
              <w:t>"Operational"</w:t>
            </w:r>
          </w:p>
        </w:tc>
        <w:tc>
          <w:tcPr>
            <w:tcW w:w="6775" w:type="dxa"/>
          </w:tcPr>
          <w:p w14:paraId="30ECEFD1"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Connection Site</w:t>
            </w:r>
            <w:r>
              <w:rPr>
                <w:rFonts w:ascii="Arial" w:hAnsi="Arial" w:cs="Arial"/>
              </w:rPr>
              <w:t xml:space="preserve"> means that the same has been </w:t>
            </w:r>
            <w:r>
              <w:rPr>
                <w:rFonts w:ascii="Arial" w:hAnsi="Arial" w:cs="Arial"/>
                <w:b/>
              </w:rPr>
              <w:t>Commissioned</w:t>
            </w:r>
            <w:r>
              <w:rPr>
                <w:rFonts w:ascii="Arial" w:hAnsi="Arial" w:cs="Arial"/>
              </w:rPr>
              <w:t xml:space="preserve"> (which for the avoidance of doubt does not necessarily include commissioning of </w:t>
            </w:r>
            <w:r>
              <w:rPr>
                <w:rFonts w:ascii="Arial" w:hAnsi="Arial" w:cs="Arial"/>
                <w:b/>
              </w:rPr>
              <w:t>Generating</w:t>
            </w:r>
            <w:r>
              <w:rPr>
                <w:rFonts w:ascii="Arial" w:hAnsi="Arial" w:cs="Arial"/>
              </w:rPr>
              <w:t xml:space="preserve"> </w:t>
            </w:r>
            <w:r>
              <w:rPr>
                <w:rFonts w:ascii="Arial" w:hAnsi="Arial" w:cs="Arial"/>
                <w:b/>
              </w:rPr>
              <w:t>Units</w:t>
            </w:r>
            <w:r>
              <w:rPr>
                <w:rFonts w:ascii="Arial" w:hAnsi="Arial" w:cs="Arial"/>
              </w:rPr>
              <w:t xml:space="preserve"> connected at the </w:t>
            </w:r>
            <w:r>
              <w:rPr>
                <w:rFonts w:ascii="Arial" w:hAnsi="Arial" w:cs="Arial"/>
                <w:b/>
              </w:rPr>
              <w:t>Connection Site</w:t>
            </w:r>
            <w:r>
              <w:rPr>
                <w:rFonts w:ascii="Arial" w:hAnsi="Arial" w:cs="Arial"/>
              </w:rPr>
              <w:t xml:space="preserve">) and that the </w:t>
            </w:r>
            <w:r>
              <w:rPr>
                <w:rFonts w:ascii="Arial" w:hAnsi="Arial" w:cs="Arial"/>
                <w:b/>
              </w:rPr>
              <w:t>User</w:t>
            </w:r>
            <w:r>
              <w:rPr>
                <w:rFonts w:ascii="Arial" w:hAnsi="Arial" w:cs="Arial"/>
              </w:rPr>
              <w:t xml:space="preserve"> can use such </w:t>
            </w:r>
            <w:r>
              <w:rPr>
                <w:rFonts w:ascii="Arial" w:hAnsi="Arial" w:cs="Arial"/>
                <w:b/>
              </w:rPr>
              <w:t>User's Equipment</w:t>
            </w:r>
            <w:r>
              <w:rPr>
                <w:rFonts w:ascii="Arial" w:hAnsi="Arial" w:cs="Arial"/>
              </w:rPr>
              <w:t xml:space="preserve"> to undertake those acts and things capable of being undertaken by </w:t>
            </w:r>
            <w:r>
              <w:rPr>
                <w:rFonts w:ascii="Arial" w:hAnsi="Arial" w:cs="Arial"/>
                <w:b/>
              </w:rPr>
              <w:t>BSC Parties</w:t>
            </w:r>
            <w:r>
              <w:rPr>
                <w:rFonts w:ascii="Arial" w:hAnsi="Arial" w:cs="Arial"/>
              </w:rPr>
              <w:t xml:space="preserve"> </w:t>
            </w:r>
            <w:r w:rsidRPr="0056290A">
              <w:rPr>
                <w:rFonts w:ascii="Arial" w:hAnsi="Arial" w:cs="Arial"/>
                <w:szCs w:val="22"/>
              </w:rPr>
              <w:t xml:space="preserve">and in relation to a </w:t>
            </w:r>
            <w:r w:rsidRPr="0056290A">
              <w:rPr>
                <w:rFonts w:ascii="Arial" w:hAnsi="Arial" w:cs="Arial"/>
                <w:b/>
                <w:szCs w:val="22"/>
              </w:rPr>
              <w:t xml:space="preserve">Transmission </w:t>
            </w:r>
            <w:r w:rsidRPr="0056290A">
              <w:rPr>
                <w:rFonts w:ascii="Arial" w:hAnsi="Arial" w:cs="Arial"/>
                <w:b/>
                <w:szCs w:val="22"/>
              </w:rPr>
              <w:lastRenderedPageBreak/>
              <w:t>Interface Site</w:t>
            </w:r>
            <w:r w:rsidRPr="0056290A">
              <w:rPr>
                <w:rFonts w:ascii="Arial" w:hAnsi="Arial" w:cs="Arial"/>
                <w:szCs w:val="22"/>
              </w:rPr>
              <w:t xml:space="preserve"> means, in the case of </w:t>
            </w:r>
            <w:r w:rsidRPr="0056290A">
              <w:rPr>
                <w:rFonts w:ascii="Arial" w:hAnsi="Arial" w:cs="Arial"/>
                <w:b/>
                <w:szCs w:val="22"/>
              </w:rPr>
              <w:t>OTSDUW Build</w:t>
            </w:r>
            <w:r w:rsidRPr="0056290A">
              <w:rPr>
                <w:rFonts w:ascii="Arial" w:hAnsi="Arial" w:cs="Arial"/>
                <w:szCs w:val="22"/>
              </w:rPr>
              <w:t xml:space="preserve">, that the same has been </w:t>
            </w:r>
            <w:r w:rsidRPr="0056290A">
              <w:rPr>
                <w:rFonts w:ascii="Arial" w:hAnsi="Arial" w:cs="Arial"/>
                <w:b/>
                <w:szCs w:val="22"/>
              </w:rPr>
              <w:t>Commissioned</w:t>
            </w:r>
            <w:r w:rsidRPr="0056290A">
              <w:rPr>
                <w:rFonts w:ascii="Arial" w:hAnsi="Arial" w:cs="Arial"/>
                <w:szCs w:val="22"/>
              </w:rPr>
              <w:t xml:space="preserve"> and that the </w:t>
            </w:r>
            <w:r w:rsidRPr="0056290A">
              <w:rPr>
                <w:rFonts w:ascii="Arial" w:hAnsi="Arial" w:cs="Arial"/>
                <w:b/>
                <w:szCs w:val="22"/>
              </w:rPr>
              <w:t>User</w:t>
            </w:r>
            <w:r w:rsidRPr="0056290A">
              <w:rPr>
                <w:rFonts w:ascii="Arial" w:hAnsi="Arial" w:cs="Arial"/>
                <w:szCs w:val="22"/>
              </w:rPr>
              <w:t xml:space="preserve"> can use the </w:t>
            </w:r>
            <w:r w:rsidRPr="0056290A">
              <w:rPr>
                <w:rFonts w:ascii="Arial" w:hAnsi="Arial" w:cs="Arial"/>
                <w:b/>
                <w:szCs w:val="22"/>
              </w:rPr>
              <w:t>OTSUA;</w:t>
            </w:r>
          </w:p>
        </w:tc>
      </w:tr>
      <w:tr w:rsidR="006E7788" w14:paraId="5384B5DA" w14:textId="77777777" w:rsidTr="00ED2860">
        <w:tc>
          <w:tcPr>
            <w:tcW w:w="3545" w:type="dxa"/>
          </w:tcPr>
          <w:p w14:paraId="30FB4C67" w14:textId="77777777" w:rsidR="006E7788" w:rsidRDefault="006E7788" w:rsidP="006E7788">
            <w:pPr>
              <w:pStyle w:val="BodyText"/>
              <w:rPr>
                <w:rFonts w:ascii="Arial" w:hAnsi="Arial" w:cs="Arial"/>
                <w:b/>
                <w:bCs/>
              </w:rPr>
            </w:pPr>
            <w:r>
              <w:rPr>
                <w:rFonts w:ascii="Arial" w:hAnsi="Arial" w:cs="Arial"/>
                <w:b/>
                <w:bCs/>
              </w:rPr>
              <w:lastRenderedPageBreak/>
              <w:t>"Operational Date"</w:t>
            </w:r>
          </w:p>
        </w:tc>
        <w:tc>
          <w:tcPr>
            <w:tcW w:w="6775" w:type="dxa"/>
          </w:tcPr>
          <w:p w14:paraId="33AEC9E9" w14:textId="77777777" w:rsidR="006E7788" w:rsidRDefault="006E7788" w:rsidP="006E7788">
            <w:pPr>
              <w:pStyle w:val="BodyText"/>
              <w:jc w:val="both"/>
              <w:rPr>
                <w:rFonts w:ascii="Arial" w:hAnsi="Arial" w:cs="Arial"/>
              </w:rPr>
            </w:pPr>
            <w:r>
              <w:rPr>
                <w:rFonts w:ascii="Arial" w:hAnsi="Arial" w:cs="Arial"/>
              </w:rPr>
              <w:t xml:space="preserve">the date on which </w:t>
            </w:r>
            <w:r>
              <w:rPr>
                <w:rFonts w:ascii="Arial" w:hAnsi="Arial" w:cs="Arial"/>
                <w:b/>
                <w:bCs/>
              </w:rPr>
              <w:t>The Company</w:t>
            </w:r>
            <w:r>
              <w:rPr>
                <w:rFonts w:ascii="Arial" w:hAnsi="Arial" w:cs="Arial"/>
              </w:rPr>
              <w:t xml:space="preserve"> issues the </w:t>
            </w:r>
            <w:r>
              <w:rPr>
                <w:rFonts w:ascii="Arial" w:hAnsi="Arial" w:cs="Arial"/>
                <w:b/>
              </w:rPr>
              <w:t>Operational Notification</w:t>
            </w:r>
            <w:r>
              <w:rPr>
                <w:rFonts w:ascii="Arial" w:hAnsi="Arial" w:cs="Arial"/>
              </w:rPr>
              <w:t>;</w:t>
            </w:r>
          </w:p>
        </w:tc>
      </w:tr>
      <w:tr w:rsidR="006E7788" w14:paraId="3647F5E6" w14:textId="77777777" w:rsidTr="00ED2860">
        <w:tc>
          <w:tcPr>
            <w:tcW w:w="3545" w:type="dxa"/>
          </w:tcPr>
          <w:p w14:paraId="25414D9B" w14:textId="77777777" w:rsidR="006E7788" w:rsidRDefault="006E7788" w:rsidP="006E7788">
            <w:pPr>
              <w:pStyle w:val="BodyText"/>
              <w:rPr>
                <w:rFonts w:ascii="Arial" w:hAnsi="Arial" w:cs="Arial"/>
                <w:b/>
                <w:bCs/>
              </w:rPr>
            </w:pPr>
            <w:r>
              <w:rPr>
                <w:rFonts w:ascii="Arial" w:hAnsi="Arial" w:cs="Arial"/>
                <w:b/>
                <w:bCs/>
              </w:rPr>
              <w:t>"Operational Effect"</w:t>
            </w:r>
          </w:p>
        </w:tc>
        <w:tc>
          <w:tcPr>
            <w:tcW w:w="6775" w:type="dxa"/>
          </w:tcPr>
          <w:p w14:paraId="554AEBE1" w14:textId="77777777" w:rsidR="006E7788" w:rsidRDefault="006E7788" w:rsidP="006E7788">
            <w:pPr>
              <w:pStyle w:val="BodyText"/>
              <w:jc w:val="both"/>
              <w:rPr>
                <w:rFonts w:ascii="Arial" w:hAnsi="Arial" w:cs="Arial"/>
              </w:rPr>
            </w:pPr>
            <w:r>
              <w:rPr>
                <w:rFonts w:ascii="Arial" w:hAnsi="Arial" w:cs="Arial"/>
              </w:rPr>
              <w:t xml:space="preserve">any effect on the operation of any </w:t>
            </w:r>
            <w:r>
              <w:rPr>
                <w:rFonts w:ascii="Arial" w:hAnsi="Arial" w:cs="Arial"/>
                <w:b/>
              </w:rPr>
              <w:t>System</w:t>
            </w:r>
            <w:r>
              <w:rPr>
                <w:rFonts w:ascii="Arial" w:hAnsi="Arial" w:cs="Arial"/>
              </w:rPr>
              <w:t xml:space="preserve"> which causes that </w:t>
            </w:r>
            <w:r>
              <w:rPr>
                <w:rFonts w:ascii="Arial" w:hAnsi="Arial" w:cs="Arial"/>
                <w:b/>
              </w:rPr>
              <w:t>System</w:t>
            </w:r>
            <w:r>
              <w:rPr>
                <w:rFonts w:ascii="Arial" w:hAnsi="Arial" w:cs="Arial"/>
              </w:rPr>
              <w:t xml:space="preserve"> to operate (or be at a materially increased risk of operating) differently to the way in which it would have normally operated in the absence of that effect;</w:t>
            </w:r>
          </w:p>
        </w:tc>
      </w:tr>
      <w:tr w:rsidR="006E7788" w14:paraId="3DAECCE4" w14:textId="77777777" w:rsidTr="00ED2860">
        <w:tc>
          <w:tcPr>
            <w:tcW w:w="3545" w:type="dxa"/>
          </w:tcPr>
          <w:p w14:paraId="01B14642" w14:textId="77777777" w:rsidR="006E7788" w:rsidRDefault="006E7788" w:rsidP="006E7788">
            <w:pPr>
              <w:pStyle w:val="BodyText"/>
              <w:rPr>
                <w:rFonts w:ascii="Arial" w:hAnsi="Arial" w:cs="Arial"/>
                <w:b/>
                <w:bCs/>
              </w:rPr>
            </w:pPr>
            <w:r>
              <w:rPr>
                <w:rFonts w:ascii="Arial" w:hAnsi="Arial" w:cs="Arial"/>
                <w:b/>
                <w:bCs/>
              </w:rPr>
              <w:t>"Operational Intertripping"</w:t>
            </w:r>
          </w:p>
        </w:tc>
        <w:tc>
          <w:tcPr>
            <w:tcW w:w="6775" w:type="dxa"/>
          </w:tcPr>
          <w:p w14:paraId="08E11351" w14:textId="77777777" w:rsidR="006E7788" w:rsidRDefault="006E7788" w:rsidP="006E7788">
            <w:pPr>
              <w:pStyle w:val="BodyText"/>
              <w:jc w:val="both"/>
              <w:rPr>
                <w:rFonts w:ascii="Arial" w:hAnsi="Arial" w:cs="Arial"/>
              </w:rPr>
            </w:pPr>
            <w:r>
              <w:rPr>
                <w:rFonts w:ascii="Arial" w:hAnsi="Arial" w:cs="Arial"/>
              </w:rPr>
              <w:t xml:space="preserve">the automatic tripping of circuit breakers to prevent abnormal system conditions occurring, such as over voltage, overload, system instability etc. after the tripping of other circuit breakers following power system fault(s) which includes </w:t>
            </w:r>
            <w:r>
              <w:rPr>
                <w:rFonts w:ascii="Arial" w:hAnsi="Arial" w:cs="Arial"/>
                <w:b/>
              </w:rPr>
              <w:t>System</w:t>
            </w:r>
            <w:r>
              <w:rPr>
                <w:rFonts w:ascii="Arial" w:hAnsi="Arial" w:cs="Arial"/>
              </w:rPr>
              <w:t xml:space="preserve"> to </w:t>
            </w:r>
            <w:r>
              <w:rPr>
                <w:rFonts w:ascii="Arial" w:hAnsi="Arial" w:cs="Arial"/>
                <w:b/>
              </w:rPr>
              <w:t>Power Station</w:t>
            </w:r>
            <w:r>
              <w:rPr>
                <w:rFonts w:ascii="Arial" w:hAnsi="Arial" w:cs="Arial"/>
              </w:rPr>
              <w:t xml:space="preserve"> and </w:t>
            </w:r>
            <w:r>
              <w:rPr>
                <w:rFonts w:ascii="Arial" w:hAnsi="Arial" w:cs="Arial"/>
                <w:b/>
              </w:rPr>
              <w:t>System</w:t>
            </w:r>
            <w:r>
              <w:rPr>
                <w:rFonts w:ascii="Arial" w:hAnsi="Arial" w:cs="Arial"/>
              </w:rPr>
              <w:t xml:space="preserve"> to </w:t>
            </w:r>
            <w:r>
              <w:rPr>
                <w:rFonts w:ascii="Arial" w:hAnsi="Arial" w:cs="Arial"/>
                <w:b/>
              </w:rPr>
              <w:t>Demand</w:t>
            </w:r>
            <w:r>
              <w:rPr>
                <w:rFonts w:ascii="Arial" w:hAnsi="Arial" w:cs="Arial"/>
              </w:rPr>
              <w:t xml:space="preserve"> intertripping schemes;</w:t>
            </w:r>
          </w:p>
        </w:tc>
      </w:tr>
      <w:tr w:rsidR="006E7788" w14:paraId="2C9E2CEA" w14:textId="77777777" w:rsidTr="00ED2860">
        <w:tc>
          <w:tcPr>
            <w:tcW w:w="3545" w:type="dxa"/>
          </w:tcPr>
          <w:p w14:paraId="75F715B7" w14:textId="77777777" w:rsidR="006E7788" w:rsidRDefault="006E7788" w:rsidP="006E7788">
            <w:pPr>
              <w:pStyle w:val="BodyText"/>
              <w:rPr>
                <w:rFonts w:ascii="Arial" w:hAnsi="Arial" w:cs="Arial"/>
                <w:b/>
                <w:bCs/>
              </w:rPr>
            </w:pPr>
            <w:r>
              <w:rPr>
                <w:rFonts w:ascii="Arial" w:hAnsi="Arial" w:cs="Arial"/>
                <w:b/>
                <w:bCs/>
              </w:rPr>
              <w:t>"Operational Metering Equipment"</w:t>
            </w:r>
          </w:p>
        </w:tc>
        <w:tc>
          <w:tcPr>
            <w:tcW w:w="6775" w:type="dxa"/>
          </w:tcPr>
          <w:p w14:paraId="230908AA" w14:textId="77777777" w:rsidR="006E7788" w:rsidRDefault="006E7788" w:rsidP="006E7788">
            <w:pPr>
              <w:pStyle w:val="BodyText"/>
              <w:jc w:val="both"/>
              <w:rPr>
                <w:rFonts w:ascii="Arial" w:hAnsi="Arial" w:cs="Arial"/>
              </w:rPr>
            </w:pPr>
            <w:r>
              <w:rPr>
                <w:rFonts w:ascii="Arial" w:hAnsi="Arial" w:cs="Arial"/>
              </w:rPr>
              <w:t xml:space="preserve">meters, instrument transformers (both  voltage and current), transducers, metering protection equipment including alarms circuitry and their associated outstations as may be necessary for the purpose of CC.6.5.6 of the </w:t>
            </w:r>
            <w:r>
              <w:rPr>
                <w:rFonts w:ascii="Arial" w:hAnsi="Arial" w:cs="Arial"/>
                <w:b/>
              </w:rPr>
              <w:t>Grid Code</w:t>
            </w:r>
            <w:r>
              <w:rPr>
                <w:rFonts w:ascii="Arial" w:hAnsi="Arial" w:cs="Arial"/>
              </w:rPr>
              <w:t xml:space="preserve"> and the corresponding  provision of the relevant </w:t>
            </w:r>
            <w:r>
              <w:rPr>
                <w:rFonts w:ascii="Arial" w:hAnsi="Arial" w:cs="Arial"/>
                <w:b/>
              </w:rPr>
              <w:t>Distribution Code</w:t>
            </w:r>
            <w:r>
              <w:rPr>
                <w:rFonts w:ascii="Arial" w:hAnsi="Arial" w:cs="Arial"/>
              </w:rPr>
              <w:t>;</w:t>
            </w:r>
          </w:p>
        </w:tc>
      </w:tr>
      <w:tr w:rsidR="006E7788" w14:paraId="188185D9" w14:textId="77777777" w:rsidTr="00ED2860">
        <w:tc>
          <w:tcPr>
            <w:tcW w:w="3545" w:type="dxa"/>
          </w:tcPr>
          <w:p w14:paraId="4B2DC79A" w14:textId="77777777" w:rsidR="006E7788" w:rsidRDefault="006E7788" w:rsidP="006E7788">
            <w:pPr>
              <w:pStyle w:val="BodyText"/>
              <w:rPr>
                <w:rFonts w:ascii="Arial" w:hAnsi="Arial" w:cs="Arial"/>
                <w:b/>
                <w:bCs/>
              </w:rPr>
            </w:pPr>
            <w:r>
              <w:rPr>
                <w:rFonts w:ascii="Arial" w:hAnsi="Arial" w:cs="Arial"/>
                <w:b/>
                <w:bCs/>
              </w:rPr>
              <w:t>"Operational Notification"</w:t>
            </w:r>
          </w:p>
        </w:tc>
        <w:tc>
          <w:tcPr>
            <w:tcW w:w="6775" w:type="dxa"/>
          </w:tcPr>
          <w:p w14:paraId="364F3A6F" w14:textId="77777777" w:rsidR="006E7788" w:rsidRDefault="006E7788" w:rsidP="006E7788">
            <w:pPr>
              <w:pStyle w:val="BodyText"/>
              <w:jc w:val="both"/>
              <w:rPr>
                <w:rFonts w:ascii="Arial" w:hAnsi="Arial" w:cs="Arial"/>
              </w:rPr>
            </w:pPr>
            <w:r>
              <w:rPr>
                <w:rFonts w:ascii="Arial" w:hAnsi="Arial" w:cs="Arial"/>
              </w:rPr>
              <w:t xml:space="preserve">the notice of that name given to the </w:t>
            </w:r>
            <w:r>
              <w:rPr>
                <w:rFonts w:ascii="Arial" w:hAnsi="Arial" w:cs="Arial"/>
                <w:b/>
              </w:rPr>
              <w:t>User</w:t>
            </w:r>
            <w:r>
              <w:rPr>
                <w:rFonts w:ascii="Arial" w:hAnsi="Arial" w:cs="Arial"/>
              </w:rPr>
              <w:t xml:space="preserve"> by </w:t>
            </w:r>
            <w:r>
              <w:rPr>
                <w:rFonts w:ascii="Arial" w:hAnsi="Arial" w:cs="Arial"/>
                <w:b/>
                <w:bCs/>
              </w:rPr>
              <w:t>The Company</w:t>
            </w:r>
            <w:r>
              <w:rPr>
                <w:rFonts w:ascii="Arial" w:hAnsi="Arial" w:cs="Arial"/>
              </w:rPr>
              <w:t xml:space="preserve"> under Paragraphs 1.5.5 or 3.2.6 as appropriate;</w:t>
            </w:r>
          </w:p>
        </w:tc>
      </w:tr>
      <w:tr w:rsidR="006E7788" w14:paraId="3E4D0BEA" w14:textId="77777777" w:rsidTr="00ED2860">
        <w:tc>
          <w:tcPr>
            <w:tcW w:w="3545" w:type="dxa"/>
          </w:tcPr>
          <w:p w14:paraId="3BF8A149" w14:textId="77777777" w:rsidR="006E7788" w:rsidRDefault="006E7788" w:rsidP="006E7788">
            <w:pPr>
              <w:pStyle w:val="BodyText"/>
              <w:rPr>
                <w:rFonts w:ascii="Arial" w:hAnsi="Arial" w:cs="Arial"/>
                <w:b/>
                <w:bCs/>
              </w:rPr>
            </w:pPr>
            <w:r>
              <w:rPr>
                <w:rFonts w:ascii="Arial" w:hAnsi="Arial" w:cs="Arial"/>
                <w:b/>
                <w:bCs/>
              </w:rPr>
              <w:t>"Original Party"</w:t>
            </w:r>
          </w:p>
        </w:tc>
        <w:tc>
          <w:tcPr>
            <w:tcW w:w="6775" w:type="dxa"/>
          </w:tcPr>
          <w:p w14:paraId="4C5043F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CUSC</w:t>
            </w:r>
            <w:r>
              <w:rPr>
                <w:rFonts w:ascii="Arial" w:hAnsi="Arial" w:cs="Arial"/>
              </w:rPr>
              <w:t xml:space="preserve"> </w:t>
            </w:r>
            <w:r>
              <w:rPr>
                <w:rFonts w:ascii="Arial" w:hAnsi="Arial" w:cs="Arial"/>
                <w:b/>
              </w:rPr>
              <w:t>Framework Agreement</w:t>
            </w:r>
            <w:r>
              <w:rPr>
                <w:rFonts w:ascii="Arial" w:hAnsi="Arial" w:cs="Arial"/>
              </w:rPr>
              <w:t>;</w:t>
            </w:r>
          </w:p>
        </w:tc>
      </w:tr>
      <w:tr w:rsidR="006E7788" w14:paraId="49CEB934" w14:textId="77777777" w:rsidTr="00ED2860">
        <w:tc>
          <w:tcPr>
            <w:tcW w:w="3545" w:type="dxa"/>
          </w:tcPr>
          <w:p w14:paraId="2CCEE308" w14:textId="77777777" w:rsidR="006E7788" w:rsidRDefault="006E7788" w:rsidP="006E7788">
            <w:pPr>
              <w:pStyle w:val="BodyText"/>
              <w:rPr>
                <w:rFonts w:ascii="Arial" w:hAnsi="Arial" w:cs="Arial"/>
                <w:b/>
                <w:bCs/>
              </w:rPr>
            </w:pPr>
            <w:r>
              <w:rPr>
                <w:rFonts w:ascii="Arial" w:hAnsi="Arial" w:cs="Arial"/>
                <w:b/>
                <w:bCs/>
              </w:rPr>
              <w:t>"Other Dispute"</w:t>
            </w:r>
          </w:p>
        </w:tc>
        <w:tc>
          <w:tcPr>
            <w:tcW w:w="6775" w:type="dxa"/>
          </w:tcPr>
          <w:p w14:paraId="17E86746" w14:textId="77777777" w:rsidR="006E7788" w:rsidRDefault="006E7788" w:rsidP="006E7788">
            <w:pPr>
              <w:pStyle w:val="BodyText"/>
              <w:jc w:val="both"/>
              <w:rPr>
                <w:rFonts w:ascii="Arial" w:hAnsi="Arial" w:cs="Arial"/>
                <w:i/>
              </w:rPr>
            </w:pPr>
            <w:r>
              <w:rPr>
                <w:rFonts w:ascii="Arial" w:hAnsi="Arial" w:cs="Arial"/>
              </w:rPr>
              <w:t>as defined in Paragraph 7.2.3;</w:t>
            </w:r>
          </w:p>
        </w:tc>
      </w:tr>
      <w:tr w:rsidR="006E7788" w14:paraId="1ACA066A" w14:textId="77777777" w:rsidTr="00ED2860">
        <w:tc>
          <w:tcPr>
            <w:tcW w:w="3545" w:type="dxa"/>
          </w:tcPr>
          <w:p w14:paraId="1AA3D264" w14:textId="77777777" w:rsidR="006E7788" w:rsidRDefault="006E7788" w:rsidP="006E7788">
            <w:pPr>
              <w:pStyle w:val="BodyText"/>
              <w:rPr>
                <w:rFonts w:ascii="Arial" w:hAnsi="Arial" w:cs="Arial"/>
                <w:b/>
                <w:bCs/>
              </w:rPr>
            </w:pPr>
            <w:r>
              <w:rPr>
                <w:rFonts w:ascii="Arial" w:hAnsi="Arial" w:cs="Arial"/>
                <w:b/>
                <w:bCs/>
              </w:rPr>
              <w:t>"Other Party"</w:t>
            </w:r>
          </w:p>
        </w:tc>
        <w:tc>
          <w:tcPr>
            <w:tcW w:w="6775" w:type="dxa"/>
          </w:tcPr>
          <w:p w14:paraId="19CAF948" w14:textId="77777777" w:rsidR="006E7788" w:rsidRDefault="006E7788" w:rsidP="006E7788">
            <w:pPr>
              <w:pStyle w:val="BodyText"/>
              <w:jc w:val="both"/>
              <w:rPr>
                <w:rFonts w:ascii="Arial" w:hAnsi="Arial" w:cs="Arial"/>
              </w:rPr>
            </w:pPr>
            <w:r>
              <w:rPr>
                <w:rFonts w:ascii="Arial" w:hAnsi="Arial" w:cs="Arial"/>
              </w:rPr>
              <w:t>as defined in Paragraph 7.5.1;</w:t>
            </w:r>
          </w:p>
        </w:tc>
      </w:tr>
      <w:tr w:rsidR="006E7788" w14:paraId="1BE63E4C" w14:textId="77777777" w:rsidTr="00ED2860">
        <w:tc>
          <w:tcPr>
            <w:tcW w:w="3545" w:type="dxa"/>
          </w:tcPr>
          <w:p w14:paraId="5364E061" w14:textId="77777777" w:rsidR="006E7788" w:rsidRDefault="006E7788" w:rsidP="006E7788">
            <w:pPr>
              <w:pStyle w:val="BodyText"/>
              <w:rPr>
                <w:rFonts w:ascii="Arial" w:hAnsi="Arial" w:cs="Arial"/>
                <w:b/>
                <w:bCs/>
              </w:rPr>
            </w:pPr>
            <w:r>
              <w:rPr>
                <w:rFonts w:ascii="Arial" w:hAnsi="Arial" w:cs="Arial"/>
                <w:b/>
                <w:bCs/>
              </w:rPr>
              <w:t>"Other User"</w:t>
            </w:r>
          </w:p>
        </w:tc>
        <w:tc>
          <w:tcPr>
            <w:tcW w:w="6775" w:type="dxa"/>
          </w:tcPr>
          <w:p w14:paraId="6000DB34" w14:textId="77777777" w:rsidR="006E7788" w:rsidRDefault="006E7788" w:rsidP="006E7788">
            <w:pPr>
              <w:pStyle w:val="BodyText"/>
              <w:jc w:val="both"/>
              <w:rPr>
                <w:rFonts w:ascii="Arial" w:hAnsi="Arial" w:cs="Arial"/>
                <w:b/>
                <w:i/>
              </w:rPr>
            </w:pPr>
            <w:r>
              <w:rPr>
                <w:rFonts w:ascii="Arial" w:hAnsi="Arial" w:cs="Arial"/>
              </w:rPr>
              <w:t>as defined in Paragraph 6.10.3;</w:t>
            </w:r>
          </w:p>
        </w:tc>
      </w:tr>
      <w:tr w:rsidR="006E7788" w14:paraId="723F82FD" w14:textId="77777777" w:rsidTr="00ED2860">
        <w:tc>
          <w:tcPr>
            <w:tcW w:w="3545" w:type="dxa"/>
          </w:tcPr>
          <w:p w14:paraId="6AF0AC5E" w14:textId="77777777" w:rsidR="006E7788" w:rsidRDefault="006E7788" w:rsidP="006E7788">
            <w:pPr>
              <w:pStyle w:val="BodyText"/>
              <w:rPr>
                <w:rFonts w:ascii="Arial" w:hAnsi="Arial" w:cs="Arial"/>
                <w:b/>
                <w:bCs/>
              </w:rPr>
            </w:pPr>
            <w:r>
              <w:rPr>
                <w:rFonts w:ascii="Arial" w:hAnsi="Arial"/>
                <w:b/>
              </w:rPr>
              <w:t>"</w:t>
            </w:r>
            <w:r>
              <w:rPr>
                <w:rFonts w:ascii="Arial" w:hAnsi="Arial" w:cs="Arial"/>
                <w:b/>
                <w:bCs/>
              </w:rPr>
              <w:t>OTSDUW Arrangements</w:t>
            </w:r>
            <w:r>
              <w:rPr>
                <w:rFonts w:ascii="Arial" w:hAnsi="Arial"/>
                <w:b/>
              </w:rPr>
              <w:t>"</w:t>
            </w:r>
          </w:p>
        </w:tc>
        <w:tc>
          <w:tcPr>
            <w:tcW w:w="6775" w:type="dxa"/>
          </w:tcPr>
          <w:p w14:paraId="2E118C48" w14:textId="77777777" w:rsidR="006E7788" w:rsidRDefault="006E7788" w:rsidP="006E7788">
            <w:pPr>
              <w:pStyle w:val="BodyText"/>
              <w:rPr>
                <w:rFonts w:ascii="Arial" w:hAnsi="Arial" w:cs="Arial"/>
              </w:rPr>
            </w:pPr>
            <w:r>
              <w:rPr>
                <w:rFonts w:ascii="Arial" w:hAnsi="Arial" w:cs="Arial"/>
              </w:rPr>
              <w:t xml:space="preserve">the arrangements whereby (a) </w:t>
            </w:r>
            <w:r w:rsidRPr="0056290A">
              <w:rPr>
                <w:rFonts w:ascii="Arial" w:hAnsi="Arial" w:cs="Arial"/>
                <w:b/>
              </w:rPr>
              <w:t>OTSDUW Build</w:t>
            </w:r>
            <w:r>
              <w:rPr>
                <w:rFonts w:ascii="Arial" w:hAnsi="Arial" w:cs="Arial"/>
              </w:rPr>
              <w:t xml:space="preserve"> </w:t>
            </w:r>
            <w:r>
              <w:rPr>
                <w:rFonts w:ascii="Arial" w:hAnsi="Arial" w:cs="Arial"/>
                <w:bCs/>
              </w:rPr>
              <w:t xml:space="preserve">or (b) the design, planning and consenting of assets that are to comprise an </w:t>
            </w:r>
            <w:r w:rsidRPr="00FD47D9">
              <w:rPr>
                <w:rFonts w:ascii="Arial" w:hAnsi="Arial" w:cs="Arial"/>
                <w:b/>
                <w:bCs/>
              </w:rPr>
              <w:t xml:space="preserve">Offshore Transmission System </w:t>
            </w:r>
            <w:r>
              <w:rPr>
                <w:rFonts w:ascii="Arial" w:hAnsi="Arial" w:cs="Arial"/>
              </w:rPr>
              <w:t xml:space="preserve">are capable of being undertaken by a </w:t>
            </w:r>
            <w:r>
              <w:rPr>
                <w:rFonts w:ascii="Arial" w:hAnsi="Arial" w:cs="Arial"/>
                <w:b/>
                <w:bCs/>
              </w:rPr>
              <w:t>User</w:t>
            </w:r>
            <w:r>
              <w:rPr>
                <w:rFonts w:ascii="Arial" w:hAnsi="Arial" w:cs="Arial"/>
              </w:rPr>
              <w:t>;</w:t>
            </w:r>
          </w:p>
        </w:tc>
      </w:tr>
      <w:tr w:rsidR="006E7788" w14:paraId="3FB9E16C" w14:textId="77777777" w:rsidTr="00ED2860">
        <w:tc>
          <w:tcPr>
            <w:tcW w:w="3545" w:type="dxa"/>
          </w:tcPr>
          <w:p w14:paraId="09912624" w14:textId="77777777" w:rsidR="006E7788" w:rsidRPr="00BA5C7B" w:rsidRDefault="006E7788" w:rsidP="006E7788">
            <w:pPr>
              <w:jc w:val="both"/>
              <w:rPr>
                <w:rStyle w:val="DeltaViewInsertion"/>
                <w:rFonts w:ascii="Arial" w:hAnsi="Arial" w:cs="Arial"/>
                <w:b/>
                <w:color w:val="auto"/>
                <w:szCs w:val="22"/>
                <w:u w:val="none"/>
              </w:rPr>
            </w:pPr>
            <w:r w:rsidRPr="00BA5C7B">
              <w:rPr>
                <w:rFonts w:ascii="Arial" w:hAnsi="Arial" w:cs="Arial"/>
                <w:b/>
                <w:bCs/>
                <w:szCs w:val="22"/>
              </w:rPr>
              <w:t>“OTSDUW Build”</w:t>
            </w:r>
          </w:p>
        </w:tc>
        <w:tc>
          <w:tcPr>
            <w:tcW w:w="6775" w:type="dxa"/>
          </w:tcPr>
          <w:p w14:paraId="2070DADE"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design, planning, consenting, construction, installation and commissioning by (or on behalf of) a </w:t>
            </w:r>
            <w:r w:rsidRPr="00BA5C7B">
              <w:rPr>
                <w:rFonts w:ascii="Arial" w:hAnsi="Arial" w:cs="Arial"/>
                <w:b/>
                <w:szCs w:val="22"/>
              </w:rPr>
              <w:t>User</w:t>
            </w:r>
            <w:r w:rsidRPr="00BA5C7B">
              <w:rPr>
                <w:rFonts w:ascii="Arial" w:hAnsi="Arial" w:cs="Arial"/>
                <w:szCs w:val="22"/>
              </w:rPr>
              <w:t xml:space="preserve"> of </w:t>
            </w:r>
            <w:r w:rsidRPr="00BA5C7B">
              <w:rPr>
                <w:rFonts w:ascii="Arial" w:hAnsi="Arial" w:cs="Arial"/>
                <w:b/>
                <w:szCs w:val="22"/>
              </w:rPr>
              <w:t xml:space="preserve">OTSUA </w:t>
            </w:r>
            <w:r w:rsidRPr="00BA5C7B">
              <w:rPr>
                <w:rFonts w:ascii="Arial" w:hAnsi="Arial" w:cs="Arial"/>
                <w:szCs w:val="22"/>
              </w:rPr>
              <w:t xml:space="preserve">which forms an </w:t>
            </w:r>
            <w:r w:rsidRPr="00BA5C7B">
              <w:rPr>
                <w:rFonts w:ascii="Arial" w:hAnsi="Arial" w:cs="Arial"/>
                <w:b/>
                <w:szCs w:val="22"/>
              </w:rPr>
              <w:t>Offshore Transmission</w:t>
            </w:r>
            <w:r w:rsidRPr="00BA5C7B">
              <w:rPr>
                <w:rFonts w:ascii="Arial" w:hAnsi="Arial" w:cs="Arial"/>
                <w:szCs w:val="22"/>
              </w:rPr>
              <w:t xml:space="preserve"> </w:t>
            </w:r>
            <w:r w:rsidRPr="00BA5C7B">
              <w:rPr>
                <w:rFonts w:ascii="Arial" w:hAnsi="Arial" w:cs="Arial"/>
                <w:b/>
                <w:szCs w:val="22"/>
              </w:rPr>
              <w:t>System</w:t>
            </w:r>
            <w:r w:rsidRPr="00BA5C7B">
              <w:rPr>
                <w:rFonts w:ascii="Arial" w:hAnsi="Arial" w:cs="Arial"/>
                <w:szCs w:val="22"/>
              </w:rPr>
              <w:t xml:space="preserve"> which at</w:t>
            </w:r>
            <w:r w:rsidRPr="00BA5C7B">
              <w:rPr>
                <w:rFonts w:ascii="Arial" w:hAnsi="Arial" w:cs="Arial"/>
                <w:b/>
                <w:szCs w:val="22"/>
              </w:rPr>
              <w:t xml:space="preserve"> </w:t>
            </w:r>
            <w:r w:rsidRPr="00BA5C7B">
              <w:rPr>
                <w:rFonts w:ascii="Arial" w:hAnsi="Arial" w:cs="Arial"/>
                <w:szCs w:val="22"/>
              </w:rPr>
              <w:t xml:space="preserve">the </w:t>
            </w:r>
            <w:r w:rsidRPr="00BA5C7B">
              <w:rPr>
                <w:rFonts w:ascii="Arial" w:hAnsi="Arial" w:cs="Arial"/>
                <w:b/>
                <w:szCs w:val="22"/>
              </w:rPr>
              <w:t xml:space="preserve">OTSUA Transfer Time </w:t>
            </w:r>
            <w:r w:rsidRPr="00BA5C7B">
              <w:rPr>
                <w:rFonts w:ascii="Arial" w:hAnsi="Arial" w:cs="Arial"/>
                <w:szCs w:val="22"/>
              </w:rPr>
              <w:t>will be owned by an</w:t>
            </w:r>
            <w:r w:rsidRPr="00BA5C7B">
              <w:rPr>
                <w:rFonts w:ascii="Arial" w:hAnsi="Arial" w:cs="Arial"/>
                <w:b/>
                <w:szCs w:val="22"/>
              </w:rPr>
              <w:t xml:space="preserve"> Offshore Transmission Licensee</w:t>
            </w:r>
            <w:r w:rsidRPr="00BA5C7B">
              <w:rPr>
                <w:rFonts w:ascii="Arial" w:hAnsi="Arial" w:cs="Arial"/>
                <w:szCs w:val="22"/>
              </w:rPr>
              <w:t>;</w:t>
            </w:r>
          </w:p>
          <w:p w14:paraId="24893B6F" w14:textId="77777777" w:rsidR="006E7788" w:rsidRPr="00BA5C7B" w:rsidRDefault="006E7788" w:rsidP="006E7788">
            <w:pPr>
              <w:jc w:val="both"/>
              <w:rPr>
                <w:rFonts w:ascii="Arial" w:hAnsi="Arial" w:cs="Arial"/>
                <w:szCs w:val="22"/>
              </w:rPr>
            </w:pPr>
          </w:p>
        </w:tc>
      </w:tr>
      <w:tr w:rsidR="006E7788" w14:paraId="014DD406" w14:textId="77777777" w:rsidTr="00ED2860">
        <w:tc>
          <w:tcPr>
            <w:tcW w:w="3545" w:type="dxa"/>
          </w:tcPr>
          <w:p w14:paraId="5909CCBE" w14:textId="77777777" w:rsidR="006E7788" w:rsidRPr="00BA5C7B" w:rsidRDefault="006E7788" w:rsidP="006E7788">
            <w:pPr>
              <w:rPr>
                <w:rFonts w:ascii="Arial" w:hAnsi="Arial" w:cs="Arial"/>
                <w:b/>
                <w:szCs w:val="22"/>
              </w:rPr>
            </w:pPr>
            <w:r w:rsidRPr="00BA5C7B">
              <w:rPr>
                <w:rFonts w:ascii="Arial" w:hAnsi="Arial" w:cs="Arial"/>
                <w:b/>
                <w:bCs/>
                <w:szCs w:val="22"/>
              </w:rPr>
              <w:t xml:space="preserve">“OTSDUW Staged Build” </w:t>
            </w:r>
          </w:p>
        </w:tc>
        <w:tc>
          <w:tcPr>
            <w:tcW w:w="6775" w:type="dxa"/>
          </w:tcPr>
          <w:p w14:paraId="68006D10" w14:textId="77777777" w:rsidR="006E7788" w:rsidRPr="00BA5C7B" w:rsidRDefault="006E7788" w:rsidP="006E7788">
            <w:pPr>
              <w:rPr>
                <w:rFonts w:ascii="Arial" w:hAnsi="Arial" w:cs="Arial"/>
                <w:b/>
                <w:szCs w:val="22"/>
              </w:rPr>
            </w:pPr>
            <w:r w:rsidRPr="00BA5C7B">
              <w:rPr>
                <w:rFonts w:ascii="Arial" w:hAnsi="Arial" w:cs="Arial"/>
                <w:b/>
                <w:szCs w:val="22"/>
              </w:rPr>
              <w:t xml:space="preserve">OTSDUW Build </w:t>
            </w:r>
            <w:r w:rsidRPr="00BA5C7B">
              <w:rPr>
                <w:rFonts w:ascii="Arial" w:hAnsi="Arial" w:cs="Arial"/>
                <w:szCs w:val="22"/>
              </w:rPr>
              <w:t xml:space="preserve">that is to be undertaken by the </w:t>
            </w:r>
            <w:r w:rsidRPr="00BA5C7B">
              <w:rPr>
                <w:rFonts w:ascii="Arial" w:hAnsi="Arial" w:cs="Arial"/>
                <w:b/>
                <w:szCs w:val="22"/>
              </w:rPr>
              <w:t xml:space="preserve">User </w:t>
            </w:r>
            <w:r w:rsidRPr="00BA5C7B">
              <w:rPr>
                <w:rFonts w:ascii="Arial" w:hAnsi="Arial" w:cs="Arial"/>
                <w:szCs w:val="22"/>
              </w:rPr>
              <w:t>in stages but which is part of a single</w:t>
            </w:r>
            <w:r w:rsidRPr="00BA5C7B">
              <w:rPr>
                <w:rFonts w:ascii="Arial" w:hAnsi="Arial" w:cs="Arial"/>
                <w:b/>
                <w:szCs w:val="22"/>
              </w:rPr>
              <w:t xml:space="preserve"> Qualifying Project</w:t>
            </w:r>
            <w:r w:rsidRPr="00BA5C7B">
              <w:rPr>
                <w:rFonts w:ascii="Arial" w:hAnsi="Arial" w:cs="Arial"/>
                <w:szCs w:val="22"/>
              </w:rPr>
              <w:t xml:space="preserve">; </w:t>
            </w:r>
          </w:p>
          <w:p w14:paraId="7364E90F" w14:textId="77777777" w:rsidR="006E7788" w:rsidRPr="00BA5C7B" w:rsidRDefault="006E7788" w:rsidP="006E7788">
            <w:pPr>
              <w:jc w:val="both"/>
              <w:rPr>
                <w:rFonts w:ascii="Arial" w:hAnsi="Arial" w:cs="Arial"/>
                <w:b/>
                <w:szCs w:val="22"/>
              </w:rPr>
            </w:pPr>
          </w:p>
        </w:tc>
      </w:tr>
      <w:tr w:rsidR="006E7788" w14:paraId="5DD5F478" w14:textId="77777777" w:rsidTr="00ED2860">
        <w:tc>
          <w:tcPr>
            <w:tcW w:w="3545" w:type="dxa"/>
          </w:tcPr>
          <w:p w14:paraId="21CB8921" w14:textId="77777777" w:rsidR="006E7788" w:rsidRPr="00BA5C7B" w:rsidRDefault="006E7788" w:rsidP="006E7788">
            <w:pPr>
              <w:rPr>
                <w:rFonts w:ascii="Arial" w:hAnsi="Arial" w:cs="Arial"/>
                <w:b/>
                <w:szCs w:val="22"/>
              </w:rPr>
            </w:pPr>
            <w:r w:rsidRPr="00BA5C7B">
              <w:rPr>
                <w:rFonts w:ascii="Arial" w:hAnsi="Arial" w:cs="Arial"/>
                <w:b/>
                <w:szCs w:val="22"/>
              </w:rPr>
              <w:t>“OTSUA Commissioning Period”</w:t>
            </w:r>
          </w:p>
        </w:tc>
        <w:tc>
          <w:tcPr>
            <w:tcW w:w="6775" w:type="dxa"/>
          </w:tcPr>
          <w:p w14:paraId="18586B24" w14:textId="77777777" w:rsidR="006E7788" w:rsidRPr="00BA5C7B" w:rsidRDefault="006E7788" w:rsidP="006E7788">
            <w:pPr>
              <w:jc w:val="both"/>
              <w:rPr>
                <w:rFonts w:ascii="Arial" w:hAnsi="Arial" w:cs="Arial"/>
                <w:szCs w:val="22"/>
              </w:rPr>
            </w:pPr>
            <w:r w:rsidRPr="00BA5C7B">
              <w:rPr>
                <w:rFonts w:ascii="Arial" w:hAnsi="Arial" w:cs="Arial"/>
                <w:szCs w:val="22"/>
              </w:rPr>
              <w:t xml:space="preserve">has the meaning given to commissioning period in Section 6G(1) of the </w:t>
            </w:r>
            <w:r w:rsidRPr="00BA5C7B">
              <w:rPr>
                <w:rFonts w:ascii="Arial" w:hAnsi="Arial" w:cs="Arial"/>
                <w:b/>
                <w:szCs w:val="22"/>
              </w:rPr>
              <w:t>Act</w:t>
            </w:r>
            <w:r w:rsidRPr="00BA5C7B">
              <w:rPr>
                <w:rFonts w:ascii="Arial" w:hAnsi="Arial" w:cs="Arial"/>
                <w:szCs w:val="22"/>
              </w:rPr>
              <w:t>;</w:t>
            </w:r>
          </w:p>
          <w:p w14:paraId="1313133E" w14:textId="77777777" w:rsidR="006E7788" w:rsidRPr="00BA5C7B" w:rsidRDefault="006E7788" w:rsidP="006E7788">
            <w:pPr>
              <w:jc w:val="both"/>
              <w:rPr>
                <w:rFonts w:ascii="Arial" w:hAnsi="Arial" w:cs="Arial"/>
                <w:szCs w:val="22"/>
              </w:rPr>
            </w:pPr>
          </w:p>
        </w:tc>
      </w:tr>
      <w:tr w:rsidR="006E7788" w14:paraId="7AF83256" w14:textId="77777777" w:rsidTr="00ED2860">
        <w:tc>
          <w:tcPr>
            <w:tcW w:w="3545" w:type="dxa"/>
          </w:tcPr>
          <w:p w14:paraId="741097F7" w14:textId="77777777" w:rsidR="006E7788" w:rsidRPr="00BA5C7B" w:rsidRDefault="006E7788" w:rsidP="006E7788">
            <w:pPr>
              <w:rPr>
                <w:rFonts w:ascii="Arial" w:hAnsi="Arial" w:cs="Arial"/>
                <w:b/>
                <w:szCs w:val="22"/>
              </w:rPr>
            </w:pPr>
            <w:r w:rsidRPr="00BA5C7B">
              <w:rPr>
                <w:rFonts w:ascii="Arial" w:hAnsi="Arial" w:cs="Arial"/>
                <w:b/>
                <w:szCs w:val="22"/>
              </w:rPr>
              <w:lastRenderedPageBreak/>
              <w:t>“OTSUA Commissioning Period Effective Date”</w:t>
            </w:r>
          </w:p>
        </w:tc>
        <w:tc>
          <w:tcPr>
            <w:tcW w:w="6775" w:type="dxa"/>
          </w:tcPr>
          <w:p w14:paraId="3BA2C455"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date upon which, in accordance with the modification issued by the </w:t>
            </w:r>
            <w:r w:rsidRPr="00BA5C7B">
              <w:rPr>
                <w:rFonts w:ascii="Arial" w:hAnsi="Arial" w:cs="Arial"/>
                <w:b/>
                <w:szCs w:val="22"/>
              </w:rPr>
              <w:t>Authority</w:t>
            </w:r>
            <w:r w:rsidRPr="00BA5C7B">
              <w:rPr>
                <w:rFonts w:ascii="Arial" w:hAnsi="Arial" w:cs="Arial"/>
                <w:szCs w:val="22"/>
              </w:rPr>
              <w:t xml:space="preserve"> to </w:t>
            </w:r>
            <w:r w:rsidRPr="00BA5C7B">
              <w:rPr>
                <w:rFonts w:ascii="Arial" w:hAnsi="Arial" w:cs="Arial"/>
                <w:b/>
                <w:szCs w:val="22"/>
              </w:rPr>
              <w:t>The Company</w:t>
            </w:r>
            <w:r w:rsidRPr="00BA5C7B">
              <w:rPr>
                <w:rFonts w:ascii="Arial" w:hAnsi="Arial" w:cs="Arial"/>
                <w:szCs w:val="22"/>
              </w:rPr>
              <w:t xml:space="preserve"> pursuant to Section 6H of the </w:t>
            </w:r>
            <w:r w:rsidRPr="00BA5C7B">
              <w:rPr>
                <w:rFonts w:ascii="Arial" w:hAnsi="Arial" w:cs="Arial"/>
                <w:b/>
                <w:szCs w:val="22"/>
              </w:rPr>
              <w:t>Act</w:t>
            </w:r>
            <w:r w:rsidRPr="00BA5C7B">
              <w:rPr>
                <w:rFonts w:ascii="Arial" w:hAnsi="Arial" w:cs="Arial"/>
                <w:szCs w:val="22"/>
              </w:rPr>
              <w:t xml:space="preserve">, the amendments  to the </w:t>
            </w:r>
            <w:r w:rsidRPr="00BA5C7B">
              <w:rPr>
                <w:rFonts w:ascii="Arial" w:hAnsi="Arial" w:cs="Arial"/>
                <w:b/>
                <w:szCs w:val="22"/>
              </w:rPr>
              <w:t>CUSC</w:t>
            </w:r>
            <w:r w:rsidRPr="00BA5C7B">
              <w:rPr>
                <w:rFonts w:ascii="Arial" w:hAnsi="Arial" w:cs="Arial"/>
                <w:szCs w:val="22"/>
              </w:rPr>
              <w:t xml:space="preserve"> as provided for in such modification take effect;</w:t>
            </w:r>
          </w:p>
          <w:p w14:paraId="6E52D667" w14:textId="77777777" w:rsidR="006E7788" w:rsidRPr="00BA5C7B" w:rsidRDefault="006E7788" w:rsidP="006E7788">
            <w:pPr>
              <w:jc w:val="both"/>
              <w:rPr>
                <w:rFonts w:ascii="Arial" w:hAnsi="Arial" w:cs="Arial"/>
                <w:szCs w:val="22"/>
              </w:rPr>
            </w:pPr>
            <w:r w:rsidRPr="00BA5C7B">
              <w:rPr>
                <w:rFonts w:ascii="Arial" w:hAnsi="Arial" w:cs="Arial"/>
                <w:szCs w:val="22"/>
              </w:rPr>
              <w:t xml:space="preserve"> </w:t>
            </w:r>
          </w:p>
        </w:tc>
      </w:tr>
      <w:tr w:rsidR="006E7788" w14:paraId="6120910C" w14:textId="77777777" w:rsidTr="00ED2860">
        <w:tc>
          <w:tcPr>
            <w:tcW w:w="3545" w:type="dxa"/>
          </w:tcPr>
          <w:p w14:paraId="1EB01670" w14:textId="77777777" w:rsidR="006E7788" w:rsidRPr="00BA5C7B" w:rsidRDefault="006E7788" w:rsidP="006E7788">
            <w:pPr>
              <w:rPr>
                <w:rFonts w:ascii="Arial" w:hAnsi="Arial" w:cs="Arial"/>
                <w:b/>
                <w:szCs w:val="22"/>
              </w:rPr>
            </w:pPr>
            <w:r w:rsidRPr="00BA5C7B">
              <w:rPr>
                <w:rFonts w:ascii="Arial" w:hAnsi="Arial" w:cs="Arial"/>
                <w:b/>
                <w:szCs w:val="22"/>
              </w:rPr>
              <w:t>“OTSUA Completion Notice”</w:t>
            </w:r>
          </w:p>
        </w:tc>
        <w:tc>
          <w:tcPr>
            <w:tcW w:w="6775" w:type="dxa"/>
          </w:tcPr>
          <w:p w14:paraId="645990A4" w14:textId="77777777" w:rsidR="006E7788" w:rsidRPr="00BA5C7B" w:rsidRDefault="006E7788" w:rsidP="006E7788">
            <w:pPr>
              <w:jc w:val="both"/>
              <w:rPr>
                <w:rFonts w:ascii="Arial" w:hAnsi="Arial" w:cs="Arial"/>
                <w:szCs w:val="22"/>
              </w:rPr>
            </w:pPr>
            <w:r w:rsidRPr="00BA5C7B">
              <w:rPr>
                <w:rFonts w:ascii="Arial" w:hAnsi="Arial" w:cs="Arial"/>
                <w:szCs w:val="22"/>
              </w:rPr>
              <w:t xml:space="preserve">the notice to be issued by </w:t>
            </w:r>
            <w:r w:rsidRPr="00BA5C7B">
              <w:rPr>
                <w:rFonts w:ascii="Arial" w:hAnsi="Arial" w:cs="Arial"/>
                <w:b/>
                <w:szCs w:val="22"/>
              </w:rPr>
              <w:t>The Company</w:t>
            </w:r>
            <w:r w:rsidRPr="00BA5C7B">
              <w:rPr>
                <w:rFonts w:ascii="Arial" w:hAnsi="Arial" w:cs="Arial"/>
                <w:szCs w:val="22"/>
              </w:rPr>
              <w:t xml:space="preserve"> to the </w:t>
            </w:r>
            <w:r w:rsidRPr="00BA5C7B">
              <w:rPr>
                <w:rFonts w:ascii="Arial" w:hAnsi="Arial" w:cs="Arial"/>
                <w:b/>
                <w:szCs w:val="22"/>
              </w:rPr>
              <w:t>Authority</w:t>
            </w:r>
            <w:r w:rsidRPr="00BA5C7B">
              <w:rPr>
                <w:rFonts w:ascii="Arial" w:hAnsi="Arial" w:cs="Arial"/>
                <w:szCs w:val="22"/>
              </w:rPr>
              <w:t xml:space="preserve"> in respect of </w:t>
            </w:r>
            <w:r w:rsidRPr="00BA5C7B">
              <w:rPr>
                <w:rFonts w:ascii="Arial" w:hAnsi="Arial" w:cs="Arial"/>
                <w:b/>
                <w:szCs w:val="22"/>
              </w:rPr>
              <w:t>OTSUA</w:t>
            </w:r>
            <w:r w:rsidRPr="00BA5C7B">
              <w:rPr>
                <w:rFonts w:ascii="Arial" w:hAnsi="Arial" w:cs="Arial"/>
                <w:szCs w:val="22"/>
              </w:rPr>
              <w:t xml:space="preserve"> or </w:t>
            </w:r>
            <w:r w:rsidRPr="00BA5C7B">
              <w:rPr>
                <w:rFonts w:ascii="Arial" w:hAnsi="Arial" w:cs="Arial"/>
                <w:b/>
                <w:szCs w:val="22"/>
              </w:rPr>
              <w:t>OTSUA Operational at the OTSUA Commissioning Period Effective Date</w:t>
            </w:r>
            <w:r w:rsidRPr="00BA5C7B">
              <w:rPr>
                <w:rFonts w:ascii="Arial" w:hAnsi="Arial" w:cs="Arial"/>
                <w:szCs w:val="22"/>
              </w:rPr>
              <w:t xml:space="preserve">, in accordance with Standard Condition C25 of the </w:t>
            </w:r>
            <w:r w:rsidRPr="00BA5C7B">
              <w:rPr>
                <w:rFonts w:ascii="Arial" w:hAnsi="Arial" w:cs="Arial"/>
                <w:b/>
                <w:szCs w:val="22"/>
              </w:rPr>
              <w:t xml:space="preserve">Transmission Licence </w:t>
            </w:r>
            <w:r w:rsidRPr="00BA5C7B">
              <w:rPr>
                <w:rFonts w:ascii="Arial" w:hAnsi="Arial" w:cs="Arial"/>
                <w:szCs w:val="22"/>
              </w:rPr>
              <w:t>and Section 6G of the</w:t>
            </w:r>
            <w:r w:rsidRPr="00BA5C7B">
              <w:rPr>
                <w:rFonts w:ascii="Arial" w:hAnsi="Arial" w:cs="Arial"/>
                <w:b/>
                <w:szCs w:val="22"/>
              </w:rPr>
              <w:t xml:space="preserve"> Act</w:t>
            </w:r>
            <w:r w:rsidRPr="00BA5C7B">
              <w:rPr>
                <w:rFonts w:ascii="Arial" w:hAnsi="Arial" w:cs="Arial"/>
                <w:szCs w:val="22"/>
              </w:rPr>
              <w:t>;</w:t>
            </w:r>
          </w:p>
          <w:p w14:paraId="5B0EC821" w14:textId="77777777" w:rsidR="006E7788" w:rsidRPr="00BA5C7B" w:rsidRDefault="006E7788" w:rsidP="006E7788">
            <w:pPr>
              <w:jc w:val="both"/>
              <w:rPr>
                <w:rFonts w:ascii="Arial" w:hAnsi="Arial" w:cs="Arial"/>
                <w:szCs w:val="22"/>
              </w:rPr>
            </w:pPr>
          </w:p>
        </w:tc>
      </w:tr>
      <w:tr w:rsidR="006E7788" w14:paraId="24DB5430" w14:textId="77777777" w:rsidTr="00ED2860">
        <w:tc>
          <w:tcPr>
            <w:tcW w:w="3545" w:type="dxa"/>
          </w:tcPr>
          <w:p w14:paraId="39696B40" w14:textId="77777777" w:rsidR="006E7788" w:rsidRPr="00BA5C7B" w:rsidRDefault="006E7788" w:rsidP="006E7788">
            <w:pPr>
              <w:rPr>
                <w:rFonts w:ascii="Arial" w:hAnsi="Arial" w:cs="Arial"/>
                <w:b/>
                <w:szCs w:val="22"/>
              </w:rPr>
            </w:pPr>
            <w:r w:rsidRPr="00BA5C7B">
              <w:rPr>
                <w:rFonts w:ascii="Arial" w:hAnsi="Arial" w:cs="Arial"/>
                <w:b/>
                <w:bCs/>
                <w:szCs w:val="22"/>
              </w:rPr>
              <w:t>“OTSUA Completion Notice Trigger Date”</w:t>
            </w:r>
          </w:p>
        </w:tc>
        <w:tc>
          <w:tcPr>
            <w:tcW w:w="6775" w:type="dxa"/>
          </w:tcPr>
          <w:p w14:paraId="1C4453B0" w14:textId="77777777" w:rsidR="006E7788" w:rsidRPr="00BA5C7B" w:rsidRDefault="006E7788" w:rsidP="006E7788">
            <w:pPr>
              <w:jc w:val="both"/>
              <w:rPr>
                <w:rFonts w:ascii="Arial" w:hAnsi="Arial" w:cs="Arial"/>
                <w:bCs/>
                <w:szCs w:val="22"/>
              </w:rPr>
            </w:pPr>
            <w:r w:rsidRPr="00BA5C7B">
              <w:rPr>
                <w:rFonts w:ascii="Arial" w:hAnsi="Arial" w:cs="Arial"/>
                <w:bCs/>
                <w:szCs w:val="22"/>
              </w:rPr>
              <w:t>means:</w:t>
            </w:r>
          </w:p>
          <w:p w14:paraId="044B4DD3" w14:textId="77777777" w:rsidR="006E7788" w:rsidRPr="00BA5C7B" w:rsidRDefault="006E7788" w:rsidP="006E7788">
            <w:pPr>
              <w:pStyle w:val="Heading5"/>
              <w:widowControl w:val="0"/>
              <w:numPr>
                <w:ilvl w:val="0"/>
                <w:numId w:val="0"/>
              </w:numPr>
              <w:tabs>
                <w:tab w:val="left" w:pos="744"/>
              </w:tabs>
              <w:autoSpaceDE w:val="0"/>
              <w:autoSpaceDN w:val="0"/>
              <w:adjustRightInd w:val="0"/>
              <w:ind w:left="849" w:hanging="849"/>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the date upon which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 </w:t>
            </w:r>
            <w:r w:rsidRPr="00BA5C7B">
              <w:rPr>
                <w:rFonts w:ascii="Arial" w:hAnsi="Arial" w:cs="Arial"/>
                <w:b/>
                <w:szCs w:val="22"/>
              </w:rPr>
              <w:t>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 xml:space="preserve">issues the </w:t>
            </w:r>
            <w:r w:rsidRPr="00BA5C7B">
              <w:rPr>
                <w:rFonts w:ascii="Arial" w:hAnsi="Arial" w:cs="Arial"/>
                <w:b/>
                <w:szCs w:val="22"/>
              </w:rPr>
              <w:t>Interim Operational Notification Part B</w:t>
            </w:r>
            <w:r w:rsidRPr="00BA5C7B">
              <w:rPr>
                <w:rFonts w:ascii="Arial" w:hAnsi="Arial" w:cs="Arial"/>
                <w:szCs w:val="22"/>
              </w:rPr>
              <w:t xml:space="preserve"> to the </w:t>
            </w:r>
            <w:r w:rsidRPr="00BA5C7B">
              <w:rPr>
                <w:rFonts w:ascii="Arial" w:hAnsi="Arial" w:cs="Arial"/>
                <w:b/>
                <w:szCs w:val="22"/>
              </w:rPr>
              <w:t>User</w:t>
            </w:r>
            <w:r w:rsidRPr="00BA5C7B">
              <w:rPr>
                <w:rFonts w:ascii="Arial" w:hAnsi="Arial" w:cs="Arial"/>
                <w:szCs w:val="22"/>
              </w:rPr>
              <w:t xml:space="preserve">; and </w:t>
            </w:r>
          </w:p>
          <w:p w14:paraId="7758CDC7" w14:textId="136900BA" w:rsidR="006E7788" w:rsidRPr="00BA5C7B" w:rsidRDefault="006E7788" w:rsidP="006772B6">
            <w:pPr>
              <w:pStyle w:val="Heading5"/>
              <w:widowControl w:val="0"/>
              <w:numPr>
                <w:ilvl w:val="0"/>
                <w:numId w:val="37"/>
              </w:numPr>
              <w:autoSpaceDE w:val="0"/>
              <w:autoSpaceDN w:val="0"/>
              <w:adjustRightInd w:val="0"/>
              <w:ind w:hanging="827"/>
              <w:jc w:val="both"/>
              <w:rPr>
                <w:rFonts w:ascii="Arial" w:hAnsi="Arial" w:cs="Arial"/>
                <w:szCs w:val="22"/>
              </w:rPr>
            </w:pPr>
            <w:r w:rsidRPr="00BA5C7B">
              <w:rPr>
                <w:rFonts w:ascii="Arial" w:hAnsi="Arial" w:cs="Arial"/>
                <w:szCs w:val="22"/>
              </w:rPr>
              <w:t xml:space="preserve">in the case of </w:t>
            </w:r>
            <w:r w:rsidRPr="00BA5C7B">
              <w:rPr>
                <w:rFonts w:ascii="Arial" w:hAnsi="Arial" w:cs="Arial"/>
                <w:b/>
                <w:szCs w:val="22"/>
              </w:rPr>
              <w:t>OTSDUW Staged Build</w:t>
            </w:r>
            <w:r w:rsidRPr="00BA5C7B">
              <w:rPr>
                <w:rFonts w:ascii="Arial" w:hAnsi="Arial" w:cs="Arial"/>
                <w:szCs w:val="22"/>
              </w:rPr>
              <w:t xml:space="preserve">, the date upon which, by reference 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having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Part A</w:t>
            </w:r>
            <w:r w:rsidRPr="00BA5C7B">
              <w:rPr>
                <w:rFonts w:ascii="Arial" w:hAnsi="Arial" w:cs="Arial"/>
                <w:szCs w:val="22"/>
              </w:rPr>
              <w:t>,</w:t>
            </w:r>
            <w:r w:rsidRPr="00BA5C7B">
              <w:rPr>
                <w:rFonts w:ascii="Arial" w:hAnsi="Arial" w:cs="Arial"/>
                <w:b/>
                <w:szCs w:val="22"/>
              </w:rPr>
              <w:t xml:space="preserve"> </w:t>
            </w:r>
            <w:r w:rsidRPr="00BA5C7B">
              <w:rPr>
                <w:rFonts w:ascii="Arial" w:hAnsi="Arial" w:cs="Arial"/>
                <w:szCs w:val="22"/>
              </w:rPr>
              <w:t>issues the</w:t>
            </w:r>
            <w:r w:rsidRPr="00BA5C7B">
              <w:rPr>
                <w:rFonts w:ascii="Arial" w:hAnsi="Arial" w:cs="Arial"/>
                <w:b/>
                <w:szCs w:val="22"/>
              </w:rPr>
              <w:t xml:space="preserve"> Interim Operational Notification Part B</w:t>
            </w:r>
            <w:r w:rsidRPr="00BA5C7B">
              <w:rPr>
                <w:rFonts w:ascii="Arial" w:hAnsi="Arial" w:cs="Arial"/>
                <w:szCs w:val="22"/>
              </w:rPr>
              <w:t xml:space="preserve"> for such stage to the </w:t>
            </w:r>
            <w:r w:rsidRPr="00BA5C7B">
              <w:rPr>
                <w:rFonts w:ascii="Arial" w:hAnsi="Arial" w:cs="Arial"/>
                <w:b/>
                <w:szCs w:val="22"/>
              </w:rPr>
              <w:t xml:space="preserve">User </w:t>
            </w:r>
            <w:r w:rsidRPr="00BA5C7B">
              <w:rPr>
                <w:rFonts w:ascii="Arial" w:hAnsi="Arial" w:cs="Arial"/>
                <w:szCs w:val="22"/>
              </w:rPr>
              <w:t xml:space="preserve">provided that all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 xml:space="preserve">. </w:t>
            </w:r>
          </w:p>
        </w:tc>
      </w:tr>
      <w:tr w:rsidR="006E7788" w14:paraId="5BA6363B" w14:textId="77777777" w:rsidTr="00ED2860">
        <w:tc>
          <w:tcPr>
            <w:tcW w:w="3545" w:type="dxa"/>
          </w:tcPr>
          <w:p w14:paraId="0D3989E3"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“OTSUA Operational at the OTSUA Commissioning Period Effective Date”</w:t>
            </w:r>
          </w:p>
        </w:tc>
        <w:tc>
          <w:tcPr>
            <w:tcW w:w="6775" w:type="dxa"/>
          </w:tcPr>
          <w:p w14:paraId="736B71C6"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means </w:t>
            </w:r>
            <w:r w:rsidRPr="00BA5C7B">
              <w:rPr>
                <w:rFonts w:ascii="Arial" w:hAnsi="Arial" w:cs="Arial"/>
                <w:b/>
                <w:szCs w:val="22"/>
              </w:rPr>
              <w:t xml:space="preserve">OTSUA </w:t>
            </w:r>
            <w:r w:rsidRPr="00BA5C7B">
              <w:rPr>
                <w:rFonts w:ascii="Arial" w:hAnsi="Arial" w:cs="Arial"/>
                <w:szCs w:val="22"/>
              </w:rPr>
              <w:t xml:space="preserve">in respect of which: </w:t>
            </w:r>
          </w:p>
          <w:p w14:paraId="7BF8AE7D" w14:textId="77777777" w:rsidR="006E7788" w:rsidRPr="00BA5C7B" w:rsidRDefault="006E7788" w:rsidP="006E7788">
            <w:pPr>
              <w:pStyle w:val="Heading5"/>
              <w:widowControl w:val="0"/>
              <w:numPr>
                <w:ilvl w:val="4"/>
                <w:numId w:val="0"/>
              </w:numPr>
              <w:autoSpaceDE w:val="0"/>
              <w:autoSpaceDN w:val="0"/>
              <w:adjustRightInd w:val="0"/>
              <w:ind w:left="744" w:hanging="851"/>
              <w:jc w:val="both"/>
              <w:rPr>
                <w:rFonts w:ascii="Arial" w:hAnsi="Arial" w:cs="Arial"/>
                <w:szCs w:val="22"/>
              </w:rPr>
            </w:pPr>
            <w:r>
              <w:rPr>
                <w:rFonts w:ascii="Arial" w:hAnsi="Arial" w:cs="Arial"/>
                <w:szCs w:val="22"/>
              </w:rPr>
              <w:t xml:space="preserve">a)     </w:t>
            </w:r>
            <w:r w:rsidRPr="00BA5C7B">
              <w:rPr>
                <w:rFonts w:ascii="Arial" w:hAnsi="Arial" w:cs="Arial"/>
                <w:szCs w:val="22"/>
              </w:rPr>
              <w:t xml:space="preserve">other than in the case of </w:t>
            </w:r>
            <w:r w:rsidRPr="00BA5C7B">
              <w:rPr>
                <w:rFonts w:ascii="Arial" w:hAnsi="Arial" w:cs="Arial"/>
                <w:b/>
                <w:szCs w:val="22"/>
              </w:rPr>
              <w:t>OTSDUW Staged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 xml:space="preserve">Part B); </w:t>
            </w:r>
            <w:r w:rsidRPr="00BA5C7B">
              <w:rPr>
                <w:rFonts w:ascii="Arial" w:hAnsi="Arial" w:cs="Arial"/>
                <w:szCs w:val="22"/>
              </w:rPr>
              <w:t xml:space="preserve">and </w:t>
            </w:r>
          </w:p>
          <w:p w14:paraId="0E4AF177" w14:textId="77777777" w:rsidR="006E7788" w:rsidRPr="00BA5C7B" w:rsidRDefault="006E7788" w:rsidP="006E7788">
            <w:pPr>
              <w:pStyle w:val="Heading5"/>
              <w:widowControl w:val="0"/>
              <w:numPr>
                <w:ilvl w:val="0"/>
                <w:numId w:val="0"/>
              </w:numPr>
              <w:autoSpaceDE w:val="0"/>
              <w:autoSpaceDN w:val="0"/>
              <w:adjustRightInd w:val="0"/>
              <w:ind w:left="744" w:hanging="744"/>
              <w:jc w:val="both"/>
              <w:rPr>
                <w:rFonts w:ascii="Arial" w:hAnsi="Arial" w:cs="Arial"/>
                <w:szCs w:val="22"/>
              </w:rPr>
            </w:pPr>
            <w:r>
              <w:rPr>
                <w:rFonts w:ascii="Arial" w:hAnsi="Arial" w:cs="Arial"/>
                <w:szCs w:val="22"/>
              </w:rPr>
              <w:t xml:space="preserve">b)    </w:t>
            </w:r>
            <w:r w:rsidRPr="00BA5C7B">
              <w:rPr>
                <w:rFonts w:ascii="Arial" w:hAnsi="Arial" w:cs="Arial"/>
                <w:szCs w:val="22"/>
              </w:rPr>
              <w:t xml:space="preserve"> </w:t>
            </w:r>
            <w:r>
              <w:rPr>
                <w:rFonts w:ascii="Arial" w:hAnsi="Arial" w:cs="Arial"/>
                <w:szCs w:val="22"/>
              </w:rPr>
              <w:t xml:space="preserve"> in </w:t>
            </w:r>
            <w:r w:rsidRPr="00BA5C7B">
              <w:rPr>
                <w:rFonts w:ascii="Arial" w:hAnsi="Arial" w:cs="Arial"/>
                <w:szCs w:val="22"/>
              </w:rPr>
              <w:t xml:space="preserve">the case of </w:t>
            </w:r>
            <w:r w:rsidRPr="00BA5C7B">
              <w:rPr>
                <w:rFonts w:ascii="Arial" w:hAnsi="Arial" w:cs="Arial"/>
                <w:b/>
                <w:szCs w:val="22"/>
              </w:rPr>
              <w:t>OTSDUW Staged Build</w:t>
            </w:r>
            <w:r w:rsidRPr="00BA5C7B">
              <w:rPr>
                <w:rFonts w:ascii="Arial" w:hAnsi="Arial" w:cs="Arial"/>
                <w:szCs w:val="22"/>
              </w:rPr>
              <w:t xml:space="preserve">, the date, by reference </w:t>
            </w:r>
            <w:r>
              <w:rPr>
                <w:rFonts w:ascii="Arial" w:hAnsi="Arial" w:cs="Arial"/>
                <w:szCs w:val="22"/>
              </w:rPr>
              <w:t xml:space="preserve">  </w:t>
            </w:r>
            <w:r w:rsidRPr="00BA5C7B">
              <w:rPr>
                <w:rFonts w:ascii="Arial" w:hAnsi="Arial" w:cs="Arial"/>
                <w:szCs w:val="22"/>
              </w:rPr>
              <w:t xml:space="preserve">to the last stage of </w:t>
            </w:r>
            <w:r w:rsidRPr="00BA5C7B">
              <w:rPr>
                <w:rFonts w:ascii="Arial" w:hAnsi="Arial" w:cs="Arial"/>
                <w:b/>
                <w:szCs w:val="22"/>
              </w:rPr>
              <w:t>OTSDUW Build</w:t>
            </w:r>
            <w:r w:rsidRPr="00BA5C7B">
              <w:rPr>
                <w:rFonts w:ascii="Arial" w:hAnsi="Arial" w:cs="Arial"/>
                <w:szCs w:val="22"/>
              </w:rPr>
              <w:t xml:space="preserve">, </w:t>
            </w:r>
            <w:r w:rsidRPr="00BA5C7B">
              <w:rPr>
                <w:rFonts w:ascii="Arial" w:hAnsi="Arial" w:cs="Arial"/>
                <w:b/>
                <w:szCs w:val="22"/>
              </w:rPr>
              <w:t>The Company</w:t>
            </w:r>
            <w:r w:rsidRPr="00BA5C7B">
              <w:rPr>
                <w:rFonts w:ascii="Arial" w:hAnsi="Arial" w:cs="Arial"/>
                <w:szCs w:val="22"/>
              </w:rPr>
              <w:t xml:space="preserve">, has already issued the </w:t>
            </w:r>
            <w:r w:rsidRPr="00BA5C7B">
              <w:rPr>
                <w:rFonts w:ascii="Arial" w:hAnsi="Arial" w:cs="Arial"/>
                <w:b/>
                <w:szCs w:val="22"/>
              </w:rPr>
              <w:t>Energisation Operational Notification</w:t>
            </w:r>
            <w:r w:rsidRPr="00BA5C7B">
              <w:rPr>
                <w:rFonts w:ascii="Arial" w:hAnsi="Arial" w:cs="Arial"/>
                <w:szCs w:val="22"/>
              </w:rPr>
              <w:t xml:space="preserve"> and</w:t>
            </w:r>
            <w:r w:rsidRPr="00BA5C7B">
              <w:rPr>
                <w:rFonts w:ascii="Arial" w:hAnsi="Arial" w:cs="Arial"/>
                <w:b/>
                <w:szCs w:val="22"/>
              </w:rPr>
              <w:t xml:space="preserve"> Interim Operational Notification </w:t>
            </w:r>
            <w:r w:rsidRPr="00BA5C7B">
              <w:rPr>
                <w:rFonts w:ascii="Arial" w:hAnsi="Arial" w:cs="Arial"/>
                <w:szCs w:val="22"/>
              </w:rPr>
              <w:t xml:space="preserve">to the </w:t>
            </w:r>
            <w:r w:rsidRPr="00BA5C7B">
              <w:rPr>
                <w:rFonts w:ascii="Arial" w:hAnsi="Arial" w:cs="Arial"/>
                <w:b/>
                <w:szCs w:val="22"/>
              </w:rPr>
              <w:t xml:space="preserve">User </w:t>
            </w:r>
            <w:r w:rsidRPr="00BA5C7B">
              <w:rPr>
                <w:rFonts w:ascii="Arial" w:hAnsi="Arial" w:cs="Arial"/>
                <w:szCs w:val="22"/>
              </w:rPr>
              <w:t xml:space="preserve">(recognising that they may be in different form but where they achieve the same effect as the </w:t>
            </w:r>
            <w:r w:rsidRPr="00BA5C7B">
              <w:rPr>
                <w:rFonts w:ascii="Arial" w:hAnsi="Arial" w:cs="Arial"/>
                <w:b/>
                <w:szCs w:val="22"/>
              </w:rPr>
              <w:t>Interim Operational Part A</w:t>
            </w:r>
            <w:r w:rsidRPr="00BA5C7B">
              <w:rPr>
                <w:rFonts w:ascii="Arial" w:hAnsi="Arial" w:cs="Arial"/>
                <w:szCs w:val="22"/>
              </w:rPr>
              <w:t xml:space="preserve"> and </w:t>
            </w:r>
            <w:r w:rsidRPr="00BA5C7B">
              <w:rPr>
                <w:rFonts w:ascii="Arial" w:hAnsi="Arial" w:cs="Arial"/>
                <w:b/>
                <w:szCs w:val="22"/>
              </w:rPr>
              <w:t>Interim Operation Notification</w:t>
            </w:r>
            <w:r w:rsidRPr="00BA5C7B">
              <w:rPr>
                <w:rFonts w:ascii="Arial" w:hAnsi="Arial" w:cs="Arial"/>
                <w:szCs w:val="22"/>
              </w:rPr>
              <w:t xml:space="preserve"> </w:t>
            </w:r>
            <w:r w:rsidRPr="00BA5C7B">
              <w:rPr>
                <w:rFonts w:ascii="Arial" w:hAnsi="Arial" w:cs="Arial"/>
                <w:b/>
                <w:szCs w:val="22"/>
              </w:rPr>
              <w:t>Part B</w:t>
            </w:r>
            <w:r w:rsidRPr="00BA5C7B">
              <w:rPr>
                <w:rFonts w:ascii="Arial" w:hAnsi="Arial" w:cs="Arial"/>
                <w:szCs w:val="22"/>
              </w:rPr>
              <w:t xml:space="preserve">) provided that such documentation has already been issued in respect of all earlier stages of the </w:t>
            </w:r>
            <w:r w:rsidRPr="00BA5C7B">
              <w:rPr>
                <w:rFonts w:ascii="Arial" w:hAnsi="Arial" w:cs="Arial"/>
                <w:b/>
                <w:szCs w:val="22"/>
              </w:rPr>
              <w:t>OTSDUW Staged Build</w:t>
            </w:r>
            <w:r w:rsidRPr="00BA5C7B">
              <w:rPr>
                <w:rFonts w:ascii="Arial" w:hAnsi="Arial" w:cs="Arial"/>
                <w:szCs w:val="22"/>
              </w:rPr>
              <w:t>,</w:t>
            </w:r>
          </w:p>
          <w:p w14:paraId="6C1E260A"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on or before the </w:t>
            </w:r>
            <w:r w:rsidRPr="00BA5C7B">
              <w:rPr>
                <w:rFonts w:ascii="Arial" w:hAnsi="Arial" w:cs="Arial"/>
                <w:b/>
                <w:szCs w:val="22"/>
              </w:rPr>
              <w:t>OTSUA Commissioning Period Effective Date</w:t>
            </w:r>
            <w:r w:rsidRPr="00BA5C7B">
              <w:rPr>
                <w:rFonts w:ascii="Arial" w:hAnsi="Arial" w:cs="Arial"/>
                <w:szCs w:val="22"/>
              </w:rPr>
              <w:t xml:space="preserve"> and where the </w:t>
            </w:r>
            <w:r w:rsidRPr="00BA5C7B">
              <w:rPr>
                <w:rFonts w:ascii="Arial" w:hAnsi="Arial" w:cs="Arial"/>
                <w:b/>
                <w:szCs w:val="22"/>
              </w:rPr>
              <w:t>OTSUA Transfer Time</w:t>
            </w:r>
            <w:r w:rsidRPr="00BA5C7B">
              <w:rPr>
                <w:rFonts w:ascii="Arial" w:hAnsi="Arial" w:cs="Arial"/>
                <w:szCs w:val="22"/>
              </w:rPr>
              <w:t xml:space="preserve"> has not occurred at the </w:t>
            </w:r>
            <w:r w:rsidRPr="00BA5C7B">
              <w:rPr>
                <w:rFonts w:ascii="Arial" w:hAnsi="Arial" w:cs="Arial"/>
                <w:b/>
                <w:szCs w:val="22"/>
              </w:rPr>
              <w:t>OTSUA Commissioning Period Effective Date</w:t>
            </w:r>
            <w:r w:rsidRPr="00BA5C7B">
              <w:rPr>
                <w:rFonts w:ascii="Arial" w:hAnsi="Arial" w:cs="Arial"/>
                <w:szCs w:val="22"/>
              </w:rPr>
              <w:t>;</w:t>
            </w:r>
          </w:p>
        </w:tc>
      </w:tr>
      <w:tr w:rsidR="006E7788" w14:paraId="2DB740E9" w14:textId="77777777" w:rsidTr="00ED2860">
        <w:tc>
          <w:tcPr>
            <w:tcW w:w="3545" w:type="dxa"/>
          </w:tcPr>
          <w:p w14:paraId="127B6528" w14:textId="77777777" w:rsidR="006E7788" w:rsidRPr="00BA5C7B" w:rsidRDefault="006E7788" w:rsidP="006E7788">
            <w:pPr>
              <w:pStyle w:val="BodyText"/>
              <w:rPr>
                <w:rFonts w:ascii="Arial" w:hAnsi="Arial" w:cs="Arial"/>
                <w:b/>
                <w:szCs w:val="22"/>
              </w:rPr>
            </w:pPr>
            <w:r w:rsidRPr="00BA5C7B">
              <w:rPr>
                <w:rFonts w:ascii="Arial" w:hAnsi="Arial" w:cs="Arial"/>
                <w:b/>
                <w:bCs/>
                <w:szCs w:val="22"/>
              </w:rPr>
              <w:lastRenderedPageBreak/>
              <w:t>"</w:t>
            </w:r>
            <w:r w:rsidRPr="00BA5C7B">
              <w:rPr>
                <w:rFonts w:ascii="Arial" w:hAnsi="Arial" w:cs="Arial"/>
                <w:b/>
                <w:szCs w:val="22"/>
              </w:rPr>
              <w:t>OTSUA Transfer Time</w:t>
            </w:r>
            <w:r w:rsidRPr="00BA5C7B">
              <w:rPr>
                <w:rFonts w:ascii="Arial" w:hAnsi="Arial" w:cs="Arial"/>
                <w:b/>
                <w:bCs/>
                <w:szCs w:val="22"/>
              </w:rPr>
              <w:t>"</w:t>
            </w:r>
          </w:p>
        </w:tc>
        <w:tc>
          <w:tcPr>
            <w:tcW w:w="6775" w:type="dxa"/>
          </w:tcPr>
          <w:p w14:paraId="22E45C57" w14:textId="77777777" w:rsidR="006E7788" w:rsidRPr="00BA5C7B" w:rsidRDefault="006E7788" w:rsidP="006E7788">
            <w:pPr>
              <w:pStyle w:val="BodyText"/>
              <w:jc w:val="both"/>
              <w:rPr>
                <w:rFonts w:ascii="Arial" w:hAnsi="Arial" w:cs="Arial"/>
                <w:iCs/>
                <w:szCs w:val="22"/>
              </w:rPr>
            </w:pPr>
            <w:bookmarkStart w:id="116" w:name="_DV_C14"/>
            <w:r w:rsidRPr="00BA5C7B">
              <w:rPr>
                <w:rFonts w:ascii="Arial" w:hAnsi="Arial" w:cs="Arial"/>
                <w:szCs w:val="22"/>
              </w:rPr>
              <w:t xml:space="preserve">the time and date at which the </w:t>
            </w:r>
            <w:r w:rsidRPr="00BA5C7B">
              <w:rPr>
                <w:rFonts w:ascii="Arial" w:hAnsi="Arial" w:cs="Arial"/>
                <w:b/>
                <w:bCs/>
                <w:szCs w:val="22"/>
              </w:rPr>
              <w:t xml:space="preserve">OTSUA </w:t>
            </w:r>
            <w:r w:rsidRPr="00BA5C7B">
              <w:rPr>
                <w:rFonts w:ascii="Arial" w:hAnsi="Arial" w:cs="Arial"/>
                <w:szCs w:val="22"/>
              </w:rPr>
              <w:t xml:space="preserve">are transferred by the relevant </w:t>
            </w:r>
            <w:r w:rsidRPr="00BA5C7B">
              <w:rPr>
                <w:rFonts w:ascii="Arial" w:hAnsi="Arial" w:cs="Arial"/>
                <w:b/>
                <w:szCs w:val="22"/>
              </w:rPr>
              <w:t>User</w:t>
            </w:r>
            <w:r w:rsidRPr="00BA5C7B">
              <w:rPr>
                <w:rFonts w:ascii="Arial" w:hAnsi="Arial" w:cs="Arial"/>
                <w:szCs w:val="22"/>
              </w:rPr>
              <w:t xml:space="preserve"> to an </w:t>
            </w:r>
            <w:r w:rsidRPr="00BA5C7B">
              <w:rPr>
                <w:rFonts w:ascii="Arial" w:hAnsi="Arial" w:cs="Arial"/>
                <w:b/>
                <w:bCs/>
                <w:szCs w:val="22"/>
              </w:rPr>
              <w:t>Offshore Transmission Licensee</w:t>
            </w:r>
            <w:r w:rsidRPr="00BA5C7B">
              <w:rPr>
                <w:rFonts w:ascii="Arial" w:hAnsi="Arial" w:cs="Arial"/>
                <w:szCs w:val="22"/>
              </w:rPr>
              <w:t>;</w:t>
            </w:r>
            <w:bookmarkEnd w:id="116"/>
          </w:p>
        </w:tc>
      </w:tr>
      <w:tr w:rsidR="006E7788" w14:paraId="43F4117D" w14:textId="77777777" w:rsidTr="00ED2860">
        <w:tc>
          <w:tcPr>
            <w:tcW w:w="3545" w:type="dxa"/>
          </w:tcPr>
          <w:p w14:paraId="6A41F32C"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w:t>
            </w:r>
          </w:p>
        </w:tc>
        <w:tc>
          <w:tcPr>
            <w:tcW w:w="6775" w:type="dxa"/>
          </w:tcPr>
          <w:p w14:paraId="7F1AD897" w14:textId="77777777" w:rsidR="006E7788" w:rsidRPr="00BA5C7B" w:rsidRDefault="006E7788" w:rsidP="006E7788">
            <w:pPr>
              <w:pStyle w:val="BodyText"/>
              <w:rPr>
                <w:rFonts w:ascii="Arial" w:hAnsi="Arial" w:cs="Arial"/>
                <w:szCs w:val="22"/>
              </w:rPr>
            </w:pPr>
            <w:r w:rsidRPr="00BA5C7B">
              <w:rPr>
                <w:rFonts w:ascii="Arial" w:hAnsi="Arial" w:cs="Arial"/>
                <w:szCs w:val="22"/>
              </w:rPr>
              <w:t xml:space="preserve">the actual </w:t>
            </w:r>
            <w:r w:rsidRPr="00BA5C7B">
              <w:rPr>
                <w:rFonts w:ascii="Arial" w:hAnsi="Arial" w:cs="Arial"/>
                <w:b/>
                <w:szCs w:val="22"/>
              </w:rPr>
              <w:t>Active Power</w:t>
            </w:r>
            <w:r w:rsidRPr="00BA5C7B">
              <w:rPr>
                <w:rFonts w:ascii="Arial" w:hAnsi="Arial" w:cs="Arial"/>
                <w:szCs w:val="22"/>
              </w:rPr>
              <w:t xml:space="preserve"> or </w:t>
            </w:r>
            <w:r w:rsidRPr="00BA5C7B">
              <w:rPr>
                <w:rFonts w:ascii="Arial" w:hAnsi="Arial" w:cs="Arial"/>
                <w:b/>
                <w:szCs w:val="22"/>
              </w:rPr>
              <w:t>Reactive Power</w:t>
            </w:r>
            <w:r w:rsidRPr="00BA5C7B">
              <w:rPr>
                <w:rFonts w:ascii="Arial" w:hAnsi="Arial" w:cs="Arial"/>
                <w:szCs w:val="22"/>
              </w:rPr>
              <w:t xml:space="preserve"> output achieved by a </w:t>
            </w:r>
            <w:r w:rsidRPr="00BA5C7B">
              <w:rPr>
                <w:rFonts w:ascii="Arial" w:hAnsi="Arial" w:cs="Arial"/>
                <w:b/>
                <w:szCs w:val="22"/>
              </w:rPr>
              <w:t>BM Unit</w:t>
            </w:r>
            <w:r w:rsidRPr="00BA5C7B">
              <w:rPr>
                <w:rFonts w:ascii="Arial" w:hAnsi="Arial" w:cs="Arial"/>
                <w:szCs w:val="22"/>
              </w:rPr>
              <w:t>;</w:t>
            </w:r>
          </w:p>
        </w:tc>
      </w:tr>
      <w:tr w:rsidR="006E7788" w14:paraId="4853A032" w14:textId="77777777" w:rsidTr="00ED2860">
        <w:tblPrEx>
          <w:tblCellMar>
            <w:left w:w="108" w:type="dxa"/>
            <w:right w:w="108" w:type="dxa"/>
          </w:tblCellMar>
        </w:tblPrEx>
        <w:tc>
          <w:tcPr>
            <w:tcW w:w="3545" w:type="dxa"/>
          </w:tcPr>
          <w:p w14:paraId="054FD35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"Output Useable"</w:t>
            </w:r>
          </w:p>
        </w:tc>
        <w:tc>
          <w:tcPr>
            <w:tcW w:w="6775" w:type="dxa"/>
          </w:tcPr>
          <w:p w14:paraId="626B456F" w14:textId="77777777" w:rsidR="006E7788" w:rsidRPr="00BA5C7B" w:rsidRDefault="006E7788" w:rsidP="006E7788">
            <w:pPr>
              <w:pStyle w:val="BodyText"/>
              <w:jc w:val="both"/>
              <w:rPr>
                <w:rFonts w:ascii="Arial" w:hAnsi="Arial" w:cs="Arial"/>
                <w:szCs w:val="22"/>
              </w:rPr>
            </w:pPr>
            <w:bookmarkStart w:id="117" w:name="_BPDCD_127"/>
            <w:r w:rsidRPr="00BA5C7B">
              <w:rPr>
                <w:rFonts w:ascii="Arial" w:hAnsi="Arial" w:cs="Arial"/>
                <w:szCs w:val="22"/>
              </w:rPr>
              <w:t xml:space="preserve">shall </w:t>
            </w:r>
            <w:bookmarkEnd w:id="117"/>
            <w:r w:rsidRPr="00BA5C7B">
              <w:rPr>
                <w:rFonts w:ascii="Arial" w:hAnsi="Arial" w:cs="Arial"/>
                <w:szCs w:val="22"/>
              </w:rPr>
              <w:t xml:space="preserve">have the meaning given to that term in the </w:t>
            </w:r>
            <w:r w:rsidRPr="00BA5C7B">
              <w:rPr>
                <w:rFonts w:ascii="Arial" w:hAnsi="Arial" w:cs="Arial"/>
                <w:b/>
                <w:szCs w:val="22"/>
              </w:rPr>
              <w:t>Grid Code</w:t>
            </w:r>
            <w:r w:rsidRPr="00BA5C7B">
              <w:rPr>
                <w:rFonts w:ascii="Arial" w:hAnsi="Arial" w:cs="Arial"/>
                <w:szCs w:val="22"/>
              </w:rPr>
              <w:t>;</w:t>
            </w:r>
          </w:p>
        </w:tc>
      </w:tr>
      <w:tr w:rsidR="006E7788" w14:paraId="1D6D60ED" w14:textId="77777777" w:rsidTr="00ED2860">
        <w:tc>
          <w:tcPr>
            <w:tcW w:w="3545" w:type="dxa"/>
          </w:tcPr>
          <w:p w14:paraId="4B357515" w14:textId="1464E271" w:rsidR="006E7788" w:rsidRPr="00BA5C7B" w:rsidRDefault="006E7788" w:rsidP="006E7788">
            <w:pPr>
              <w:pStyle w:val="BodyText"/>
              <w:rPr>
                <w:rFonts w:ascii="Arial" w:hAnsi="Arial" w:cs="Arial"/>
                <w:b/>
                <w:bCs/>
                <w:szCs w:val="22"/>
              </w:rPr>
            </w:pPr>
            <w:r w:rsidRPr="00BA5C7B">
              <w:rPr>
                <w:rFonts w:ascii="Arial" w:hAnsi="Arial" w:cs="Arial"/>
                <w:b/>
                <w:bCs/>
                <w:szCs w:val="22"/>
              </w:rPr>
              <w:t xml:space="preserve"> "Panel Chair</w:t>
            </w:r>
            <w:r w:rsidR="0090418F">
              <w:rPr>
                <w:rFonts w:ascii="Arial" w:hAnsi="Arial" w:cs="Arial"/>
                <w:b/>
                <w:bCs/>
                <w:szCs w:val="22"/>
              </w:rPr>
              <w:t>person</w:t>
            </w:r>
            <w:r w:rsidRPr="00BA5C7B">
              <w:rPr>
                <w:rFonts w:ascii="Arial" w:hAnsi="Arial" w:cs="Arial"/>
                <w:b/>
                <w:bCs/>
                <w:szCs w:val="22"/>
              </w:rPr>
              <w:t>"</w:t>
            </w:r>
          </w:p>
        </w:tc>
        <w:tc>
          <w:tcPr>
            <w:tcW w:w="6775" w:type="dxa"/>
          </w:tcPr>
          <w:p w14:paraId="5CD975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8.4.1;</w:t>
            </w:r>
          </w:p>
        </w:tc>
      </w:tr>
      <w:tr w:rsidR="006E7788" w14:paraId="0C169895" w14:textId="77777777" w:rsidTr="00ED2860">
        <w:tc>
          <w:tcPr>
            <w:tcW w:w="3545" w:type="dxa"/>
          </w:tcPr>
          <w:p w14:paraId="082C23B7"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w:t>
            </w:r>
          </w:p>
        </w:tc>
        <w:tc>
          <w:tcPr>
            <w:tcW w:w="6775" w:type="dxa"/>
          </w:tcPr>
          <w:p w14:paraId="2062DF20"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any of the persons listed in Paragraph 8.3.1(b);</w:t>
            </w:r>
          </w:p>
        </w:tc>
      </w:tr>
      <w:tr w:rsidR="006E7788" w14:paraId="791E12EF" w14:textId="77777777" w:rsidTr="00ED2860">
        <w:tc>
          <w:tcPr>
            <w:tcW w:w="3545" w:type="dxa"/>
          </w:tcPr>
          <w:p w14:paraId="59E84A51"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 Interim Vacancies"</w:t>
            </w:r>
          </w:p>
        </w:tc>
        <w:tc>
          <w:tcPr>
            <w:tcW w:w="6775" w:type="dxa"/>
          </w:tcPr>
          <w:p w14:paraId="3F77FC7D"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 Paragraph 8A.4.3.3;</w:t>
            </w:r>
          </w:p>
        </w:tc>
      </w:tr>
      <w:tr w:rsidR="006E7788" w14:paraId="2F90EAFE" w14:textId="77777777" w:rsidTr="00ED2860">
        <w:tc>
          <w:tcPr>
            <w:tcW w:w="3545" w:type="dxa"/>
          </w:tcPr>
          <w:p w14:paraId="11C95EA0"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Members’ Recommendation”</w:t>
            </w:r>
          </w:p>
        </w:tc>
        <w:tc>
          <w:tcPr>
            <w:tcW w:w="6775" w:type="dxa"/>
          </w:tcPr>
          <w:p w14:paraId="753FE71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recommendation in accordance with the </w:t>
            </w:r>
            <w:r w:rsidRPr="00BA5C7B">
              <w:rPr>
                <w:rFonts w:ascii="Arial" w:hAnsi="Arial" w:cs="Arial"/>
                <w:b/>
                <w:szCs w:val="22"/>
              </w:rPr>
              <w:t>CUSC Modifications Panel Recommendation Vote;</w:t>
            </w:r>
          </w:p>
        </w:tc>
      </w:tr>
      <w:tr w:rsidR="006E7788" w14:paraId="4FBA9525" w14:textId="77777777" w:rsidTr="00ED2860">
        <w:tc>
          <w:tcPr>
            <w:tcW w:w="3545" w:type="dxa"/>
          </w:tcPr>
          <w:p w14:paraId="6593EE8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"Panel Secretary"</w:t>
            </w:r>
          </w:p>
        </w:tc>
        <w:tc>
          <w:tcPr>
            <w:tcW w:w="6775" w:type="dxa"/>
          </w:tcPr>
          <w:p w14:paraId="7731E21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 person appointed as such in accordance with Paragraph 8.3.1(c);</w:t>
            </w:r>
          </w:p>
        </w:tc>
      </w:tr>
      <w:tr w:rsidR="006E7788" w14:paraId="5C779EBF" w14:textId="77777777" w:rsidTr="00ED2860">
        <w:tc>
          <w:tcPr>
            <w:tcW w:w="3545" w:type="dxa"/>
          </w:tcPr>
          <w:p w14:paraId="43F886B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1 System Ancillary Services"</w:t>
            </w:r>
          </w:p>
        </w:tc>
        <w:tc>
          <w:tcPr>
            <w:tcW w:w="6775" w:type="dxa"/>
          </w:tcPr>
          <w:p w14:paraId="3055890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w:t>
            </w:r>
            <w:r w:rsidRPr="00BA5C7B">
              <w:rPr>
                <w:rFonts w:ascii="Arial" w:hAnsi="Arial" w:cs="Arial"/>
                <w:b/>
                <w:szCs w:val="22"/>
              </w:rPr>
              <w:t>Grid Code</w:t>
            </w:r>
            <w:r w:rsidRPr="00BA5C7B">
              <w:rPr>
                <w:rFonts w:ascii="Arial" w:hAnsi="Arial" w:cs="Arial"/>
                <w:szCs w:val="22"/>
              </w:rPr>
              <w:t xml:space="preserve"> CC 8.1;</w:t>
            </w:r>
            <w:r w:rsidRPr="00BA5C7B">
              <w:rPr>
                <w:rFonts w:ascii="Arial" w:hAnsi="Arial" w:cs="Arial"/>
                <w:b/>
                <w:i/>
                <w:szCs w:val="22"/>
              </w:rPr>
              <w:t xml:space="preserve"> </w:t>
            </w:r>
          </w:p>
        </w:tc>
      </w:tr>
      <w:tr w:rsidR="006E7788" w14:paraId="0C62B72E" w14:textId="77777777" w:rsidTr="00ED2860">
        <w:tc>
          <w:tcPr>
            <w:tcW w:w="3545" w:type="dxa"/>
          </w:tcPr>
          <w:p w14:paraId="7411FC38"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 2 System Ancillary Services"</w:t>
            </w:r>
          </w:p>
        </w:tc>
        <w:tc>
          <w:tcPr>
            <w:tcW w:w="6775" w:type="dxa"/>
          </w:tcPr>
          <w:p w14:paraId="7105F3B1"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as defined in</w:t>
            </w:r>
            <w:r w:rsidRPr="00BA5C7B">
              <w:rPr>
                <w:rFonts w:ascii="Arial" w:hAnsi="Arial" w:cs="Arial"/>
                <w:b/>
                <w:szCs w:val="22"/>
              </w:rPr>
              <w:t xml:space="preserve"> Grid Code</w:t>
            </w:r>
            <w:r w:rsidRPr="00BA5C7B">
              <w:rPr>
                <w:rFonts w:ascii="Arial" w:hAnsi="Arial" w:cs="Arial"/>
                <w:szCs w:val="22"/>
              </w:rPr>
              <w:t xml:space="preserve"> CC 8.1;</w:t>
            </w:r>
          </w:p>
        </w:tc>
      </w:tr>
      <w:tr w:rsidR="006E7788" w14:paraId="496C1496" w14:textId="77777777" w:rsidTr="00ED2860">
        <w:tc>
          <w:tcPr>
            <w:tcW w:w="3545" w:type="dxa"/>
          </w:tcPr>
          <w:p w14:paraId="421A0626"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"Partial Shutdown "</w:t>
            </w:r>
          </w:p>
        </w:tc>
        <w:tc>
          <w:tcPr>
            <w:tcW w:w="6775" w:type="dxa"/>
          </w:tcPr>
          <w:p w14:paraId="7B6AC09C"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Grid Code</w:t>
            </w:r>
            <w:r w:rsidRPr="00BA5C7B">
              <w:rPr>
                <w:rFonts w:ascii="Arial" w:hAnsi="Arial" w:cs="Arial"/>
                <w:szCs w:val="22"/>
              </w:rPr>
              <w:t>;</w:t>
            </w:r>
          </w:p>
        </w:tc>
      </w:tr>
      <w:tr w:rsidR="006E7788" w14:paraId="28FBE89D" w14:textId="77777777" w:rsidTr="00ED2860">
        <w:tc>
          <w:tcPr>
            <w:tcW w:w="3545" w:type="dxa"/>
          </w:tcPr>
          <w:p w14:paraId="525E9855"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"Party Liable"</w:t>
            </w:r>
          </w:p>
        </w:tc>
        <w:tc>
          <w:tcPr>
            <w:tcW w:w="6775" w:type="dxa"/>
          </w:tcPr>
          <w:p w14:paraId="1206C68E"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Paragraph 6.12.1; </w:t>
            </w:r>
          </w:p>
        </w:tc>
      </w:tr>
      <w:tr w:rsidR="006E7788" w14:paraId="359367B2" w14:textId="77777777" w:rsidTr="00ED2860">
        <w:tc>
          <w:tcPr>
            <w:tcW w:w="3545" w:type="dxa"/>
          </w:tcPr>
          <w:p w14:paraId="63179D42"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Date"</w:t>
            </w:r>
          </w:p>
        </w:tc>
        <w:tc>
          <w:tcPr>
            <w:tcW w:w="6775" w:type="dxa"/>
          </w:tcPr>
          <w:p w14:paraId="1BF8DF18"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as defined in the </w:t>
            </w:r>
            <w:r w:rsidRPr="00BA5C7B">
              <w:rPr>
                <w:rFonts w:ascii="Arial" w:hAnsi="Arial" w:cs="Arial"/>
                <w:b/>
                <w:szCs w:val="22"/>
              </w:rPr>
              <w:t>Balancing and Settlement Code</w:t>
            </w:r>
            <w:r w:rsidRPr="00BA5C7B">
              <w:rPr>
                <w:rFonts w:ascii="Arial" w:hAnsi="Arial" w:cs="Arial"/>
                <w:szCs w:val="22"/>
              </w:rPr>
              <w:t>;</w:t>
            </w:r>
          </w:p>
        </w:tc>
      </w:tr>
      <w:tr w:rsidR="006E7788" w14:paraId="4C9D49E2" w14:textId="77777777" w:rsidTr="00ED2860">
        <w:tc>
          <w:tcPr>
            <w:tcW w:w="3545" w:type="dxa"/>
          </w:tcPr>
          <w:p w14:paraId="72FDF88B"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"Payment Record Sum"</w:t>
            </w:r>
          </w:p>
        </w:tc>
        <w:tc>
          <w:tcPr>
            <w:tcW w:w="6775" w:type="dxa"/>
          </w:tcPr>
          <w:p w14:paraId="1434E762"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the proportion of the </w:t>
            </w:r>
            <w:r w:rsidRPr="00BA5C7B">
              <w:rPr>
                <w:rFonts w:ascii="Arial" w:hAnsi="Arial" w:cs="Arial"/>
                <w:b/>
                <w:bCs/>
                <w:szCs w:val="22"/>
              </w:rPr>
              <w:t xml:space="preserve">Unsecured Credit Cover </w:t>
            </w:r>
            <w:r w:rsidRPr="00BA5C7B">
              <w:rPr>
                <w:rFonts w:ascii="Arial" w:hAnsi="Arial" w:cs="Arial"/>
                <w:szCs w:val="22"/>
              </w:rPr>
              <w:t xml:space="preserve">extended by </w:t>
            </w:r>
            <w:bookmarkStart w:id="118" w:name="_BPDCD_128"/>
            <w:r w:rsidRPr="00BA5C7B">
              <w:rPr>
                <w:rFonts w:ascii="Arial" w:hAnsi="Arial" w:cs="Arial"/>
                <w:b/>
                <w:bCs/>
                <w:szCs w:val="22"/>
              </w:rPr>
              <w:t>The Company</w:t>
            </w:r>
            <w:r w:rsidRPr="00BA5C7B">
              <w:rPr>
                <w:rFonts w:ascii="Arial" w:hAnsi="Arial" w:cs="Arial"/>
                <w:szCs w:val="22"/>
              </w:rPr>
              <w:t xml:space="preserve"> </w:t>
            </w:r>
            <w:bookmarkEnd w:id="118"/>
            <w:r w:rsidRPr="00BA5C7B">
              <w:rPr>
                <w:rFonts w:ascii="Arial" w:hAnsi="Arial" w:cs="Arial"/>
                <w:szCs w:val="22"/>
              </w:rPr>
              <w:t xml:space="preserve">to a </w:t>
            </w:r>
            <w:r w:rsidRPr="00BA5C7B">
              <w:rPr>
                <w:rFonts w:ascii="Arial" w:hAnsi="Arial" w:cs="Arial"/>
                <w:b/>
                <w:bCs/>
                <w:szCs w:val="22"/>
              </w:rPr>
              <w:t>User</w:t>
            </w:r>
            <w:r w:rsidRPr="00BA5C7B">
              <w:rPr>
                <w:rFonts w:ascii="Arial" w:hAnsi="Arial" w:cs="Arial"/>
                <w:szCs w:val="22"/>
              </w:rPr>
              <w:t xml:space="preserve"> who does meeting the </w:t>
            </w:r>
            <w:r w:rsidRPr="00BA5C7B">
              <w:rPr>
                <w:rFonts w:ascii="Arial" w:hAnsi="Arial" w:cs="Arial"/>
                <w:b/>
                <w:bCs/>
                <w:szCs w:val="22"/>
              </w:rPr>
              <w:t>Approved Credit Rating</w:t>
            </w:r>
            <w:r w:rsidRPr="00BA5C7B">
              <w:rPr>
                <w:rFonts w:ascii="Arial" w:hAnsi="Arial" w:cs="Arial"/>
                <w:szCs w:val="22"/>
              </w:rPr>
              <w:t xml:space="preserve"> calculated in accordance with Paragraph 3.26.4 and 3.26.5;</w:t>
            </w:r>
          </w:p>
        </w:tc>
      </w:tr>
      <w:tr w:rsidR="006E7788" w14:paraId="4C09D6A3" w14:textId="77777777" w:rsidTr="00ED2860">
        <w:tc>
          <w:tcPr>
            <w:tcW w:w="3545" w:type="dxa"/>
          </w:tcPr>
          <w:p w14:paraId="49282E2E" w14:textId="77777777" w:rsidR="006E7788" w:rsidRPr="00BA5C7B" w:rsidRDefault="006E7788" w:rsidP="006E7788">
            <w:pPr>
              <w:pStyle w:val="BodyText"/>
              <w:rPr>
                <w:rFonts w:ascii="Arial" w:hAnsi="Arial" w:cs="Arial"/>
                <w:b/>
                <w:bCs/>
                <w:szCs w:val="22"/>
              </w:rPr>
            </w:pPr>
            <w:r w:rsidRPr="00BA5C7B">
              <w:rPr>
                <w:rFonts w:ascii="Arial" w:hAnsi="Arial" w:cs="Arial"/>
                <w:b/>
                <w:bCs/>
                <w:szCs w:val="22"/>
              </w:rPr>
              <w:t>"Pending CUSC Modification Proposal"</w:t>
            </w:r>
          </w:p>
        </w:tc>
        <w:tc>
          <w:tcPr>
            <w:tcW w:w="6775" w:type="dxa"/>
          </w:tcPr>
          <w:p w14:paraId="258074B4" w14:textId="77777777" w:rsidR="006E7788" w:rsidRPr="00BA5C7B" w:rsidRDefault="006E7788" w:rsidP="006E7788">
            <w:pPr>
              <w:pStyle w:val="BodyText"/>
              <w:jc w:val="both"/>
              <w:rPr>
                <w:rFonts w:ascii="Arial" w:hAnsi="Arial" w:cs="Arial"/>
                <w:szCs w:val="22"/>
              </w:rPr>
            </w:pPr>
            <w:r w:rsidRPr="00BA5C7B">
              <w:rPr>
                <w:rFonts w:ascii="Arial" w:hAnsi="Arial" w:cs="Arial"/>
                <w:szCs w:val="22"/>
              </w:rPr>
              <w:t xml:space="preserve">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Proposal</w:t>
            </w:r>
            <w:r w:rsidRPr="00BA5C7B">
              <w:rPr>
                <w:rFonts w:ascii="Arial" w:hAnsi="Arial" w:cs="Arial"/>
                <w:szCs w:val="22"/>
              </w:rPr>
              <w:t xml:space="preserve"> in respect of which, at the relevant time, the </w:t>
            </w:r>
            <w:r w:rsidRPr="00BA5C7B">
              <w:rPr>
                <w:rFonts w:ascii="Arial" w:hAnsi="Arial" w:cs="Arial"/>
                <w:b/>
                <w:szCs w:val="22"/>
              </w:rPr>
              <w:t>Authority</w:t>
            </w:r>
            <w:r w:rsidRPr="00BA5C7B">
              <w:rPr>
                <w:rFonts w:ascii="Arial" w:hAnsi="Arial" w:cs="Arial"/>
                <w:szCs w:val="22"/>
              </w:rPr>
              <w:t xml:space="preserve"> has not yet made a decision as to whether to direct such </w:t>
            </w:r>
            <w:r w:rsidRPr="00BA5C7B">
              <w:rPr>
                <w:rFonts w:ascii="Arial" w:hAnsi="Arial" w:cs="Arial"/>
                <w:b/>
                <w:szCs w:val="22"/>
              </w:rPr>
              <w:t>Proposed CUSC Modification</w:t>
            </w:r>
            <w:r w:rsidRPr="00BA5C7B">
              <w:rPr>
                <w:rFonts w:ascii="Arial" w:hAnsi="Arial" w:cs="Arial"/>
                <w:szCs w:val="22"/>
              </w:rPr>
              <w:t xml:space="preserve"> to be made pursuant to the </w:t>
            </w:r>
            <w:r w:rsidRPr="00BA5C7B">
              <w:rPr>
                <w:rFonts w:ascii="Arial" w:hAnsi="Arial" w:cs="Arial"/>
                <w:b/>
                <w:szCs w:val="22"/>
              </w:rPr>
              <w:t>Transmission Licence</w:t>
            </w:r>
            <w:r w:rsidRPr="00BA5C7B">
              <w:rPr>
                <w:rFonts w:ascii="Arial" w:hAnsi="Arial" w:cs="Arial"/>
                <w:szCs w:val="22"/>
              </w:rPr>
              <w:t xml:space="preserve"> (whether or not a </w:t>
            </w:r>
            <w:r w:rsidRPr="00BA5C7B">
              <w:rPr>
                <w:rFonts w:ascii="Arial" w:hAnsi="Arial" w:cs="Arial"/>
                <w:b/>
                <w:szCs w:val="22"/>
              </w:rPr>
              <w:t>CUSC Modification</w:t>
            </w:r>
            <w:r w:rsidRPr="00BA5C7B">
              <w:rPr>
                <w:rFonts w:ascii="Arial" w:hAnsi="Arial" w:cs="Arial"/>
                <w:szCs w:val="22"/>
              </w:rPr>
              <w:t xml:space="preserve"> </w:t>
            </w:r>
            <w:r w:rsidRPr="00BA5C7B">
              <w:rPr>
                <w:rFonts w:ascii="Arial" w:hAnsi="Arial" w:cs="Arial"/>
                <w:b/>
                <w:szCs w:val="22"/>
              </w:rPr>
              <w:t>Report</w:t>
            </w:r>
            <w:r w:rsidRPr="00BA5C7B">
              <w:rPr>
                <w:rFonts w:ascii="Arial" w:hAnsi="Arial" w:cs="Arial"/>
                <w:szCs w:val="22"/>
              </w:rPr>
              <w:t xml:space="preserve"> has been submitted in respect of such </w:t>
            </w:r>
            <w:r w:rsidRPr="00BA5C7B">
              <w:rPr>
                <w:rFonts w:ascii="Arial" w:hAnsi="Arial" w:cs="Arial"/>
                <w:b/>
                <w:szCs w:val="22"/>
              </w:rPr>
              <w:t>CUSC Modification Proposal</w:t>
            </w:r>
            <w:r w:rsidRPr="00BA5C7B">
              <w:rPr>
                <w:rFonts w:ascii="Arial" w:hAnsi="Arial" w:cs="Arial"/>
                <w:szCs w:val="22"/>
              </w:rPr>
              <w:t xml:space="preserve">); </w:t>
            </w:r>
          </w:p>
        </w:tc>
      </w:tr>
      <w:tr w:rsidR="006E7788" w14:paraId="0A79DF8D" w14:textId="77777777" w:rsidTr="00ED2860">
        <w:tc>
          <w:tcPr>
            <w:tcW w:w="3545" w:type="dxa"/>
          </w:tcPr>
          <w:p w14:paraId="307BFC5D" w14:textId="77777777" w:rsidR="006E7788" w:rsidRDefault="006E7788" w:rsidP="006E7788">
            <w:pPr>
              <w:pStyle w:val="BodyText"/>
              <w:rPr>
                <w:rFonts w:ascii="Arial" w:hAnsi="Arial" w:cs="Arial"/>
                <w:b/>
                <w:bCs/>
              </w:rPr>
            </w:pPr>
            <w:r>
              <w:rPr>
                <w:rFonts w:ascii="Arial" w:hAnsi="Arial" w:cs="Arial"/>
                <w:b/>
                <w:bCs/>
              </w:rPr>
              <w:t>"Performance Bond"</w:t>
            </w:r>
          </w:p>
        </w:tc>
        <w:tc>
          <w:tcPr>
            <w:tcW w:w="6775" w:type="dxa"/>
          </w:tcPr>
          <w:p w14:paraId="1F8D4AC3" w14:textId="77777777" w:rsidR="006E7788" w:rsidRDefault="006E7788" w:rsidP="006E7788">
            <w:pPr>
              <w:pStyle w:val="BodyText"/>
              <w:jc w:val="both"/>
              <w:rPr>
                <w:rFonts w:ascii="Arial" w:hAnsi="Arial" w:cs="Arial"/>
              </w:rPr>
            </w:pPr>
            <w:r>
              <w:rPr>
                <w:rFonts w:ascii="Arial" w:hAnsi="Arial" w:cs="Arial"/>
              </w:rPr>
              <w:t xml:space="preserve">an on first demand without proof or conditions irrevocable performance bond or performance guarantee executed as a deed in a form reasonably satisfactory to </w:t>
            </w:r>
            <w:r>
              <w:rPr>
                <w:rFonts w:ascii="Arial" w:hAnsi="Arial" w:cs="Arial"/>
                <w:b/>
                <w:bCs/>
              </w:rPr>
              <w:t>The Company</w:t>
            </w:r>
            <w:r>
              <w:rPr>
                <w:rFonts w:ascii="Arial" w:hAnsi="Arial" w:cs="Arial"/>
              </w:rPr>
              <w:t xml:space="preserve"> but in any case allowing for partial drawings and providing for the payment to </w:t>
            </w:r>
            <w:r>
              <w:rPr>
                <w:rFonts w:ascii="Arial" w:hAnsi="Arial" w:cs="Arial"/>
                <w:b/>
                <w:bCs/>
              </w:rPr>
              <w:t>The Company</w:t>
            </w:r>
            <w:r>
              <w:rPr>
                <w:rFonts w:ascii="Arial" w:hAnsi="Arial" w:cs="Arial"/>
              </w:rPr>
              <w:t xml:space="preserve"> on demand forthwith on and against </w:t>
            </w:r>
            <w:r>
              <w:rPr>
                <w:rFonts w:ascii="Arial" w:hAnsi="Arial" w:cs="Arial"/>
                <w:b/>
                <w:bCs/>
              </w:rPr>
              <w:t>The Company</w:t>
            </w:r>
            <w:r>
              <w:rPr>
                <w:rFonts w:ascii="Arial" w:hAnsi="Arial" w:cs="Arial"/>
                <w:b/>
              </w:rPr>
              <w:t>’s</w:t>
            </w:r>
            <w:r>
              <w:rPr>
                <w:rFonts w:ascii="Arial" w:hAnsi="Arial" w:cs="Arial"/>
              </w:rPr>
              <w:t xml:space="preserve"> delivery to the issuer thereof of a </w:t>
            </w:r>
            <w:r>
              <w:rPr>
                <w:rFonts w:ascii="Arial" w:hAnsi="Arial" w:cs="Arial"/>
                <w:b/>
              </w:rPr>
              <w:t>Notice of Drawing</w:t>
            </w:r>
            <w:r>
              <w:rPr>
                <w:rFonts w:ascii="Arial" w:hAnsi="Arial" w:cs="Arial"/>
              </w:rPr>
              <w:t xml:space="preserve"> of the amount demanded therein;</w:t>
            </w:r>
          </w:p>
        </w:tc>
      </w:tr>
      <w:tr w:rsidR="006E7788" w14:paraId="031099D3" w14:textId="77777777" w:rsidTr="00ED2860">
        <w:tc>
          <w:tcPr>
            <w:tcW w:w="3545" w:type="dxa"/>
          </w:tcPr>
          <w:p w14:paraId="0081ED5B" w14:textId="77777777" w:rsidR="006E7788" w:rsidRDefault="006E7788" w:rsidP="006E7788">
            <w:pPr>
              <w:pStyle w:val="BodyText"/>
              <w:rPr>
                <w:rFonts w:ascii="Arial" w:hAnsi="Arial" w:cs="Arial"/>
                <w:b/>
                <w:bCs/>
              </w:rPr>
            </w:pPr>
            <w:r>
              <w:rPr>
                <w:rFonts w:ascii="Arial" w:hAnsi="Arial" w:cs="Arial"/>
                <w:b/>
                <w:bCs/>
              </w:rPr>
              <w:lastRenderedPageBreak/>
              <w:t>"Permitted Activities"</w:t>
            </w:r>
          </w:p>
        </w:tc>
        <w:tc>
          <w:tcPr>
            <w:tcW w:w="6775" w:type="dxa"/>
          </w:tcPr>
          <w:p w14:paraId="137B7A54" w14:textId="77777777" w:rsidR="006E7788" w:rsidRDefault="006E7788" w:rsidP="006E7788">
            <w:pPr>
              <w:pStyle w:val="BodyText"/>
              <w:jc w:val="both"/>
              <w:rPr>
                <w:rFonts w:ascii="Arial" w:hAnsi="Arial" w:cs="Arial"/>
              </w:rPr>
            </w:pPr>
            <w:r>
              <w:rPr>
                <w:rFonts w:ascii="Arial" w:hAnsi="Arial" w:cs="Arial"/>
              </w:rPr>
              <w:t xml:space="preserve">activities carried on for the purposes of the </w:t>
            </w:r>
            <w:r>
              <w:rPr>
                <w:rFonts w:ascii="Arial" w:hAnsi="Arial" w:cs="Arial"/>
                <w:b/>
              </w:rPr>
              <w:t>Main Business</w:t>
            </w:r>
            <w:r>
              <w:rPr>
                <w:rFonts w:ascii="Arial" w:hAnsi="Arial" w:cs="Arial"/>
              </w:rPr>
              <w:t>;</w:t>
            </w:r>
          </w:p>
        </w:tc>
      </w:tr>
      <w:tr w:rsidR="006E7788" w14:paraId="194C36E7" w14:textId="77777777" w:rsidTr="00ED2860">
        <w:tc>
          <w:tcPr>
            <w:tcW w:w="3545" w:type="dxa"/>
          </w:tcPr>
          <w:p w14:paraId="2EE9E033" w14:textId="77777777" w:rsidR="006E7788" w:rsidRDefault="006E7788" w:rsidP="006E7788">
            <w:pPr>
              <w:pStyle w:val="BodyText"/>
              <w:rPr>
                <w:rFonts w:ascii="Arial" w:hAnsi="Arial" w:cs="Arial"/>
                <w:b/>
                <w:bCs/>
              </w:rPr>
            </w:pPr>
            <w:r>
              <w:rPr>
                <w:rFonts w:ascii="Arial" w:hAnsi="Arial" w:cs="Arial"/>
                <w:b/>
                <w:bCs/>
              </w:rPr>
              <w:t>"Physical Notification"</w:t>
            </w:r>
          </w:p>
        </w:tc>
        <w:tc>
          <w:tcPr>
            <w:tcW w:w="6775" w:type="dxa"/>
          </w:tcPr>
          <w:p w14:paraId="5D4ACAA0"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1F7EF704" w14:textId="77777777" w:rsidTr="00ED2860">
        <w:tc>
          <w:tcPr>
            <w:tcW w:w="3545" w:type="dxa"/>
          </w:tcPr>
          <w:p w14:paraId="1BE304C0" w14:textId="77777777" w:rsidR="006E7788" w:rsidRDefault="006E7788" w:rsidP="006E7788">
            <w:pPr>
              <w:pStyle w:val="BodyText"/>
              <w:rPr>
                <w:rFonts w:ascii="Arial" w:hAnsi="Arial" w:cs="Arial"/>
                <w:b/>
                <w:bCs/>
              </w:rPr>
            </w:pPr>
            <w:r>
              <w:rPr>
                <w:rFonts w:ascii="Arial" w:hAnsi="Arial" w:cs="Arial"/>
                <w:b/>
                <w:bCs/>
              </w:rPr>
              <w:t xml:space="preserve">"Planned Outage" </w:t>
            </w:r>
          </w:p>
        </w:tc>
        <w:tc>
          <w:tcPr>
            <w:tcW w:w="6775" w:type="dxa"/>
          </w:tcPr>
          <w:p w14:paraId="6F3A028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284D11A1" w14:textId="77777777" w:rsidTr="00ED2860">
        <w:tc>
          <w:tcPr>
            <w:tcW w:w="3545" w:type="dxa"/>
          </w:tcPr>
          <w:p w14:paraId="64D71A82" w14:textId="77777777" w:rsidR="006E7788" w:rsidRDefault="006E7788" w:rsidP="006E7788">
            <w:pPr>
              <w:pStyle w:val="BodyText"/>
              <w:rPr>
                <w:rFonts w:ascii="Arial" w:hAnsi="Arial" w:cs="Arial"/>
                <w:b/>
                <w:bCs/>
              </w:rPr>
            </w:pPr>
            <w:r>
              <w:rPr>
                <w:rFonts w:ascii="Arial" w:hAnsi="Arial" w:cs="Arial"/>
                <w:b/>
                <w:bCs/>
              </w:rPr>
              <w:t>"Planning Code" or PC</w:t>
            </w:r>
          </w:p>
        </w:tc>
        <w:tc>
          <w:tcPr>
            <w:tcW w:w="6775" w:type="dxa"/>
          </w:tcPr>
          <w:p w14:paraId="2B20E710" w14:textId="77777777" w:rsidR="006E7788" w:rsidRDefault="006E7788" w:rsidP="006E7788">
            <w:pPr>
              <w:pStyle w:val="BodyText"/>
              <w:jc w:val="both"/>
              <w:rPr>
                <w:rFonts w:ascii="Arial" w:hAnsi="Arial" w:cs="Arial"/>
              </w:rPr>
            </w:pPr>
            <w:r>
              <w:rPr>
                <w:rFonts w:ascii="Arial" w:hAnsi="Arial" w:cs="Arial"/>
              </w:rPr>
              <w:t xml:space="preserve">that portion of the </w:t>
            </w:r>
            <w:r>
              <w:rPr>
                <w:rFonts w:ascii="Arial" w:hAnsi="Arial" w:cs="Arial"/>
                <w:b/>
              </w:rPr>
              <w:t>Grid Code</w:t>
            </w:r>
            <w:r>
              <w:rPr>
                <w:rFonts w:ascii="Arial" w:hAnsi="Arial" w:cs="Arial"/>
              </w:rPr>
              <w:t xml:space="preserve"> which is identified as the </w:t>
            </w:r>
            <w:r>
              <w:rPr>
                <w:rFonts w:ascii="Arial" w:hAnsi="Arial" w:cs="Arial"/>
                <w:b/>
              </w:rPr>
              <w:t>Planning Code</w:t>
            </w:r>
            <w:r>
              <w:rPr>
                <w:rFonts w:ascii="Arial" w:hAnsi="Arial" w:cs="Arial"/>
              </w:rPr>
              <w:t>;</w:t>
            </w:r>
          </w:p>
        </w:tc>
      </w:tr>
      <w:tr w:rsidR="006E7788" w14:paraId="1715E524" w14:textId="77777777" w:rsidTr="00ED2860">
        <w:tc>
          <w:tcPr>
            <w:tcW w:w="3545" w:type="dxa"/>
          </w:tcPr>
          <w:p w14:paraId="2FAA0589" w14:textId="77777777" w:rsidR="006E7788" w:rsidRDefault="006E7788" w:rsidP="006E7788">
            <w:pPr>
              <w:pStyle w:val="BodyText"/>
              <w:rPr>
                <w:rFonts w:ascii="Arial" w:hAnsi="Arial" w:cs="Arial"/>
                <w:b/>
                <w:bCs/>
              </w:rPr>
            </w:pPr>
            <w:r>
              <w:rPr>
                <w:rFonts w:ascii="Arial" w:hAnsi="Arial" w:cs="Arial"/>
                <w:b/>
                <w:bCs/>
              </w:rPr>
              <w:t>"Plant"</w:t>
            </w:r>
          </w:p>
        </w:tc>
        <w:tc>
          <w:tcPr>
            <w:tcW w:w="6775" w:type="dxa"/>
          </w:tcPr>
          <w:p w14:paraId="28A32D84" w14:textId="77777777" w:rsidR="006E7788" w:rsidRPr="00736B31" w:rsidRDefault="006E7788" w:rsidP="006E7788">
            <w:pPr>
              <w:pStyle w:val="BodyText"/>
              <w:jc w:val="both"/>
              <w:rPr>
                <w:rFonts w:ascii="Arial" w:hAnsi="Arial" w:cs="Arial"/>
              </w:rPr>
            </w:pPr>
            <w:r>
              <w:rPr>
                <w:rFonts w:ascii="Arial" w:hAnsi="Arial" w:cs="Arial"/>
              </w:rPr>
              <w:t xml:space="preserve">fixed and moveable items used in the generation and/or supply and/or transmission of electricity other than </w:t>
            </w:r>
            <w:r>
              <w:rPr>
                <w:rFonts w:ascii="Arial" w:hAnsi="Arial" w:cs="Arial"/>
                <w:b/>
              </w:rPr>
              <w:t>Apparatus</w:t>
            </w:r>
            <w:r>
              <w:rPr>
                <w:rFonts w:ascii="Arial" w:hAnsi="Arial" w:cs="Arial"/>
              </w:rPr>
              <w:t>;</w:t>
            </w:r>
          </w:p>
        </w:tc>
      </w:tr>
      <w:tr w:rsidR="006E7788" w14:paraId="75B42EF6" w14:textId="77777777" w:rsidTr="00ED2860">
        <w:tc>
          <w:tcPr>
            <w:tcW w:w="3545" w:type="dxa"/>
          </w:tcPr>
          <w:p w14:paraId="3E0454CB" w14:textId="77777777" w:rsidR="006E7788" w:rsidRDefault="006E7788" w:rsidP="006E7788">
            <w:pPr>
              <w:pStyle w:val="BodyText"/>
              <w:rPr>
                <w:rFonts w:ascii="Arial" w:hAnsi="Arial" w:cs="Arial"/>
                <w:b/>
                <w:bCs/>
              </w:rPr>
            </w:pPr>
            <w:r>
              <w:rPr>
                <w:rFonts w:ascii="Arial" w:hAnsi="Arial" w:cs="Arial"/>
                <w:b/>
                <w:bCs/>
              </w:rPr>
              <w:t>"Pool Member"</w:t>
            </w:r>
          </w:p>
        </w:tc>
        <w:tc>
          <w:tcPr>
            <w:tcW w:w="6775" w:type="dxa"/>
          </w:tcPr>
          <w:p w14:paraId="4735CADC"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p>
        </w:tc>
      </w:tr>
      <w:tr w:rsidR="006E7788" w14:paraId="65CD492C" w14:textId="77777777" w:rsidTr="00ED2860">
        <w:tc>
          <w:tcPr>
            <w:tcW w:w="3545" w:type="dxa"/>
          </w:tcPr>
          <w:p w14:paraId="1C7A99CB" w14:textId="77777777" w:rsidR="006E7788" w:rsidRDefault="006E7788" w:rsidP="006E7788">
            <w:pPr>
              <w:pStyle w:val="BodyText"/>
              <w:rPr>
                <w:rFonts w:ascii="Arial" w:hAnsi="Arial" w:cs="Arial"/>
                <w:b/>
                <w:bCs/>
              </w:rPr>
            </w:pPr>
            <w:r>
              <w:rPr>
                <w:rFonts w:ascii="Arial" w:hAnsi="Arial" w:cs="Arial"/>
                <w:b/>
                <w:bCs/>
              </w:rPr>
              <w:t>"Pooling and Settlement Agreement"</w:t>
            </w:r>
          </w:p>
        </w:tc>
        <w:tc>
          <w:tcPr>
            <w:tcW w:w="6775" w:type="dxa"/>
          </w:tcPr>
          <w:p w14:paraId="266AAF21" w14:textId="77777777" w:rsidR="006E7788" w:rsidRDefault="006E7788" w:rsidP="006E7788">
            <w:pPr>
              <w:pStyle w:val="BodyText"/>
              <w:jc w:val="both"/>
              <w:rPr>
                <w:rFonts w:ascii="Arial" w:hAnsi="Arial" w:cs="Arial"/>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4DB2B25" w14:textId="77777777" w:rsidTr="00ED2860">
        <w:tc>
          <w:tcPr>
            <w:tcW w:w="3545" w:type="dxa"/>
          </w:tcPr>
          <w:p w14:paraId="0F7D0211" w14:textId="77777777" w:rsidR="006E7788" w:rsidRDefault="006E7788" w:rsidP="006E7788">
            <w:pPr>
              <w:pStyle w:val="BodyText"/>
              <w:rPr>
                <w:rFonts w:ascii="Arial" w:hAnsi="Arial" w:cs="Arial"/>
                <w:b/>
                <w:bCs/>
              </w:rPr>
            </w:pPr>
            <w:r>
              <w:rPr>
                <w:rFonts w:ascii="Arial" w:hAnsi="Arial" w:cs="Arial"/>
                <w:b/>
                <w:bCs/>
              </w:rPr>
              <w:t>"Power Park Module"</w:t>
            </w:r>
          </w:p>
        </w:tc>
        <w:tc>
          <w:tcPr>
            <w:tcW w:w="6775" w:type="dxa"/>
          </w:tcPr>
          <w:p w14:paraId="49C4FAED" w14:textId="77777777" w:rsidR="006E7788" w:rsidRPr="00736B31"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BA49E50" w14:textId="77777777" w:rsidTr="00ED2860">
        <w:tc>
          <w:tcPr>
            <w:tcW w:w="3545" w:type="dxa"/>
          </w:tcPr>
          <w:p w14:paraId="0712E424" w14:textId="77777777" w:rsidR="006E7788" w:rsidRDefault="006E7788" w:rsidP="006E7788">
            <w:pPr>
              <w:pStyle w:val="BodyText"/>
              <w:rPr>
                <w:rFonts w:ascii="Arial" w:hAnsi="Arial" w:cs="Arial"/>
                <w:b/>
                <w:bCs/>
              </w:rPr>
            </w:pPr>
            <w:r>
              <w:rPr>
                <w:rFonts w:ascii="Arial" w:hAnsi="Arial" w:cs="Arial"/>
                <w:b/>
                <w:bCs/>
              </w:rPr>
              <w:t>“Power Park Unit”</w:t>
            </w:r>
          </w:p>
        </w:tc>
        <w:tc>
          <w:tcPr>
            <w:tcW w:w="6775" w:type="dxa"/>
          </w:tcPr>
          <w:p w14:paraId="7AC6E74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3EADACCC" w14:textId="77777777" w:rsidTr="00ED2860">
        <w:tc>
          <w:tcPr>
            <w:tcW w:w="3545" w:type="dxa"/>
          </w:tcPr>
          <w:p w14:paraId="355A2A05" w14:textId="77777777" w:rsidR="006E7788" w:rsidRDefault="006E7788" w:rsidP="006E7788">
            <w:pPr>
              <w:pStyle w:val="BodyText"/>
              <w:rPr>
                <w:rFonts w:ascii="Arial" w:hAnsi="Arial" w:cs="Arial"/>
                <w:b/>
                <w:bCs/>
              </w:rPr>
            </w:pPr>
            <w:r>
              <w:rPr>
                <w:rFonts w:ascii="Arial" w:hAnsi="Arial" w:cs="Arial"/>
                <w:b/>
                <w:bCs/>
              </w:rPr>
              <w:t>"Power Station"</w:t>
            </w:r>
          </w:p>
        </w:tc>
        <w:tc>
          <w:tcPr>
            <w:tcW w:w="6775" w:type="dxa"/>
          </w:tcPr>
          <w:p w14:paraId="5F0ADC2E"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4DF81E70" w14:textId="77777777" w:rsidTr="00ED2860">
        <w:tc>
          <w:tcPr>
            <w:tcW w:w="3545" w:type="dxa"/>
          </w:tcPr>
          <w:p w14:paraId="27CAF104" w14:textId="77777777" w:rsidR="006E7788" w:rsidRDefault="006E7788" w:rsidP="006E7788">
            <w:pPr>
              <w:pStyle w:val="BodyText"/>
              <w:rPr>
                <w:rFonts w:ascii="Arial" w:hAnsi="Arial" w:cs="Arial"/>
                <w:b/>
                <w:bCs/>
              </w:rPr>
            </w:pPr>
            <w:r>
              <w:rPr>
                <w:rFonts w:ascii="Arial" w:hAnsi="Arial" w:cs="Arial"/>
                <w:b/>
                <w:bCs/>
              </w:rPr>
              <w:t>"Practical Completion Date"</w:t>
            </w:r>
          </w:p>
        </w:tc>
        <w:tc>
          <w:tcPr>
            <w:tcW w:w="6775" w:type="dxa"/>
          </w:tcPr>
          <w:p w14:paraId="2F8CF74D" w14:textId="77777777" w:rsidR="006E7788" w:rsidRDefault="006E7788" w:rsidP="006E7788">
            <w:pPr>
              <w:pStyle w:val="BodyText"/>
              <w:jc w:val="both"/>
              <w:rPr>
                <w:rFonts w:ascii="Arial" w:hAnsi="Arial" w:cs="Arial"/>
                <w:b/>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bookmarkStart w:id="119" w:name="_BPDCD_131"/>
            <w:r w:rsidRPr="0019675B">
              <w:rPr>
                <w:rFonts w:ascii="Arial" w:hAnsi="Arial" w:cs="Arial"/>
              </w:rPr>
              <w:t>;</w:t>
            </w:r>
            <w:bookmarkEnd w:id="119"/>
          </w:p>
        </w:tc>
      </w:tr>
      <w:tr w:rsidR="006E7788" w14:paraId="490AC4A6" w14:textId="77777777" w:rsidTr="00ED2860">
        <w:tc>
          <w:tcPr>
            <w:tcW w:w="3545" w:type="dxa"/>
          </w:tcPr>
          <w:p w14:paraId="42B483E2" w14:textId="77777777" w:rsidR="006E7788" w:rsidRDefault="006E7788" w:rsidP="006E7788">
            <w:pPr>
              <w:pStyle w:val="BodyText"/>
              <w:rPr>
                <w:rFonts w:ascii="Arial" w:hAnsi="Arial" w:cs="Arial"/>
                <w:b/>
                <w:bCs/>
              </w:rPr>
            </w:pPr>
            <w:r>
              <w:rPr>
                <w:rFonts w:ascii="Arial" w:hAnsi="Arial" w:cs="Arial"/>
                <w:b/>
                <w:bCs/>
              </w:rPr>
              <w:t>"Preference Votes"</w:t>
            </w:r>
          </w:p>
        </w:tc>
        <w:tc>
          <w:tcPr>
            <w:tcW w:w="6775" w:type="dxa"/>
          </w:tcPr>
          <w:p w14:paraId="22343CBC" w14:textId="77777777" w:rsidR="006E7788" w:rsidRDefault="006E7788" w:rsidP="006E7788">
            <w:pPr>
              <w:pStyle w:val="BodyText"/>
              <w:jc w:val="both"/>
              <w:rPr>
                <w:rFonts w:ascii="Arial" w:hAnsi="Arial" w:cs="Arial"/>
                <w:i/>
              </w:rPr>
            </w:pPr>
            <w:r>
              <w:rPr>
                <w:rFonts w:ascii="Arial" w:hAnsi="Arial" w:cs="Arial"/>
              </w:rPr>
              <w:t>as defined in Paragraph 8A.3.2.1;</w:t>
            </w:r>
          </w:p>
        </w:tc>
      </w:tr>
      <w:tr w:rsidR="006E7788" w14:paraId="3CBF49C9" w14:textId="77777777" w:rsidTr="00ED2860">
        <w:tc>
          <w:tcPr>
            <w:tcW w:w="3545" w:type="dxa"/>
          </w:tcPr>
          <w:p w14:paraId="3D26F1AA" w14:textId="77777777" w:rsidR="006E7788" w:rsidRDefault="006E7788" w:rsidP="006E7788">
            <w:pPr>
              <w:pStyle w:val="BodyText"/>
              <w:rPr>
                <w:rFonts w:ascii="Arial" w:hAnsi="Arial" w:cs="Arial"/>
                <w:b/>
                <w:bCs/>
              </w:rPr>
            </w:pPr>
            <w:r>
              <w:rPr>
                <w:rFonts w:ascii="Arial" w:hAnsi="Arial" w:cs="Arial"/>
                <w:b/>
                <w:bCs/>
              </w:rPr>
              <w:t>"Prescribed Rate"</w:t>
            </w:r>
          </w:p>
        </w:tc>
        <w:tc>
          <w:tcPr>
            <w:tcW w:w="6775" w:type="dxa"/>
          </w:tcPr>
          <w:p w14:paraId="1A11ED0A" w14:textId="77777777" w:rsidR="006E7788" w:rsidRDefault="006E7788" w:rsidP="006E7788">
            <w:pPr>
              <w:pStyle w:val="BodyText"/>
              <w:jc w:val="both"/>
              <w:rPr>
                <w:rFonts w:ascii="Arial" w:hAnsi="Arial" w:cs="Arial"/>
                <w:b/>
                <w:i/>
              </w:rPr>
            </w:pPr>
            <w:r>
              <w:rPr>
                <w:rFonts w:ascii="Arial" w:hAnsi="Arial" w:cs="Arial"/>
              </w:rPr>
              <w:t>the rate of interest set for the relevant period as the statutory interest rate for the purposes of the Late Payment of Commercial Debts (interest) Act 1998;</w:t>
            </w:r>
          </w:p>
        </w:tc>
      </w:tr>
      <w:tr w:rsidR="006E7788" w14:paraId="1426A11F" w14:textId="77777777" w:rsidTr="00ED2860">
        <w:tc>
          <w:tcPr>
            <w:tcW w:w="3545" w:type="dxa"/>
          </w:tcPr>
          <w:p w14:paraId="117E83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Pre Trigger Amount</w:t>
            </w:r>
            <w:r>
              <w:rPr>
                <w:rFonts w:ascii="Arial" w:hAnsi="Arial" w:cs="Arial"/>
                <w:szCs w:val="22"/>
              </w:rPr>
              <w:t>”</w:t>
            </w:r>
          </w:p>
        </w:tc>
        <w:tc>
          <w:tcPr>
            <w:tcW w:w="6775" w:type="dxa"/>
          </w:tcPr>
          <w:p w14:paraId="3D952840" w14:textId="77777777" w:rsidR="006E7788" w:rsidRDefault="006E7788" w:rsidP="006E7788">
            <w:pPr>
              <w:jc w:val="both"/>
              <w:rPr>
                <w:rFonts w:ascii="Arial" w:hAnsi="Arial" w:cs="Arial"/>
                <w:szCs w:val="22"/>
              </w:rPr>
            </w:pPr>
            <w:r>
              <w:rPr>
                <w:rFonts w:ascii="Arial" w:hAnsi="Arial" w:cs="Arial"/>
                <w:szCs w:val="22"/>
              </w:rPr>
              <w:t xml:space="preserve">the component of the </w:t>
            </w:r>
            <w:r w:rsidRPr="002069CF">
              <w:rPr>
                <w:rFonts w:ascii="Arial" w:hAnsi="Arial" w:cs="Arial"/>
                <w:b/>
                <w:szCs w:val="22"/>
              </w:rPr>
              <w:t>Cancellation Charge</w:t>
            </w:r>
            <w:r>
              <w:rPr>
                <w:rFonts w:ascii="Arial" w:hAnsi="Arial" w:cs="Arial"/>
                <w:szCs w:val="22"/>
              </w:rPr>
              <w:t xml:space="preserve"> that applies before the </w:t>
            </w:r>
            <w:r w:rsidRPr="002D58AB">
              <w:rPr>
                <w:rFonts w:ascii="Arial" w:hAnsi="Arial" w:cs="Arial"/>
                <w:b/>
                <w:szCs w:val="22"/>
              </w:rPr>
              <w:t>Trigger Date</w:t>
            </w:r>
            <w:r>
              <w:rPr>
                <w:rFonts w:ascii="Arial" w:hAnsi="Arial" w:cs="Arial"/>
                <w:szCs w:val="22"/>
              </w:rPr>
              <w:t xml:space="preserve"> and which is  more particularly described in Part</w:t>
            </w:r>
            <w:r w:rsidRPr="00CC1E0D">
              <w:rPr>
                <w:rFonts w:ascii="Arial" w:hAnsi="Arial" w:cs="Arial"/>
                <w:szCs w:val="22"/>
              </w:rPr>
              <w:t xml:space="preserve"> </w:t>
            </w:r>
            <w:r>
              <w:rPr>
                <w:rFonts w:ascii="Arial" w:hAnsi="Arial" w:cs="Arial"/>
                <w:szCs w:val="22"/>
              </w:rPr>
              <w:t>Two</w:t>
            </w:r>
            <w:r w:rsidRPr="00CC1E0D">
              <w:rPr>
                <w:rFonts w:ascii="Arial" w:hAnsi="Arial" w:cs="Arial"/>
                <w:szCs w:val="22"/>
              </w:rPr>
              <w:t xml:space="preserve"> of the</w:t>
            </w:r>
            <w:r w:rsidRPr="00CC1E0D">
              <w:rPr>
                <w:rFonts w:ascii="Arial" w:hAnsi="Arial" w:cs="Arial"/>
              </w:rPr>
              <w:t xml:space="preserve"> </w:t>
            </w:r>
            <w:r w:rsidRPr="00CC1E0D">
              <w:rPr>
                <w:rFonts w:ascii="Arial" w:hAnsi="Arial" w:cs="Arial"/>
                <w:b/>
              </w:rPr>
              <w:t>User Commitment Methodology</w:t>
            </w:r>
            <w:r>
              <w:rPr>
                <w:rFonts w:ascii="Arial" w:hAnsi="Arial" w:cs="Arial"/>
                <w:szCs w:val="22"/>
              </w:rPr>
              <w:t xml:space="preserve">; </w:t>
            </w:r>
          </w:p>
          <w:p w14:paraId="1E35E1DD" w14:textId="77777777" w:rsidR="006E7788" w:rsidRDefault="006E7788" w:rsidP="006E7788">
            <w:pPr>
              <w:jc w:val="both"/>
              <w:rPr>
                <w:rFonts w:ascii="Arial" w:hAnsi="Arial" w:cs="Arial"/>
                <w:szCs w:val="22"/>
              </w:rPr>
            </w:pPr>
          </w:p>
        </w:tc>
      </w:tr>
      <w:tr w:rsidR="006E7788" w14:paraId="51381F16" w14:textId="77777777" w:rsidTr="00ED2860">
        <w:tc>
          <w:tcPr>
            <w:tcW w:w="3545" w:type="dxa"/>
            <w:shd w:val="clear" w:color="auto" w:fill="auto"/>
          </w:tcPr>
          <w:p w14:paraId="28FFE0D4" w14:textId="2E336CCD" w:rsidR="006E7788" w:rsidRPr="0019675B" w:rsidRDefault="006E7788" w:rsidP="006E7788">
            <w:pPr>
              <w:pStyle w:val="BodyText"/>
              <w:rPr>
                <w:rFonts w:ascii="Arial" w:hAnsi="Arial" w:cs="Arial"/>
                <w:b/>
                <w:bCs/>
              </w:rPr>
            </w:pPr>
            <w:bookmarkStart w:id="120" w:name="_BPDCI_132"/>
            <w:r w:rsidRPr="0019675B">
              <w:rPr>
                <w:rFonts w:ascii="Arial" w:hAnsi="Arial" w:cs="Arial"/>
                <w:b/>
                <w:bCs/>
              </w:rPr>
              <w:t>"Primary Response"</w:t>
            </w:r>
            <w:bookmarkEnd w:id="120"/>
          </w:p>
        </w:tc>
        <w:tc>
          <w:tcPr>
            <w:tcW w:w="6775" w:type="dxa"/>
            <w:shd w:val="clear" w:color="auto" w:fill="auto"/>
          </w:tcPr>
          <w:p w14:paraId="7B60F230" w14:textId="77777777" w:rsidR="006E7788" w:rsidRPr="0019675B" w:rsidRDefault="006E7788" w:rsidP="006E7788">
            <w:pPr>
              <w:pStyle w:val="BodyText"/>
              <w:jc w:val="both"/>
              <w:rPr>
                <w:rFonts w:ascii="Arial" w:hAnsi="Arial" w:cs="Arial"/>
              </w:rPr>
            </w:pPr>
            <w:bookmarkStart w:id="121" w:name="_BPDCI_133"/>
            <w:r w:rsidRPr="0019675B">
              <w:rPr>
                <w:rFonts w:ascii="Arial" w:hAnsi="Arial" w:cs="Arial"/>
              </w:rPr>
              <w:t xml:space="preserve">as defined in the </w:t>
            </w:r>
            <w:r w:rsidRPr="0019675B">
              <w:rPr>
                <w:rFonts w:ascii="Arial" w:hAnsi="Arial" w:cs="Arial"/>
                <w:b/>
              </w:rPr>
              <w:t>Grid Code</w:t>
            </w:r>
            <w:r w:rsidRPr="0019675B">
              <w:rPr>
                <w:rFonts w:ascii="Arial" w:hAnsi="Arial" w:cs="Arial"/>
              </w:rPr>
              <w:t xml:space="preserve">; </w:t>
            </w:r>
            <w:bookmarkEnd w:id="121"/>
          </w:p>
        </w:tc>
      </w:tr>
      <w:tr w:rsidR="006E7788" w14:paraId="4006B906" w14:textId="77777777" w:rsidTr="00ED2860">
        <w:tc>
          <w:tcPr>
            <w:tcW w:w="3545" w:type="dxa"/>
          </w:tcPr>
          <w:p w14:paraId="710D6E60" w14:textId="77777777" w:rsidR="006E7788" w:rsidRDefault="006E7788" w:rsidP="006E7788">
            <w:pPr>
              <w:pStyle w:val="BodyText"/>
              <w:rPr>
                <w:rFonts w:ascii="Arial" w:hAnsi="Arial" w:cs="Arial"/>
                <w:b/>
                <w:bCs/>
              </w:rPr>
            </w:pPr>
            <w:r>
              <w:rPr>
                <w:rFonts w:ascii="Arial" w:hAnsi="Arial" w:cs="Arial"/>
                <w:b/>
                <w:bCs/>
              </w:rPr>
              <w:t>"Proceedings"</w:t>
            </w:r>
          </w:p>
        </w:tc>
        <w:tc>
          <w:tcPr>
            <w:tcW w:w="6775" w:type="dxa"/>
          </w:tcPr>
          <w:p w14:paraId="2B503B7B" w14:textId="77777777" w:rsidR="006E7788" w:rsidRDefault="006E7788" w:rsidP="006E7788">
            <w:pPr>
              <w:pStyle w:val="BodyText"/>
              <w:jc w:val="both"/>
              <w:rPr>
                <w:rFonts w:ascii="Arial" w:hAnsi="Arial" w:cs="Arial"/>
              </w:rPr>
            </w:pPr>
            <w:r>
              <w:rPr>
                <w:rFonts w:ascii="Arial" w:hAnsi="Arial" w:cs="Arial"/>
              </w:rPr>
              <w:t>as defined in Paragraph 6.23.1;</w:t>
            </w:r>
          </w:p>
        </w:tc>
      </w:tr>
      <w:tr w:rsidR="006E7788" w14:paraId="2317C546" w14:textId="77777777" w:rsidTr="00ED2860">
        <w:tc>
          <w:tcPr>
            <w:tcW w:w="3545" w:type="dxa"/>
          </w:tcPr>
          <w:p w14:paraId="14269825" w14:textId="77777777" w:rsidR="006E7788" w:rsidRDefault="006E7788" w:rsidP="002B1EE8">
            <w:pPr>
              <w:rPr>
                <w:rFonts w:ascii="Arial" w:hAnsi="Arial" w:cs="Arial"/>
                <w:b/>
                <w:bCs/>
              </w:rPr>
            </w:pPr>
            <w:r>
              <w:rPr>
                <w:rFonts w:ascii="Arial" w:hAnsi="Arial" w:cs="Arial"/>
                <w:b/>
                <w:bCs/>
              </w:rPr>
              <w:t>“Production”</w:t>
            </w:r>
          </w:p>
          <w:p w14:paraId="5CFD38E3" w14:textId="77777777" w:rsidR="001D72CA" w:rsidRDefault="001D72CA" w:rsidP="002B1EE8">
            <w:pPr>
              <w:rPr>
                <w:rFonts w:ascii="Arial" w:hAnsi="Arial" w:cs="Arial"/>
                <w:b/>
                <w:bCs/>
              </w:rPr>
            </w:pPr>
          </w:p>
          <w:p w14:paraId="5CF4DEC3" w14:textId="6A3C5717" w:rsidR="001D72CA" w:rsidRDefault="001D72CA" w:rsidP="002B1EE8">
            <w:pPr>
              <w:rPr>
                <w:rFonts w:ascii="Arial" w:hAnsi="Arial" w:cs="Arial"/>
                <w:b/>
                <w:bCs/>
              </w:rPr>
            </w:pPr>
          </w:p>
        </w:tc>
        <w:tc>
          <w:tcPr>
            <w:tcW w:w="6775" w:type="dxa"/>
          </w:tcPr>
          <w:p w14:paraId="30D02823" w14:textId="77777777" w:rsidR="006E7788" w:rsidRDefault="006E7788" w:rsidP="002B1EE8">
            <w:pPr>
              <w:jc w:val="both"/>
              <w:rPr>
                <w:rFonts w:ascii="Arial" w:hAnsi="Arial" w:cs="Arial"/>
              </w:rPr>
            </w:pPr>
            <w:r>
              <w:rPr>
                <w:rFonts w:ascii="Arial" w:hAnsi="Arial" w:cs="Arial"/>
              </w:rPr>
              <w:t xml:space="preserve">as defined in the </w:t>
            </w:r>
            <w:r>
              <w:rPr>
                <w:rFonts w:ascii="Arial" w:hAnsi="Arial" w:cs="Arial"/>
                <w:b/>
              </w:rPr>
              <w:t xml:space="preserve">Balancing and Settlement Code </w:t>
            </w:r>
            <w:r>
              <w:rPr>
                <w:rFonts w:ascii="Arial" w:hAnsi="Arial" w:cs="Arial"/>
                <w:bCs/>
              </w:rPr>
              <w:t>in relation to a Production BM Unit</w:t>
            </w:r>
            <w:r>
              <w:rPr>
                <w:rFonts w:ascii="Arial" w:hAnsi="Arial" w:cs="Arial"/>
              </w:rPr>
              <w:t>;</w:t>
            </w:r>
          </w:p>
          <w:p w14:paraId="3912D8E6" w14:textId="2B17FFB8" w:rsidR="001D72CA" w:rsidRDefault="001D72CA" w:rsidP="002B1EE8">
            <w:pPr>
              <w:jc w:val="both"/>
              <w:rPr>
                <w:rFonts w:ascii="Arial" w:hAnsi="Arial" w:cs="Arial"/>
              </w:rPr>
            </w:pPr>
          </w:p>
        </w:tc>
      </w:tr>
      <w:tr w:rsidR="006772B6" w14:paraId="4905CC44" w14:textId="77777777" w:rsidTr="00ED2860">
        <w:tc>
          <w:tcPr>
            <w:tcW w:w="3545" w:type="dxa"/>
          </w:tcPr>
          <w:p w14:paraId="696C3CB2" w14:textId="23BEE125" w:rsidR="006772B6" w:rsidRDefault="006772B6" w:rsidP="006E7788">
            <w:pPr>
              <w:spacing w:after="240"/>
              <w:rPr>
                <w:rFonts w:ascii="Arial" w:hAnsi="Arial" w:cs="Arial"/>
                <w:b/>
                <w:bCs/>
              </w:rPr>
            </w:pPr>
            <w:r>
              <w:rPr>
                <w:rFonts w:ascii="Arial" w:hAnsi="Arial" w:cs="Arial"/>
                <w:b/>
                <w:bCs/>
              </w:rPr>
              <w:t>“Profiled Unmetered Supply”</w:t>
            </w:r>
          </w:p>
        </w:tc>
        <w:tc>
          <w:tcPr>
            <w:tcW w:w="6775" w:type="dxa"/>
          </w:tcPr>
          <w:p w14:paraId="786154F9" w14:textId="68570712" w:rsidR="006772B6" w:rsidRDefault="006772B6" w:rsidP="006E7788">
            <w:pPr>
              <w:spacing w:after="240"/>
              <w:jc w:val="both"/>
              <w:rPr>
                <w:rFonts w:ascii="Arial" w:hAnsi="Arial" w:cs="Arial"/>
              </w:rPr>
            </w:pPr>
            <w:r w:rsidRPr="004B432D">
              <w:rPr>
                <w:rFonts w:ascii="Arial" w:hAnsi="Arial" w:cs="Arial"/>
              </w:rPr>
              <w:t xml:space="preserve">as </w:t>
            </w:r>
            <w:r w:rsidRPr="004B432D">
              <w:rPr>
                <w:rFonts w:ascii="Arial" w:hAnsi="Arial" w:cs="Arial"/>
                <w:sz w:val="24"/>
              </w:rPr>
              <w:t xml:space="preserve">defined in the </w:t>
            </w:r>
            <w:r w:rsidRPr="004B432D">
              <w:rPr>
                <w:rFonts w:ascii="Arial" w:hAnsi="Arial" w:cs="Arial"/>
                <w:b/>
                <w:sz w:val="24"/>
              </w:rPr>
              <w:t>Balancing and Settlement Code</w:t>
            </w:r>
            <w:r>
              <w:rPr>
                <w:rFonts w:ascii="Arial" w:hAnsi="Arial" w:cs="Arial"/>
                <w:b/>
                <w:sz w:val="24"/>
              </w:rPr>
              <w:t>;</w:t>
            </w:r>
          </w:p>
        </w:tc>
      </w:tr>
      <w:tr w:rsidR="006E7788" w14:paraId="1FD4D76C" w14:textId="77777777" w:rsidTr="00ED2860">
        <w:tc>
          <w:tcPr>
            <w:tcW w:w="3545" w:type="dxa"/>
          </w:tcPr>
          <w:p w14:paraId="54453AFF" w14:textId="77777777" w:rsidR="006E7788" w:rsidRDefault="006E7788" w:rsidP="006E7788">
            <w:pPr>
              <w:spacing w:after="240"/>
              <w:rPr>
                <w:rFonts w:ascii="Arial" w:hAnsi="Arial" w:cs="Arial"/>
                <w:b/>
                <w:bCs/>
              </w:rPr>
            </w:pPr>
            <w:r>
              <w:rPr>
                <w:rFonts w:ascii="Arial" w:hAnsi="Arial" w:cs="Arial"/>
                <w:b/>
                <w:bCs/>
              </w:rPr>
              <w:t>"Progress Report"</w:t>
            </w:r>
          </w:p>
          <w:p w14:paraId="61F7E079" w14:textId="1341094E" w:rsidR="00B00411" w:rsidRPr="004C08E0" w:rsidRDefault="00EF502A" w:rsidP="006E7788">
            <w:pPr>
              <w:spacing w:after="240"/>
              <w:rPr>
                <w:rFonts w:ascii="Arial" w:hAnsi="Arial" w:cs="Arial"/>
                <w:b/>
                <w:bCs/>
                <w:szCs w:val="22"/>
              </w:rPr>
            </w:pPr>
            <w:r w:rsidRPr="004C08E0">
              <w:rPr>
                <w:rFonts w:ascii="Arial" w:hAnsi="Arial" w:cs="Arial"/>
                <w:b/>
                <w:bCs/>
                <w:szCs w:val="22"/>
              </w:rPr>
              <w:t>“Project Milestone Remedy Period”</w:t>
            </w:r>
          </w:p>
        </w:tc>
        <w:tc>
          <w:tcPr>
            <w:tcW w:w="6775" w:type="dxa"/>
          </w:tcPr>
          <w:p w14:paraId="09DE939B" w14:textId="77777777" w:rsidR="006E7788" w:rsidRDefault="006E7788" w:rsidP="006E7788">
            <w:pPr>
              <w:spacing w:after="240"/>
              <w:jc w:val="both"/>
              <w:rPr>
                <w:rFonts w:ascii="Arial" w:hAnsi="Arial" w:cs="Arial"/>
              </w:rPr>
            </w:pPr>
            <w:r>
              <w:rPr>
                <w:rFonts w:ascii="Arial" w:hAnsi="Arial" w:cs="Arial"/>
              </w:rPr>
              <w:t>as defined in Paragraph 8.14;</w:t>
            </w:r>
          </w:p>
          <w:p w14:paraId="2E3D7F48" w14:textId="77777777" w:rsidR="000567DD" w:rsidRDefault="000567DD" w:rsidP="004C08E0">
            <w:pPr>
              <w:jc w:val="both"/>
              <w:rPr>
                <w:rFonts w:ascii="Arial" w:hAnsi="Arial" w:cs="Arial"/>
                <w:szCs w:val="22"/>
              </w:rPr>
            </w:pPr>
            <w:r w:rsidRPr="004C08E0">
              <w:rPr>
                <w:rFonts w:ascii="Arial" w:hAnsi="Arial" w:cs="Arial"/>
                <w:szCs w:val="22"/>
              </w:rPr>
              <w:t xml:space="preserve">the period starting on the date that the </w:t>
            </w:r>
            <w:r w:rsidRPr="004C08E0">
              <w:rPr>
                <w:rFonts w:ascii="Arial" w:hAnsi="Arial" w:cs="Arial"/>
                <w:b/>
                <w:bCs/>
                <w:szCs w:val="22"/>
              </w:rPr>
              <w:t>Milestone Default Notice</w:t>
            </w:r>
            <w:r w:rsidRPr="004C08E0">
              <w:rPr>
                <w:rFonts w:ascii="Arial" w:hAnsi="Arial" w:cs="Arial"/>
                <w:szCs w:val="22"/>
              </w:rPr>
              <w:t xml:space="preserve"> is issued and ending on the date which is 60 days from the date of issue of this notice;</w:t>
            </w:r>
          </w:p>
          <w:p w14:paraId="7D6B7E2F" w14:textId="40483C48" w:rsidR="004C08E0" w:rsidRDefault="004C08E0" w:rsidP="004C08E0">
            <w:pPr>
              <w:jc w:val="both"/>
              <w:rPr>
                <w:rFonts w:ascii="Arial" w:hAnsi="Arial" w:cs="Arial"/>
              </w:rPr>
            </w:pPr>
          </w:p>
        </w:tc>
      </w:tr>
      <w:tr w:rsidR="006E7788" w14:paraId="0711E482" w14:textId="77777777" w:rsidTr="00ED2860">
        <w:tc>
          <w:tcPr>
            <w:tcW w:w="3545" w:type="dxa"/>
          </w:tcPr>
          <w:p w14:paraId="435917EF" w14:textId="77777777" w:rsidR="006E7788" w:rsidRDefault="006E7788" w:rsidP="006E7788">
            <w:pPr>
              <w:pStyle w:val="BodyText"/>
              <w:rPr>
                <w:rFonts w:ascii="Arial" w:hAnsi="Arial" w:cs="Arial"/>
                <w:b/>
                <w:bCs/>
              </w:rPr>
            </w:pPr>
            <w:r>
              <w:rPr>
                <w:rFonts w:ascii="Arial" w:hAnsi="Arial" w:cs="Arial"/>
                <w:b/>
                <w:bCs/>
              </w:rPr>
              <w:lastRenderedPageBreak/>
              <w:t>"Proposed Implementation Date"</w:t>
            </w:r>
          </w:p>
        </w:tc>
        <w:tc>
          <w:tcPr>
            <w:tcW w:w="6775" w:type="dxa"/>
          </w:tcPr>
          <w:p w14:paraId="4BF81386" w14:textId="77777777" w:rsidR="006E7788" w:rsidRDefault="006E7788" w:rsidP="006E7788">
            <w:pPr>
              <w:pStyle w:val="BodyText"/>
              <w:jc w:val="both"/>
              <w:rPr>
                <w:rFonts w:ascii="Arial" w:hAnsi="Arial" w:cs="Arial"/>
              </w:rPr>
            </w:pPr>
            <w:r>
              <w:rPr>
                <w:rFonts w:ascii="Arial" w:hAnsi="Arial" w:cs="Arial"/>
              </w:rPr>
              <w:t xml:space="preserve">the proposed date(s) for the implementation of a </w:t>
            </w:r>
            <w:r>
              <w:rPr>
                <w:rFonts w:ascii="Arial" w:hAnsi="Arial" w:cs="Arial"/>
                <w:b/>
              </w:rPr>
              <w:t>CUSC Modification Proposal</w:t>
            </w:r>
            <w:r>
              <w:rPr>
                <w:rFonts w:ascii="Arial" w:hAnsi="Arial" w:cs="Arial"/>
              </w:rPr>
              <w:t xml:space="preserve"> or </w:t>
            </w:r>
            <w:r>
              <w:rPr>
                <w:rFonts w:ascii="Arial" w:hAnsi="Arial" w:cs="Arial"/>
                <w:b/>
              </w:rPr>
              <w:t>Workgroup Alternative CUSC Modification</w:t>
            </w:r>
            <w:r>
              <w:rPr>
                <w:rFonts w:ascii="Arial" w:hAnsi="Arial" w:cs="Arial"/>
              </w:rPr>
              <w:t xml:space="preserve"> such date(s) to be either (i) described by reference to a specified period after a direction from the </w:t>
            </w:r>
            <w:r>
              <w:rPr>
                <w:rFonts w:ascii="Arial" w:hAnsi="Arial" w:cs="Arial"/>
                <w:b/>
              </w:rPr>
              <w:t>Authority</w:t>
            </w:r>
            <w:r>
              <w:rPr>
                <w:rFonts w:ascii="Arial" w:hAnsi="Arial" w:cs="Arial"/>
              </w:rPr>
              <w:t xml:space="preserve"> approving the </w:t>
            </w:r>
            <w:r>
              <w:rPr>
                <w:rFonts w:ascii="Arial" w:hAnsi="Arial" w:cs="Arial"/>
                <w:b/>
              </w:rPr>
              <w:t xml:space="preserve">CUSC Modification Proposal </w:t>
            </w:r>
            <w:r>
              <w:rPr>
                <w:rFonts w:ascii="Arial" w:hAnsi="Arial" w:cs="Arial"/>
              </w:rPr>
              <w:t xml:space="preserve">or </w:t>
            </w:r>
            <w:r>
              <w:rPr>
                <w:rFonts w:ascii="Arial" w:hAnsi="Arial" w:cs="Arial"/>
                <w:b/>
              </w:rPr>
              <w:t xml:space="preserve">Workgroup Alternative CUSC Modification </w:t>
            </w:r>
            <w:r>
              <w:rPr>
                <w:rFonts w:ascii="Arial" w:hAnsi="Arial" w:cs="Arial"/>
              </w:rPr>
              <w:t xml:space="preserve">or (ii) a </w:t>
            </w:r>
            <w:r>
              <w:rPr>
                <w:rFonts w:ascii="Arial" w:hAnsi="Arial" w:cs="Arial"/>
                <w:b/>
              </w:rPr>
              <w:t>Fixed Proposed Implementation Date</w:t>
            </w:r>
            <w:r>
              <w:rPr>
                <w:rFonts w:ascii="Arial" w:hAnsi="Arial" w:cs="Arial"/>
              </w:rPr>
              <w:t>;</w:t>
            </w:r>
          </w:p>
        </w:tc>
      </w:tr>
      <w:tr w:rsidR="006E7788" w14:paraId="3493F7C1" w14:textId="77777777" w:rsidTr="00ED2860">
        <w:tc>
          <w:tcPr>
            <w:tcW w:w="3545" w:type="dxa"/>
          </w:tcPr>
          <w:p w14:paraId="5478071F" w14:textId="77777777" w:rsidR="006E7788" w:rsidRDefault="006E7788" w:rsidP="006E7788">
            <w:pPr>
              <w:pStyle w:val="BodyText"/>
              <w:rPr>
                <w:rFonts w:ascii="Arial" w:hAnsi="Arial" w:cs="Arial"/>
                <w:b/>
                <w:bCs/>
              </w:rPr>
            </w:pPr>
            <w:r>
              <w:rPr>
                <w:rFonts w:ascii="Arial" w:hAnsi="Arial" w:cs="Arial"/>
                <w:b/>
                <w:bCs/>
              </w:rPr>
              <w:t>"Proposer"</w:t>
            </w:r>
          </w:p>
        </w:tc>
        <w:tc>
          <w:tcPr>
            <w:tcW w:w="6775" w:type="dxa"/>
          </w:tcPr>
          <w:p w14:paraId="1BB61D6F"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 xml:space="preserve">, the person who makes such </w:t>
            </w:r>
            <w:r>
              <w:rPr>
                <w:rFonts w:ascii="Arial" w:hAnsi="Arial" w:cs="Arial"/>
                <w:b/>
              </w:rPr>
              <w:t>CUSC Modification</w:t>
            </w:r>
            <w:r>
              <w:rPr>
                <w:rFonts w:ascii="Arial" w:hAnsi="Arial" w:cs="Arial"/>
              </w:rPr>
              <w:t xml:space="preserve"> </w:t>
            </w:r>
            <w:r>
              <w:rPr>
                <w:rFonts w:ascii="Arial" w:hAnsi="Arial" w:cs="Arial"/>
                <w:b/>
              </w:rPr>
              <w:t>Proposal</w:t>
            </w:r>
            <w:r>
              <w:rPr>
                <w:rFonts w:ascii="Arial" w:hAnsi="Arial" w:cs="Arial"/>
              </w:rPr>
              <w:t>;</w:t>
            </w:r>
          </w:p>
        </w:tc>
      </w:tr>
      <w:tr w:rsidR="006E7788" w14:paraId="6C5C111F" w14:textId="77777777" w:rsidTr="00ED2860">
        <w:tc>
          <w:tcPr>
            <w:tcW w:w="3545" w:type="dxa"/>
          </w:tcPr>
          <w:p w14:paraId="2B946515" w14:textId="77777777" w:rsidR="006E7788" w:rsidRDefault="006E7788" w:rsidP="006E7788">
            <w:pPr>
              <w:pStyle w:val="BodyText"/>
              <w:rPr>
                <w:rFonts w:ascii="Arial" w:hAnsi="Arial" w:cs="Arial"/>
                <w:b/>
                <w:bCs/>
              </w:rPr>
            </w:pPr>
            <w:r>
              <w:rPr>
                <w:rFonts w:ascii="Arial" w:hAnsi="Arial" w:cs="Arial"/>
                <w:b/>
                <w:bCs/>
              </w:rPr>
              <w:t>"Protected Information"</w:t>
            </w:r>
          </w:p>
        </w:tc>
        <w:tc>
          <w:tcPr>
            <w:tcW w:w="6775" w:type="dxa"/>
          </w:tcPr>
          <w:p w14:paraId="76F6926B" w14:textId="77777777" w:rsidR="006E7788" w:rsidRDefault="006E7788" w:rsidP="006E7788">
            <w:pPr>
              <w:pStyle w:val="BodyText"/>
              <w:jc w:val="both"/>
              <w:rPr>
                <w:rFonts w:ascii="Arial" w:hAnsi="Arial" w:cs="Arial"/>
              </w:rPr>
            </w:pPr>
            <w:r>
              <w:rPr>
                <w:rFonts w:ascii="Arial" w:hAnsi="Arial" w:cs="Arial"/>
              </w:rPr>
              <w:t xml:space="preserve">any information relating to the affairs of a </w:t>
            </w:r>
            <w:r>
              <w:rPr>
                <w:rFonts w:ascii="Arial" w:hAnsi="Arial" w:cs="Arial"/>
                <w:b/>
              </w:rPr>
              <w:t>CUSC Party</w:t>
            </w:r>
            <w:r>
              <w:rPr>
                <w:rFonts w:ascii="Arial" w:hAnsi="Arial" w:cs="Arial"/>
              </w:rPr>
              <w:t xml:space="preserve"> which is furnished to </w:t>
            </w:r>
            <w:r>
              <w:rPr>
                <w:rFonts w:ascii="Arial" w:hAnsi="Arial" w:cs="Arial"/>
                <w:b/>
              </w:rPr>
              <w:t>Business Personnel</w:t>
            </w:r>
            <w:r>
              <w:rPr>
                <w:rFonts w:ascii="Arial" w:hAnsi="Arial" w:cs="Arial"/>
              </w:rPr>
              <w:t xml:space="preserve"> pursuant to the</w:t>
            </w:r>
            <w:r>
              <w:rPr>
                <w:rFonts w:ascii="Arial" w:hAnsi="Arial" w:cs="Arial"/>
                <w:b/>
              </w:rPr>
              <w:t xml:space="preserve"> CUSC</w:t>
            </w:r>
            <w:r>
              <w:rPr>
                <w:rFonts w:ascii="Arial" w:hAnsi="Arial" w:cs="Arial"/>
              </w:rPr>
              <w:t xml:space="preserve"> or a </w:t>
            </w:r>
            <w:r>
              <w:rPr>
                <w:rFonts w:ascii="Arial" w:hAnsi="Arial" w:cs="Arial"/>
                <w:b/>
              </w:rPr>
              <w:t>Bilateral</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Mandatory Services</w:t>
            </w:r>
            <w:r>
              <w:rPr>
                <w:rFonts w:ascii="Arial" w:hAnsi="Arial" w:cs="Arial"/>
              </w:rPr>
              <w:t xml:space="preserve"> </w:t>
            </w:r>
            <w:r>
              <w:rPr>
                <w:rFonts w:ascii="Arial" w:hAnsi="Arial" w:cs="Arial"/>
                <w:b/>
              </w:rPr>
              <w:t>Agreement</w:t>
            </w:r>
            <w:r>
              <w:rPr>
                <w:rFonts w:ascii="Arial" w:hAnsi="Arial" w:cs="Arial"/>
              </w:rPr>
              <w:t xml:space="preserve"> or a </w:t>
            </w:r>
            <w:r>
              <w:rPr>
                <w:rFonts w:ascii="Arial" w:hAnsi="Arial" w:cs="Arial"/>
                <w:b/>
              </w:rPr>
              <w:t>Construction Agreement</w:t>
            </w:r>
            <w:r>
              <w:rPr>
                <w:rFonts w:ascii="Arial" w:hAnsi="Arial" w:cs="Arial"/>
              </w:rPr>
              <w:t xml:space="preserve"> or pursuant to a direction under section 34 of the </w:t>
            </w:r>
            <w:r>
              <w:rPr>
                <w:rFonts w:ascii="Arial" w:hAnsi="Arial" w:cs="Arial"/>
                <w:b/>
              </w:rPr>
              <w:t>Act</w:t>
            </w:r>
            <w:r>
              <w:rPr>
                <w:rFonts w:ascii="Arial" w:hAnsi="Arial" w:cs="Arial"/>
              </w:rPr>
              <w:t xml:space="preserve"> or pursuant to the provisions of the </w:t>
            </w:r>
            <w:r>
              <w:rPr>
                <w:rFonts w:ascii="Arial" w:hAnsi="Arial" w:cs="Arial"/>
                <w:b/>
              </w:rPr>
              <w:t>Fuel Security Code</w:t>
            </w:r>
            <w:r>
              <w:rPr>
                <w:rFonts w:ascii="Arial" w:hAnsi="Arial" w:cs="Arial"/>
              </w:rPr>
              <w:t xml:space="preserve"> unless, prior to such information being furnished, such </w:t>
            </w:r>
            <w:r>
              <w:rPr>
                <w:rFonts w:ascii="Arial" w:hAnsi="Arial" w:cs="Arial"/>
                <w:b/>
              </w:rPr>
              <w:t>CUSC Party</w:t>
            </w:r>
            <w:r>
              <w:rPr>
                <w:rFonts w:ascii="Arial" w:hAnsi="Arial" w:cs="Arial"/>
              </w:rPr>
              <w:t xml:space="preserve"> has informed the recipient thereof by notice in writing or by endorsement on such information, that the said information is not to be regarded as </w:t>
            </w:r>
            <w:r>
              <w:rPr>
                <w:rFonts w:ascii="Arial" w:hAnsi="Arial" w:cs="Arial"/>
                <w:b/>
              </w:rPr>
              <w:t>Protected Information</w:t>
            </w:r>
            <w:r>
              <w:rPr>
                <w:rFonts w:ascii="Arial" w:hAnsi="Arial" w:cs="Arial"/>
              </w:rPr>
              <w:t>;</w:t>
            </w:r>
          </w:p>
        </w:tc>
      </w:tr>
      <w:tr w:rsidR="006E7788" w14:paraId="18129777" w14:textId="77777777" w:rsidTr="00ED2860">
        <w:tc>
          <w:tcPr>
            <w:tcW w:w="3545" w:type="dxa"/>
          </w:tcPr>
          <w:p w14:paraId="2309D504" w14:textId="77777777" w:rsidR="006E7788" w:rsidRDefault="006E7788" w:rsidP="006E7788">
            <w:pPr>
              <w:pStyle w:val="BodyText"/>
              <w:rPr>
                <w:rFonts w:ascii="Arial" w:hAnsi="Arial" w:cs="Arial"/>
                <w:b/>
                <w:bCs/>
              </w:rPr>
            </w:pPr>
            <w:r>
              <w:rPr>
                <w:rFonts w:ascii="Arial" w:hAnsi="Arial" w:cs="Arial"/>
                <w:b/>
                <w:bCs/>
              </w:rPr>
              <w:t>"Provisional Statement"</w:t>
            </w:r>
          </w:p>
        </w:tc>
        <w:tc>
          <w:tcPr>
            <w:tcW w:w="6775" w:type="dxa"/>
          </w:tcPr>
          <w:p w14:paraId="4B3DAC94" w14:textId="77777777" w:rsidR="006E7788" w:rsidRDefault="006E7788" w:rsidP="006E7788">
            <w:pPr>
              <w:pStyle w:val="BodyText"/>
              <w:jc w:val="both"/>
              <w:rPr>
                <w:rFonts w:ascii="Arial" w:hAnsi="Arial" w:cs="Arial"/>
              </w:rPr>
            </w:pPr>
            <w:r>
              <w:rPr>
                <w:rFonts w:ascii="Arial" w:hAnsi="Arial" w:cs="Arial"/>
              </w:rPr>
              <w:t>as defined in Paragraph 4.3.2.1(a);</w:t>
            </w:r>
            <w:r>
              <w:rPr>
                <w:rFonts w:ascii="Arial" w:hAnsi="Arial" w:cs="Arial"/>
                <w:b/>
                <w:i/>
              </w:rPr>
              <w:t xml:space="preserve"> </w:t>
            </w:r>
          </w:p>
        </w:tc>
      </w:tr>
      <w:tr w:rsidR="006E7788" w14:paraId="6C1AEB5C" w14:textId="77777777" w:rsidTr="00ED2860">
        <w:tc>
          <w:tcPr>
            <w:tcW w:w="3545" w:type="dxa"/>
          </w:tcPr>
          <w:p w14:paraId="1C4960B6" w14:textId="77777777" w:rsidR="006E7788" w:rsidRDefault="006E7788" w:rsidP="006E7788">
            <w:pPr>
              <w:pStyle w:val="BodyText"/>
              <w:rPr>
                <w:rFonts w:ascii="Arial" w:hAnsi="Arial" w:cs="Arial"/>
                <w:b/>
                <w:bCs/>
              </w:rPr>
            </w:pPr>
            <w:r>
              <w:rPr>
                <w:rFonts w:ascii="Arial" w:hAnsi="Arial" w:cs="Arial"/>
                <w:b/>
                <w:bCs/>
              </w:rPr>
              <w:t>"Provisional Monthly Statement"</w:t>
            </w:r>
          </w:p>
        </w:tc>
        <w:tc>
          <w:tcPr>
            <w:tcW w:w="6775" w:type="dxa"/>
          </w:tcPr>
          <w:p w14:paraId="460FED99" w14:textId="77777777" w:rsidR="006E7788" w:rsidRDefault="006E7788" w:rsidP="006E7788">
            <w:pPr>
              <w:pStyle w:val="BodyText"/>
              <w:jc w:val="both"/>
              <w:rPr>
                <w:rFonts w:ascii="Arial" w:hAnsi="Arial" w:cs="Arial"/>
              </w:rPr>
            </w:pPr>
            <w:r>
              <w:rPr>
                <w:rFonts w:ascii="Arial" w:hAnsi="Arial" w:cs="Arial"/>
              </w:rPr>
              <w:t>as defined in Paragraph 4.3.2.1;</w:t>
            </w:r>
            <w:r>
              <w:rPr>
                <w:rFonts w:ascii="Arial" w:hAnsi="Arial" w:cs="Arial"/>
                <w:b/>
                <w:i/>
              </w:rPr>
              <w:t xml:space="preserve"> </w:t>
            </w:r>
          </w:p>
        </w:tc>
      </w:tr>
      <w:tr w:rsidR="006E7788" w14:paraId="5C91BB50" w14:textId="77777777" w:rsidTr="00ED2860">
        <w:tc>
          <w:tcPr>
            <w:tcW w:w="3545" w:type="dxa"/>
          </w:tcPr>
          <w:p w14:paraId="5FC40E06" w14:textId="77777777" w:rsidR="006E7788" w:rsidRDefault="006E7788" w:rsidP="006E7788">
            <w:pPr>
              <w:pStyle w:val="BodyText"/>
              <w:rPr>
                <w:rFonts w:ascii="Arial" w:hAnsi="Arial" w:cs="Arial"/>
                <w:b/>
                <w:bCs/>
              </w:rPr>
            </w:pPr>
            <w:r>
              <w:rPr>
                <w:rFonts w:ascii="Arial" w:hAnsi="Arial" w:cs="Arial"/>
                <w:b/>
                <w:bCs/>
              </w:rPr>
              <w:t>"Provisional Adjustments Statement"</w:t>
            </w:r>
          </w:p>
        </w:tc>
        <w:tc>
          <w:tcPr>
            <w:tcW w:w="6775" w:type="dxa"/>
          </w:tcPr>
          <w:p w14:paraId="7F5AE1B4" w14:textId="77777777" w:rsidR="006E7788" w:rsidRDefault="006E7788" w:rsidP="006E7788">
            <w:pPr>
              <w:pStyle w:val="BodyText"/>
              <w:jc w:val="both"/>
              <w:rPr>
                <w:rFonts w:ascii="Arial" w:hAnsi="Arial" w:cs="Arial"/>
              </w:rPr>
            </w:pPr>
            <w:r>
              <w:rPr>
                <w:rFonts w:ascii="Arial" w:hAnsi="Arial" w:cs="Arial"/>
              </w:rPr>
              <w:t>as defined in Paragraph 4.3.2.1(b);</w:t>
            </w:r>
          </w:p>
        </w:tc>
      </w:tr>
      <w:tr w:rsidR="006E7788" w14:paraId="47491D20" w14:textId="77777777" w:rsidTr="00ED2860">
        <w:tc>
          <w:tcPr>
            <w:tcW w:w="3545" w:type="dxa"/>
          </w:tcPr>
          <w:p w14:paraId="5DCBCEE4" w14:textId="77777777" w:rsidR="006E7788" w:rsidRDefault="006E7788" w:rsidP="006E7788">
            <w:pPr>
              <w:pStyle w:val="BodyText"/>
              <w:rPr>
                <w:rFonts w:ascii="Arial" w:hAnsi="Arial" w:cs="Arial"/>
                <w:b/>
                <w:bCs/>
              </w:rPr>
            </w:pPr>
            <w:r>
              <w:rPr>
                <w:rFonts w:ascii="Arial" w:hAnsi="Arial" w:cs="Arial"/>
                <w:b/>
                <w:bCs/>
              </w:rPr>
              <w:t>"Public Distribution System Operator"</w:t>
            </w:r>
          </w:p>
        </w:tc>
        <w:tc>
          <w:tcPr>
            <w:tcW w:w="6775" w:type="dxa"/>
          </w:tcPr>
          <w:p w14:paraId="6ECCF111" w14:textId="77777777" w:rsidR="006E7788" w:rsidRPr="006541C7" w:rsidRDefault="006E7788" w:rsidP="006E7788">
            <w:pPr>
              <w:pStyle w:val="BodyText"/>
              <w:jc w:val="both"/>
              <w:rPr>
                <w:rFonts w:ascii="Arial" w:hAnsi="Arial" w:cs="Arial"/>
                <w:i/>
              </w:rPr>
            </w:pPr>
            <w:r>
              <w:rPr>
                <w:rFonts w:ascii="Arial" w:hAnsi="Arial" w:cs="Arial"/>
              </w:rPr>
              <w:t xml:space="preserve">a holder of a </w:t>
            </w:r>
            <w:r>
              <w:rPr>
                <w:rFonts w:ascii="Arial" w:hAnsi="Arial" w:cs="Arial"/>
                <w:b/>
              </w:rPr>
              <w:t xml:space="preserve">Distribution Licence </w:t>
            </w:r>
            <w:r>
              <w:rPr>
                <w:rFonts w:ascii="Arial" w:hAnsi="Arial" w:cs="Arial"/>
              </w:rPr>
              <w:t xml:space="preserve">who was the holder, or is a successor to a company which was the holder of a </w:t>
            </w:r>
            <w:r>
              <w:rPr>
                <w:rFonts w:ascii="Arial" w:hAnsi="Arial" w:cs="Arial"/>
                <w:b/>
              </w:rPr>
              <w:t xml:space="preserve">Public Electricity Supply Licence </w:t>
            </w:r>
            <w:r>
              <w:rPr>
                <w:rFonts w:ascii="Arial" w:hAnsi="Arial" w:cs="Arial"/>
              </w:rPr>
              <w:t xml:space="preserve">relating to distribution activities in </w:t>
            </w:r>
            <w:r>
              <w:rPr>
                <w:rFonts w:ascii="Arial" w:hAnsi="Arial" w:cs="Arial"/>
                <w:b/>
              </w:rPr>
              <w:t>Great Britain</w:t>
            </w:r>
            <w:r>
              <w:rPr>
                <w:rFonts w:ascii="Arial" w:hAnsi="Arial" w:cs="Arial"/>
              </w:rPr>
              <w:t xml:space="preserve"> on the </w:t>
            </w:r>
            <w:r>
              <w:rPr>
                <w:rFonts w:ascii="Arial" w:hAnsi="Arial" w:cs="Arial"/>
                <w:b/>
              </w:rPr>
              <w:t>CUSC Implementation Date</w:t>
            </w:r>
            <w:r>
              <w:rPr>
                <w:rFonts w:ascii="Arial" w:hAnsi="Arial" w:cs="Arial"/>
              </w:rPr>
              <w:t>;</w:t>
            </w:r>
          </w:p>
        </w:tc>
      </w:tr>
      <w:tr w:rsidR="006E7788" w14:paraId="608F9686" w14:textId="77777777" w:rsidTr="00ED2860">
        <w:tc>
          <w:tcPr>
            <w:tcW w:w="3545" w:type="dxa"/>
          </w:tcPr>
          <w:p w14:paraId="5AEF2984" w14:textId="77777777" w:rsidR="006E7788" w:rsidRDefault="006E7788" w:rsidP="006E7788">
            <w:pPr>
              <w:pStyle w:val="BodyText"/>
              <w:rPr>
                <w:rFonts w:ascii="Arial" w:hAnsi="Arial" w:cs="Arial"/>
                <w:b/>
                <w:bCs/>
              </w:rPr>
            </w:pPr>
            <w:r>
              <w:rPr>
                <w:rFonts w:ascii="Arial" w:hAnsi="Arial" w:cs="Arial"/>
                <w:b/>
                <w:bCs/>
              </w:rPr>
              <w:t>"Public Electricity Supply Licence"</w:t>
            </w:r>
          </w:p>
        </w:tc>
        <w:tc>
          <w:tcPr>
            <w:tcW w:w="6775" w:type="dxa"/>
          </w:tcPr>
          <w:p w14:paraId="2418A571" w14:textId="77777777" w:rsidR="006E7788" w:rsidRDefault="006E7788" w:rsidP="006E7788">
            <w:pPr>
              <w:pStyle w:val="BodyText"/>
              <w:jc w:val="both"/>
              <w:rPr>
                <w:rFonts w:ascii="Arial" w:hAnsi="Arial" w:cs="Arial"/>
              </w:rPr>
            </w:pPr>
            <w:r>
              <w:rPr>
                <w:rFonts w:ascii="Arial" w:hAnsi="Arial" w:cs="Arial"/>
              </w:rPr>
              <w:t xml:space="preserve">a licence issued under section 6(1)(c) of the </w:t>
            </w:r>
            <w:r>
              <w:rPr>
                <w:rFonts w:ascii="Arial" w:hAnsi="Arial" w:cs="Arial"/>
                <w:b/>
              </w:rPr>
              <w:t>Act</w:t>
            </w:r>
            <w:r>
              <w:rPr>
                <w:rFonts w:ascii="Arial" w:hAnsi="Arial" w:cs="Arial"/>
              </w:rPr>
              <w:t xml:space="preserve"> prior to the coming in force of section 30 of the Utilities Act 2000;</w:t>
            </w:r>
          </w:p>
        </w:tc>
      </w:tr>
      <w:tr w:rsidR="006E7788" w14:paraId="396376D0" w14:textId="77777777" w:rsidTr="00ED2860">
        <w:trPr>
          <w:trHeight w:val="80"/>
        </w:trPr>
        <w:tc>
          <w:tcPr>
            <w:tcW w:w="3545" w:type="dxa"/>
          </w:tcPr>
          <w:p w14:paraId="7F8E6E8A" w14:textId="77777777" w:rsidR="006E7788" w:rsidRDefault="006E7788" w:rsidP="006E7788">
            <w:pPr>
              <w:pStyle w:val="BodyText"/>
              <w:rPr>
                <w:rFonts w:ascii="Arial" w:hAnsi="Arial" w:cs="Arial"/>
                <w:b/>
                <w:bCs/>
              </w:rPr>
            </w:pPr>
            <w:r>
              <w:rPr>
                <w:rFonts w:ascii="Arial" w:hAnsi="Arial" w:cs="Arial"/>
                <w:b/>
                <w:bCs/>
              </w:rPr>
              <w:t>"Qualified Bank" or "Qualifying Bank"</w:t>
            </w:r>
          </w:p>
        </w:tc>
        <w:tc>
          <w:tcPr>
            <w:tcW w:w="6775" w:type="dxa"/>
          </w:tcPr>
          <w:p w14:paraId="16339880" w14:textId="77777777" w:rsidR="006E7788" w:rsidRPr="006F5133" w:rsidRDefault="006E7788" w:rsidP="006E7788">
            <w:pPr>
              <w:pStyle w:val="BodyText"/>
              <w:jc w:val="both"/>
              <w:rPr>
                <w:rFonts w:ascii="Arial" w:hAnsi="Arial" w:cs="Arial"/>
              </w:rPr>
            </w:pPr>
            <w:r w:rsidRPr="006F5133">
              <w:rPr>
                <w:rFonts w:ascii="Arial" w:hAnsi="Arial" w:cs="Arial"/>
              </w:rPr>
              <w:t>means either:</w:t>
            </w:r>
          </w:p>
          <w:p w14:paraId="546E1D6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t xml:space="preserve">a City of London branch of a bank, its successors and assigns, which has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a rating of at least A- in Standard and Poor’s long term debt rating or A3 in Moody’s long term debt rating provided that such bank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bank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 or</w:t>
            </w:r>
          </w:p>
          <w:p w14:paraId="1F6B978C" w14:textId="77777777" w:rsidR="006E7788" w:rsidRPr="006F5133" w:rsidRDefault="006E7788" w:rsidP="006772B6">
            <w:pPr>
              <w:pStyle w:val="BodyText"/>
              <w:numPr>
                <w:ilvl w:val="0"/>
                <w:numId w:val="40"/>
              </w:numPr>
              <w:jc w:val="both"/>
              <w:rPr>
                <w:rFonts w:ascii="Arial" w:hAnsi="Arial" w:cs="Arial"/>
              </w:rPr>
            </w:pPr>
            <w:r w:rsidRPr="006F5133">
              <w:rPr>
                <w:rFonts w:ascii="Arial" w:hAnsi="Arial" w:cs="Arial"/>
              </w:rPr>
              <w:lastRenderedPageBreak/>
              <w:t xml:space="preserve">a branch in </w:t>
            </w:r>
            <w:r w:rsidRPr="006F5133">
              <w:rPr>
                <w:rFonts w:ascii="Arial" w:hAnsi="Arial" w:cs="Arial"/>
                <w:b/>
                <w:bCs/>
              </w:rPr>
              <w:t>Great Britain</w:t>
            </w:r>
            <w:r w:rsidRPr="006F5133">
              <w:rPr>
                <w:rFonts w:ascii="Arial" w:hAnsi="Arial" w:cs="Arial"/>
              </w:rPr>
              <w:t xml:space="preserve"> of a regulated insurance company, its successors and assigns, which  throughout the validity period of the </w:t>
            </w:r>
            <w:r w:rsidRPr="006F5133">
              <w:rPr>
                <w:rFonts w:ascii="Arial" w:hAnsi="Arial" w:cs="Arial"/>
                <w:b/>
                <w:bCs/>
              </w:rPr>
              <w:t xml:space="preserve">Performance Bond </w:t>
            </w:r>
            <w:r w:rsidRPr="006F5133">
              <w:rPr>
                <w:rFonts w:ascii="Arial" w:hAnsi="Arial" w:cs="Arial"/>
              </w:rPr>
              <w:t xml:space="preserve">or </w:t>
            </w:r>
            <w:r w:rsidRPr="006F5133">
              <w:rPr>
                <w:rFonts w:ascii="Arial" w:hAnsi="Arial" w:cs="Arial"/>
                <w:b/>
                <w:bCs/>
              </w:rPr>
              <w:t xml:space="preserve">Letter of Credit </w:t>
            </w:r>
            <w:r w:rsidRPr="006F5133">
              <w:rPr>
                <w:rFonts w:ascii="Arial" w:hAnsi="Arial" w:cs="Arial"/>
              </w:rPr>
              <w:t xml:space="preserve">it issues in favour of </w:t>
            </w:r>
            <w:r w:rsidRPr="006F5133">
              <w:rPr>
                <w:rFonts w:ascii="Arial" w:hAnsi="Arial" w:cs="Arial"/>
                <w:b/>
                <w:bCs/>
              </w:rPr>
              <w:t>The Company</w:t>
            </w:r>
            <w:r w:rsidRPr="006F5133">
              <w:rPr>
                <w:rFonts w:ascii="Arial" w:hAnsi="Arial" w:cs="Arial"/>
              </w:rPr>
              <w:t xml:space="preserve">, is authorised or licensed to provide arrangements of this type in the United Kingdom, and has a rating of at least A- in Standard and Poor’s long term debt rating or A3 in Moody’s long term debt rating provided that such regulated insurance company is not during such validity period put on any credit watch or any similar credit surveillance which gives </w:t>
            </w:r>
            <w:r w:rsidRPr="006F5133">
              <w:rPr>
                <w:rFonts w:ascii="Arial" w:hAnsi="Arial" w:cs="Arial"/>
                <w:b/>
                <w:bCs/>
              </w:rPr>
              <w:t xml:space="preserve">The Company </w:t>
            </w:r>
            <w:r w:rsidRPr="006F5133">
              <w:rPr>
                <w:rFonts w:ascii="Arial" w:hAnsi="Arial" w:cs="Arial"/>
              </w:rPr>
              <w:t xml:space="preserve">reasonable cause to doubt that such regulated insurance company may not be able to maintain the aforesaid rating throughout the validity period and no other event has occurred which gives </w:t>
            </w:r>
            <w:r w:rsidRPr="006F5133">
              <w:rPr>
                <w:rFonts w:ascii="Arial" w:hAnsi="Arial" w:cs="Arial"/>
                <w:b/>
                <w:bCs/>
              </w:rPr>
              <w:t xml:space="preserve">The Company </w:t>
            </w:r>
            <w:r w:rsidRPr="006F5133">
              <w:rPr>
                <w:rFonts w:ascii="Arial" w:hAnsi="Arial" w:cs="Arial"/>
              </w:rPr>
              <w:t>reasonable cause to have such doubt.</w:t>
            </w:r>
          </w:p>
          <w:p w14:paraId="7DA18B21" w14:textId="77777777" w:rsidR="006E7788" w:rsidRDefault="006E7788" w:rsidP="006E7788">
            <w:pPr>
              <w:pStyle w:val="BodyText"/>
              <w:jc w:val="both"/>
              <w:rPr>
                <w:rFonts w:ascii="Arial" w:hAnsi="Arial" w:cs="Arial"/>
              </w:rPr>
            </w:pPr>
          </w:p>
        </w:tc>
      </w:tr>
      <w:tr w:rsidR="006E7788" w14:paraId="4AB8E76C" w14:textId="77777777" w:rsidTr="00ED2860">
        <w:tc>
          <w:tcPr>
            <w:tcW w:w="3545" w:type="dxa"/>
          </w:tcPr>
          <w:p w14:paraId="37D1CCED" w14:textId="77777777" w:rsidR="006E7788" w:rsidRDefault="006E7788" w:rsidP="006E7788">
            <w:pPr>
              <w:pStyle w:val="BodyText"/>
              <w:rPr>
                <w:rFonts w:ascii="Arial" w:hAnsi="Arial" w:cs="Arial"/>
                <w:b/>
                <w:bCs/>
              </w:rPr>
            </w:pPr>
            <w:r>
              <w:rPr>
                <w:rFonts w:ascii="Arial" w:hAnsi="Arial" w:cs="Arial"/>
                <w:b/>
                <w:bCs/>
              </w:rPr>
              <w:lastRenderedPageBreak/>
              <w:t>"Qualified Company" or</w:t>
            </w:r>
          </w:p>
          <w:p w14:paraId="06AF5EE4" w14:textId="77777777" w:rsidR="006E7788" w:rsidRDefault="006E7788" w:rsidP="006E7788">
            <w:pPr>
              <w:pStyle w:val="BodyText"/>
              <w:rPr>
                <w:rFonts w:ascii="Arial" w:hAnsi="Arial" w:cs="Arial"/>
                <w:b/>
                <w:bCs/>
              </w:rPr>
            </w:pPr>
            <w:r>
              <w:rPr>
                <w:rFonts w:ascii="Arial" w:hAnsi="Arial" w:cs="Arial"/>
                <w:b/>
                <w:bCs/>
              </w:rPr>
              <w:t>"Qualifying Company"</w:t>
            </w:r>
          </w:p>
        </w:tc>
        <w:tc>
          <w:tcPr>
            <w:tcW w:w="6775" w:type="dxa"/>
          </w:tcPr>
          <w:p w14:paraId="10D80C8D" w14:textId="77777777" w:rsidR="006E7788" w:rsidRDefault="006E7788" w:rsidP="006E7788">
            <w:pPr>
              <w:pStyle w:val="BodyText"/>
              <w:rPr>
                <w:rFonts w:ascii="Arial" w:hAnsi="Arial" w:cs="Arial"/>
              </w:rPr>
            </w:pPr>
            <w:r>
              <w:rPr>
                <w:rFonts w:ascii="Arial" w:hAnsi="Arial" w:cs="Arial"/>
              </w:rPr>
              <w:t xml:space="preserve">a company which is a public company or a private company within the meaning of section 1(3) of the Companies Act 1985 and which is either </w:t>
            </w:r>
            <w:bookmarkStart w:id="122" w:name="_DV_C3"/>
            <w:r>
              <w:rPr>
                <w:rFonts w:ascii="Arial" w:hAnsi="Arial" w:cs="Arial"/>
              </w:rPr>
              <w:t>:</w:t>
            </w:r>
            <w:bookmarkEnd w:id="122"/>
          </w:p>
          <w:p w14:paraId="4B6627C8" w14:textId="77777777" w:rsidR="006E7788" w:rsidRDefault="006E7788" w:rsidP="006772B6">
            <w:pPr>
              <w:pStyle w:val="BodyText"/>
              <w:ind w:left="741" w:hanging="709"/>
              <w:jc w:val="both"/>
              <w:rPr>
                <w:rFonts w:ascii="Arial" w:hAnsi="Arial" w:cs="Arial"/>
              </w:rPr>
            </w:pPr>
            <w:bookmarkStart w:id="123" w:name="_DV_C4"/>
            <w:r>
              <w:rPr>
                <w:rStyle w:val="DeltaViewInsertion"/>
                <w:rFonts w:ascii="Arial" w:hAnsi="Arial" w:cs="Arial"/>
                <w:color w:val="auto"/>
                <w:u w:val="none"/>
              </w:rPr>
              <w:t>(a)</w:t>
            </w:r>
            <w:r>
              <w:rPr>
                <w:rFonts w:ascii="Arial" w:hAnsi="Arial" w:cs="Arial"/>
              </w:rPr>
              <w:tab/>
            </w:r>
            <w:bookmarkStart w:id="124" w:name="_DV_M3"/>
            <w:bookmarkEnd w:id="123"/>
            <w:bookmarkEnd w:id="124"/>
            <w:r>
              <w:rPr>
                <w:rFonts w:ascii="Arial" w:hAnsi="Arial" w:cs="Arial"/>
              </w:rPr>
              <w:t>a shareholder of the User or any holding company of such shareholder</w:t>
            </w:r>
            <w:bookmarkStart w:id="125" w:name="_DV_C6"/>
            <w:r>
              <w:rPr>
                <w:rFonts w:ascii="Arial" w:hAnsi="Arial" w:cs="Arial"/>
                <w:strike/>
              </w:rPr>
              <w:t xml:space="preserve"> </w:t>
            </w:r>
            <w:r>
              <w:rPr>
                <w:rFonts w:ascii="Arial" w:hAnsi="Arial" w:cs="Arial"/>
              </w:rPr>
              <w:t>or</w:t>
            </w:r>
            <w:bookmarkEnd w:id="125"/>
          </w:p>
          <w:p w14:paraId="29110417" w14:textId="77777777" w:rsidR="006E7788" w:rsidRDefault="006E7788" w:rsidP="006772B6">
            <w:pPr>
              <w:pStyle w:val="BodyText"/>
              <w:ind w:left="741" w:hanging="709"/>
              <w:jc w:val="both"/>
              <w:rPr>
                <w:rFonts w:ascii="Arial" w:hAnsi="Arial" w:cs="Arial"/>
              </w:rPr>
            </w:pPr>
            <w:bookmarkStart w:id="126" w:name="_DV_C7"/>
            <w:r>
              <w:rPr>
                <w:rFonts w:ascii="Arial" w:hAnsi="Arial" w:cs="Arial"/>
              </w:rPr>
              <w:t>(b)</w:t>
            </w:r>
            <w:r>
              <w:rPr>
                <w:rFonts w:ascii="Arial" w:hAnsi="Arial" w:cs="Arial"/>
              </w:rPr>
              <w:tab/>
              <w:t xml:space="preserve">any subsidiary of any such </w:t>
            </w:r>
            <w:bookmarkEnd w:id="126"/>
            <w:r>
              <w:rPr>
                <w:rFonts w:ascii="Arial" w:hAnsi="Arial" w:cs="Arial"/>
              </w:rPr>
              <w:t>holding company</w:t>
            </w:r>
            <w:bookmarkStart w:id="127" w:name="_DV_C8"/>
            <w:r>
              <w:rPr>
                <w:rFonts w:ascii="Arial" w:hAnsi="Arial" w:cs="Arial"/>
              </w:rPr>
              <w:t>, but only where the subsidiary</w:t>
            </w:r>
            <w:bookmarkEnd w:id="127"/>
          </w:p>
          <w:p w14:paraId="0CD6B76E" w14:textId="77777777" w:rsidR="006E7788" w:rsidRDefault="006E7788" w:rsidP="006772B6">
            <w:pPr>
              <w:pStyle w:val="BodyText"/>
              <w:ind w:left="741" w:hanging="709"/>
              <w:jc w:val="both"/>
              <w:rPr>
                <w:rFonts w:ascii="Arial" w:hAnsi="Arial" w:cs="Arial"/>
              </w:rPr>
            </w:pPr>
            <w:bookmarkStart w:id="128" w:name="_DV_C9"/>
            <w:r>
              <w:rPr>
                <w:rFonts w:ascii="Arial" w:hAnsi="Arial" w:cs="Arial"/>
              </w:rPr>
              <w:t>(i)</w:t>
            </w:r>
            <w:r>
              <w:rPr>
                <w:rFonts w:ascii="Arial" w:hAnsi="Arial" w:cs="Arial"/>
              </w:rPr>
              <w:tab/>
              <w:t>demonstrates to The Company’s satisfaction that it has power under its constitution to give a Performance Bond other than in respect of its subsidiary;</w:t>
            </w:r>
            <w:bookmarkEnd w:id="128"/>
          </w:p>
          <w:p w14:paraId="2447BEF8" w14:textId="77777777" w:rsidR="006E7788" w:rsidRDefault="006E7788" w:rsidP="006772B6">
            <w:pPr>
              <w:pStyle w:val="BodyText"/>
              <w:ind w:left="741" w:hanging="709"/>
              <w:jc w:val="both"/>
              <w:rPr>
                <w:rFonts w:ascii="Arial" w:hAnsi="Arial" w:cs="Arial"/>
              </w:rPr>
            </w:pPr>
            <w:bookmarkStart w:id="129" w:name="_DV_C11"/>
            <w:r>
              <w:rPr>
                <w:rFonts w:ascii="Arial" w:hAnsi="Arial" w:cs="Arial"/>
              </w:rPr>
              <w:t>(ii)</w:t>
            </w:r>
            <w:r>
              <w:rPr>
                <w:rFonts w:ascii="Arial" w:hAnsi="Arial" w:cs="Arial"/>
              </w:rPr>
              <w:tab/>
              <w:t>provides an extract of the minutes of a meeting of its directors recording that the directors have duly concluded that the giving of the Performance Bond is likely to promote the success of that subsidiary for the benefit of its members;</w:t>
            </w:r>
            <w:bookmarkEnd w:id="129"/>
          </w:p>
          <w:p w14:paraId="6F75F8EC" w14:textId="77777777" w:rsidR="006E7788" w:rsidRDefault="006E7788" w:rsidP="006772B6">
            <w:pPr>
              <w:pStyle w:val="BodyText"/>
              <w:ind w:left="741" w:hanging="709"/>
              <w:jc w:val="both"/>
              <w:rPr>
                <w:rFonts w:ascii="Arial" w:hAnsi="Arial" w:cs="Arial"/>
              </w:rPr>
            </w:pPr>
            <w:bookmarkStart w:id="130" w:name="_DV_C12"/>
            <w:r>
              <w:rPr>
                <w:rFonts w:ascii="Arial" w:hAnsi="Arial" w:cs="Arial"/>
              </w:rPr>
              <w:t>(iii)</w:t>
            </w:r>
            <w:r>
              <w:rPr>
                <w:rFonts w:ascii="Arial" w:hAnsi="Arial" w:cs="Arial"/>
              </w:rPr>
              <w:tab/>
              <w:t xml:space="preserve">provides certified copies of the authorisation by every holding company of the subsidiary up to and including the holding company of the User, of the giving of the Performance Bond, </w:t>
            </w:r>
            <w:bookmarkEnd w:id="130"/>
          </w:p>
          <w:p w14:paraId="1BDB64DB" w14:textId="77777777" w:rsidR="006E7788" w:rsidRDefault="006E7788" w:rsidP="006E7788">
            <w:pPr>
              <w:pStyle w:val="BodyText"/>
              <w:jc w:val="both"/>
              <w:rPr>
                <w:rFonts w:ascii="Arial" w:hAnsi="Arial" w:cs="Arial"/>
              </w:rPr>
            </w:pPr>
            <w:bookmarkStart w:id="131" w:name="_DV_C13"/>
            <w:r>
              <w:rPr>
                <w:rFonts w:ascii="Arial" w:hAnsi="Arial" w:cs="Arial"/>
              </w:rPr>
              <w:t>(the expressions "holding company" and "subsidiary</w:t>
            </w:r>
            <w:bookmarkStart w:id="132" w:name="_DV_M5"/>
            <w:bookmarkEnd w:id="131"/>
            <w:bookmarkEnd w:id="132"/>
            <w:r>
              <w:rPr>
                <w:rFonts w:ascii="Arial" w:hAnsi="Arial" w:cs="Arial"/>
              </w:rPr>
              <w:t xml:space="preserve">" having the </w:t>
            </w:r>
            <w:bookmarkStart w:id="133" w:name="_DV_C15"/>
            <w:r>
              <w:rPr>
                <w:rFonts w:ascii="Arial" w:hAnsi="Arial" w:cs="Arial"/>
              </w:rPr>
              <w:t>respective meanings</w:t>
            </w:r>
            <w:bookmarkStart w:id="134" w:name="_DV_M6"/>
            <w:bookmarkEnd w:id="133"/>
            <w:bookmarkEnd w:id="134"/>
            <w:r>
              <w:rPr>
                <w:rFonts w:ascii="Arial" w:hAnsi="Arial" w:cs="Arial"/>
              </w:rPr>
              <w:t xml:space="preserve"> assigned thereto by section 736, Companies Act 1985 as supplemented by section 144(3), Companies Act 1989) and which has throughout the validity period of the Performance Bond it gives in favour of The Company, a rating of at least A- in Standard and Poor’s long term debt rating or A3 in Moody’s long term debt rating or such lesser rating which The Company may in its absolute discretion allow by prior written notice given pursuant to a resolution of its board of directors for such period and on such terms as such resolution may specify provided that such company is not </w:t>
            </w:r>
            <w:r>
              <w:rPr>
                <w:rFonts w:ascii="Arial" w:hAnsi="Arial" w:cs="Arial"/>
              </w:rPr>
              <w:lastRenderedPageBreak/>
              <w:t>during such validity period put on any credit watch or any similar credit surveillance procedure which gives The Company reasonable cause to doubt that such company may not be able to maintain the aforesaid rating throughout the validity period of the Performance Bond and no other event has occurred which gives The Company reasonable cause to have such doubt;</w:t>
            </w:r>
          </w:p>
        </w:tc>
      </w:tr>
      <w:tr w:rsidR="006E7788" w14:paraId="657787B9" w14:textId="77777777" w:rsidTr="00ED2860">
        <w:tc>
          <w:tcPr>
            <w:tcW w:w="3545" w:type="dxa"/>
          </w:tcPr>
          <w:p w14:paraId="3292E71D" w14:textId="77777777" w:rsidR="006E7788" w:rsidRDefault="006E7788" w:rsidP="006E7788">
            <w:pPr>
              <w:pStyle w:val="BodyText"/>
              <w:rPr>
                <w:rFonts w:ascii="Arial" w:hAnsi="Arial" w:cs="Arial"/>
                <w:b/>
                <w:bCs/>
              </w:rPr>
            </w:pPr>
            <w:r>
              <w:rPr>
                <w:rFonts w:ascii="Arial" w:hAnsi="Arial" w:cs="Arial"/>
                <w:b/>
                <w:bCs/>
              </w:rPr>
              <w:lastRenderedPageBreak/>
              <w:t xml:space="preserve"> "Qualifying Guarantee"</w:t>
            </w:r>
          </w:p>
        </w:tc>
        <w:tc>
          <w:tcPr>
            <w:tcW w:w="6775" w:type="dxa"/>
          </w:tcPr>
          <w:p w14:paraId="48B904F3" w14:textId="77777777" w:rsidR="006E7788" w:rsidRDefault="006E7788" w:rsidP="006E7788">
            <w:pPr>
              <w:pStyle w:val="BodyText"/>
              <w:jc w:val="both"/>
              <w:rPr>
                <w:rFonts w:ascii="Arial" w:hAnsi="Arial" w:cs="Arial"/>
              </w:rPr>
            </w:pPr>
            <w:r>
              <w:rPr>
                <w:rFonts w:ascii="Arial" w:hAnsi="Arial" w:cs="Arial"/>
              </w:rPr>
              <w:t xml:space="preserve">a guarantee in favour of </w:t>
            </w:r>
            <w:r>
              <w:rPr>
                <w:rFonts w:ascii="Arial" w:hAnsi="Arial" w:cs="Arial"/>
                <w:b/>
                <w:bCs/>
              </w:rPr>
              <w:t>The Company</w:t>
            </w:r>
            <w:r>
              <w:rPr>
                <w:rFonts w:ascii="Arial" w:hAnsi="Arial" w:cs="Arial"/>
              </w:rPr>
              <w:t xml:space="preserve"> in a form proposed by the </w:t>
            </w:r>
            <w:r>
              <w:rPr>
                <w:rFonts w:ascii="Arial" w:hAnsi="Arial" w:cs="Arial"/>
                <w:b/>
              </w:rPr>
              <w:t>User</w:t>
            </w:r>
            <w:r>
              <w:rPr>
                <w:rFonts w:ascii="Arial" w:hAnsi="Arial" w:cs="Arial"/>
              </w:rPr>
              <w:t xml:space="preserve"> and agreed by </w:t>
            </w:r>
            <w:r>
              <w:rPr>
                <w:rFonts w:ascii="Arial" w:hAnsi="Arial" w:cs="Arial"/>
                <w:b/>
                <w:bCs/>
              </w:rPr>
              <w:t>The Company</w:t>
            </w:r>
            <w:r>
              <w:rPr>
                <w:rFonts w:ascii="Arial" w:hAnsi="Arial" w:cs="Arial"/>
              </w:rPr>
              <w:t xml:space="preserve"> (whose agreement shall not be unreasonably withheld or delayed) and which is provided by </w:t>
            </w:r>
          </w:p>
          <w:p w14:paraId="62919A68"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rPr>
              <w:t xml:space="preserve">(i) </w:t>
            </w:r>
            <w:r w:rsidR="006772B6">
              <w:rPr>
                <w:rFonts w:ascii="Arial" w:hAnsi="Arial" w:cs="Arial"/>
              </w:rPr>
              <w:tab/>
            </w:r>
            <w:r w:rsidR="006772B6">
              <w:rPr>
                <w:rFonts w:ascii="Arial" w:hAnsi="Arial" w:cs="Arial"/>
              </w:rPr>
              <w:tab/>
            </w:r>
            <w:r>
              <w:rPr>
                <w:rFonts w:ascii="Arial" w:hAnsi="Arial" w:cs="Arial"/>
              </w:rPr>
              <w:t xml:space="preserve">an entity which holds an </w:t>
            </w:r>
            <w:r>
              <w:rPr>
                <w:rFonts w:ascii="Arial" w:hAnsi="Arial" w:cs="Arial"/>
                <w:b/>
              </w:rPr>
              <w:t>Approved Credit Rating</w:t>
            </w:r>
            <w:r>
              <w:rPr>
                <w:rFonts w:ascii="Arial" w:hAnsi="Arial" w:cs="Arial"/>
                <w:bCs/>
              </w:rPr>
              <w:t xml:space="preserve"> provided that such guarantee cannot secure a sum greater than the level of </w:t>
            </w:r>
            <w:r>
              <w:rPr>
                <w:rFonts w:ascii="Arial" w:hAnsi="Arial" w:cs="Arial"/>
                <w:b/>
              </w:rPr>
              <w:t>User’s Allowed Credit</w:t>
            </w:r>
            <w:r>
              <w:rPr>
                <w:rFonts w:ascii="Arial" w:hAnsi="Arial" w:cs="Arial"/>
                <w:bCs/>
              </w:rPr>
              <w:t xml:space="preserve"> that would be available to that entity in accordance with Paragraph 3.26.2 if it was a User;</w:t>
            </w:r>
            <w:bookmarkStart w:id="135" w:name="_DV_M4"/>
            <w:bookmarkEnd w:id="135"/>
            <w:r>
              <w:rPr>
                <w:rFonts w:ascii="Arial" w:hAnsi="Arial" w:cs="Arial"/>
                <w:bCs/>
              </w:rPr>
              <w:t xml:space="preserve"> or</w:t>
            </w:r>
            <w:r w:rsidR="006772B6">
              <w:rPr>
                <w:rFonts w:ascii="Arial" w:hAnsi="Arial" w:cs="Arial"/>
                <w:bCs/>
              </w:rPr>
              <w:t xml:space="preserve"> </w:t>
            </w:r>
          </w:p>
          <w:p w14:paraId="43AD1359" w14:textId="77777777" w:rsidR="006772B6" w:rsidRDefault="006E7788" w:rsidP="006772B6">
            <w:pPr>
              <w:pStyle w:val="BodyText"/>
              <w:tabs>
                <w:tab w:val="left" w:pos="308"/>
              </w:tabs>
              <w:ind w:left="599" w:hanging="567"/>
              <w:jc w:val="both"/>
              <w:rPr>
                <w:rFonts w:ascii="Arial" w:hAnsi="Arial" w:cs="Arial"/>
                <w:bCs/>
              </w:rPr>
            </w:pPr>
            <w:r>
              <w:rPr>
                <w:rFonts w:ascii="Arial" w:hAnsi="Arial" w:cs="Arial"/>
                <w:bCs/>
              </w:rPr>
              <w:t>(ii)</w:t>
            </w:r>
            <w:r w:rsidR="006772B6">
              <w:rPr>
                <w:rFonts w:ascii="Arial" w:hAnsi="Arial" w:cs="Arial"/>
                <w:bCs/>
              </w:rPr>
              <w:tab/>
            </w:r>
            <w:r w:rsidR="006772B6">
              <w:rPr>
                <w:rFonts w:ascii="Arial" w:hAnsi="Arial" w:cs="Arial"/>
                <w:bCs/>
              </w:rPr>
              <w:tab/>
            </w:r>
            <w:r>
              <w:rPr>
                <w:rFonts w:ascii="Arial" w:hAnsi="Arial" w:cs="Arial"/>
                <w:bCs/>
              </w:rPr>
              <w:t xml:space="preserve">an entity with an </w:t>
            </w:r>
            <w:r>
              <w:rPr>
                <w:rFonts w:ascii="Arial" w:hAnsi="Arial" w:cs="Arial"/>
                <w:b/>
                <w:bCs/>
              </w:rPr>
              <w:t>Independent Credit Assessment</w:t>
            </w:r>
            <w:r>
              <w:rPr>
                <w:rFonts w:ascii="Arial" w:hAnsi="Arial" w:cs="Arial"/>
                <w:bCs/>
              </w:rPr>
              <w:t xml:space="preserve"> provided that such guarantee cannot secure a sum greater than the level of </w:t>
            </w:r>
            <w:r>
              <w:rPr>
                <w:rFonts w:ascii="Arial" w:hAnsi="Arial" w:cs="Arial"/>
                <w:b/>
                <w:bCs/>
              </w:rPr>
              <w:t>User’s Allowed Credit</w:t>
            </w:r>
            <w:r>
              <w:rPr>
                <w:rFonts w:ascii="Arial" w:hAnsi="Arial" w:cs="Arial"/>
                <w:bCs/>
              </w:rPr>
              <w:t xml:space="preserve"> that would be available to that entity in accordance with Paragraph 3.26.6 if it was a </w:t>
            </w:r>
            <w:r>
              <w:rPr>
                <w:rFonts w:ascii="Arial" w:hAnsi="Arial" w:cs="Arial"/>
                <w:b/>
                <w:bCs/>
              </w:rPr>
              <w:t>User</w:t>
            </w:r>
            <w:r>
              <w:rPr>
                <w:rFonts w:ascii="Arial" w:hAnsi="Arial" w:cs="Arial"/>
                <w:bCs/>
              </w:rPr>
              <w:t xml:space="preserve">; and </w:t>
            </w:r>
            <w:r w:rsidR="006772B6">
              <w:rPr>
                <w:rFonts w:ascii="Arial" w:hAnsi="Arial" w:cs="Arial"/>
                <w:bCs/>
              </w:rPr>
              <w:t xml:space="preserve"> </w:t>
            </w:r>
          </w:p>
          <w:p w14:paraId="63AFAC72" w14:textId="49951C3C" w:rsidR="006E7788" w:rsidRDefault="006E7788" w:rsidP="006772B6">
            <w:pPr>
              <w:pStyle w:val="BodyText"/>
              <w:tabs>
                <w:tab w:val="left" w:pos="308"/>
              </w:tabs>
              <w:ind w:left="599" w:hanging="567"/>
              <w:jc w:val="both"/>
              <w:rPr>
                <w:rFonts w:ascii="Arial" w:hAnsi="Arial" w:cs="Arial"/>
              </w:rPr>
            </w:pPr>
            <w:r>
              <w:rPr>
                <w:rFonts w:ascii="Arial" w:hAnsi="Arial" w:cs="Arial"/>
                <w:bCs/>
              </w:rPr>
              <w:t>(iii)</w:t>
            </w:r>
            <w:r w:rsidR="006772B6">
              <w:rPr>
                <w:rFonts w:ascii="Arial" w:hAnsi="Arial" w:cs="Arial"/>
                <w:bCs/>
              </w:rPr>
              <w:tab/>
            </w:r>
            <w:r>
              <w:rPr>
                <w:rFonts w:ascii="Arial" w:hAnsi="Arial" w:cs="Arial"/>
                <w:bCs/>
              </w:rPr>
              <w:t xml:space="preserve">which in either case does not, when aggregated with all other </w:t>
            </w:r>
            <w:r>
              <w:rPr>
                <w:rFonts w:ascii="Arial" w:hAnsi="Arial" w:cs="Arial"/>
                <w:b/>
                <w:bCs/>
              </w:rPr>
              <w:t>Qualifying Guarantees</w:t>
            </w:r>
            <w:r>
              <w:rPr>
                <w:rFonts w:ascii="Arial" w:hAnsi="Arial" w:cs="Arial"/>
                <w:bCs/>
              </w:rPr>
              <w:t xml:space="preserve"> provided by that entity, exceed (a) the level of </w:t>
            </w:r>
            <w:r>
              <w:rPr>
                <w:rFonts w:ascii="Arial" w:hAnsi="Arial" w:cs="Arial"/>
                <w:b/>
                <w:bCs/>
              </w:rPr>
              <w:t>User’s Allowed Credit</w:t>
            </w:r>
            <w:r>
              <w:rPr>
                <w:rFonts w:ascii="Arial" w:hAnsi="Arial" w:cs="Arial"/>
                <w:bCs/>
              </w:rPr>
              <w:t xml:space="preserve"> that would be available to that entity in accordance with Paragraph 3.26 if it was a </w:t>
            </w:r>
            <w:r>
              <w:rPr>
                <w:rFonts w:ascii="Arial" w:hAnsi="Arial" w:cs="Arial"/>
                <w:b/>
                <w:bCs/>
              </w:rPr>
              <w:t>User</w:t>
            </w:r>
            <w:r>
              <w:rPr>
                <w:rFonts w:ascii="Arial" w:hAnsi="Arial" w:cs="Arial"/>
                <w:bCs/>
              </w:rPr>
              <w:t xml:space="preserve"> or (b) if the entity is a</w:t>
            </w:r>
            <w:r>
              <w:rPr>
                <w:rFonts w:ascii="Arial" w:hAnsi="Arial" w:cs="Arial"/>
                <w:b/>
                <w:bCs/>
              </w:rPr>
              <w:t xml:space="preserve"> User</w:t>
            </w:r>
            <w:r>
              <w:rPr>
                <w:rFonts w:ascii="Arial" w:hAnsi="Arial" w:cs="Arial"/>
                <w:bCs/>
              </w:rPr>
              <w:t xml:space="preserve"> the level of </w:t>
            </w:r>
            <w:r>
              <w:rPr>
                <w:rFonts w:ascii="Arial" w:hAnsi="Arial" w:cs="Arial"/>
                <w:b/>
                <w:bCs/>
              </w:rPr>
              <w:t>User’s Allowed Credit</w:t>
            </w:r>
            <w:r>
              <w:rPr>
                <w:rFonts w:ascii="Arial" w:hAnsi="Arial" w:cs="Arial"/>
                <w:bCs/>
              </w:rPr>
              <w:t xml:space="preserve"> available to it in accordance with Paragraph 3.26 less any amount relied on by the </w:t>
            </w:r>
            <w:r>
              <w:rPr>
                <w:rFonts w:ascii="Arial" w:hAnsi="Arial" w:cs="Arial"/>
                <w:b/>
                <w:bCs/>
              </w:rPr>
              <w:t>User</w:t>
            </w:r>
            <w:r>
              <w:rPr>
                <w:rFonts w:ascii="Arial" w:hAnsi="Arial" w:cs="Arial"/>
                <w:bCs/>
              </w:rPr>
              <w:t xml:space="preserve"> in respect of its own requirements.</w:t>
            </w:r>
          </w:p>
        </w:tc>
      </w:tr>
      <w:tr w:rsidR="006E7788" w14:paraId="7A59B5FB" w14:textId="77777777" w:rsidTr="00ED2860">
        <w:tc>
          <w:tcPr>
            <w:tcW w:w="3545" w:type="dxa"/>
          </w:tcPr>
          <w:p w14:paraId="2A1CD97C" w14:textId="77777777" w:rsidR="006E7788" w:rsidRDefault="006E7788" w:rsidP="006E7788">
            <w:pPr>
              <w:rPr>
                <w:rFonts w:ascii="Arial" w:hAnsi="Arial" w:cs="Arial"/>
                <w:b/>
                <w:szCs w:val="22"/>
              </w:rPr>
            </w:pPr>
            <w:r w:rsidRPr="0024267F">
              <w:rPr>
                <w:rFonts w:ascii="Arial" w:hAnsi="Arial" w:cs="Arial"/>
                <w:b/>
                <w:szCs w:val="22"/>
              </w:rPr>
              <w:t>“Qualifying Project”</w:t>
            </w:r>
          </w:p>
          <w:p w14:paraId="359EBD24" w14:textId="7ED64CB8" w:rsidR="000567DD" w:rsidRPr="0024267F" w:rsidRDefault="000567DD" w:rsidP="006E7788">
            <w:pPr>
              <w:rPr>
                <w:rFonts w:ascii="Arial" w:hAnsi="Arial" w:cs="Arial"/>
                <w:b/>
                <w:szCs w:val="22"/>
              </w:rPr>
            </w:pPr>
          </w:p>
        </w:tc>
        <w:tc>
          <w:tcPr>
            <w:tcW w:w="6775" w:type="dxa"/>
          </w:tcPr>
          <w:p w14:paraId="3AE845F9" w14:textId="11AAC36B" w:rsidR="0043119C" w:rsidRPr="0024267F" w:rsidRDefault="006E7788" w:rsidP="006E7788">
            <w:pPr>
              <w:jc w:val="both"/>
              <w:rPr>
                <w:rFonts w:ascii="Arial" w:hAnsi="Arial" w:cs="Arial"/>
                <w:szCs w:val="22"/>
              </w:rPr>
            </w:pPr>
            <w:r w:rsidRPr="0024267F">
              <w:rPr>
                <w:rFonts w:ascii="Arial" w:hAnsi="Arial" w:cs="Arial"/>
                <w:szCs w:val="22"/>
              </w:rPr>
              <w:t xml:space="preserve">has the meaning ascribed to it in the </w:t>
            </w:r>
            <w:r w:rsidRPr="0024267F">
              <w:rPr>
                <w:rFonts w:ascii="Arial" w:hAnsi="Arial" w:cs="Arial"/>
                <w:b/>
                <w:szCs w:val="22"/>
              </w:rPr>
              <w:t>Act</w:t>
            </w:r>
            <w:r w:rsidRPr="0024267F">
              <w:rPr>
                <w:rFonts w:ascii="Arial" w:hAnsi="Arial" w:cs="Arial"/>
                <w:szCs w:val="22"/>
              </w:rPr>
              <w:t>;</w:t>
            </w:r>
          </w:p>
          <w:p w14:paraId="752728EB" w14:textId="77777777" w:rsidR="006E7788" w:rsidRPr="0024267F" w:rsidRDefault="006E7788" w:rsidP="006E7788">
            <w:pPr>
              <w:jc w:val="both"/>
              <w:rPr>
                <w:rFonts w:ascii="Arial" w:hAnsi="Arial" w:cs="Arial"/>
                <w:szCs w:val="22"/>
              </w:rPr>
            </w:pPr>
          </w:p>
        </w:tc>
      </w:tr>
      <w:tr w:rsidR="006772B6" w14:paraId="674F9262" w14:textId="77777777" w:rsidTr="00ED2860">
        <w:tc>
          <w:tcPr>
            <w:tcW w:w="3545" w:type="dxa"/>
          </w:tcPr>
          <w:p w14:paraId="42F12ECF" w14:textId="77777777" w:rsidR="006772B6" w:rsidRPr="004C08E0" w:rsidRDefault="006772B6" w:rsidP="006772B6">
            <w:pPr>
              <w:rPr>
                <w:rFonts w:ascii="Arial" w:hAnsi="Arial" w:cs="Arial"/>
                <w:b/>
                <w:bCs/>
                <w:szCs w:val="22"/>
              </w:rPr>
            </w:pPr>
            <w:r w:rsidRPr="004C08E0">
              <w:rPr>
                <w:rFonts w:ascii="Arial" w:hAnsi="Arial" w:cs="Arial"/>
                <w:b/>
                <w:bCs/>
                <w:szCs w:val="22"/>
              </w:rPr>
              <w:t>“Queue Management Process”</w:t>
            </w:r>
          </w:p>
          <w:p w14:paraId="3B6BD7DA" w14:textId="77777777" w:rsidR="006772B6" w:rsidRDefault="006772B6" w:rsidP="006E7788">
            <w:pPr>
              <w:pStyle w:val="BodyText"/>
              <w:rPr>
                <w:rFonts w:ascii="Arial" w:hAnsi="Arial" w:cs="Arial"/>
                <w:b/>
                <w:bCs/>
              </w:rPr>
            </w:pPr>
          </w:p>
        </w:tc>
        <w:tc>
          <w:tcPr>
            <w:tcW w:w="6775" w:type="dxa"/>
          </w:tcPr>
          <w:p w14:paraId="0D7C1EF4" w14:textId="77777777" w:rsidR="006772B6" w:rsidRDefault="006772B6" w:rsidP="006772B6">
            <w:pPr>
              <w:jc w:val="both"/>
              <w:rPr>
                <w:rFonts w:ascii="Arial" w:hAnsi="Arial" w:cs="Arial"/>
                <w:szCs w:val="22"/>
              </w:rPr>
            </w:pPr>
            <w:r w:rsidRPr="004C08E0">
              <w:rPr>
                <w:rFonts w:ascii="Arial" w:hAnsi="Arial" w:cs="Arial"/>
                <w:szCs w:val="22"/>
              </w:rPr>
              <w:t xml:space="preserve">the process as set out in </w:t>
            </w:r>
            <w:r w:rsidRPr="004C08E0">
              <w:rPr>
                <w:rFonts w:ascii="Arial" w:hAnsi="Arial" w:cs="Arial"/>
                <w:b/>
                <w:bCs/>
                <w:szCs w:val="22"/>
              </w:rPr>
              <w:t>CUSC</w:t>
            </w:r>
            <w:r w:rsidRPr="004C08E0">
              <w:rPr>
                <w:rFonts w:ascii="Arial" w:hAnsi="Arial" w:cs="Arial"/>
                <w:szCs w:val="22"/>
              </w:rPr>
              <w:t xml:space="preserve"> Section 16 to measure and provide a status (“On Track” or “Termination” as set out within that process) of the progress of a </w:t>
            </w:r>
            <w:r w:rsidRPr="004C08E0">
              <w:rPr>
                <w:rFonts w:ascii="Arial" w:hAnsi="Arial" w:cs="Arial"/>
                <w:b/>
                <w:bCs/>
                <w:szCs w:val="22"/>
              </w:rPr>
              <w:t>User’s</w:t>
            </w:r>
            <w:r w:rsidRPr="004C08E0">
              <w:rPr>
                <w:rFonts w:ascii="Arial" w:hAnsi="Arial" w:cs="Arial"/>
                <w:szCs w:val="22"/>
              </w:rPr>
              <w:t xml:space="preserve"> project against the </w:t>
            </w:r>
            <w:r w:rsidRPr="004C08E0">
              <w:rPr>
                <w:rFonts w:ascii="Arial" w:hAnsi="Arial" w:cs="Arial"/>
                <w:b/>
                <w:szCs w:val="22"/>
              </w:rPr>
              <w:t>User Progression Milestones</w:t>
            </w:r>
            <w:r w:rsidRPr="004C08E0">
              <w:rPr>
                <w:rFonts w:ascii="Arial" w:hAnsi="Arial" w:cs="Arial"/>
                <w:szCs w:val="22"/>
              </w:rPr>
              <w:t>;</w:t>
            </w:r>
          </w:p>
          <w:p w14:paraId="3344892F" w14:textId="4B2CB72D" w:rsidR="00A604BC" w:rsidRDefault="00A604BC" w:rsidP="006772B6">
            <w:pPr>
              <w:jc w:val="both"/>
              <w:rPr>
                <w:rFonts w:ascii="Arial" w:hAnsi="Arial" w:cs="Arial"/>
              </w:rPr>
            </w:pPr>
          </w:p>
        </w:tc>
      </w:tr>
      <w:tr w:rsidR="006E7788" w14:paraId="69E30147" w14:textId="77777777" w:rsidTr="00ED2860">
        <w:tc>
          <w:tcPr>
            <w:tcW w:w="3545" w:type="dxa"/>
          </w:tcPr>
          <w:p w14:paraId="5EA74CB4" w14:textId="77777777" w:rsidR="006E7788" w:rsidRDefault="006E7788" w:rsidP="006E7788">
            <w:pPr>
              <w:pStyle w:val="BodyText"/>
              <w:rPr>
                <w:rFonts w:ascii="Arial" w:hAnsi="Arial" w:cs="Arial"/>
                <w:b/>
                <w:bCs/>
              </w:rPr>
            </w:pPr>
            <w:r>
              <w:rPr>
                <w:rFonts w:ascii="Arial" w:hAnsi="Arial" w:cs="Arial"/>
                <w:b/>
                <w:bCs/>
              </w:rPr>
              <w:t xml:space="preserve"> "Rated MW"</w:t>
            </w:r>
          </w:p>
        </w:tc>
        <w:tc>
          <w:tcPr>
            <w:tcW w:w="6775" w:type="dxa"/>
          </w:tcPr>
          <w:p w14:paraId="53366C3B"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A44341A" w14:textId="77777777" w:rsidTr="00ED2860">
        <w:tc>
          <w:tcPr>
            <w:tcW w:w="3545" w:type="dxa"/>
          </w:tcPr>
          <w:p w14:paraId="44B4E592" w14:textId="77777777" w:rsidR="006E7788" w:rsidRDefault="006E7788" w:rsidP="006E7788">
            <w:pPr>
              <w:pStyle w:val="BodyText"/>
              <w:rPr>
                <w:rFonts w:ascii="Arial" w:hAnsi="Arial" w:cs="Arial"/>
                <w:b/>
                <w:bCs/>
              </w:rPr>
            </w:pPr>
            <w:r>
              <w:rPr>
                <w:rFonts w:ascii="Arial" w:hAnsi="Arial" w:cs="Arial"/>
                <w:b/>
                <w:bCs/>
              </w:rPr>
              <w:t>"Reactive Despatch Instruction"</w:t>
            </w:r>
          </w:p>
        </w:tc>
        <w:tc>
          <w:tcPr>
            <w:tcW w:w="6775" w:type="dxa"/>
          </w:tcPr>
          <w:p w14:paraId="6AD7F7A4" w14:textId="77777777" w:rsidR="006E7788" w:rsidRDefault="006E7788" w:rsidP="006E7788">
            <w:pPr>
              <w:pStyle w:val="BodyText"/>
              <w:jc w:val="both"/>
              <w:rPr>
                <w:rFonts w:ascii="Arial" w:hAnsi="Arial" w:cs="Arial"/>
              </w:rPr>
            </w:pPr>
            <w:r>
              <w:rPr>
                <w:rFonts w:ascii="Arial" w:hAnsi="Arial" w:cs="Arial"/>
              </w:rPr>
              <w:t xml:space="preserve">an instruction relating to </w:t>
            </w:r>
            <w:r>
              <w:rPr>
                <w:rFonts w:ascii="Arial" w:hAnsi="Arial" w:cs="Arial"/>
                <w:b/>
              </w:rPr>
              <w:t>Reactive Power</w:t>
            </w:r>
            <w:r>
              <w:rPr>
                <w:rFonts w:ascii="Arial" w:hAnsi="Arial" w:cs="Arial"/>
              </w:rPr>
              <w:t xml:space="preserve"> given by </w:t>
            </w:r>
            <w:r>
              <w:rPr>
                <w:rFonts w:ascii="Arial" w:hAnsi="Arial" w:cs="Arial"/>
                <w:b/>
                <w:bCs/>
              </w:rPr>
              <w:t>The Company</w:t>
            </w:r>
            <w:r>
              <w:rPr>
                <w:rFonts w:ascii="Arial" w:hAnsi="Arial" w:cs="Arial"/>
              </w:rPr>
              <w:t xml:space="preserve"> to a </w:t>
            </w:r>
            <w:r>
              <w:rPr>
                <w:rFonts w:ascii="Arial" w:hAnsi="Arial" w:cs="Arial"/>
                <w:b/>
              </w:rPr>
              <w:t>Generator</w:t>
            </w:r>
            <w:r>
              <w:rPr>
                <w:rFonts w:ascii="Arial" w:hAnsi="Arial" w:cs="Arial"/>
              </w:rPr>
              <w:t xml:space="preserve"> in accordance with </w:t>
            </w:r>
            <w:r>
              <w:rPr>
                <w:rFonts w:ascii="Arial" w:hAnsi="Arial" w:cs="Arial"/>
                <w:b/>
              </w:rPr>
              <w:t>Grid Code BC2</w:t>
            </w:r>
            <w:r>
              <w:rPr>
                <w:rFonts w:ascii="Arial" w:hAnsi="Arial" w:cs="Arial"/>
              </w:rPr>
              <w:t>;</w:t>
            </w:r>
          </w:p>
        </w:tc>
      </w:tr>
      <w:tr w:rsidR="006E7788" w14:paraId="3E10C715" w14:textId="77777777" w:rsidTr="00ED2860">
        <w:tc>
          <w:tcPr>
            <w:tcW w:w="3545" w:type="dxa"/>
          </w:tcPr>
          <w:p w14:paraId="258FCE72" w14:textId="77777777" w:rsidR="006E7788" w:rsidRDefault="006E7788" w:rsidP="006E7788">
            <w:pPr>
              <w:pStyle w:val="BodyText"/>
              <w:rPr>
                <w:rFonts w:ascii="Arial" w:hAnsi="Arial" w:cs="Arial"/>
                <w:b/>
                <w:bCs/>
              </w:rPr>
            </w:pPr>
            <w:r>
              <w:rPr>
                <w:rFonts w:ascii="Arial" w:hAnsi="Arial" w:cs="Arial"/>
                <w:b/>
                <w:bCs/>
              </w:rPr>
              <w:t>“Reactive Despatch to Zero Mvar Network Restriction”</w:t>
            </w:r>
          </w:p>
        </w:tc>
        <w:tc>
          <w:tcPr>
            <w:tcW w:w="6775" w:type="dxa"/>
          </w:tcPr>
          <w:p w14:paraId="18EFAEC7"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10951D12" w14:textId="77777777" w:rsidTr="00ED2860">
        <w:tc>
          <w:tcPr>
            <w:tcW w:w="3545" w:type="dxa"/>
          </w:tcPr>
          <w:p w14:paraId="24B252B6" w14:textId="77777777" w:rsidR="006E7788" w:rsidRDefault="006E7788" w:rsidP="006E7788">
            <w:pPr>
              <w:pStyle w:val="BodyText"/>
              <w:rPr>
                <w:rFonts w:ascii="Arial" w:hAnsi="Arial" w:cs="Arial"/>
                <w:b/>
                <w:bCs/>
              </w:rPr>
            </w:pPr>
            <w:r>
              <w:rPr>
                <w:rFonts w:ascii="Arial" w:hAnsi="Arial" w:cs="Arial"/>
                <w:b/>
                <w:bCs/>
              </w:rPr>
              <w:t>"Reactive Energy"</w:t>
            </w:r>
          </w:p>
        </w:tc>
        <w:tc>
          <w:tcPr>
            <w:tcW w:w="6775" w:type="dxa"/>
          </w:tcPr>
          <w:p w14:paraId="681BE10A"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1005EF4" w14:textId="77777777" w:rsidTr="00ED2860">
        <w:tc>
          <w:tcPr>
            <w:tcW w:w="3545" w:type="dxa"/>
          </w:tcPr>
          <w:p w14:paraId="4388E640" w14:textId="77777777" w:rsidR="006E7788" w:rsidRDefault="006E7788" w:rsidP="006E7788">
            <w:pPr>
              <w:pStyle w:val="BodyText"/>
              <w:rPr>
                <w:rFonts w:ascii="Arial" w:hAnsi="Arial" w:cs="Arial"/>
                <w:b/>
                <w:bCs/>
              </w:rPr>
            </w:pPr>
            <w:r>
              <w:rPr>
                <w:rFonts w:ascii="Arial" w:hAnsi="Arial" w:cs="Arial"/>
                <w:b/>
                <w:bCs/>
              </w:rPr>
              <w:lastRenderedPageBreak/>
              <w:t>"Reactive Power"</w:t>
            </w:r>
          </w:p>
        </w:tc>
        <w:tc>
          <w:tcPr>
            <w:tcW w:w="6775" w:type="dxa"/>
          </w:tcPr>
          <w:p w14:paraId="75F5ED41" w14:textId="77777777" w:rsidR="006E7788" w:rsidRDefault="006E7788" w:rsidP="006E7788">
            <w:pPr>
              <w:pStyle w:val="BodyText"/>
              <w:jc w:val="both"/>
              <w:rPr>
                <w:rFonts w:ascii="Arial" w:hAnsi="Arial" w:cs="Arial"/>
              </w:rPr>
            </w:pPr>
            <w:r>
              <w:rPr>
                <w:rFonts w:ascii="Arial" w:hAnsi="Arial" w:cs="Arial"/>
              </w:rPr>
              <w:t>the product of voltage and current and the sine of the phase angle between them measured in units of voltamperes reactive and standard multiples thereof i.e.:- 1000 Var   = 1Kvar</w:t>
            </w:r>
          </w:p>
          <w:p w14:paraId="769BC5CE" w14:textId="77777777" w:rsidR="006E7788" w:rsidRDefault="006E7788" w:rsidP="006E7788">
            <w:pPr>
              <w:pStyle w:val="BodyText"/>
              <w:jc w:val="both"/>
              <w:rPr>
                <w:rFonts w:ascii="Arial" w:hAnsi="Arial" w:cs="Arial"/>
              </w:rPr>
            </w:pPr>
            <w:r>
              <w:rPr>
                <w:rFonts w:ascii="Arial" w:hAnsi="Arial" w:cs="Arial"/>
              </w:rPr>
              <w:t xml:space="preserve">        1000 Kvar = 1Mvar;</w:t>
            </w:r>
          </w:p>
        </w:tc>
      </w:tr>
      <w:tr w:rsidR="006E7788" w14:paraId="11443775" w14:textId="77777777" w:rsidTr="00ED2860">
        <w:tc>
          <w:tcPr>
            <w:tcW w:w="3545" w:type="dxa"/>
          </w:tcPr>
          <w:p w14:paraId="16479EDE" w14:textId="77777777" w:rsidR="006E7788" w:rsidRDefault="006E7788" w:rsidP="006E7788">
            <w:pPr>
              <w:pStyle w:val="BodyText"/>
              <w:rPr>
                <w:rFonts w:ascii="Arial" w:hAnsi="Arial" w:cs="Arial"/>
                <w:b/>
                <w:bCs/>
              </w:rPr>
            </w:pPr>
            <w:r>
              <w:rPr>
                <w:rFonts w:ascii="Arial" w:hAnsi="Arial" w:cs="Arial"/>
                <w:b/>
                <w:bCs/>
              </w:rPr>
              <w:t xml:space="preserve"> "Reactive Test"</w:t>
            </w:r>
          </w:p>
        </w:tc>
        <w:tc>
          <w:tcPr>
            <w:tcW w:w="6775" w:type="dxa"/>
          </w:tcPr>
          <w:p w14:paraId="54A67786" w14:textId="77777777" w:rsidR="006E7788" w:rsidRDefault="006E7788" w:rsidP="006E7788">
            <w:pPr>
              <w:pStyle w:val="BodyText"/>
              <w:jc w:val="both"/>
              <w:rPr>
                <w:rFonts w:ascii="Arial" w:hAnsi="Arial" w:cs="Arial"/>
              </w:rPr>
            </w:pPr>
            <w:r>
              <w:rPr>
                <w:rFonts w:ascii="Arial" w:hAnsi="Arial" w:cs="Arial"/>
              </w:rPr>
              <w:t xml:space="preserve">a test conducted pursuant to </w:t>
            </w:r>
            <w:r>
              <w:rPr>
                <w:rFonts w:ascii="Arial" w:hAnsi="Arial" w:cs="Arial"/>
                <w:b/>
              </w:rPr>
              <w:t>Grid</w:t>
            </w:r>
            <w:r>
              <w:rPr>
                <w:rFonts w:ascii="Arial" w:hAnsi="Arial" w:cs="Arial"/>
              </w:rPr>
              <w:t xml:space="preserve"> </w:t>
            </w:r>
            <w:r>
              <w:rPr>
                <w:rFonts w:ascii="Arial" w:hAnsi="Arial" w:cs="Arial"/>
                <w:b/>
              </w:rPr>
              <w:t>Code</w:t>
            </w:r>
            <w:r>
              <w:rPr>
                <w:rFonts w:ascii="Arial" w:hAnsi="Arial" w:cs="Arial"/>
              </w:rPr>
              <w:t xml:space="preserve"> OC 5.5.1;</w:t>
            </w:r>
          </w:p>
        </w:tc>
      </w:tr>
      <w:tr w:rsidR="006E7788" w14:paraId="470338EA" w14:textId="77777777" w:rsidTr="00ED2860">
        <w:tc>
          <w:tcPr>
            <w:tcW w:w="3545" w:type="dxa"/>
          </w:tcPr>
          <w:p w14:paraId="01104CF0" w14:textId="77777777" w:rsidR="006E7788" w:rsidRDefault="006E7788" w:rsidP="006E7788">
            <w:pPr>
              <w:pStyle w:val="BodyText"/>
              <w:rPr>
                <w:rFonts w:ascii="Arial" w:hAnsi="Arial" w:cs="Arial"/>
                <w:b/>
                <w:bCs/>
              </w:rPr>
            </w:pPr>
            <w:r>
              <w:rPr>
                <w:rFonts w:ascii="Arial" w:hAnsi="Arial" w:cs="Arial"/>
                <w:b/>
                <w:bCs/>
              </w:rPr>
              <w:t>"Reasonable Charges"</w:t>
            </w:r>
          </w:p>
        </w:tc>
        <w:tc>
          <w:tcPr>
            <w:tcW w:w="6775" w:type="dxa"/>
          </w:tcPr>
          <w:p w14:paraId="696446F6" w14:textId="77777777" w:rsidR="006E7788" w:rsidRDefault="006E7788" w:rsidP="006E7788">
            <w:pPr>
              <w:pStyle w:val="BodyText"/>
              <w:jc w:val="both"/>
              <w:rPr>
                <w:rFonts w:ascii="Arial" w:hAnsi="Arial" w:cs="Arial"/>
              </w:rPr>
            </w:pPr>
            <w:r>
              <w:rPr>
                <w:rFonts w:ascii="Arial" w:hAnsi="Arial" w:cs="Arial"/>
              </w:rPr>
              <w:t>reasonable cost reflective charges comparable to charges for similar services obtainable in the open market;</w:t>
            </w:r>
          </w:p>
        </w:tc>
      </w:tr>
      <w:tr w:rsidR="006E7788" w14:paraId="20790C3D" w14:textId="77777777" w:rsidTr="00ED2860">
        <w:tc>
          <w:tcPr>
            <w:tcW w:w="3545" w:type="dxa"/>
          </w:tcPr>
          <w:p w14:paraId="61AB3D60" w14:textId="77777777" w:rsidR="006E7788" w:rsidRDefault="006E7788" w:rsidP="006E7788">
            <w:pPr>
              <w:pStyle w:val="BodyText"/>
              <w:rPr>
                <w:rFonts w:ascii="Arial" w:hAnsi="Arial" w:cs="Arial"/>
                <w:b/>
                <w:bCs/>
              </w:rPr>
            </w:pPr>
            <w:r>
              <w:rPr>
                <w:rFonts w:ascii="Arial" w:hAnsi="Arial" w:cs="Arial"/>
                <w:b/>
                <w:bCs/>
              </w:rPr>
              <w:t xml:space="preserve"> "Reconciled Charge"</w:t>
            </w:r>
          </w:p>
        </w:tc>
        <w:tc>
          <w:tcPr>
            <w:tcW w:w="6775" w:type="dxa"/>
          </w:tcPr>
          <w:p w14:paraId="015E79F3" w14:textId="77777777" w:rsidR="006E7788" w:rsidRDefault="006E7788" w:rsidP="006E7788">
            <w:pPr>
              <w:pStyle w:val="BodyText"/>
              <w:jc w:val="both"/>
              <w:rPr>
                <w:rFonts w:ascii="Arial" w:hAnsi="Arial" w:cs="Arial"/>
                <w:b/>
              </w:rPr>
            </w:pPr>
            <w:r>
              <w:rPr>
                <w:rFonts w:ascii="Arial" w:hAnsi="Arial" w:cs="Arial"/>
              </w:rPr>
              <w:t>as defined in Paragraph 3.15.1 and like terms shall be construed accordingly;</w:t>
            </w:r>
          </w:p>
        </w:tc>
      </w:tr>
      <w:tr w:rsidR="006E7788" w14:paraId="730E5BD6" w14:textId="77777777" w:rsidTr="00ED2860">
        <w:tc>
          <w:tcPr>
            <w:tcW w:w="3545" w:type="dxa"/>
          </w:tcPr>
          <w:p w14:paraId="5ED73309" w14:textId="77777777" w:rsidR="006E7788" w:rsidRDefault="006E7788" w:rsidP="006E7788">
            <w:pPr>
              <w:pStyle w:val="BodyText"/>
              <w:rPr>
                <w:rFonts w:ascii="Arial" w:hAnsi="Arial" w:cs="Arial"/>
                <w:b/>
                <w:bCs/>
              </w:rPr>
            </w:pPr>
            <w:r>
              <w:rPr>
                <w:rFonts w:ascii="Arial" w:hAnsi="Arial" w:cs="Arial"/>
                <w:b/>
                <w:bCs/>
              </w:rPr>
              <w:t>“Reconciliation Settlement Run”</w:t>
            </w:r>
          </w:p>
        </w:tc>
        <w:tc>
          <w:tcPr>
            <w:tcW w:w="6775" w:type="dxa"/>
          </w:tcPr>
          <w:p w14:paraId="00CDD26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6A2E6A7" w14:textId="77777777" w:rsidTr="00ED2860">
        <w:tc>
          <w:tcPr>
            <w:tcW w:w="3545" w:type="dxa"/>
          </w:tcPr>
          <w:p w14:paraId="08E62273" w14:textId="77777777" w:rsidR="006E7788" w:rsidRDefault="006E7788" w:rsidP="006E7788">
            <w:pPr>
              <w:pStyle w:val="BodyText"/>
              <w:rPr>
                <w:rFonts w:ascii="Arial" w:hAnsi="Arial" w:cs="Arial"/>
                <w:b/>
                <w:bCs/>
              </w:rPr>
            </w:pPr>
            <w:r>
              <w:rPr>
                <w:rFonts w:ascii="Arial" w:hAnsi="Arial" w:cs="Arial"/>
                <w:b/>
                <w:bCs/>
              </w:rPr>
              <w:t>"Reenergisation" or "Reenergised"</w:t>
            </w:r>
          </w:p>
        </w:tc>
        <w:tc>
          <w:tcPr>
            <w:tcW w:w="6775" w:type="dxa"/>
          </w:tcPr>
          <w:p w14:paraId="7FC43E9C"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Energisation</w:t>
            </w:r>
            <w:r>
              <w:rPr>
                <w:rFonts w:ascii="Arial" w:hAnsi="Arial" w:cs="Arial"/>
              </w:rPr>
              <w:t xml:space="preserve"> after a </w:t>
            </w:r>
            <w:r>
              <w:rPr>
                <w:rFonts w:ascii="Arial" w:hAnsi="Arial" w:cs="Arial"/>
                <w:b/>
              </w:rPr>
              <w:t>Deenergisation</w:t>
            </w:r>
            <w:r>
              <w:rPr>
                <w:rFonts w:ascii="Arial" w:hAnsi="Arial" w:cs="Arial"/>
              </w:rPr>
              <w:t>;</w:t>
            </w:r>
          </w:p>
        </w:tc>
      </w:tr>
      <w:tr w:rsidR="006E7788" w14:paraId="1C75CD5F" w14:textId="77777777" w:rsidTr="00ED2860">
        <w:trPr>
          <w:trHeight w:val="808"/>
        </w:trPr>
        <w:tc>
          <w:tcPr>
            <w:tcW w:w="3545" w:type="dxa"/>
          </w:tcPr>
          <w:p w14:paraId="5277516F" w14:textId="77777777" w:rsidR="006E7788" w:rsidRDefault="006E7788" w:rsidP="006E7788">
            <w:pPr>
              <w:pStyle w:val="BodyText"/>
              <w:rPr>
                <w:rFonts w:ascii="Arial" w:hAnsi="Arial" w:cs="Arial"/>
                <w:b/>
                <w:bCs/>
              </w:rPr>
            </w:pPr>
            <w:r>
              <w:rPr>
                <w:rFonts w:ascii="Arial" w:hAnsi="Arial" w:cs="Arial"/>
                <w:b/>
                <w:bCs/>
              </w:rPr>
              <w:t>"Registered Capacity"</w:t>
            </w:r>
          </w:p>
        </w:tc>
        <w:tc>
          <w:tcPr>
            <w:tcW w:w="6775" w:type="dxa"/>
          </w:tcPr>
          <w:p w14:paraId="467BF514" w14:textId="77777777" w:rsidR="006E7788" w:rsidRDefault="006E7788" w:rsidP="006E7788">
            <w:pPr>
              <w:pStyle w:val="BodyText"/>
              <w:jc w:val="both"/>
              <w:rPr>
                <w:rFonts w:ascii="Arial" w:hAnsi="Arial" w:cs="Arial"/>
                <w:b/>
                <w:i/>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4E7353BB" w14:textId="77777777" w:rsidTr="00ED2860">
        <w:trPr>
          <w:trHeight w:val="817"/>
        </w:trPr>
        <w:tc>
          <w:tcPr>
            <w:tcW w:w="3545" w:type="dxa"/>
          </w:tcPr>
          <w:p w14:paraId="6E546577" w14:textId="77777777" w:rsidR="006E7788" w:rsidRDefault="006E7788" w:rsidP="006E7788">
            <w:pPr>
              <w:pStyle w:val="BodyText"/>
              <w:rPr>
                <w:rFonts w:ascii="Arial" w:hAnsi="Arial" w:cs="Arial"/>
                <w:b/>
                <w:bCs/>
              </w:rPr>
            </w:pPr>
            <w:r>
              <w:rPr>
                <w:rFonts w:ascii="Arial" w:hAnsi="Arial" w:cs="Arial"/>
                <w:b/>
                <w:bCs/>
              </w:rPr>
              <w:t>"Registered Data"</w:t>
            </w:r>
          </w:p>
        </w:tc>
        <w:tc>
          <w:tcPr>
            <w:tcW w:w="6775" w:type="dxa"/>
          </w:tcPr>
          <w:p w14:paraId="36C569A9" w14:textId="77777777" w:rsidR="006E7788" w:rsidRDefault="006E7788" w:rsidP="006E7788">
            <w:pPr>
              <w:pStyle w:val="BodyText"/>
              <w:rPr>
                <w:rFonts w:ascii="Arial" w:hAnsi="Arial" w:cs="Arial"/>
              </w:rPr>
            </w:pPr>
            <w:r>
              <w:rPr>
                <w:rFonts w:ascii="Arial" w:hAnsi="Arial" w:cs="Arial"/>
              </w:rPr>
              <w:t xml:space="preserve">those items of </w:t>
            </w:r>
            <w:r>
              <w:rPr>
                <w:rFonts w:ascii="Arial" w:hAnsi="Arial" w:cs="Arial"/>
                <w:b/>
              </w:rPr>
              <w:t>Standard Planning Data</w:t>
            </w:r>
            <w:r>
              <w:rPr>
                <w:rFonts w:ascii="Arial" w:hAnsi="Arial" w:cs="Arial"/>
              </w:rPr>
              <w:t xml:space="preserve"> and </w:t>
            </w:r>
            <w:r>
              <w:rPr>
                <w:rFonts w:ascii="Arial" w:hAnsi="Arial" w:cs="Arial"/>
                <w:b/>
              </w:rPr>
              <w:t>Detailed Planning Data</w:t>
            </w:r>
            <w:r>
              <w:rPr>
                <w:rFonts w:ascii="Arial" w:hAnsi="Arial" w:cs="Arial"/>
              </w:rPr>
              <w:t xml:space="preserve"> which upon connection become fixed (subject to any subsequent changes); </w:t>
            </w:r>
          </w:p>
        </w:tc>
      </w:tr>
      <w:tr w:rsidR="006E7788" w14:paraId="5016FAD4" w14:textId="77777777" w:rsidTr="00ED2860">
        <w:tc>
          <w:tcPr>
            <w:tcW w:w="3545" w:type="dxa"/>
          </w:tcPr>
          <w:p w14:paraId="396016E2" w14:textId="77777777" w:rsidR="006E7788" w:rsidRDefault="006E7788" w:rsidP="006E7788">
            <w:pPr>
              <w:pStyle w:val="BodyText"/>
              <w:rPr>
                <w:rFonts w:ascii="Arial" w:hAnsi="Arial" w:cs="Arial"/>
                <w:b/>
                <w:bCs/>
              </w:rPr>
            </w:pPr>
            <w:r>
              <w:rPr>
                <w:rFonts w:ascii="Arial" w:hAnsi="Arial" w:cs="Arial"/>
                <w:b/>
                <w:bCs/>
              </w:rPr>
              <w:t>"Registrant"</w:t>
            </w:r>
          </w:p>
        </w:tc>
        <w:tc>
          <w:tcPr>
            <w:tcW w:w="6775" w:type="dxa"/>
          </w:tcPr>
          <w:p w14:paraId="365AAFCC"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B1D332" w14:textId="77777777" w:rsidTr="00ED2860">
        <w:tc>
          <w:tcPr>
            <w:tcW w:w="3545" w:type="dxa"/>
          </w:tcPr>
          <w:p w14:paraId="1CA16911" w14:textId="77777777" w:rsidR="006E7788" w:rsidRDefault="006E7788" w:rsidP="006E7788">
            <w:pPr>
              <w:pStyle w:val="BodyText"/>
              <w:rPr>
                <w:rFonts w:ascii="Arial" w:hAnsi="Arial" w:cs="Arial"/>
                <w:b/>
                <w:bCs/>
              </w:rPr>
            </w:pPr>
            <w:r>
              <w:rPr>
                <w:rFonts w:ascii="Arial" w:hAnsi="Arial" w:cs="Arial"/>
                <w:b/>
                <w:bCs/>
              </w:rPr>
              <w:t>"Regulations"</w:t>
            </w:r>
          </w:p>
        </w:tc>
        <w:tc>
          <w:tcPr>
            <w:tcW w:w="6775" w:type="dxa"/>
          </w:tcPr>
          <w:p w14:paraId="774860AD" w14:textId="77777777" w:rsidR="006E7788" w:rsidRDefault="006E7788" w:rsidP="006E7788">
            <w:pPr>
              <w:pStyle w:val="BodyText"/>
              <w:jc w:val="both"/>
              <w:rPr>
                <w:rFonts w:ascii="Arial" w:hAnsi="Arial" w:cs="Arial"/>
              </w:rPr>
            </w:pPr>
            <w:r>
              <w:rPr>
                <w:rFonts w:ascii="Arial" w:hAnsi="Arial" w:cs="Arial"/>
              </w:rPr>
              <w:t xml:space="preserve">the Electricity Supply Regulations 1988 or any amendment or re-enactment thereof; </w:t>
            </w:r>
          </w:p>
        </w:tc>
      </w:tr>
      <w:tr w:rsidR="006E7788" w14:paraId="42477F5F" w14:textId="77777777" w:rsidTr="00ED2860">
        <w:tc>
          <w:tcPr>
            <w:tcW w:w="3545" w:type="dxa"/>
          </w:tcPr>
          <w:p w14:paraId="76FFF2DD" w14:textId="77777777" w:rsidR="006E7788" w:rsidRDefault="006E7788" w:rsidP="006E7788">
            <w:pPr>
              <w:pStyle w:val="BodyText"/>
              <w:rPr>
                <w:rFonts w:ascii="Arial" w:hAnsi="Arial" w:cs="Arial"/>
                <w:b/>
                <w:bCs/>
              </w:rPr>
            </w:pPr>
            <w:r>
              <w:rPr>
                <w:rFonts w:ascii="Arial" w:hAnsi="Arial" w:cs="Arial"/>
                <w:b/>
                <w:bCs/>
              </w:rPr>
              <w:t>"Rejected CUSC Modification Proposal"</w:t>
            </w:r>
          </w:p>
        </w:tc>
        <w:tc>
          <w:tcPr>
            <w:tcW w:w="6775" w:type="dxa"/>
          </w:tcPr>
          <w:p w14:paraId="5414EFFC"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CUSC Modification Proposal</w:t>
            </w:r>
            <w:r>
              <w:rPr>
                <w:rFonts w:ascii="Arial" w:hAnsi="Arial" w:cs="Arial"/>
              </w:rPr>
              <w:t xml:space="preserve"> in respect of which the </w:t>
            </w:r>
            <w:r>
              <w:rPr>
                <w:rFonts w:ascii="Arial" w:hAnsi="Arial" w:cs="Arial"/>
                <w:b/>
              </w:rPr>
              <w:t>Authority</w:t>
            </w:r>
            <w:r>
              <w:rPr>
                <w:rFonts w:ascii="Arial" w:hAnsi="Arial" w:cs="Arial"/>
              </w:rPr>
              <w:t xml:space="preserve"> has decided not to direct </w:t>
            </w:r>
            <w:r>
              <w:rPr>
                <w:rFonts w:ascii="Arial" w:hAnsi="Arial" w:cs="Arial"/>
                <w:b/>
                <w:bCs/>
              </w:rPr>
              <w:t>The Company</w:t>
            </w:r>
            <w:r>
              <w:rPr>
                <w:rFonts w:ascii="Arial" w:hAnsi="Arial" w:cs="Arial"/>
              </w:rPr>
              <w:t xml:space="preserve"> to modify the </w:t>
            </w:r>
            <w:r>
              <w:rPr>
                <w:rFonts w:ascii="Arial" w:hAnsi="Arial" w:cs="Arial"/>
                <w:b/>
              </w:rPr>
              <w:t>Code</w:t>
            </w:r>
            <w:r>
              <w:rPr>
                <w:rFonts w:ascii="Arial" w:hAnsi="Arial" w:cs="Arial"/>
              </w:rPr>
              <w:t xml:space="preserve"> pursuant to the </w:t>
            </w:r>
            <w:r>
              <w:rPr>
                <w:rFonts w:ascii="Arial" w:hAnsi="Arial" w:cs="Arial"/>
                <w:b/>
              </w:rPr>
              <w:t>Transmission Licence</w:t>
            </w:r>
            <w:r>
              <w:rPr>
                <w:rFonts w:ascii="Arial" w:hAnsi="Arial" w:cs="Arial"/>
              </w:rPr>
              <w:t xml:space="preserve"> in the manner set out herein;</w:t>
            </w:r>
          </w:p>
        </w:tc>
      </w:tr>
      <w:tr w:rsidR="006E7788" w14:paraId="4A976E16" w14:textId="77777777" w:rsidTr="00ED2860">
        <w:tc>
          <w:tcPr>
            <w:tcW w:w="3545" w:type="dxa"/>
            <w:shd w:val="clear" w:color="auto" w:fill="auto"/>
          </w:tcPr>
          <w:p w14:paraId="4BEE3DC5" w14:textId="24DEB858" w:rsidR="006E7788" w:rsidRPr="0019675B" w:rsidRDefault="006E7788" w:rsidP="006E7788">
            <w:pPr>
              <w:pStyle w:val="BodyText"/>
              <w:rPr>
                <w:rFonts w:ascii="Arial" w:hAnsi="Arial" w:cs="Arial"/>
                <w:b/>
                <w:bCs/>
              </w:rPr>
            </w:pPr>
            <w:bookmarkStart w:id="136" w:name="_BPDCI_136"/>
            <w:r w:rsidRPr="0019675B">
              <w:rPr>
                <w:rFonts w:ascii="Arial" w:hAnsi="Arial" w:cs="Arial"/>
                <w:b/>
                <w:bCs/>
              </w:rPr>
              <w:t>“Related Person”</w:t>
            </w:r>
            <w:bookmarkEnd w:id="136"/>
          </w:p>
        </w:tc>
        <w:tc>
          <w:tcPr>
            <w:tcW w:w="6775" w:type="dxa"/>
            <w:shd w:val="clear" w:color="auto" w:fill="auto"/>
          </w:tcPr>
          <w:p w14:paraId="0DC49BBE" w14:textId="0A6DECB9" w:rsidR="006E7788" w:rsidRPr="0019675B" w:rsidRDefault="006E7788" w:rsidP="006E7788">
            <w:pPr>
              <w:pStyle w:val="BodyText"/>
              <w:jc w:val="both"/>
              <w:rPr>
                <w:rFonts w:ascii="Arial" w:hAnsi="Arial" w:cs="Arial"/>
              </w:rPr>
            </w:pPr>
            <w:bookmarkStart w:id="137" w:name="_BPDCI_137"/>
            <w:r w:rsidRPr="0019675B">
              <w:rPr>
                <w:rFonts w:ascii="Arial" w:hAnsi="Arial" w:cs="Arial"/>
              </w:rPr>
              <w:t xml:space="preserve">means, in relation to an individual, any member of </w:t>
            </w:r>
            <w:r w:rsidR="00E42EB2">
              <w:rPr>
                <w:rFonts w:ascii="Arial" w:hAnsi="Arial" w:cs="Arial"/>
              </w:rPr>
              <w:t xml:space="preserve">their </w:t>
            </w:r>
            <w:r w:rsidRPr="0019675B">
              <w:rPr>
                <w:rFonts w:ascii="Arial" w:hAnsi="Arial" w:cs="Arial"/>
              </w:rPr>
              <w:t xml:space="preserve">immediate family, </w:t>
            </w:r>
            <w:r w:rsidR="00E42EB2">
              <w:rPr>
                <w:rFonts w:ascii="Arial" w:hAnsi="Arial" w:cs="Arial"/>
              </w:rPr>
              <w:t xml:space="preserve">their </w:t>
            </w:r>
            <w:r w:rsidRPr="0019675B">
              <w:rPr>
                <w:rFonts w:ascii="Arial" w:hAnsi="Arial" w:cs="Arial"/>
              </w:rPr>
              <w:t xml:space="preserve">employer (and any former employer of </w:t>
            </w:r>
            <w:r w:rsidR="00E42EB2">
              <w:rPr>
                <w:rFonts w:ascii="Arial" w:hAnsi="Arial" w:cs="Arial"/>
              </w:rPr>
              <w:t xml:space="preserve">theirs </w:t>
            </w:r>
            <w:r w:rsidRPr="0019675B">
              <w:rPr>
                <w:rFonts w:ascii="Arial" w:hAnsi="Arial" w:cs="Arial"/>
              </w:rPr>
              <w:t xml:space="preserve">within the previous 12 months), any partner with whom </w:t>
            </w:r>
            <w:r w:rsidR="00E42EB2">
              <w:rPr>
                <w:rFonts w:ascii="Arial" w:hAnsi="Arial" w:cs="Arial"/>
              </w:rPr>
              <w:t xml:space="preserve">they are </w:t>
            </w:r>
            <w:r w:rsidRPr="0019675B">
              <w:rPr>
                <w:rFonts w:ascii="Arial" w:hAnsi="Arial" w:cs="Arial"/>
              </w:rPr>
              <w:t xml:space="preserve">in partnership, and any company or Affiliate of a company in which </w:t>
            </w:r>
            <w:r w:rsidR="00E42EB2">
              <w:rPr>
                <w:rFonts w:ascii="Arial" w:hAnsi="Arial" w:cs="Arial"/>
              </w:rPr>
              <w:t xml:space="preserve">they </w:t>
            </w:r>
            <w:r w:rsidRPr="0019675B">
              <w:rPr>
                <w:rFonts w:ascii="Arial" w:hAnsi="Arial" w:cs="Arial"/>
              </w:rPr>
              <w:t xml:space="preserve">or any member of </w:t>
            </w:r>
            <w:r w:rsidR="00E42EB2">
              <w:rPr>
                <w:rFonts w:ascii="Arial" w:hAnsi="Arial" w:cs="Arial"/>
              </w:rPr>
              <w:t xml:space="preserve">their </w:t>
            </w:r>
            <w:r w:rsidRPr="0019675B">
              <w:rPr>
                <w:rFonts w:ascii="Arial" w:hAnsi="Arial" w:cs="Arial"/>
              </w:rPr>
              <w:t>immediate family controls more than 20% of the voting rights in respect of the shares of the company;</w:t>
            </w:r>
            <w:bookmarkEnd w:id="137"/>
          </w:p>
        </w:tc>
      </w:tr>
      <w:tr w:rsidR="006E7788" w14:paraId="1FC290CF" w14:textId="77777777" w:rsidTr="00ED2860">
        <w:tc>
          <w:tcPr>
            <w:tcW w:w="3545" w:type="dxa"/>
            <w:shd w:val="clear" w:color="auto" w:fill="auto"/>
          </w:tcPr>
          <w:p w14:paraId="2E672653" w14:textId="77777777" w:rsidR="006E7788" w:rsidRDefault="006E7788" w:rsidP="006E7788">
            <w:pPr>
              <w:pStyle w:val="BodyText"/>
              <w:rPr>
                <w:rFonts w:ascii="Arial" w:hAnsi="Arial" w:cs="Arial"/>
                <w:b/>
                <w:bCs/>
              </w:rPr>
            </w:pPr>
            <w:r>
              <w:rPr>
                <w:rFonts w:ascii="Arial" w:hAnsi="Arial" w:cs="Arial"/>
                <w:b/>
                <w:bCs/>
              </w:rPr>
              <w:t>"Related Undertaking"</w:t>
            </w:r>
          </w:p>
        </w:tc>
        <w:tc>
          <w:tcPr>
            <w:tcW w:w="6775" w:type="dxa"/>
          </w:tcPr>
          <w:p w14:paraId="4635F9F2" w14:textId="77777777" w:rsidR="006E7788" w:rsidRDefault="006E7788" w:rsidP="006E7788">
            <w:pPr>
              <w:pStyle w:val="BodyText"/>
              <w:jc w:val="both"/>
              <w:rPr>
                <w:rFonts w:ascii="Arial" w:hAnsi="Arial" w:cs="Arial"/>
              </w:rPr>
            </w:pPr>
            <w:r>
              <w:rPr>
                <w:rFonts w:ascii="Arial" w:hAnsi="Arial" w:cs="Arial"/>
              </w:rPr>
              <w:t xml:space="preserve">in relation to </w:t>
            </w:r>
            <w:r>
              <w:rPr>
                <w:rFonts w:ascii="Arial" w:hAnsi="Arial" w:cs="Arial"/>
                <w:b/>
                <w:bCs/>
              </w:rPr>
              <w:t>The Company</w:t>
            </w:r>
            <w:r>
              <w:rPr>
                <w:rFonts w:ascii="Arial" w:hAnsi="Arial" w:cs="Arial"/>
              </w:rPr>
              <w:t xml:space="preserve"> (and for the purposes of Paragraph 6.15, a </w:t>
            </w:r>
            <w:r>
              <w:rPr>
                <w:rFonts w:ascii="Arial" w:hAnsi="Arial" w:cs="Arial"/>
                <w:b/>
              </w:rPr>
              <w:t>User</w:t>
            </w:r>
            <w:r>
              <w:rPr>
                <w:rFonts w:ascii="Arial" w:hAnsi="Arial" w:cs="Arial"/>
              </w:rPr>
              <w:t xml:space="preserve">) means any undertaking in which </w:t>
            </w:r>
            <w:r>
              <w:rPr>
                <w:rFonts w:ascii="Arial" w:hAnsi="Arial" w:cs="Arial"/>
                <w:b/>
                <w:bCs/>
              </w:rPr>
              <w:t>The Company</w:t>
            </w:r>
            <w:r>
              <w:rPr>
                <w:rFonts w:ascii="Arial" w:hAnsi="Arial" w:cs="Arial"/>
              </w:rPr>
              <w:t xml:space="preserve"> has a participating interest as defined by section 260(1) of the Companies Act 1985 as substituted by section 22 of the Companies Act 1989;</w:t>
            </w:r>
          </w:p>
        </w:tc>
      </w:tr>
      <w:tr w:rsidR="000B4839" w14:paraId="66584276" w14:textId="77777777" w:rsidTr="00ED2860">
        <w:tc>
          <w:tcPr>
            <w:tcW w:w="3545" w:type="dxa"/>
            <w:shd w:val="clear" w:color="auto" w:fill="auto"/>
          </w:tcPr>
          <w:p w14:paraId="4DF0392C" w14:textId="452809BE" w:rsidR="000B4839" w:rsidRDefault="000B4839" w:rsidP="00720D8E">
            <w:pPr>
              <w:spacing w:after="240"/>
              <w:rPr>
                <w:rFonts w:ascii="Arial" w:hAnsi="Arial" w:cs="Arial"/>
                <w:b/>
                <w:bCs/>
              </w:rPr>
            </w:pPr>
            <w:r w:rsidRPr="000B4839">
              <w:rPr>
                <w:rFonts w:ascii="Arial" w:hAnsi="Arial" w:cs="Arial"/>
                <w:b/>
                <w:bCs/>
              </w:rPr>
              <w:t>"Release Date"</w:t>
            </w:r>
          </w:p>
        </w:tc>
        <w:tc>
          <w:tcPr>
            <w:tcW w:w="6775" w:type="dxa"/>
          </w:tcPr>
          <w:p w14:paraId="13CE246E" w14:textId="1851B679" w:rsidR="000B4839" w:rsidRPr="00720D8E" w:rsidRDefault="000B4839" w:rsidP="00720D8E">
            <w:pPr>
              <w:spacing w:after="240"/>
              <w:jc w:val="both"/>
              <w:rPr>
                <w:rFonts w:ascii="Arial" w:hAnsi="Arial" w:cs="Arial"/>
                <w:b/>
                <w:i/>
              </w:rPr>
            </w:pPr>
            <w:r w:rsidRPr="000B4839">
              <w:rPr>
                <w:rFonts w:ascii="Arial" w:hAnsi="Arial" w:cs="Arial"/>
              </w:rPr>
              <w:t>as defined in Paragraph 2.22.2;</w:t>
            </w:r>
            <w:r w:rsidRPr="000B4839">
              <w:rPr>
                <w:rFonts w:ascii="Arial" w:hAnsi="Arial" w:cs="Arial"/>
                <w:b/>
                <w:i/>
              </w:rPr>
              <w:t xml:space="preserve"> </w:t>
            </w:r>
          </w:p>
        </w:tc>
      </w:tr>
      <w:tr w:rsidR="000B4839" w14:paraId="76E099CF" w14:textId="77777777" w:rsidTr="00ED2860">
        <w:tc>
          <w:tcPr>
            <w:tcW w:w="3545" w:type="dxa"/>
            <w:shd w:val="clear" w:color="auto" w:fill="auto"/>
          </w:tcPr>
          <w:p w14:paraId="69633D04" w14:textId="5BF7603E" w:rsidR="000B4839" w:rsidRPr="000B4839" w:rsidRDefault="00AA588E" w:rsidP="000B4839">
            <w:pPr>
              <w:spacing w:after="240"/>
              <w:rPr>
                <w:rFonts w:ascii="Arial" w:hAnsi="Arial" w:cs="Arial"/>
                <w:b/>
                <w:bCs/>
              </w:rPr>
            </w:pPr>
            <w:ins w:id="138" w:author="Author">
              <w:r>
                <w:rPr>
                  <w:rFonts w:ascii="Arial" w:hAnsi="Arial" w:cs="Arial"/>
                  <w:b/>
                  <w:bCs/>
                </w:rPr>
                <w:lastRenderedPageBreak/>
                <w:t>“Relevant Contract”</w:t>
              </w:r>
            </w:ins>
          </w:p>
        </w:tc>
        <w:tc>
          <w:tcPr>
            <w:tcW w:w="6775" w:type="dxa"/>
          </w:tcPr>
          <w:p w14:paraId="1F28AF7A" w14:textId="3E8FAD03" w:rsidR="000B4839" w:rsidRPr="000B4839" w:rsidRDefault="00AA588E" w:rsidP="000B4839">
            <w:pPr>
              <w:spacing w:after="240"/>
              <w:jc w:val="both"/>
              <w:rPr>
                <w:rFonts w:ascii="Arial" w:hAnsi="Arial" w:cs="Arial"/>
              </w:rPr>
            </w:pPr>
            <w:ins w:id="139" w:author="Author">
              <w:r w:rsidRPr="009A2C43">
                <w:rPr>
                  <w:rFonts w:ascii="Arial" w:hAnsi="Arial" w:cs="Arial"/>
                  <w:color w:val="000000" w:themeColor="text1"/>
                </w:rPr>
                <w:t xml:space="preserve">has the meaning given to that term in section 6BA of the </w:t>
              </w:r>
              <w:r w:rsidRPr="009A2C43">
                <w:rPr>
                  <w:rFonts w:ascii="Arial" w:hAnsi="Arial" w:cs="Arial"/>
                  <w:b/>
                  <w:bCs/>
                  <w:color w:val="000000" w:themeColor="text1"/>
                </w:rPr>
                <w:t>Act</w:t>
              </w:r>
              <w:r w:rsidRPr="009A2C43">
                <w:rPr>
                  <w:rFonts w:ascii="Arial" w:hAnsi="Arial" w:cs="Arial"/>
                  <w:color w:val="000000" w:themeColor="text1"/>
                </w:rPr>
                <w:t>;</w:t>
              </w:r>
            </w:ins>
          </w:p>
        </w:tc>
      </w:tr>
      <w:tr w:rsidR="006E7788" w14:paraId="22F3BC1A" w14:textId="77777777" w:rsidTr="00ED2860">
        <w:tc>
          <w:tcPr>
            <w:tcW w:w="3545" w:type="dxa"/>
            <w:shd w:val="clear" w:color="auto" w:fill="auto"/>
          </w:tcPr>
          <w:p w14:paraId="063A0B27" w14:textId="59EAF364" w:rsidR="005303DE" w:rsidRDefault="005F710D" w:rsidP="006E7788">
            <w:pPr>
              <w:pStyle w:val="BodyText"/>
              <w:rPr>
                <w:rFonts w:ascii="Arial" w:hAnsi="Arial" w:cs="Arial"/>
                <w:b/>
                <w:bCs/>
              </w:rPr>
            </w:pPr>
            <w:r w:rsidRPr="005F710D">
              <w:rPr>
                <w:rFonts w:ascii="Arial" w:hAnsi="Arial" w:cs="Arial"/>
                <w:b/>
                <w:bCs/>
              </w:rPr>
              <w:t>“Relevant Embedded Power Station”</w:t>
            </w:r>
          </w:p>
        </w:tc>
        <w:tc>
          <w:tcPr>
            <w:tcW w:w="6775" w:type="dxa"/>
          </w:tcPr>
          <w:p w14:paraId="1180385E" w14:textId="77777777" w:rsidR="00387189" w:rsidRPr="00387189" w:rsidRDefault="00387189" w:rsidP="00387189">
            <w:pPr>
              <w:spacing w:line="23" w:lineRule="atLeast"/>
              <w:rPr>
                <w:rFonts w:ascii="Arial" w:hAnsi="Arial" w:cs="Arial"/>
                <w:b/>
              </w:rPr>
            </w:pPr>
            <w:r w:rsidRPr="00387189">
              <w:rPr>
                <w:rFonts w:ascii="Arial" w:hAnsi="Arial" w:cs="Arial"/>
              </w:rPr>
              <w:t xml:space="preserve">Shall mean a </w:t>
            </w:r>
            <w:r w:rsidRPr="00387189">
              <w:rPr>
                <w:rFonts w:ascii="Arial" w:hAnsi="Arial" w:cs="Arial"/>
                <w:b/>
              </w:rPr>
              <w:t>Relevant Embedded Small</w:t>
            </w:r>
          </w:p>
          <w:p w14:paraId="7EFF315B" w14:textId="77777777" w:rsidR="00387189" w:rsidRPr="00387189" w:rsidRDefault="00387189" w:rsidP="00387189">
            <w:pPr>
              <w:spacing w:line="23" w:lineRule="atLeast"/>
              <w:rPr>
                <w:rFonts w:ascii="Arial" w:hAnsi="Arial" w:cs="Arial"/>
                <w:b/>
              </w:rPr>
            </w:pPr>
            <w:r w:rsidRPr="00387189">
              <w:rPr>
                <w:rFonts w:ascii="Arial" w:hAnsi="Arial" w:cs="Arial"/>
                <w:b/>
              </w:rPr>
              <w:t xml:space="preserve">Power Station </w:t>
            </w:r>
            <w:r w:rsidRPr="00387189">
              <w:rPr>
                <w:rFonts w:ascii="Arial" w:hAnsi="Arial" w:cs="Arial"/>
              </w:rPr>
              <w:t xml:space="preserve">or a </w:t>
            </w:r>
            <w:r w:rsidRPr="00387189">
              <w:rPr>
                <w:rFonts w:ascii="Arial" w:hAnsi="Arial" w:cs="Arial"/>
                <w:b/>
              </w:rPr>
              <w:t>Relevant Embedded Medium</w:t>
            </w:r>
          </w:p>
          <w:p w14:paraId="7BCA8240" w14:textId="511136D5" w:rsidR="00387189" w:rsidRDefault="00387189" w:rsidP="00387189">
            <w:pPr>
              <w:pStyle w:val="BodyText"/>
              <w:jc w:val="both"/>
              <w:rPr>
                <w:rFonts w:ascii="Arial" w:hAnsi="Arial" w:cs="Arial"/>
              </w:rPr>
            </w:pPr>
            <w:r w:rsidRPr="00387189">
              <w:rPr>
                <w:rFonts w:ascii="Arial" w:hAnsi="Arial" w:cs="Arial"/>
                <w:b/>
              </w:rPr>
              <w:t>Power Station</w:t>
            </w:r>
            <w:r w:rsidRPr="00387189">
              <w:rPr>
                <w:rFonts w:ascii="Arial" w:hAnsi="Arial" w:cs="Arial"/>
              </w:rPr>
              <w:t xml:space="preserve"> or an </w:t>
            </w:r>
            <w:r w:rsidRPr="00387189">
              <w:rPr>
                <w:rFonts w:ascii="Arial" w:hAnsi="Arial" w:cs="Arial"/>
                <w:b/>
              </w:rPr>
              <w:t>Embedded Large Power Station;</w:t>
            </w:r>
          </w:p>
        </w:tc>
      </w:tr>
      <w:tr w:rsidR="006E7788" w14:paraId="43C67D02" w14:textId="77777777" w:rsidTr="00ED2860">
        <w:trPr>
          <w:trHeight w:val="336"/>
        </w:trPr>
        <w:tc>
          <w:tcPr>
            <w:tcW w:w="3545" w:type="dxa"/>
            <w:shd w:val="clear" w:color="auto" w:fill="auto"/>
          </w:tcPr>
          <w:p w14:paraId="7B83E5D1" w14:textId="77777777" w:rsidR="006E7788" w:rsidRDefault="006E7788" w:rsidP="006E7788">
            <w:pPr>
              <w:spacing w:after="240"/>
              <w:rPr>
                <w:rFonts w:ascii="Arial" w:hAnsi="Arial" w:cs="Arial"/>
                <w:b/>
                <w:bCs/>
              </w:rPr>
            </w:pPr>
            <w:r>
              <w:rPr>
                <w:rFonts w:ascii="Arial" w:hAnsi="Arial" w:cs="Arial"/>
                <w:b/>
                <w:bCs/>
              </w:rPr>
              <w:t>"Relevant Embedded Medium Power Station"</w:t>
            </w:r>
          </w:p>
        </w:tc>
        <w:tc>
          <w:tcPr>
            <w:tcW w:w="6775" w:type="dxa"/>
          </w:tcPr>
          <w:p w14:paraId="0E1481DC" w14:textId="77777777" w:rsidR="006E7788" w:rsidRDefault="006E7788" w:rsidP="006E7788">
            <w:pPr>
              <w:spacing w:after="240"/>
              <w:jc w:val="both"/>
              <w:rPr>
                <w:rFonts w:ascii="Arial" w:hAnsi="Arial" w:cs="Arial"/>
              </w:rPr>
            </w:pPr>
            <w:r>
              <w:rPr>
                <w:rFonts w:ascii="Arial" w:hAnsi="Arial" w:cs="Arial"/>
                <w:snapToGrid w:val="0"/>
              </w:rPr>
              <w:t xml:space="preserve">an </w:t>
            </w:r>
            <w:r>
              <w:rPr>
                <w:rFonts w:ascii="Arial" w:hAnsi="Arial" w:cs="Arial"/>
                <w:b/>
                <w:snapToGrid w:val="0"/>
              </w:rPr>
              <w:t>Embedded</w:t>
            </w:r>
            <w:r>
              <w:rPr>
                <w:rFonts w:ascii="Arial" w:hAnsi="Arial" w:cs="Arial"/>
                <w:snapToGrid w:val="0"/>
              </w:rPr>
              <w:t xml:space="preserve"> </w:t>
            </w:r>
            <w:r>
              <w:rPr>
                <w:rFonts w:ascii="Arial" w:hAnsi="Arial" w:cs="Arial"/>
                <w:b/>
                <w:snapToGrid w:val="0"/>
              </w:rPr>
              <w:t>Medium Power Station</w:t>
            </w:r>
            <w:r>
              <w:rPr>
                <w:rFonts w:ascii="Arial" w:hAnsi="Arial" w:cs="Arial"/>
                <w:snapToGrid w:val="0"/>
              </w:rPr>
              <w:t xml:space="preserve">  which is an </w:t>
            </w:r>
            <w:r>
              <w:rPr>
                <w:rFonts w:ascii="Arial" w:hAnsi="Arial" w:cs="Arial"/>
                <w:b/>
                <w:snapToGrid w:val="0"/>
              </w:rPr>
              <w:t>Exempt Power Station</w:t>
            </w:r>
            <w:r>
              <w:rPr>
                <w:rFonts w:ascii="Arial" w:hAnsi="Arial" w:cs="Arial"/>
                <w:snapToGrid w:val="0"/>
              </w:rPr>
              <w:t xml:space="preserve">, and does not intend to be the subject of a </w:t>
            </w:r>
            <w:r>
              <w:rPr>
                <w:rFonts w:ascii="Arial" w:hAnsi="Arial" w:cs="Arial"/>
                <w:b/>
                <w:snapToGrid w:val="0"/>
              </w:rPr>
              <w:t>Bilateral Agreement;</w:t>
            </w:r>
          </w:p>
        </w:tc>
      </w:tr>
      <w:tr w:rsidR="006E7788" w14:paraId="025FF6C7" w14:textId="77777777" w:rsidTr="00ED2860">
        <w:tc>
          <w:tcPr>
            <w:tcW w:w="3545" w:type="dxa"/>
            <w:shd w:val="clear" w:color="auto" w:fill="auto"/>
          </w:tcPr>
          <w:p w14:paraId="30B69663" w14:textId="77777777" w:rsidR="006E7788" w:rsidRDefault="006E7788" w:rsidP="006E7788">
            <w:pPr>
              <w:pStyle w:val="Heading1"/>
              <w:pageBreakBefore w:val="0"/>
              <w:numPr>
                <w:ilvl w:val="0"/>
                <w:numId w:val="19"/>
              </w:numPr>
              <w:spacing w:before="0"/>
              <w:ind w:left="0" w:firstLine="0"/>
              <w:jc w:val="left"/>
              <w:rPr>
                <w:rFonts w:ascii="Arial" w:hAnsi="Arial" w:cs="Arial"/>
                <w:bCs/>
                <w:sz w:val="24"/>
              </w:rPr>
            </w:pPr>
            <w:r>
              <w:rPr>
                <w:rFonts w:ascii="Arial" w:hAnsi="Arial" w:cs="Arial"/>
                <w:bCs/>
                <w:sz w:val="22"/>
              </w:rPr>
              <w:t>"Relevant Embedded Small Power Station"</w:t>
            </w:r>
          </w:p>
        </w:tc>
        <w:tc>
          <w:tcPr>
            <w:tcW w:w="6775" w:type="dxa"/>
          </w:tcPr>
          <w:p w14:paraId="67B41394" w14:textId="77777777" w:rsidR="006E7788" w:rsidRDefault="006E7788" w:rsidP="006E7788">
            <w:pPr>
              <w:spacing w:after="240"/>
              <w:jc w:val="both"/>
              <w:rPr>
                <w:rFonts w:ascii="Arial" w:hAnsi="Arial" w:cs="Arial"/>
                <w:snapToGrid w:val="0"/>
              </w:rPr>
            </w:pPr>
            <w:r>
              <w:rPr>
                <w:rFonts w:ascii="Arial" w:hAnsi="Arial" w:cs="Arial"/>
                <w:snapToGrid w:val="0"/>
              </w:rPr>
              <w:t xml:space="preserve">an </w:t>
            </w:r>
            <w:r>
              <w:rPr>
                <w:rFonts w:ascii="Arial" w:hAnsi="Arial" w:cs="Arial"/>
                <w:b/>
                <w:snapToGrid w:val="0"/>
              </w:rPr>
              <w:t>Embedded Small Power Station</w:t>
            </w:r>
            <w:r>
              <w:rPr>
                <w:rFonts w:ascii="Arial" w:hAnsi="Arial" w:cs="Arial"/>
                <w:snapToGrid w:val="0"/>
              </w:rPr>
              <w:t xml:space="preserve"> that the </w:t>
            </w:r>
            <w:r>
              <w:rPr>
                <w:rFonts w:ascii="Arial" w:hAnsi="Arial" w:cs="Arial"/>
                <w:b/>
                <w:snapToGrid w:val="0"/>
              </w:rPr>
              <w:t xml:space="preserve">User </w:t>
            </w:r>
            <w:r>
              <w:rPr>
                <w:rFonts w:ascii="Arial" w:hAnsi="Arial" w:cs="Arial"/>
                <w:snapToGrid w:val="0"/>
              </w:rPr>
              <w:t xml:space="preserve">who owns or operates the </w:t>
            </w:r>
            <w:r>
              <w:rPr>
                <w:rFonts w:ascii="Arial" w:hAnsi="Arial" w:cs="Arial"/>
                <w:b/>
                <w:snapToGrid w:val="0"/>
              </w:rPr>
              <w:t xml:space="preserve">Distribution System </w:t>
            </w:r>
            <w:r>
              <w:rPr>
                <w:rFonts w:ascii="Arial" w:hAnsi="Arial" w:cs="Arial"/>
                <w:snapToGrid w:val="0"/>
              </w:rPr>
              <w:t xml:space="preserve">to which the </w:t>
            </w:r>
            <w:r>
              <w:rPr>
                <w:rFonts w:ascii="Arial" w:hAnsi="Arial" w:cs="Arial"/>
                <w:b/>
                <w:snapToGrid w:val="0"/>
              </w:rPr>
              <w:t>Embedded Small Power Station</w:t>
            </w:r>
            <w:r>
              <w:rPr>
                <w:rFonts w:ascii="Arial" w:hAnsi="Arial" w:cs="Arial"/>
                <w:snapToGrid w:val="0"/>
              </w:rPr>
              <w:t xml:space="preserve"> intends to connect reasonably believes may have a significant system effect on the </w:t>
            </w:r>
            <w:r>
              <w:rPr>
                <w:rFonts w:ascii="Arial" w:hAnsi="Arial" w:cs="Arial"/>
                <w:b/>
                <w:snapToGrid w:val="0"/>
              </w:rPr>
              <w:t>National Electricity Transmission System</w:t>
            </w:r>
            <w:bookmarkStart w:id="140" w:name="_BPDCD_138"/>
            <w:r>
              <w:rPr>
                <w:rFonts w:ascii="Arial" w:hAnsi="Arial" w:cs="Arial"/>
                <w:strike/>
                <w:snapToGrid w:val="0"/>
                <w:color w:val="FF0000"/>
              </w:rPr>
              <w:t>.</w:t>
            </w:r>
            <w:r>
              <w:rPr>
                <w:rFonts w:ascii="Arial" w:hAnsi="Arial" w:cs="Arial"/>
                <w:snapToGrid w:val="0"/>
                <w:color w:val="0000FF"/>
                <w:u w:val="double"/>
              </w:rPr>
              <w:t>;</w:t>
            </w:r>
            <w:bookmarkEnd w:id="140"/>
          </w:p>
        </w:tc>
      </w:tr>
      <w:tr w:rsidR="006E7788" w14:paraId="29B539BC" w14:textId="77777777" w:rsidTr="00ED2860">
        <w:tc>
          <w:tcPr>
            <w:tcW w:w="3545" w:type="dxa"/>
            <w:shd w:val="clear" w:color="auto" w:fill="auto"/>
          </w:tcPr>
          <w:p w14:paraId="368AD3E3" w14:textId="77777777" w:rsidR="006E7788" w:rsidRDefault="006E7788" w:rsidP="006E7788">
            <w:pPr>
              <w:spacing w:after="240"/>
              <w:rPr>
                <w:rFonts w:ascii="Arial" w:hAnsi="Arial" w:cs="Arial"/>
                <w:b/>
                <w:bCs/>
                <w:i/>
              </w:rPr>
            </w:pPr>
            <w:r>
              <w:rPr>
                <w:rFonts w:ascii="Arial" w:hAnsi="Arial" w:cs="Arial"/>
                <w:b/>
                <w:bCs/>
              </w:rPr>
              <w:t>"Relevant Interruption"</w:t>
            </w:r>
          </w:p>
        </w:tc>
        <w:tc>
          <w:tcPr>
            <w:tcW w:w="6775" w:type="dxa"/>
          </w:tcPr>
          <w:p w14:paraId="06EF69A9" w14:textId="77777777" w:rsidR="006E7788" w:rsidRDefault="006E7788" w:rsidP="006E7788">
            <w:pPr>
              <w:spacing w:after="240"/>
              <w:jc w:val="both"/>
              <w:rPr>
                <w:rFonts w:ascii="Arial" w:hAnsi="Arial" w:cs="Arial"/>
                <w:snapToGrid w:val="0"/>
              </w:rPr>
            </w:pPr>
            <w:r>
              <w:rPr>
                <w:rFonts w:ascii="Arial" w:hAnsi="Arial" w:cs="Arial"/>
              </w:rPr>
              <w:t xml:space="preserve">an </w:t>
            </w:r>
            <w:r>
              <w:rPr>
                <w:rFonts w:ascii="Arial" w:hAnsi="Arial" w:cs="Arial"/>
                <w:b/>
              </w:rPr>
              <w:t>Interruption</w:t>
            </w:r>
            <w:r>
              <w:rPr>
                <w:rFonts w:ascii="Arial" w:hAnsi="Arial" w:cs="Arial"/>
              </w:rPr>
              <w:t xml:space="preserve"> other than an </w:t>
            </w:r>
            <w:r>
              <w:rPr>
                <w:rFonts w:ascii="Arial" w:hAnsi="Arial" w:cs="Arial"/>
                <w:b/>
              </w:rPr>
              <w:t>Allowed Interruption</w:t>
            </w:r>
            <w:r>
              <w:rPr>
                <w:rFonts w:ascii="Arial" w:hAnsi="Arial" w:cs="Arial"/>
              </w:rPr>
              <w:t>;</w:t>
            </w:r>
          </w:p>
        </w:tc>
      </w:tr>
      <w:tr w:rsidR="006E7788" w14:paraId="2FF04478" w14:textId="77777777" w:rsidTr="00ED2860">
        <w:tblPrEx>
          <w:tblCellMar>
            <w:left w:w="108" w:type="dxa"/>
            <w:right w:w="108" w:type="dxa"/>
          </w:tblCellMar>
        </w:tblPrEx>
        <w:tc>
          <w:tcPr>
            <w:tcW w:w="3545" w:type="dxa"/>
            <w:shd w:val="clear" w:color="auto" w:fill="auto"/>
          </w:tcPr>
          <w:p w14:paraId="2874A3C3"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rPr>
              <w:t>Relevant Offshore Agreement</w:t>
            </w:r>
            <w:r>
              <w:rPr>
                <w:rFonts w:ascii="Arial" w:hAnsi="Arial" w:cs="Arial"/>
              </w:rPr>
              <w:t>”</w:t>
            </w:r>
          </w:p>
        </w:tc>
        <w:tc>
          <w:tcPr>
            <w:tcW w:w="6775" w:type="dxa"/>
            <w:shd w:val="clear" w:color="auto" w:fill="auto"/>
          </w:tcPr>
          <w:p w14:paraId="1DBB27BD" w14:textId="77777777" w:rsidR="006E7788" w:rsidRDefault="006E7788" w:rsidP="006E7788">
            <w:pPr>
              <w:pStyle w:val="BodyText"/>
              <w:tabs>
                <w:tab w:val="center" w:pos="4513"/>
              </w:tabs>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3035D98" w14:textId="77777777" w:rsidTr="00ED2860">
        <w:tblPrEx>
          <w:tblCellMar>
            <w:left w:w="108" w:type="dxa"/>
            <w:right w:w="108" w:type="dxa"/>
          </w:tblCellMar>
        </w:tblPrEx>
        <w:tc>
          <w:tcPr>
            <w:tcW w:w="3545" w:type="dxa"/>
            <w:shd w:val="clear" w:color="auto" w:fill="auto"/>
          </w:tcPr>
          <w:p w14:paraId="2F7F7C06" w14:textId="77777777" w:rsidR="006E7788" w:rsidRDefault="006E7788" w:rsidP="006E7788">
            <w:pPr>
              <w:pStyle w:val="BodyText"/>
              <w:tabs>
                <w:tab w:val="center" w:pos="4513"/>
              </w:tabs>
              <w:rPr>
                <w:rFonts w:ascii="Arial" w:hAnsi="Arial" w:cs="Arial"/>
              </w:rPr>
            </w:pPr>
            <w:r>
              <w:rPr>
                <w:rFonts w:ascii="Arial" w:hAnsi="Arial" w:cs="Arial"/>
              </w:rPr>
              <w:t>“</w:t>
            </w:r>
            <w:r>
              <w:rPr>
                <w:rFonts w:ascii="Arial" w:hAnsi="Arial" w:cs="Arial"/>
                <w:b/>
                <w:bCs/>
              </w:rPr>
              <w:t>Relevant Party</w:t>
            </w:r>
            <w:r>
              <w:rPr>
                <w:rFonts w:ascii="Arial" w:hAnsi="Arial" w:cs="Arial"/>
              </w:rPr>
              <w:t>”</w:t>
            </w:r>
          </w:p>
        </w:tc>
        <w:tc>
          <w:tcPr>
            <w:tcW w:w="6775" w:type="dxa"/>
            <w:shd w:val="clear" w:color="auto" w:fill="auto"/>
          </w:tcPr>
          <w:p w14:paraId="48C5B025" w14:textId="77777777" w:rsidR="006E7788" w:rsidRDefault="006E7788" w:rsidP="006E7788">
            <w:pPr>
              <w:pStyle w:val="BodyText"/>
              <w:tabs>
                <w:tab w:val="center" w:pos="4513"/>
              </w:tabs>
              <w:jc w:val="both"/>
              <w:rPr>
                <w:rFonts w:ascii="Arial" w:hAnsi="Arial" w:cs="Arial"/>
              </w:rPr>
            </w:pPr>
            <w:r>
              <w:rPr>
                <w:rFonts w:ascii="Arial" w:hAnsi="Arial" w:cs="Arial"/>
              </w:rPr>
              <w:t>as defined in Paragraph 8.16.10(a);</w:t>
            </w:r>
          </w:p>
        </w:tc>
      </w:tr>
      <w:tr w:rsidR="006E7788" w14:paraId="784CEC83" w14:textId="77777777" w:rsidTr="00ED2860">
        <w:tc>
          <w:tcPr>
            <w:tcW w:w="3545" w:type="dxa"/>
            <w:shd w:val="clear" w:color="auto" w:fill="auto"/>
          </w:tcPr>
          <w:p w14:paraId="132A8E7A" w14:textId="77777777" w:rsidR="006E7788" w:rsidRDefault="006E7788" w:rsidP="006E7788">
            <w:pPr>
              <w:pStyle w:val="BodyText"/>
              <w:rPr>
                <w:rFonts w:ascii="Arial" w:hAnsi="Arial" w:cs="Arial"/>
                <w:b/>
                <w:bCs/>
              </w:rPr>
            </w:pPr>
            <w:r>
              <w:rPr>
                <w:rFonts w:ascii="Arial" w:hAnsi="Arial" w:cs="Arial"/>
                <w:b/>
                <w:bCs/>
              </w:rPr>
              <w:t>"Relevant Transmission Licensee"</w:t>
            </w:r>
          </w:p>
        </w:tc>
        <w:tc>
          <w:tcPr>
            <w:tcW w:w="6775" w:type="dxa"/>
          </w:tcPr>
          <w:p w14:paraId="62A89444" w14:textId="77777777" w:rsidR="006E7788" w:rsidRDefault="006E7788" w:rsidP="006E7788">
            <w:pPr>
              <w:pStyle w:val="BodyText"/>
              <w:jc w:val="both"/>
              <w:rPr>
                <w:rFonts w:ascii="Arial" w:hAnsi="Arial" w:cs="Arial"/>
              </w:rPr>
            </w:pPr>
            <w:r>
              <w:rPr>
                <w:rFonts w:ascii="Arial" w:hAnsi="Arial" w:cs="Arial"/>
              </w:rPr>
              <w:t>means in respect of the</w:t>
            </w:r>
            <w:r w:rsidRPr="00CE24D1">
              <w:rPr>
                <w:rFonts w:ascii="Arial" w:hAnsi="Arial" w:cs="Arial"/>
                <w:b/>
              </w:rPr>
              <w:t xml:space="preserve"> Onshore Transmission System</w:t>
            </w:r>
            <w:r>
              <w:rPr>
                <w:rFonts w:ascii="Arial" w:hAnsi="Arial" w:cs="Arial"/>
                <w:b/>
              </w:rPr>
              <w:t xml:space="preserve"> </w:t>
            </w:r>
            <w:r w:rsidRPr="00CE24D1">
              <w:rPr>
                <w:rFonts w:ascii="Arial" w:hAnsi="Arial" w:cs="Arial"/>
              </w:rPr>
              <w:t>each</w:t>
            </w:r>
            <w:r>
              <w:rPr>
                <w:rFonts w:ascii="Arial" w:hAnsi="Arial" w:cs="Arial"/>
                <w:b/>
              </w:rPr>
              <w:t xml:space="preserve"> Onshore Transmission Licensee </w:t>
            </w:r>
            <w:r w:rsidRPr="00CE24D1">
              <w:rPr>
                <w:rFonts w:ascii="Arial" w:hAnsi="Arial" w:cs="Arial"/>
              </w:rPr>
              <w:t>in</w:t>
            </w:r>
            <w:r>
              <w:rPr>
                <w:rFonts w:ascii="Arial" w:hAnsi="Arial" w:cs="Arial"/>
              </w:rPr>
              <w:t xml:space="preserve"> respect of its part of the </w:t>
            </w:r>
            <w:r w:rsidRPr="00CE24D1">
              <w:rPr>
                <w:rFonts w:ascii="Arial" w:hAnsi="Arial" w:cs="Arial"/>
                <w:b/>
              </w:rPr>
              <w:t xml:space="preserve">Onshore Transmission System </w:t>
            </w:r>
            <w:r>
              <w:rPr>
                <w:rFonts w:ascii="Arial" w:hAnsi="Arial" w:cs="Arial"/>
              </w:rPr>
              <w:t xml:space="preserve">and </w:t>
            </w:r>
            <w:r>
              <w:rPr>
                <w:rFonts w:ascii="Arial" w:hAnsi="Arial" w:cs="Arial"/>
                <w:lang w:eastAsia="en-GB"/>
              </w:rPr>
              <w:t>in respect of each Offshore Transmission System the Offshore Transmission Licensee for that Offshore Transmission System</w:t>
            </w:r>
            <w:r>
              <w:rPr>
                <w:rFonts w:ascii="Arial" w:hAnsi="Arial" w:cs="Arial"/>
              </w:rPr>
              <w:t xml:space="preserve">;  </w:t>
            </w:r>
          </w:p>
        </w:tc>
      </w:tr>
      <w:tr w:rsidR="006E7788" w14:paraId="18DDED2A" w14:textId="77777777" w:rsidTr="00ED2860">
        <w:tc>
          <w:tcPr>
            <w:tcW w:w="3545" w:type="dxa"/>
            <w:shd w:val="clear" w:color="auto" w:fill="auto"/>
          </w:tcPr>
          <w:p w14:paraId="3A1A4870" w14:textId="77777777" w:rsidR="006E7788" w:rsidRDefault="006E7788" w:rsidP="006E7788">
            <w:pPr>
              <w:pStyle w:val="BodyText"/>
              <w:rPr>
                <w:rFonts w:ascii="Arial" w:hAnsi="Arial" w:cs="Arial"/>
                <w:b/>
                <w:bCs/>
              </w:rPr>
            </w:pPr>
            <w:r>
              <w:rPr>
                <w:rFonts w:ascii="Arial" w:hAnsi="Arial" w:cs="Arial"/>
                <w:b/>
                <w:bCs/>
              </w:rPr>
              <w:t>"Remote Transmission Assets"</w:t>
            </w:r>
          </w:p>
        </w:tc>
        <w:tc>
          <w:tcPr>
            <w:tcW w:w="6775" w:type="dxa"/>
          </w:tcPr>
          <w:p w14:paraId="1D59CB6E" w14:textId="77777777" w:rsidR="006E7788" w:rsidRDefault="006E7788" w:rsidP="006E7788">
            <w:pPr>
              <w:pStyle w:val="BodyText"/>
              <w:jc w:val="both"/>
              <w:rPr>
                <w:rFonts w:ascii="Arial" w:hAnsi="Arial" w:cs="Arial"/>
              </w:rPr>
            </w:pPr>
            <w:r>
              <w:rPr>
                <w:rFonts w:ascii="Arial" w:hAnsi="Arial" w:cs="Arial"/>
              </w:rPr>
              <w:t xml:space="preserve">any </w:t>
            </w:r>
            <w:r>
              <w:rPr>
                <w:rFonts w:ascii="Arial" w:hAnsi="Arial" w:cs="Arial"/>
                <w:b/>
              </w:rPr>
              <w:t>Plant</w:t>
            </w:r>
            <w:r>
              <w:rPr>
                <w:rFonts w:ascii="Arial" w:hAnsi="Arial" w:cs="Arial"/>
              </w:rPr>
              <w:t xml:space="preserve"> and </w:t>
            </w:r>
            <w:r>
              <w:rPr>
                <w:rFonts w:ascii="Arial" w:hAnsi="Arial" w:cs="Arial"/>
                <w:b/>
              </w:rPr>
              <w:t>Apparatus</w:t>
            </w:r>
            <w:r>
              <w:rPr>
                <w:rFonts w:ascii="Arial" w:hAnsi="Arial" w:cs="Arial"/>
              </w:rPr>
              <w:t xml:space="preserve"> or meters owned by </w:t>
            </w:r>
            <w:r>
              <w:rPr>
                <w:rFonts w:ascii="Arial" w:hAnsi="Arial" w:cs="Arial"/>
                <w:b/>
                <w:bCs/>
              </w:rPr>
              <w:t>NGET</w:t>
            </w:r>
            <w:r>
              <w:rPr>
                <w:rFonts w:ascii="Arial" w:hAnsi="Arial" w:cs="Arial"/>
              </w:rPr>
              <w:t xml:space="preserve"> which (a) are embedded in a </w:t>
            </w:r>
            <w:r>
              <w:rPr>
                <w:rFonts w:ascii="Arial" w:hAnsi="Arial" w:cs="Arial"/>
                <w:b/>
              </w:rPr>
              <w:t>Distribution System</w:t>
            </w:r>
            <w:r>
              <w:rPr>
                <w:rFonts w:ascii="Arial" w:hAnsi="Arial" w:cs="Arial"/>
              </w:rPr>
              <w:t xml:space="preserve"> or a </w:t>
            </w:r>
            <w:r>
              <w:rPr>
                <w:rFonts w:ascii="Arial" w:hAnsi="Arial" w:cs="Arial"/>
                <w:b/>
              </w:rPr>
              <w:t>User System</w:t>
            </w:r>
            <w:r>
              <w:rPr>
                <w:rFonts w:ascii="Arial" w:hAnsi="Arial" w:cs="Arial"/>
              </w:rPr>
              <w:t xml:space="preserve"> and which are not directly connected by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owned by </w:t>
            </w:r>
            <w:r>
              <w:rPr>
                <w:rFonts w:ascii="Arial" w:hAnsi="Arial" w:cs="Arial"/>
                <w:b/>
                <w:bCs/>
              </w:rPr>
              <w:t>NGET</w:t>
            </w:r>
            <w:r>
              <w:rPr>
                <w:rFonts w:ascii="Arial" w:hAnsi="Arial" w:cs="Arial"/>
              </w:rPr>
              <w:t xml:space="preserve"> to a </w:t>
            </w:r>
            <w:r>
              <w:rPr>
                <w:rFonts w:ascii="Arial" w:hAnsi="Arial" w:cs="Arial"/>
                <w:b/>
              </w:rPr>
              <w:t>sub-station</w:t>
            </w:r>
            <w:r>
              <w:rPr>
                <w:rFonts w:ascii="Arial" w:hAnsi="Arial" w:cs="Arial"/>
              </w:rPr>
              <w:t xml:space="preserve"> owned by </w:t>
            </w:r>
            <w:r>
              <w:rPr>
                <w:rFonts w:ascii="Arial" w:hAnsi="Arial" w:cs="Arial"/>
                <w:b/>
                <w:bCs/>
              </w:rPr>
              <w:t xml:space="preserve">NGET </w:t>
            </w:r>
            <w:r>
              <w:rPr>
                <w:rFonts w:ascii="Arial" w:hAnsi="Arial" w:cs="Arial"/>
              </w:rPr>
              <w:t xml:space="preserve">and (b) are by agreement between </w:t>
            </w:r>
            <w:r>
              <w:rPr>
                <w:rFonts w:ascii="Arial" w:hAnsi="Arial" w:cs="Arial"/>
                <w:b/>
                <w:bCs/>
              </w:rPr>
              <w:t xml:space="preserve">NGET </w:t>
            </w:r>
            <w:r>
              <w:rPr>
                <w:rFonts w:ascii="Arial" w:hAnsi="Arial" w:cs="Arial"/>
              </w:rPr>
              <w:t xml:space="preserve">and such </w:t>
            </w:r>
            <w:r>
              <w:rPr>
                <w:rFonts w:ascii="Arial" w:hAnsi="Arial" w:cs="Arial"/>
                <w:b/>
              </w:rPr>
              <w:t xml:space="preserve">Public Distribution System Operator </w:t>
            </w:r>
            <w:r>
              <w:rPr>
                <w:rFonts w:ascii="Arial" w:hAnsi="Arial" w:cs="Arial"/>
              </w:rPr>
              <w:t xml:space="preserve">or </w:t>
            </w:r>
            <w:r>
              <w:rPr>
                <w:rFonts w:ascii="Arial" w:hAnsi="Arial" w:cs="Arial"/>
                <w:b/>
              </w:rPr>
              <w:t>User</w:t>
            </w:r>
            <w:r>
              <w:rPr>
                <w:rFonts w:ascii="Arial" w:hAnsi="Arial" w:cs="Arial"/>
              </w:rPr>
              <w:t xml:space="preserve"> under the direction and control of such </w:t>
            </w:r>
            <w:r>
              <w:rPr>
                <w:rFonts w:ascii="Arial" w:hAnsi="Arial" w:cs="Arial"/>
                <w:b/>
              </w:rPr>
              <w:t>Public Distribution System Operator</w:t>
            </w:r>
            <w:r>
              <w:rPr>
                <w:rFonts w:ascii="Arial" w:hAnsi="Arial" w:cs="Arial"/>
              </w:rPr>
              <w:t xml:space="preserve"> or </w:t>
            </w:r>
            <w:r>
              <w:rPr>
                <w:rFonts w:ascii="Arial" w:hAnsi="Arial" w:cs="Arial"/>
                <w:b/>
              </w:rPr>
              <w:t>User</w:t>
            </w:r>
            <w:r>
              <w:rPr>
                <w:rFonts w:ascii="Arial" w:hAnsi="Arial" w:cs="Arial"/>
              </w:rPr>
              <w:t>;</w:t>
            </w:r>
            <w:r>
              <w:rPr>
                <w:rFonts w:ascii="Arial" w:hAnsi="Arial" w:cs="Arial"/>
                <w:i/>
              </w:rPr>
              <w:t xml:space="preserve"> </w:t>
            </w:r>
          </w:p>
        </w:tc>
      </w:tr>
      <w:tr w:rsidR="006E7788" w14:paraId="0F446128" w14:textId="77777777" w:rsidTr="00ED2860">
        <w:tc>
          <w:tcPr>
            <w:tcW w:w="3545" w:type="dxa"/>
            <w:shd w:val="clear" w:color="auto" w:fill="auto"/>
          </w:tcPr>
          <w:p w14:paraId="14E03290" w14:textId="77777777" w:rsidR="006E7788" w:rsidRDefault="006E7788" w:rsidP="006E7788">
            <w:pPr>
              <w:pStyle w:val="BodyText"/>
              <w:rPr>
                <w:rFonts w:ascii="Arial" w:hAnsi="Arial" w:cs="Arial"/>
                <w:b/>
                <w:bCs/>
              </w:rPr>
            </w:pPr>
            <w:r>
              <w:rPr>
                <w:rFonts w:ascii="Arial" w:hAnsi="Arial" w:cs="Arial"/>
                <w:b/>
                <w:bCs/>
              </w:rPr>
              <w:t>"Replacement Period"</w:t>
            </w:r>
          </w:p>
        </w:tc>
        <w:tc>
          <w:tcPr>
            <w:tcW w:w="6775" w:type="dxa"/>
          </w:tcPr>
          <w:p w14:paraId="78006AAB" w14:textId="77777777" w:rsidR="006E7788" w:rsidRDefault="006E7788" w:rsidP="006E7788">
            <w:pPr>
              <w:pStyle w:val="BodyText"/>
              <w:jc w:val="both"/>
              <w:rPr>
                <w:rFonts w:ascii="Arial" w:hAnsi="Arial" w:cs="Arial"/>
              </w:rPr>
            </w:pPr>
            <w:r>
              <w:rPr>
                <w:rFonts w:ascii="Arial" w:hAnsi="Arial" w:cs="Arial"/>
              </w:rPr>
              <w:t xml:space="preserve">in relation to a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the period commencing on the date on which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is or was originally </w:t>
            </w:r>
            <w:r>
              <w:rPr>
                <w:rFonts w:ascii="Arial" w:hAnsi="Arial" w:cs="Arial"/>
                <w:b/>
              </w:rPr>
              <w:t>Commissioned</w:t>
            </w:r>
            <w:r>
              <w:rPr>
                <w:rFonts w:ascii="Arial" w:hAnsi="Arial" w:cs="Arial"/>
              </w:rPr>
              <w:t xml:space="preserve">, after which it is assumed for accounting purposes such </w:t>
            </w:r>
            <w:r>
              <w:rPr>
                <w:rFonts w:ascii="Arial" w:hAnsi="Arial" w:cs="Arial"/>
                <w:b/>
              </w:rPr>
              <w:t>Transmission</w:t>
            </w:r>
            <w:r>
              <w:rPr>
                <w:rFonts w:ascii="Arial" w:hAnsi="Arial" w:cs="Arial"/>
              </w:rPr>
              <w:t xml:space="preserve"> </w:t>
            </w:r>
            <w:r>
              <w:rPr>
                <w:rFonts w:ascii="Arial" w:hAnsi="Arial" w:cs="Arial"/>
                <w:b/>
              </w:rPr>
              <w:t>Connection</w:t>
            </w:r>
            <w:r>
              <w:rPr>
                <w:rFonts w:ascii="Arial" w:hAnsi="Arial" w:cs="Arial"/>
              </w:rPr>
              <w:t xml:space="preserve"> </w:t>
            </w:r>
            <w:r>
              <w:rPr>
                <w:rFonts w:ascii="Arial" w:hAnsi="Arial" w:cs="Arial"/>
                <w:b/>
              </w:rPr>
              <w:t>Asset</w:t>
            </w:r>
            <w:r>
              <w:rPr>
                <w:rFonts w:ascii="Arial" w:hAnsi="Arial" w:cs="Arial"/>
              </w:rPr>
              <w:t xml:space="preserve"> will need to be replaced, which shall be 40 years except </w:t>
            </w:r>
          </w:p>
          <w:p w14:paraId="43091057" w14:textId="77777777" w:rsidR="006E7788" w:rsidRDefault="006E7788" w:rsidP="006E7788">
            <w:pPr>
              <w:pStyle w:val="BodyText"/>
              <w:tabs>
                <w:tab w:val="left" w:pos="697"/>
              </w:tabs>
              <w:ind w:left="697" w:hanging="697"/>
              <w:jc w:val="both"/>
              <w:rPr>
                <w:rFonts w:ascii="Arial" w:hAnsi="Arial" w:cs="Arial"/>
              </w:rPr>
            </w:pPr>
            <w:r>
              <w:rPr>
                <w:rFonts w:ascii="Arial" w:hAnsi="Arial" w:cs="Arial"/>
              </w:rPr>
              <w:t>(a)</w:t>
            </w:r>
            <w:r>
              <w:rPr>
                <w:rFonts w:ascii="Arial" w:hAnsi="Arial" w:cs="Arial"/>
              </w:rPr>
              <w:tab/>
              <w:t xml:space="preserve">in the case of </w:t>
            </w:r>
            <w:r>
              <w:rPr>
                <w:rFonts w:ascii="Arial" w:hAnsi="Arial" w:cs="Arial"/>
                <w:b/>
              </w:rPr>
              <w:t>Transmission Connection Assets</w:t>
            </w:r>
            <w:r>
              <w:rPr>
                <w:rFonts w:ascii="Arial" w:hAnsi="Arial" w:cs="Arial"/>
              </w:rPr>
              <w:t xml:space="preserve"> located </w:t>
            </w:r>
            <w:r>
              <w:rPr>
                <w:rFonts w:ascii="Arial" w:hAnsi="Arial" w:cs="Arial"/>
                <w:b/>
              </w:rPr>
              <w:t>Offshore</w:t>
            </w:r>
            <w:r>
              <w:rPr>
                <w:rFonts w:ascii="Arial" w:hAnsi="Arial" w:cs="Arial"/>
              </w:rPr>
              <w:t xml:space="preserve"> where it shall be 20 years, or </w:t>
            </w:r>
          </w:p>
          <w:p w14:paraId="4DC4BAF0" w14:textId="77777777" w:rsidR="006E7788" w:rsidRDefault="006E7788" w:rsidP="006E7788">
            <w:pPr>
              <w:pStyle w:val="BodyText"/>
              <w:ind w:left="2" w:hanging="709"/>
              <w:jc w:val="both"/>
              <w:rPr>
                <w:rFonts w:ascii="Arial" w:hAnsi="Arial" w:cs="Arial"/>
                <w:i/>
              </w:rPr>
            </w:pPr>
            <w:r>
              <w:rPr>
                <w:rFonts w:ascii="Arial" w:hAnsi="Arial" w:cs="Arial"/>
              </w:rPr>
              <w:t>(b)</w:t>
            </w:r>
            <w:r>
              <w:rPr>
                <w:rFonts w:ascii="Arial" w:hAnsi="Arial" w:cs="Arial"/>
              </w:rPr>
              <w:tab/>
              <w:t xml:space="preserve">unless otherwise agreed between the </w:t>
            </w:r>
            <w:r>
              <w:rPr>
                <w:rFonts w:ascii="Arial" w:hAnsi="Arial" w:cs="Arial"/>
                <w:b/>
              </w:rPr>
              <w:t>CUSC Parties</w:t>
            </w:r>
            <w:r>
              <w:rPr>
                <w:rFonts w:ascii="Arial" w:hAnsi="Arial" w:cs="Arial"/>
              </w:rPr>
              <w:t xml:space="preserve"> to a </w:t>
            </w:r>
            <w:r>
              <w:rPr>
                <w:rFonts w:ascii="Arial" w:hAnsi="Arial" w:cs="Arial"/>
                <w:b/>
              </w:rPr>
              <w:t>Bilateral Agreement</w:t>
            </w:r>
            <w:r>
              <w:rPr>
                <w:rFonts w:ascii="Arial" w:hAnsi="Arial" w:cs="Arial"/>
              </w:rPr>
              <w:t xml:space="preserve"> and recorded in the relevant </w:t>
            </w:r>
            <w:r>
              <w:rPr>
                <w:rFonts w:ascii="Arial" w:hAnsi="Arial" w:cs="Arial"/>
                <w:b/>
              </w:rPr>
              <w:t>Bilateral Agreement</w:t>
            </w:r>
            <w:r>
              <w:rPr>
                <w:rFonts w:ascii="Arial" w:hAnsi="Arial" w:cs="Arial"/>
              </w:rPr>
              <w:t>;</w:t>
            </w:r>
          </w:p>
        </w:tc>
      </w:tr>
      <w:tr w:rsidR="006E7788" w14:paraId="3031CDAB" w14:textId="77777777" w:rsidTr="00ED2860">
        <w:tc>
          <w:tcPr>
            <w:tcW w:w="3545" w:type="dxa"/>
            <w:shd w:val="clear" w:color="auto" w:fill="auto"/>
          </w:tcPr>
          <w:p w14:paraId="4D4FF873" w14:textId="77777777" w:rsidR="006E7788" w:rsidRDefault="006E7788" w:rsidP="006E7788">
            <w:pPr>
              <w:pStyle w:val="BodyText"/>
              <w:rPr>
                <w:rFonts w:ascii="Arial" w:hAnsi="Arial" w:cs="Arial"/>
                <w:b/>
                <w:bCs/>
              </w:rPr>
            </w:pPr>
            <w:r>
              <w:rPr>
                <w:rFonts w:ascii="Arial" w:hAnsi="Arial" w:cs="Arial"/>
                <w:b/>
                <w:bCs/>
              </w:rPr>
              <w:t>"Reported Period(s) of Increase"</w:t>
            </w:r>
          </w:p>
        </w:tc>
        <w:tc>
          <w:tcPr>
            <w:tcW w:w="6775" w:type="dxa"/>
          </w:tcPr>
          <w:p w14:paraId="0FFB211B" w14:textId="0B949D73" w:rsidR="006E7788" w:rsidRDefault="006E7788" w:rsidP="006E7788">
            <w:pPr>
              <w:pStyle w:val="BodyText"/>
              <w:jc w:val="both"/>
              <w:rPr>
                <w:rFonts w:ascii="Arial" w:hAnsi="Arial" w:cs="Arial"/>
              </w:rPr>
            </w:pPr>
            <w:r>
              <w:rPr>
                <w:rFonts w:ascii="Arial" w:hAnsi="Arial" w:cs="Arial"/>
              </w:rPr>
              <w:t xml:space="preserve">the period of time during which a </w:t>
            </w:r>
            <w:r>
              <w:rPr>
                <w:rFonts w:ascii="Arial" w:hAnsi="Arial" w:cs="Arial"/>
                <w:b/>
              </w:rPr>
              <w:t xml:space="preserve">User’s Demand </w:t>
            </w:r>
            <w:r w:rsidR="00A414FC" w:rsidRPr="008C19D0">
              <w:rPr>
                <w:rFonts w:ascii="Arial" w:hAnsi="Arial" w:cs="Arial"/>
                <w:bCs/>
              </w:rPr>
              <w:t>and/or</w:t>
            </w:r>
            <w:r w:rsidR="008C19D0">
              <w:rPr>
                <w:rFonts w:ascii="Arial" w:hAnsi="Arial" w:cs="Arial"/>
                <w:b/>
              </w:rPr>
              <w:t xml:space="preserve"> </w:t>
            </w:r>
            <w:r w:rsidR="008C19D0">
              <w:rPr>
                <w:rFonts w:ascii="Arial" w:hAnsi="Arial" w:cs="Arial"/>
                <w:b/>
                <w:bCs/>
              </w:rPr>
              <w:t xml:space="preserve">FDSC </w:t>
            </w:r>
            <w:r w:rsidR="008C19D0">
              <w:rPr>
                <w:rFonts w:ascii="Arial" w:hAnsi="Arial" w:cs="Arial"/>
              </w:rPr>
              <w:t xml:space="preserve">and/or </w:t>
            </w:r>
            <w:r w:rsidR="008C19D0">
              <w:rPr>
                <w:rFonts w:ascii="Arial" w:hAnsi="Arial" w:cs="Arial"/>
                <w:b/>
                <w:bCs/>
              </w:rPr>
              <w:t xml:space="preserve">Unmetered Supply </w:t>
            </w:r>
            <w:r w:rsidR="00F15756">
              <w:rPr>
                <w:rFonts w:ascii="Arial" w:hAnsi="Arial" w:cs="Arial"/>
                <w:b/>
                <w:bCs/>
              </w:rPr>
              <w:t xml:space="preserve">Volume </w:t>
            </w:r>
            <w:r>
              <w:rPr>
                <w:rFonts w:ascii="Arial" w:hAnsi="Arial" w:cs="Arial"/>
              </w:rPr>
              <w:t xml:space="preserve">increased not being more than </w:t>
            </w:r>
            <w:r>
              <w:rPr>
                <w:rFonts w:ascii="Arial" w:hAnsi="Arial" w:cs="Arial"/>
              </w:rPr>
              <w:lastRenderedPageBreak/>
              <w:t xml:space="preserve">20 </w:t>
            </w:r>
            <w:r>
              <w:rPr>
                <w:rFonts w:ascii="Arial" w:hAnsi="Arial" w:cs="Arial"/>
                <w:b/>
              </w:rPr>
              <w:t>Business Days</w:t>
            </w:r>
            <w:r>
              <w:rPr>
                <w:rFonts w:ascii="Arial" w:hAnsi="Arial" w:cs="Arial"/>
              </w:rPr>
              <w:t xml:space="preserve">, as notified to </w:t>
            </w:r>
            <w:r>
              <w:rPr>
                <w:rFonts w:ascii="Arial" w:hAnsi="Arial" w:cs="Arial"/>
                <w:b/>
              </w:rPr>
              <w:t>The Company</w:t>
            </w:r>
            <w:r>
              <w:rPr>
                <w:rFonts w:ascii="Arial" w:hAnsi="Arial" w:cs="Arial"/>
              </w:rPr>
              <w:t xml:space="preserve"> under paragraph 3.2</w:t>
            </w:r>
            <w:r w:rsidR="001C2C3A">
              <w:rPr>
                <w:rFonts w:ascii="Arial" w:hAnsi="Arial" w:cs="Arial"/>
              </w:rPr>
              <w:t>3</w:t>
            </w:r>
            <w:r>
              <w:rPr>
                <w:rFonts w:ascii="Arial" w:hAnsi="Arial" w:cs="Arial"/>
              </w:rPr>
              <w:t>.7</w:t>
            </w:r>
            <w:r w:rsidR="001C2C3A">
              <w:rPr>
                <w:rFonts w:ascii="Arial" w:hAnsi="Arial" w:cs="Arial"/>
              </w:rPr>
              <w:t>,</w:t>
            </w:r>
            <w:r>
              <w:rPr>
                <w:rFonts w:ascii="Arial" w:hAnsi="Arial" w:cs="Arial"/>
              </w:rPr>
              <w:t xml:space="preserve"> </w:t>
            </w:r>
            <w:r w:rsidR="001C2C3A">
              <w:rPr>
                <w:rFonts w:ascii="Arial" w:hAnsi="Arial" w:cs="Arial"/>
              </w:rPr>
              <w:t>pa</w:t>
            </w:r>
            <w:r>
              <w:rPr>
                <w:rFonts w:ascii="Arial" w:hAnsi="Arial" w:cs="Arial"/>
              </w:rPr>
              <w:t>ragraph 3.2</w:t>
            </w:r>
            <w:r w:rsidR="00332DB7">
              <w:rPr>
                <w:rFonts w:ascii="Arial" w:hAnsi="Arial" w:cs="Arial"/>
              </w:rPr>
              <w:t>3</w:t>
            </w:r>
            <w:r>
              <w:rPr>
                <w:rFonts w:ascii="Arial" w:hAnsi="Arial" w:cs="Arial"/>
              </w:rPr>
              <w:t>.8</w:t>
            </w:r>
            <w:r w:rsidR="00332DB7">
              <w:rPr>
                <w:rFonts w:ascii="Arial" w:hAnsi="Arial" w:cs="Arial"/>
                <w:color w:val="0000FF"/>
              </w:rPr>
              <w:t xml:space="preserve"> </w:t>
            </w:r>
            <w:r w:rsidR="00332DB7" w:rsidRPr="00332DB7">
              <w:rPr>
                <w:rFonts w:ascii="Arial" w:hAnsi="Arial" w:cs="Arial"/>
              </w:rPr>
              <w:t>or paragraph 3.23.8A</w:t>
            </w:r>
          </w:p>
        </w:tc>
      </w:tr>
      <w:tr w:rsidR="006E7788" w14:paraId="3B92A012" w14:textId="77777777" w:rsidTr="00ED2860">
        <w:tc>
          <w:tcPr>
            <w:tcW w:w="3545" w:type="dxa"/>
            <w:shd w:val="clear" w:color="auto" w:fill="auto"/>
          </w:tcPr>
          <w:p w14:paraId="01ABF031" w14:textId="77777777" w:rsidR="006E7788" w:rsidRDefault="006E7788" w:rsidP="006E7788">
            <w:pPr>
              <w:pStyle w:val="BodyText"/>
              <w:rPr>
                <w:rFonts w:ascii="Arial" w:hAnsi="Arial" w:cs="Arial"/>
                <w:b/>
                <w:bCs/>
              </w:rPr>
            </w:pPr>
            <w:r>
              <w:rPr>
                <w:rFonts w:ascii="Arial" w:hAnsi="Arial" w:cs="Arial"/>
                <w:b/>
                <w:bCs/>
                <w:snapToGrid w:val="0"/>
              </w:rPr>
              <w:lastRenderedPageBreak/>
              <w:t>"Request for a Statement of Works"</w:t>
            </w:r>
          </w:p>
        </w:tc>
        <w:tc>
          <w:tcPr>
            <w:tcW w:w="6775" w:type="dxa"/>
          </w:tcPr>
          <w:p w14:paraId="3C2A3DD3" w14:textId="355ED5D4" w:rsidR="006E7788" w:rsidRDefault="006E7788" w:rsidP="006E7788">
            <w:pPr>
              <w:pStyle w:val="BodyText"/>
              <w:jc w:val="both"/>
              <w:rPr>
                <w:rFonts w:ascii="Arial" w:hAnsi="Arial" w:cs="Arial"/>
              </w:rPr>
            </w:pPr>
            <w:r>
              <w:rPr>
                <w:rFonts w:ascii="Arial" w:hAnsi="Arial" w:cs="Arial"/>
                <w:snapToGrid w:val="0"/>
              </w:rPr>
              <w:t xml:space="preserve">a request in the form or substantially in the form set out in </w:t>
            </w:r>
            <w:r w:rsidRPr="00387189">
              <w:rPr>
                <w:rFonts w:ascii="Arial" w:hAnsi="Arial" w:cs="Arial"/>
                <w:b/>
                <w:bCs/>
                <w:snapToGrid w:val="0"/>
              </w:rPr>
              <w:t xml:space="preserve">Exhibit </w:t>
            </w:r>
            <w:r w:rsidR="00C632AB">
              <w:rPr>
                <w:rFonts w:ascii="Arial" w:hAnsi="Arial" w:cs="Arial"/>
                <w:b/>
                <w:bCs/>
                <w:snapToGrid w:val="0"/>
              </w:rPr>
              <w:t>U</w:t>
            </w:r>
            <w:r>
              <w:rPr>
                <w:rFonts w:ascii="Arial" w:hAnsi="Arial" w:cs="Arial"/>
                <w:snapToGrid w:val="0"/>
              </w:rPr>
              <w:t xml:space="preserve"> to the </w:t>
            </w:r>
            <w:r>
              <w:rPr>
                <w:rFonts w:ascii="Arial" w:hAnsi="Arial" w:cs="Arial"/>
                <w:b/>
                <w:snapToGrid w:val="0"/>
              </w:rPr>
              <w:t>CUSC</w:t>
            </w:r>
            <w:bookmarkStart w:id="141" w:name="_BPDCD_140"/>
            <w:r w:rsidRPr="0019675B">
              <w:rPr>
                <w:rFonts w:ascii="Arial" w:hAnsi="Arial" w:cs="Arial"/>
                <w:snapToGrid w:val="0"/>
                <w:color w:val="0000FF"/>
              </w:rPr>
              <w:t>;</w:t>
            </w:r>
            <w:bookmarkEnd w:id="141"/>
          </w:p>
        </w:tc>
      </w:tr>
      <w:tr w:rsidR="006E7788" w14:paraId="10D5DBA6" w14:textId="77777777" w:rsidTr="00ED2860">
        <w:tc>
          <w:tcPr>
            <w:tcW w:w="3545" w:type="dxa"/>
            <w:shd w:val="clear" w:color="auto" w:fill="auto"/>
          </w:tcPr>
          <w:p w14:paraId="0313A9E9" w14:textId="77777777" w:rsidR="006E7788" w:rsidRDefault="006E7788" w:rsidP="006E7788">
            <w:pPr>
              <w:spacing w:after="240"/>
              <w:rPr>
                <w:rFonts w:ascii="Arial" w:hAnsi="Arial" w:cs="Arial"/>
                <w:b/>
                <w:bCs/>
                <w:i/>
                <w:snapToGrid w:val="0"/>
              </w:rPr>
            </w:pPr>
            <w:r>
              <w:rPr>
                <w:rFonts w:ascii="Arial" w:hAnsi="Arial" w:cs="Arial"/>
                <w:b/>
                <w:bCs/>
              </w:rPr>
              <w:t>"Request for a STTEC Authorisation"</w:t>
            </w:r>
          </w:p>
        </w:tc>
        <w:tc>
          <w:tcPr>
            <w:tcW w:w="6775" w:type="dxa"/>
          </w:tcPr>
          <w:p w14:paraId="2469FB2E" w14:textId="77777777" w:rsidR="006E7788" w:rsidRPr="0019675B" w:rsidRDefault="006E7788" w:rsidP="006E7788">
            <w:pPr>
              <w:spacing w:after="240"/>
              <w:jc w:val="both"/>
              <w:rPr>
                <w:rFonts w:ascii="Arial" w:hAnsi="Arial" w:cs="Arial"/>
                <w:i/>
                <w:snapToGrid w:val="0"/>
              </w:rPr>
            </w:pPr>
            <w:r w:rsidRPr="0019675B">
              <w:rPr>
                <w:rFonts w:ascii="Arial" w:hAnsi="Arial" w:cs="Arial"/>
              </w:rPr>
              <w:t xml:space="preserve">a request made by a </w:t>
            </w:r>
            <w:r w:rsidRPr="0019675B">
              <w:rPr>
                <w:rFonts w:ascii="Arial" w:hAnsi="Arial" w:cs="Arial"/>
                <w:b/>
              </w:rPr>
              <w:t>User</w:t>
            </w:r>
            <w:r w:rsidRPr="0019675B">
              <w:rPr>
                <w:rFonts w:ascii="Arial" w:hAnsi="Arial" w:cs="Arial"/>
              </w:rPr>
              <w:t xml:space="preserve"> in accordance with the terms Paragraph 6.31 for </w:t>
            </w:r>
            <w:r w:rsidRPr="0019675B">
              <w:rPr>
                <w:rFonts w:ascii="Arial" w:hAnsi="Arial" w:cs="Arial"/>
                <w:b/>
              </w:rPr>
              <w:t xml:space="preserve">Short Term Capacity </w:t>
            </w:r>
            <w:r w:rsidRPr="0019675B">
              <w:rPr>
                <w:rFonts w:ascii="Arial" w:hAnsi="Arial" w:cs="Arial"/>
              </w:rPr>
              <w:t xml:space="preserve">for a </w:t>
            </w:r>
            <w:r w:rsidRPr="0019675B">
              <w:rPr>
                <w:rFonts w:ascii="Arial" w:hAnsi="Arial" w:cs="Arial"/>
                <w:b/>
              </w:rPr>
              <w:t>STTEC</w:t>
            </w:r>
            <w:r w:rsidRPr="0019675B">
              <w:rPr>
                <w:rFonts w:ascii="Arial" w:hAnsi="Arial" w:cs="Arial"/>
              </w:rPr>
              <w:t xml:space="preserve"> Period</w:t>
            </w:r>
            <w:bookmarkStart w:id="142" w:name="_BPDCD_141"/>
            <w:r w:rsidRPr="0019675B">
              <w:rPr>
                <w:rFonts w:ascii="Arial" w:hAnsi="Arial" w:cs="Arial"/>
              </w:rPr>
              <w:t>;</w:t>
            </w:r>
            <w:bookmarkEnd w:id="142"/>
          </w:p>
        </w:tc>
      </w:tr>
      <w:tr w:rsidR="006E7788" w14:paraId="5D5A2366" w14:textId="77777777" w:rsidTr="00ED2860">
        <w:tc>
          <w:tcPr>
            <w:tcW w:w="3545" w:type="dxa"/>
            <w:shd w:val="clear" w:color="auto" w:fill="auto"/>
          </w:tcPr>
          <w:p w14:paraId="775821CE" w14:textId="77777777" w:rsidR="006E7788" w:rsidRDefault="006E7788" w:rsidP="006E7788">
            <w:pPr>
              <w:pStyle w:val="BodyText"/>
              <w:rPr>
                <w:rFonts w:ascii="Arial" w:hAnsi="Arial" w:cs="Arial"/>
                <w:b/>
                <w:bCs/>
              </w:rPr>
            </w:pPr>
            <w:r>
              <w:rPr>
                <w:rFonts w:ascii="Arial" w:hAnsi="Arial" w:cs="Arial"/>
                <w:b/>
                <w:bCs/>
              </w:rPr>
              <w:t>"Requested LDTEC"</w:t>
            </w:r>
          </w:p>
        </w:tc>
        <w:tc>
          <w:tcPr>
            <w:tcW w:w="6775" w:type="dxa"/>
          </w:tcPr>
          <w:p w14:paraId="0B15C603" w14:textId="77777777" w:rsidR="006E7788" w:rsidRPr="0019675B" w:rsidRDefault="006E7788" w:rsidP="006E7788">
            <w:pPr>
              <w:autoSpaceDE w:val="0"/>
              <w:autoSpaceDN w:val="0"/>
              <w:adjustRightInd w:val="0"/>
              <w:spacing w:after="240"/>
              <w:jc w:val="both"/>
              <w:rPr>
                <w:rFonts w:ascii="Arial" w:hAnsi="Arial" w:cs="Arial"/>
              </w:rPr>
            </w:pPr>
            <w:r w:rsidRPr="0019675B">
              <w:rPr>
                <w:rFonts w:ascii="Arial" w:hAnsi="Arial" w:cs="Arial"/>
                <w:lang w:val="en-US"/>
              </w:rPr>
              <w:t xml:space="preserve">the figure in MW for the </w:t>
            </w:r>
            <w:r w:rsidRPr="0019675B">
              <w:rPr>
                <w:rFonts w:ascii="Arial" w:hAnsi="Arial" w:cs="Arial"/>
                <w:b/>
                <w:lang w:val="en-US"/>
              </w:rPr>
              <w:t xml:space="preserve">LDTEC Period </w:t>
            </w:r>
            <w:r w:rsidRPr="0019675B">
              <w:rPr>
                <w:rFonts w:ascii="Arial" w:hAnsi="Arial" w:cs="Arial"/>
                <w:lang w:val="en-US"/>
              </w:rPr>
              <w:t>(not exceeding the maximum level in the</w:t>
            </w:r>
            <w:r w:rsidRPr="0019675B">
              <w:rPr>
                <w:rFonts w:ascii="Arial" w:hAnsi="Arial" w:cs="Arial"/>
                <w:b/>
                <w:lang w:val="en-US"/>
              </w:rPr>
              <w:t xml:space="preserve"> LDTEC Request</w:t>
            </w:r>
            <w:r w:rsidRPr="0019675B">
              <w:rPr>
                <w:rFonts w:ascii="Arial" w:hAnsi="Arial" w:cs="Arial"/>
                <w:lang w:val="en-US"/>
              </w:rPr>
              <w:t>)</w:t>
            </w:r>
            <w:r w:rsidRPr="0019675B">
              <w:rPr>
                <w:rFonts w:ascii="Arial" w:hAnsi="Arial" w:cs="Arial"/>
                <w:b/>
                <w:lang w:val="en-US"/>
              </w:rPr>
              <w:t xml:space="preserve"> </w:t>
            </w:r>
            <w:r w:rsidRPr="0019675B">
              <w:rPr>
                <w:rFonts w:ascii="Arial" w:hAnsi="Arial" w:cs="Arial"/>
                <w:lang w:val="en-US"/>
              </w:rPr>
              <w:t>specified in the</w:t>
            </w:r>
            <w:r w:rsidRPr="0019675B">
              <w:rPr>
                <w:rFonts w:ascii="Arial" w:hAnsi="Arial" w:cs="Arial"/>
                <w:b/>
                <w:lang w:val="en-US"/>
              </w:rPr>
              <w:t xml:space="preserve"> User’s </w:t>
            </w:r>
            <w:r w:rsidRPr="0019675B">
              <w:rPr>
                <w:rFonts w:ascii="Arial" w:hAnsi="Arial" w:cs="Arial"/>
                <w:lang w:val="en-US"/>
              </w:rPr>
              <w:t>acceptance of the</w:t>
            </w:r>
            <w:r w:rsidRPr="0019675B">
              <w:rPr>
                <w:rFonts w:ascii="Arial" w:hAnsi="Arial" w:cs="Arial"/>
                <w:b/>
                <w:lang w:val="en-US"/>
              </w:rPr>
              <w:t xml:space="preserve"> LDTEC Indicative Block Offer</w:t>
            </w:r>
            <w:r w:rsidRPr="0019675B">
              <w:rPr>
                <w:rFonts w:ascii="Arial" w:hAnsi="Arial" w:cs="Arial"/>
                <w:lang w:val="en-US"/>
              </w:rPr>
              <w:t xml:space="preserve"> in accordance with paragraph 6.32.6.5</w:t>
            </w:r>
            <w:bookmarkStart w:id="143" w:name="_BPDCD_142"/>
            <w:r w:rsidRPr="0019675B">
              <w:rPr>
                <w:rFonts w:ascii="Arial" w:hAnsi="Arial" w:cs="Arial"/>
                <w:lang w:val="en-US"/>
              </w:rPr>
              <w:t>;</w:t>
            </w:r>
            <w:bookmarkEnd w:id="143"/>
          </w:p>
        </w:tc>
      </w:tr>
      <w:tr w:rsidR="006E7788" w14:paraId="5589F294" w14:textId="77777777" w:rsidTr="00ED2860">
        <w:tc>
          <w:tcPr>
            <w:tcW w:w="3545" w:type="dxa"/>
            <w:shd w:val="clear" w:color="auto" w:fill="auto"/>
          </w:tcPr>
          <w:p w14:paraId="660CF6B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"Required Amount"</w:t>
            </w:r>
          </w:p>
        </w:tc>
        <w:tc>
          <w:tcPr>
            <w:tcW w:w="6775" w:type="dxa"/>
          </w:tcPr>
          <w:p w14:paraId="1A62A61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rPr>
              <w:t>as defined in Paragraph 2.21.2(c);</w:t>
            </w:r>
          </w:p>
        </w:tc>
      </w:tr>
      <w:tr w:rsidR="006E7788" w14:paraId="67B678FC" w14:textId="77777777" w:rsidTr="00ED2860">
        <w:tc>
          <w:tcPr>
            <w:tcW w:w="3545" w:type="dxa"/>
            <w:shd w:val="clear" w:color="auto" w:fill="auto"/>
          </w:tcPr>
          <w:p w14:paraId="282C0324" w14:textId="77777777" w:rsidR="006E7788" w:rsidRDefault="006E7788" w:rsidP="006E7788">
            <w:pPr>
              <w:pStyle w:val="BodyText"/>
              <w:rPr>
                <w:rFonts w:ascii="Arial" w:hAnsi="Arial" w:cs="Arial"/>
                <w:b/>
                <w:bCs/>
              </w:rPr>
            </w:pPr>
            <w:r>
              <w:rPr>
                <w:rFonts w:ascii="Arial" w:hAnsi="Arial" w:cs="Arial"/>
                <w:b/>
                <w:bCs/>
              </w:rPr>
              <w:t>"Required Sovereign Credit Rating"</w:t>
            </w:r>
          </w:p>
        </w:tc>
        <w:tc>
          <w:tcPr>
            <w:tcW w:w="6775" w:type="dxa"/>
          </w:tcPr>
          <w:p w14:paraId="3B813AB8" w14:textId="77777777" w:rsidR="006E7788" w:rsidRDefault="006E7788" w:rsidP="006E7788">
            <w:pPr>
              <w:pStyle w:val="BodyText"/>
              <w:jc w:val="both"/>
              <w:rPr>
                <w:rFonts w:ascii="Arial" w:hAnsi="Arial" w:cs="Arial"/>
              </w:rPr>
            </w:pPr>
            <w:r>
              <w:rPr>
                <w:rFonts w:ascii="Arial" w:hAnsi="Arial" w:cs="Arial"/>
              </w:rPr>
              <w:t xml:space="preserve">a long term debt rating of not less than A by Standard and Poor’s Corporation or a rating not less than A2 by Moody’s Investor Services or a short term rating which correlates to those long term ratings or an equivalent rating from any other reputable credit agency approved by </w:t>
            </w:r>
            <w:r>
              <w:rPr>
                <w:rFonts w:ascii="Arial" w:hAnsi="Arial" w:cs="Arial"/>
                <w:b/>
                <w:bCs/>
              </w:rPr>
              <w:t>The Company</w:t>
            </w:r>
            <w:r>
              <w:rPr>
                <w:rFonts w:ascii="Arial" w:hAnsi="Arial" w:cs="Arial"/>
              </w:rPr>
              <w:t xml:space="preserve"> in respect of non local currency obligations;</w:t>
            </w:r>
          </w:p>
        </w:tc>
      </w:tr>
      <w:tr w:rsidR="006E7788" w14:paraId="134B9D9C" w14:textId="77777777" w:rsidTr="00ED2860">
        <w:tc>
          <w:tcPr>
            <w:tcW w:w="3545" w:type="dxa"/>
            <w:shd w:val="clear" w:color="auto" w:fill="auto"/>
          </w:tcPr>
          <w:p w14:paraId="5E4C5B13" w14:textId="77777777" w:rsidR="006E7788" w:rsidRDefault="006E7788" w:rsidP="006E7788">
            <w:pPr>
              <w:pStyle w:val="BodyText"/>
              <w:rPr>
                <w:rFonts w:ascii="Arial" w:hAnsi="Arial" w:cs="Arial"/>
                <w:b/>
                <w:bCs/>
              </w:rPr>
            </w:pPr>
            <w:r>
              <w:rPr>
                <w:rFonts w:ascii="Arial" w:hAnsi="Arial" w:cs="Arial"/>
                <w:b/>
                <w:bCs/>
              </w:rPr>
              <w:t>"Required Standard"</w:t>
            </w:r>
          </w:p>
        </w:tc>
        <w:tc>
          <w:tcPr>
            <w:tcW w:w="6775" w:type="dxa"/>
          </w:tcPr>
          <w:p w14:paraId="324EC796" w14:textId="77777777" w:rsidR="006E7788" w:rsidRDefault="006E7788" w:rsidP="006E7788">
            <w:pPr>
              <w:pStyle w:val="BodyText"/>
              <w:jc w:val="both"/>
              <w:rPr>
                <w:rFonts w:ascii="Arial" w:hAnsi="Arial" w:cs="Arial"/>
              </w:rPr>
            </w:pPr>
            <w:r>
              <w:rPr>
                <w:rFonts w:ascii="Arial" w:hAnsi="Arial" w:cs="Arial"/>
              </w:rPr>
              <w:t xml:space="preserve">in relation to an item of </w:t>
            </w:r>
            <w:r>
              <w:rPr>
                <w:rFonts w:ascii="Arial" w:hAnsi="Arial" w:cs="Arial"/>
                <w:b/>
              </w:rPr>
              <w:t>Derogated Plant</w:t>
            </w:r>
            <w:r>
              <w:rPr>
                <w:rFonts w:ascii="Arial" w:hAnsi="Arial" w:cs="Arial"/>
              </w:rPr>
              <w:t xml:space="preserve">, the respective standard required of that item (which shall not exceed that required by the </w:t>
            </w:r>
            <w:r>
              <w:rPr>
                <w:rFonts w:ascii="Arial" w:hAnsi="Arial" w:cs="Arial"/>
                <w:b/>
              </w:rPr>
              <w:t>Grid Code</w:t>
            </w:r>
            <w:r>
              <w:rPr>
                <w:rFonts w:ascii="Arial" w:hAnsi="Arial" w:cs="Arial"/>
              </w:rPr>
              <w:t xml:space="preserve"> or the </w:t>
            </w:r>
            <w:r>
              <w:rPr>
                <w:rFonts w:ascii="Arial" w:hAnsi="Arial" w:cs="Arial"/>
                <w:b/>
              </w:rPr>
              <w:t>Licence Standards</w:t>
            </w:r>
            <w:r>
              <w:rPr>
                <w:rFonts w:ascii="Arial" w:hAnsi="Arial" w:cs="Arial"/>
              </w:rPr>
              <w:t xml:space="preserve">, as the case may be) as specified in or pursuant to the relevant </w:t>
            </w:r>
            <w:r>
              <w:rPr>
                <w:rFonts w:ascii="Arial" w:hAnsi="Arial" w:cs="Arial"/>
                <w:b/>
              </w:rPr>
              <w:t>Derogation</w:t>
            </w:r>
            <w:r>
              <w:rPr>
                <w:rFonts w:ascii="Arial" w:hAnsi="Arial" w:cs="Arial"/>
              </w:rPr>
              <w:t>;</w:t>
            </w:r>
          </w:p>
        </w:tc>
      </w:tr>
      <w:tr w:rsidR="006E7788" w14:paraId="51B34159" w14:textId="77777777" w:rsidTr="00ED2860">
        <w:tc>
          <w:tcPr>
            <w:tcW w:w="3545" w:type="dxa"/>
            <w:shd w:val="clear" w:color="auto" w:fill="auto"/>
          </w:tcPr>
          <w:p w14:paraId="5B4667FD" w14:textId="77777777" w:rsidR="006E7788" w:rsidRDefault="006E7788" w:rsidP="006E7788">
            <w:pPr>
              <w:pStyle w:val="BodyText"/>
              <w:rPr>
                <w:rFonts w:ascii="Arial" w:hAnsi="Arial" w:cs="Arial"/>
                <w:b/>
                <w:bCs/>
              </w:rPr>
            </w:pPr>
            <w:r>
              <w:rPr>
                <w:rFonts w:ascii="Arial" w:hAnsi="Arial" w:cs="Arial"/>
                <w:b/>
                <w:bCs/>
              </w:rPr>
              <w:t>"Requirements"</w:t>
            </w:r>
          </w:p>
          <w:p w14:paraId="02F54C64" w14:textId="77777777" w:rsidR="00985C23" w:rsidRDefault="00985C23" w:rsidP="006E7788">
            <w:pPr>
              <w:pStyle w:val="BodyText"/>
              <w:rPr>
                <w:rFonts w:ascii="Arial" w:hAnsi="Arial" w:cs="Arial"/>
                <w:b/>
                <w:bCs/>
              </w:rPr>
            </w:pPr>
          </w:p>
          <w:p w14:paraId="30A6A6FA" w14:textId="77777777" w:rsidR="00985C23" w:rsidRDefault="00985C23" w:rsidP="006E7788">
            <w:pPr>
              <w:pStyle w:val="BodyText"/>
              <w:rPr>
                <w:rFonts w:ascii="Arial" w:hAnsi="Arial" w:cs="Arial"/>
                <w:b/>
                <w:bCs/>
              </w:rPr>
            </w:pPr>
          </w:p>
          <w:p w14:paraId="06D0CC4F" w14:textId="77777777" w:rsidR="00985C23" w:rsidRDefault="00985C23" w:rsidP="006E7788">
            <w:pPr>
              <w:pStyle w:val="BodyText"/>
              <w:rPr>
                <w:rFonts w:ascii="Arial" w:hAnsi="Arial" w:cs="Arial"/>
                <w:b/>
                <w:bCs/>
              </w:rPr>
            </w:pPr>
          </w:p>
          <w:p w14:paraId="49B2D8CA" w14:textId="77777777" w:rsidR="00985C23" w:rsidRDefault="00985C23" w:rsidP="006E7788">
            <w:pPr>
              <w:pStyle w:val="BodyText"/>
              <w:rPr>
                <w:rFonts w:ascii="Arial" w:hAnsi="Arial" w:cs="Arial"/>
                <w:b/>
                <w:bCs/>
              </w:rPr>
            </w:pPr>
          </w:p>
          <w:p w14:paraId="7087C881" w14:textId="77777777" w:rsidR="00985C23" w:rsidRDefault="00985C23" w:rsidP="006E7788">
            <w:pPr>
              <w:pStyle w:val="BodyText"/>
              <w:rPr>
                <w:rFonts w:ascii="Arial" w:hAnsi="Arial" w:cs="Arial"/>
                <w:b/>
                <w:bCs/>
              </w:rPr>
            </w:pPr>
          </w:p>
          <w:p w14:paraId="11999EFB" w14:textId="77777777" w:rsidR="00985C23" w:rsidRDefault="00985C23" w:rsidP="006E7788">
            <w:pPr>
              <w:pStyle w:val="BodyText"/>
              <w:rPr>
                <w:rFonts w:ascii="Arial" w:hAnsi="Arial" w:cs="Arial"/>
                <w:b/>
                <w:bCs/>
              </w:rPr>
            </w:pPr>
          </w:p>
          <w:p w14:paraId="126D991D" w14:textId="77777777" w:rsidR="00985C23" w:rsidRDefault="00985C23" w:rsidP="006E7788">
            <w:pPr>
              <w:pStyle w:val="BodyText"/>
              <w:rPr>
                <w:rFonts w:ascii="Arial" w:hAnsi="Arial" w:cs="Arial"/>
                <w:b/>
                <w:bCs/>
              </w:rPr>
            </w:pPr>
          </w:p>
          <w:p w14:paraId="7F67F483" w14:textId="77777777" w:rsidR="00985C23" w:rsidRDefault="00985C23" w:rsidP="006E7788">
            <w:pPr>
              <w:pStyle w:val="BodyText"/>
              <w:rPr>
                <w:rFonts w:ascii="Arial" w:hAnsi="Arial" w:cs="Arial"/>
                <w:b/>
                <w:bCs/>
              </w:rPr>
            </w:pPr>
          </w:p>
          <w:p w14:paraId="1F2D4B43" w14:textId="77777777" w:rsidR="00985C23" w:rsidRDefault="00985C23" w:rsidP="006E7788">
            <w:pPr>
              <w:pStyle w:val="BodyText"/>
              <w:rPr>
                <w:rFonts w:ascii="Arial" w:hAnsi="Arial" w:cs="Arial"/>
                <w:b/>
                <w:bCs/>
              </w:rPr>
            </w:pPr>
          </w:p>
          <w:p w14:paraId="32185359" w14:textId="77777777" w:rsidR="00985C23" w:rsidRDefault="00985C23" w:rsidP="006E7788">
            <w:pPr>
              <w:pStyle w:val="BodyText"/>
              <w:rPr>
                <w:rFonts w:ascii="Arial" w:hAnsi="Arial" w:cs="Arial"/>
                <w:b/>
                <w:bCs/>
              </w:rPr>
            </w:pPr>
          </w:p>
          <w:p w14:paraId="350DA922" w14:textId="77777777" w:rsidR="009D15BA" w:rsidRDefault="009D15BA" w:rsidP="009D15BA">
            <w:pPr>
              <w:pStyle w:val="BodyText"/>
              <w:rPr>
                <w:rFonts w:ascii="Arial" w:hAnsi="Arial" w:cs="Arial"/>
                <w:b/>
                <w:bCs/>
              </w:rPr>
            </w:pPr>
          </w:p>
          <w:p w14:paraId="56EA3486" w14:textId="6A425B24" w:rsidR="00985C23" w:rsidRDefault="00985C23" w:rsidP="00A604BC">
            <w:pPr>
              <w:pStyle w:val="BodyText"/>
              <w:rPr>
                <w:rFonts w:ascii="Arial" w:hAnsi="Arial" w:cs="Arial"/>
                <w:b/>
                <w:bCs/>
              </w:rPr>
            </w:pPr>
          </w:p>
        </w:tc>
        <w:tc>
          <w:tcPr>
            <w:tcW w:w="6775" w:type="dxa"/>
          </w:tcPr>
          <w:p w14:paraId="71EDE420" w14:textId="77777777" w:rsidR="006E7788" w:rsidRDefault="006E7788" w:rsidP="006E7788">
            <w:pPr>
              <w:spacing w:after="240"/>
              <w:jc w:val="both"/>
              <w:rPr>
                <w:rFonts w:ascii="Arial" w:hAnsi="Arial" w:cs="Arial"/>
              </w:rPr>
            </w:pPr>
            <w:r>
              <w:rPr>
                <w:rFonts w:ascii="Arial" w:hAnsi="Arial" w:cs="Arial"/>
              </w:rPr>
              <w:lastRenderedPageBreak/>
              <w:t xml:space="preserve">shall mean an entity who throughout the validity period of the </w:t>
            </w:r>
            <w:r>
              <w:rPr>
                <w:rFonts w:ascii="Arial" w:hAnsi="Arial" w:cs="Arial"/>
                <w:b/>
              </w:rPr>
              <w:t>Bilateral Insurance Policy</w:t>
            </w:r>
            <w:r>
              <w:rPr>
                <w:rFonts w:ascii="Arial" w:hAnsi="Arial" w:cs="Arial"/>
              </w:rPr>
              <w:t xml:space="preserve">, </w:t>
            </w:r>
            <w:r>
              <w:rPr>
                <w:rFonts w:ascii="Arial" w:hAnsi="Arial" w:cs="Arial"/>
                <w:b/>
              </w:rPr>
              <w:t xml:space="preserve">Insurance Performance Bond </w:t>
            </w:r>
            <w:r>
              <w:rPr>
                <w:rFonts w:ascii="Arial" w:hAnsi="Arial" w:cs="Arial"/>
              </w:rPr>
              <w:t xml:space="preserve">or </w:t>
            </w:r>
            <w:r>
              <w:rPr>
                <w:rFonts w:ascii="Arial" w:hAnsi="Arial" w:cs="Arial"/>
                <w:b/>
              </w:rPr>
              <w:t>Independent Security Arrangement:</w:t>
            </w:r>
          </w:p>
          <w:p w14:paraId="4E558B99"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holds a rating of at least A- in Standard and Poor’s long term debt rating  or A3 in Moody’s long term debt rating  provided that such entity is not during such validity period put on any credit watch or any similar credit surveillance which gives </w:t>
            </w:r>
            <w:r>
              <w:rPr>
                <w:rFonts w:ascii="Arial" w:hAnsi="Arial" w:cs="Arial"/>
                <w:b/>
                <w:bCs/>
              </w:rPr>
              <w:t>The Company</w:t>
            </w:r>
            <w:r>
              <w:rPr>
                <w:rFonts w:ascii="Arial" w:hAnsi="Arial" w:cs="Arial"/>
              </w:rPr>
              <w:t xml:space="preserve"> reasonable cause to doubt that such entity may not be able to retain the aforesaid rating throughout the validity period; and</w:t>
            </w:r>
          </w:p>
          <w:p w14:paraId="42D93CAE" w14:textId="77777777" w:rsidR="006E7788" w:rsidRDefault="006E7788" w:rsidP="006E7788">
            <w:pPr>
              <w:numPr>
                <w:ilvl w:val="0"/>
                <w:numId w:val="32"/>
              </w:numPr>
              <w:spacing w:after="240"/>
              <w:ind w:left="425" w:hanging="425"/>
              <w:jc w:val="both"/>
              <w:rPr>
                <w:rFonts w:ascii="Arial" w:hAnsi="Arial" w:cs="Arial"/>
              </w:rPr>
            </w:pPr>
            <w:r>
              <w:rPr>
                <w:rFonts w:ascii="Arial" w:hAnsi="Arial" w:cs="Arial"/>
              </w:rPr>
              <w:t xml:space="preserve">the country of residence of such entity meets the </w:t>
            </w:r>
            <w:r>
              <w:rPr>
                <w:rFonts w:ascii="Arial" w:hAnsi="Arial" w:cs="Arial"/>
                <w:b/>
              </w:rPr>
              <w:t>Required  Sovereign Credit Rating</w:t>
            </w:r>
            <w:r>
              <w:rPr>
                <w:rFonts w:ascii="Arial" w:hAnsi="Arial" w:cs="Arial"/>
              </w:rPr>
              <w:t xml:space="preserve">; and </w:t>
            </w:r>
          </w:p>
          <w:p w14:paraId="22F9BFB8" w14:textId="77777777" w:rsidR="006E7788" w:rsidRPr="009D15BA" w:rsidRDefault="006E7788" w:rsidP="006E7788">
            <w:pPr>
              <w:numPr>
                <w:ilvl w:val="0"/>
                <w:numId w:val="32"/>
              </w:numPr>
              <w:spacing w:after="240"/>
              <w:ind w:left="425" w:hanging="425"/>
              <w:jc w:val="both"/>
              <w:rPr>
                <w:rFonts w:ascii="Arial" w:hAnsi="Arial" w:cs="Arial"/>
              </w:rPr>
            </w:pPr>
            <w:r w:rsidRPr="009D15BA">
              <w:rPr>
                <w:rFonts w:ascii="Arial" w:hAnsi="Arial" w:cs="Arial"/>
              </w:rPr>
              <w:t xml:space="preserve">the security provided is </w:t>
            </w:r>
            <w:r w:rsidRPr="009D15BA">
              <w:rPr>
                <w:rFonts w:ascii="Arial" w:hAnsi="Arial" w:cs="Arial"/>
                <w:b/>
              </w:rPr>
              <w:t>Enforceable</w:t>
            </w:r>
            <w:r w:rsidRPr="009D15BA">
              <w:rPr>
                <w:rFonts w:ascii="Arial" w:hAnsi="Arial" w:cs="Arial"/>
              </w:rPr>
              <w:t xml:space="preserve">; and </w:t>
            </w:r>
          </w:p>
          <w:p w14:paraId="6C2C8531" w14:textId="6B9B0492" w:rsidR="009D15BA" w:rsidRPr="009D15BA" w:rsidRDefault="006E7788" w:rsidP="009D15BA">
            <w:pPr>
              <w:pStyle w:val="BodyText"/>
              <w:numPr>
                <w:ilvl w:val="0"/>
                <w:numId w:val="32"/>
              </w:numPr>
              <w:tabs>
                <w:tab w:val="left" w:pos="2"/>
              </w:tabs>
              <w:ind w:hanging="658"/>
              <w:jc w:val="both"/>
              <w:rPr>
                <w:rFonts w:ascii="Arial" w:hAnsi="Arial" w:cs="Arial"/>
              </w:rPr>
            </w:pPr>
            <w:r w:rsidRPr="009D15BA">
              <w:rPr>
                <w:rFonts w:ascii="Arial" w:hAnsi="Arial" w:cs="Arial"/>
              </w:rPr>
              <w:t xml:space="preserve">there are no material conditions preventing  the exercise by </w:t>
            </w:r>
            <w:r w:rsidRPr="009D15BA">
              <w:rPr>
                <w:rFonts w:ascii="Arial" w:hAnsi="Arial" w:cs="Arial"/>
                <w:b/>
                <w:bCs/>
              </w:rPr>
              <w:t>The Company</w:t>
            </w:r>
            <w:r w:rsidRPr="009D15BA">
              <w:rPr>
                <w:rFonts w:ascii="Arial" w:hAnsi="Arial" w:cs="Arial"/>
              </w:rPr>
              <w:t xml:space="preserve"> of its rights under the </w:t>
            </w:r>
            <w:r w:rsidRPr="009D15BA">
              <w:rPr>
                <w:rFonts w:ascii="Arial" w:hAnsi="Arial" w:cs="Arial"/>
                <w:b/>
              </w:rPr>
              <w:t>Bilateral Insurance Policy</w:t>
            </w:r>
            <w:r w:rsidRPr="009D15BA">
              <w:rPr>
                <w:rFonts w:ascii="Arial" w:hAnsi="Arial" w:cs="Arial"/>
              </w:rPr>
              <w:t xml:space="preserve">, </w:t>
            </w:r>
            <w:r w:rsidRPr="009D15BA">
              <w:rPr>
                <w:rFonts w:ascii="Arial" w:hAnsi="Arial" w:cs="Arial"/>
                <w:b/>
              </w:rPr>
              <w:t xml:space="preserve">Insurance Performance Bond </w:t>
            </w:r>
            <w:r w:rsidRPr="009D15BA">
              <w:rPr>
                <w:rFonts w:ascii="Arial" w:hAnsi="Arial" w:cs="Arial"/>
              </w:rPr>
              <w:t xml:space="preserve">or </w:t>
            </w:r>
            <w:r w:rsidRPr="009D15BA">
              <w:rPr>
                <w:rFonts w:ascii="Arial" w:hAnsi="Arial" w:cs="Arial"/>
                <w:b/>
              </w:rPr>
              <w:t>Independent Security Arrangement</w:t>
            </w:r>
            <w:bookmarkStart w:id="144" w:name="_BPDCD_143"/>
            <w:r w:rsidRPr="009D15BA">
              <w:rPr>
                <w:rFonts w:ascii="Arial" w:hAnsi="Arial" w:cs="Arial"/>
              </w:rPr>
              <w:t>;</w:t>
            </w:r>
            <w:bookmarkEnd w:id="144"/>
          </w:p>
          <w:p w14:paraId="623CCDE2" w14:textId="484D15AD" w:rsidR="00541A2E" w:rsidRDefault="00541A2E" w:rsidP="00BA71A6">
            <w:pPr>
              <w:pStyle w:val="BodyText"/>
              <w:tabs>
                <w:tab w:val="left" w:pos="2"/>
              </w:tabs>
              <w:ind w:left="720"/>
              <w:jc w:val="both"/>
              <w:rPr>
                <w:rFonts w:ascii="Arial" w:hAnsi="Arial" w:cs="Arial"/>
                <w:b/>
                <w:i/>
              </w:rPr>
            </w:pPr>
          </w:p>
        </w:tc>
      </w:tr>
      <w:tr w:rsidR="009E5B36" w14:paraId="21DDAED4" w14:textId="77777777" w:rsidTr="00ED2860">
        <w:tc>
          <w:tcPr>
            <w:tcW w:w="3545" w:type="dxa"/>
            <w:shd w:val="clear" w:color="auto" w:fill="auto"/>
          </w:tcPr>
          <w:p w14:paraId="7D58329B" w14:textId="77777777" w:rsidR="00A604BC" w:rsidRPr="006D3E84" w:rsidRDefault="00A604BC" w:rsidP="00A604BC">
            <w:pPr>
              <w:pStyle w:val="BodyText"/>
              <w:rPr>
                <w:rFonts w:ascii="Arial" w:hAnsi="Arial" w:cs="Arial"/>
                <w:b/>
                <w:bCs/>
              </w:rPr>
            </w:pPr>
            <w:r w:rsidRPr="006D3E84">
              <w:rPr>
                <w:rFonts w:ascii="Arial" w:hAnsi="Arial" w:cs="Arial"/>
                <w:b/>
                <w:bCs/>
              </w:rPr>
              <w:lastRenderedPageBreak/>
              <w:t>"</w:t>
            </w:r>
            <w:r w:rsidRPr="006D3E84">
              <w:rPr>
                <w:rFonts w:ascii="Arial" w:hAnsi="Arial" w:cs="Arial"/>
                <w:b/>
                <w:sz w:val="24"/>
              </w:rPr>
              <w:t xml:space="preserve"> Residual </w:t>
            </w:r>
            <w:r w:rsidRPr="001C24DF">
              <w:rPr>
                <w:rFonts w:ascii="Arial" w:hAnsi="Arial" w:cs="Arial"/>
                <w:b/>
                <w:szCs w:val="22"/>
              </w:rPr>
              <w:t>Charging</w:t>
            </w:r>
            <w:r w:rsidRPr="006D3E84">
              <w:rPr>
                <w:rFonts w:ascii="Arial" w:hAnsi="Arial" w:cs="Arial"/>
                <w:b/>
                <w:sz w:val="24"/>
              </w:rPr>
              <w:t xml:space="preserve"> Group”</w:t>
            </w:r>
          </w:p>
          <w:p w14:paraId="59F4F1C9" w14:textId="5088B6A8" w:rsidR="009E5B36" w:rsidRDefault="009E5B36" w:rsidP="006E7788">
            <w:pPr>
              <w:pStyle w:val="BodyText"/>
              <w:rPr>
                <w:rFonts w:ascii="Arial" w:hAnsi="Arial" w:cs="Arial"/>
                <w:b/>
                <w:bCs/>
              </w:rPr>
            </w:pPr>
          </w:p>
        </w:tc>
        <w:tc>
          <w:tcPr>
            <w:tcW w:w="6775" w:type="dxa"/>
          </w:tcPr>
          <w:p w14:paraId="040D8333" w14:textId="77777777" w:rsidR="00A604BC" w:rsidRPr="006D3E84" w:rsidRDefault="00A604BC" w:rsidP="00A604BC">
            <w:pPr>
              <w:pStyle w:val="NoSpacing"/>
              <w:rPr>
                <w:rFonts w:ascii="Arial" w:hAnsi="Arial" w:cs="Arial"/>
                <w:sz w:val="24"/>
                <w:szCs w:val="24"/>
              </w:rPr>
            </w:pPr>
            <w:r w:rsidRPr="006D3E84">
              <w:rPr>
                <w:rFonts w:ascii="Arial" w:hAnsi="Arial" w:cs="Arial"/>
              </w:rPr>
              <w:t xml:space="preserve">a </w:t>
            </w:r>
            <w:r w:rsidRPr="006D3E84">
              <w:rPr>
                <w:rFonts w:ascii="Arial" w:hAnsi="Arial" w:cs="Arial"/>
                <w:sz w:val="24"/>
                <w:szCs w:val="24"/>
              </w:rPr>
              <w:t xml:space="preserve">group of </w:t>
            </w:r>
            <w:r w:rsidRPr="006D3E84">
              <w:rPr>
                <w:rFonts w:ascii="Arial" w:hAnsi="Arial" w:cs="Arial"/>
                <w:b/>
                <w:sz w:val="24"/>
                <w:szCs w:val="24"/>
              </w:rPr>
              <w:t xml:space="preserve">Final Demand Sites </w:t>
            </w:r>
            <w:r w:rsidRPr="006D3E84">
              <w:rPr>
                <w:rFonts w:ascii="Arial" w:hAnsi="Arial" w:cs="Arial"/>
                <w:sz w:val="24"/>
                <w:szCs w:val="24"/>
              </w:rPr>
              <w:t xml:space="preserve">or </w:t>
            </w:r>
            <w:r w:rsidRPr="006D3E84">
              <w:rPr>
                <w:rFonts w:ascii="Arial" w:hAnsi="Arial" w:cs="Arial"/>
                <w:b/>
                <w:sz w:val="24"/>
                <w:szCs w:val="24"/>
              </w:rPr>
              <w:t>Unmetered Supplies</w:t>
            </w:r>
            <w:r w:rsidRPr="006D3E84">
              <w:rPr>
                <w:rFonts w:ascii="Arial" w:hAnsi="Arial" w:cs="Arial"/>
                <w:sz w:val="24"/>
                <w:szCs w:val="24"/>
              </w:rPr>
              <w:t xml:space="preserve"> with similar connection characteristics for which </w:t>
            </w:r>
            <w:r w:rsidRPr="006D3E84">
              <w:rPr>
                <w:rFonts w:ascii="Arial" w:hAnsi="Arial" w:cs="Arial"/>
                <w:b/>
                <w:sz w:val="24"/>
                <w:szCs w:val="24"/>
              </w:rPr>
              <w:t>Charging Bands</w:t>
            </w:r>
            <w:r w:rsidRPr="006D3E84">
              <w:rPr>
                <w:rFonts w:ascii="Arial" w:hAnsi="Arial" w:cs="Arial"/>
                <w:sz w:val="24"/>
                <w:szCs w:val="24"/>
              </w:rPr>
              <w:t xml:space="preserve"> may or may not be set for the purposes of recovering the revenue related to the </w:t>
            </w:r>
            <w:r w:rsidRPr="006D3E84">
              <w:rPr>
                <w:rFonts w:ascii="Arial" w:hAnsi="Arial" w:cs="Arial"/>
                <w:b/>
                <w:sz w:val="24"/>
                <w:szCs w:val="24"/>
              </w:rPr>
              <w:t>Transmission Demand Residual</w:t>
            </w:r>
            <w:r w:rsidRPr="006D3E84">
              <w:rPr>
                <w:rFonts w:ascii="Arial" w:hAnsi="Arial" w:cs="Arial"/>
                <w:sz w:val="24"/>
                <w:szCs w:val="24"/>
              </w:rPr>
              <w:t xml:space="preserve">. The list of </w:t>
            </w:r>
            <w:r w:rsidRPr="006D3E84">
              <w:rPr>
                <w:rFonts w:ascii="Arial" w:hAnsi="Arial" w:cs="Arial"/>
                <w:b/>
                <w:sz w:val="24"/>
                <w:szCs w:val="24"/>
              </w:rPr>
              <w:t>Residual Charging Groups</w:t>
            </w:r>
            <w:r w:rsidRPr="006D3E84">
              <w:rPr>
                <w:rFonts w:ascii="Arial" w:hAnsi="Arial" w:cs="Arial"/>
                <w:sz w:val="24"/>
                <w:szCs w:val="24"/>
              </w:rPr>
              <w:t xml:space="preserve"> are;</w:t>
            </w:r>
          </w:p>
          <w:p w14:paraId="156EEE8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Domestic, </w:t>
            </w:r>
          </w:p>
          <w:p w14:paraId="5BC28BCF"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No Maximum Import Capacity (LV No MIC), </w:t>
            </w:r>
          </w:p>
          <w:p w14:paraId="517A7650"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Low Voltage with Maximum Import Capacity (LV MIC), </w:t>
            </w:r>
          </w:p>
          <w:p w14:paraId="6219CD67"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 xml:space="preserve">High Voltage (HV), </w:t>
            </w:r>
          </w:p>
          <w:p w14:paraId="12E9C94E" w14:textId="77777777" w:rsidR="00A604BC" w:rsidRPr="006D3E84" w:rsidRDefault="00A604BC" w:rsidP="00A604BC">
            <w:pPr>
              <w:pStyle w:val="NoSpacing"/>
              <w:numPr>
                <w:ilvl w:val="0"/>
                <w:numId w:val="51"/>
              </w:numPr>
              <w:rPr>
                <w:rFonts w:ascii="Arial" w:hAnsi="Arial" w:cs="Arial"/>
                <w:sz w:val="24"/>
                <w:szCs w:val="24"/>
              </w:rPr>
            </w:pPr>
            <w:r w:rsidRPr="006D3E84">
              <w:rPr>
                <w:rFonts w:ascii="Arial" w:hAnsi="Arial" w:cs="Arial"/>
                <w:sz w:val="24"/>
                <w:szCs w:val="24"/>
              </w:rPr>
              <w:t>Extra High Voltage (EHV),</w:t>
            </w:r>
          </w:p>
          <w:p w14:paraId="7D26CDAF" w14:textId="77777777" w:rsidR="00537C7F" w:rsidRDefault="00A604BC" w:rsidP="00537C7F">
            <w:pPr>
              <w:pStyle w:val="NoSpacing"/>
              <w:numPr>
                <w:ilvl w:val="0"/>
                <w:numId w:val="51"/>
              </w:numPr>
              <w:rPr>
                <w:rFonts w:ascii="Arial" w:hAnsi="Arial" w:cs="Arial"/>
                <w:sz w:val="24"/>
                <w:szCs w:val="24"/>
              </w:rPr>
            </w:pPr>
            <w:r w:rsidRPr="006D3E84">
              <w:rPr>
                <w:rFonts w:ascii="Arial" w:hAnsi="Arial" w:cs="Arial"/>
                <w:sz w:val="24"/>
                <w:szCs w:val="24"/>
              </w:rPr>
              <w:t>Transmission</w:t>
            </w:r>
          </w:p>
          <w:p w14:paraId="24EC8CAE" w14:textId="54ADB4CC" w:rsidR="009E5B36" w:rsidRPr="00537C7F" w:rsidRDefault="00A604BC" w:rsidP="00537C7F">
            <w:pPr>
              <w:pStyle w:val="NoSpacing"/>
              <w:numPr>
                <w:ilvl w:val="0"/>
                <w:numId w:val="51"/>
              </w:numPr>
              <w:rPr>
                <w:rFonts w:ascii="Arial" w:hAnsi="Arial" w:cs="Arial"/>
                <w:sz w:val="24"/>
                <w:szCs w:val="24"/>
              </w:rPr>
            </w:pPr>
            <w:r w:rsidRPr="00537C7F">
              <w:rPr>
                <w:rFonts w:ascii="Arial" w:hAnsi="Arial" w:cs="Arial"/>
                <w:sz w:val="24"/>
              </w:rPr>
              <w:t>Unmetered Supplies (UMS);</w:t>
            </w:r>
            <w:r w:rsidR="00537C7F">
              <w:rPr>
                <w:rFonts w:ascii="Arial" w:hAnsi="Arial" w:cs="Arial"/>
                <w:sz w:val="24"/>
              </w:rPr>
              <w:br/>
            </w:r>
          </w:p>
        </w:tc>
      </w:tr>
      <w:tr w:rsidR="006E7788" w14:paraId="61D514B6" w14:textId="77777777" w:rsidTr="00ED2860">
        <w:tc>
          <w:tcPr>
            <w:tcW w:w="3545" w:type="dxa"/>
            <w:shd w:val="clear" w:color="auto" w:fill="auto"/>
          </w:tcPr>
          <w:p w14:paraId="64DEE2E6" w14:textId="77777777" w:rsidR="006E7788" w:rsidRDefault="006E7788" w:rsidP="006E7788">
            <w:pPr>
              <w:pStyle w:val="BodyText"/>
              <w:rPr>
                <w:rFonts w:ascii="Arial" w:hAnsi="Arial" w:cs="Arial"/>
                <w:b/>
                <w:bCs/>
              </w:rPr>
            </w:pPr>
            <w:r>
              <w:rPr>
                <w:rFonts w:ascii="Arial" w:hAnsi="Arial" w:cs="Arial"/>
                <w:b/>
                <w:bCs/>
              </w:rPr>
              <w:t>"Resigning Alternate Member"</w:t>
            </w:r>
          </w:p>
        </w:tc>
        <w:tc>
          <w:tcPr>
            <w:tcW w:w="6775" w:type="dxa"/>
          </w:tcPr>
          <w:p w14:paraId="55B37D27" w14:textId="77777777" w:rsidR="006E7788" w:rsidRPr="0019675B" w:rsidRDefault="006E7788" w:rsidP="006E7788">
            <w:pPr>
              <w:tabs>
                <w:tab w:val="left" w:pos="425"/>
              </w:tabs>
              <w:spacing w:after="240"/>
              <w:ind w:left="425" w:hanging="425"/>
              <w:jc w:val="both"/>
              <w:rPr>
                <w:rFonts w:ascii="Arial" w:hAnsi="Arial" w:cs="Arial"/>
              </w:rPr>
            </w:pPr>
            <w:bookmarkStart w:id="145" w:name="_BPDCD_144"/>
            <w:r w:rsidRPr="0019675B">
              <w:rPr>
                <w:rFonts w:ascii="Arial" w:hAnsi="Arial" w:cs="Arial"/>
              </w:rPr>
              <w:t>as</w:t>
            </w:r>
            <w:r w:rsidRPr="0019675B">
              <w:rPr>
                <w:rFonts w:ascii="Arial" w:hAnsi="Arial" w:cs="Arial"/>
                <w:color w:val="0000FF"/>
              </w:rPr>
              <w:t xml:space="preserve"> </w:t>
            </w:r>
            <w:bookmarkEnd w:id="145"/>
            <w:r w:rsidRPr="0019675B">
              <w:rPr>
                <w:rFonts w:ascii="Arial" w:hAnsi="Arial" w:cs="Arial"/>
              </w:rPr>
              <w:t>defined in Paragraph 8A.4.1.3</w:t>
            </w:r>
            <w:bookmarkStart w:id="146" w:name="_BPDCD_145"/>
            <w:r w:rsidRPr="0019675B">
              <w:rPr>
                <w:rFonts w:ascii="Arial" w:hAnsi="Arial" w:cs="Arial"/>
              </w:rPr>
              <w:t>;</w:t>
            </w:r>
            <w:bookmarkEnd w:id="146"/>
          </w:p>
        </w:tc>
      </w:tr>
      <w:tr w:rsidR="006E7788" w14:paraId="020C019C" w14:textId="77777777" w:rsidTr="00ED2860">
        <w:tc>
          <w:tcPr>
            <w:tcW w:w="3545" w:type="dxa"/>
            <w:shd w:val="clear" w:color="auto" w:fill="auto"/>
          </w:tcPr>
          <w:p w14:paraId="46887843" w14:textId="77777777" w:rsidR="006E7788" w:rsidRDefault="006E7788" w:rsidP="006E7788">
            <w:pPr>
              <w:pStyle w:val="BodyText"/>
              <w:rPr>
                <w:rFonts w:ascii="Arial" w:hAnsi="Arial" w:cs="Arial"/>
                <w:b/>
                <w:bCs/>
              </w:rPr>
            </w:pPr>
            <w:r>
              <w:rPr>
                <w:rFonts w:ascii="Arial" w:hAnsi="Arial" w:cs="Arial"/>
                <w:b/>
                <w:bCs/>
              </w:rPr>
              <w:t>"Resigning Panel Member"</w:t>
            </w:r>
          </w:p>
        </w:tc>
        <w:tc>
          <w:tcPr>
            <w:tcW w:w="6775" w:type="dxa"/>
          </w:tcPr>
          <w:p w14:paraId="7C7A7CA0" w14:textId="77777777" w:rsidR="006E7788" w:rsidRDefault="006E7788" w:rsidP="006E7788">
            <w:pPr>
              <w:pStyle w:val="BodyText"/>
              <w:jc w:val="both"/>
              <w:rPr>
                <w:rFonts w:ascii="Arial" w:hAnsi="Arial" w:cs="Arial"/>
              </w:rPr>
            </w:pPr>
            <w:r>
              <w:rPr>
                <w:rFonts w:ascii="Arial" w:hAnsi="Arial" w:cs="Arial"/>
              </w:rPr>
              <w:t>as defined in Paragraph 8A.4.1</w:t>
            </w:r>
            <w:bookmarkStart w:id="147" w:name="_BPDCD_146"/>
            <w:r w:rsidRPr="0019675B">
              <w:rPr>
                <w:rFonts w:ascii="Arial" w:hAnsi="Arial" w:cs="Arial"/>
              </w:rPr>
              <w:t>;</w:t>
            </w:r>
            <w:bookmarkEnd w:id="147"/>
          </w:p>
        </w:tc>
      </w:tr>
      <w:tr w:rsidR="006E7788" w14:paraId="1CCF5579" w14:textId="77777777" w:rsidTr="00ED2860">
        <w:tc>
          <w:tcPr>
            <w:tcW w:w="3545" w:type="dxa"/>
            <w:shd w:val="clear" w:color="auto" w:fill="auto"/>
          </w:tcPr>
          <w:p w14:paraId="21A67E56" w14:textId="77777777" w:rsidR="006E7788" w:rsidRDefault="006E7788" w:rsidP="006E7788">
            <w:pPr>
              <w:pStyle w:val="BodyText"/>
              <w:rPr>
                <w:rFonts w:ascii="Arial" w:hAnsi="Arial" w:cs="Arial"/>
                <w:b/>
                <w:bCs/>
              </w:rPr>
            </w:pPr>
            <w:r>
              <w:rPr>
                <w:rFonts w:ascii="Arial" w:hAnsi="Arial" w:cs="Arial"/>
                <w:b/>
                <w:bCs/>
              </w:rPr>
              <w:t>"Response"</w:t>
            </w:r>
          </w:p>
        </w:tc>
        <w:tc>
          <w:tcPr>
            <w:tcW w:w="6775" w:type="dxa"/>
          </w:tcPr>
          <w:p w14:paraId="0B4979B9" w14:textId="77777777" w:rsidR="006E7788" w:rsidRDefault="006E7788" w:rsidP="006E7788">
            <w:pPr>
              <w:pStyle w:val="BodyText"/>
              <w:jc w:val="both"/>
              <w:rPr>
                <w:rFonts w:ascii="Arial" w:hAnsi="Arial" w:cs="Arial"/>
              </w:rPr>
            </w:pPr>
            <w:r>
              <w:rPr>
                <w:rFonts w:ascii="Arial" w:hAnsi="Arial" w:cs="Arial"/>
                <w:b/>
              </w:rPr>
              <w:t>Primary Response</w:t>
            </w:r>
            <w:r>
              <w:rPr>
                <w:rFonts w:ascii="Arial" w:hAnsi="Arial" w:cs="Arial"/>
              </w:rPr>
              <w:t xml:space="preserve">, </w:t>
            </w:r>
            <w:r>
              <w:rPr>
                <w:rFonts w:ascii="Arial" w:hAnsi="Arial" w:cs="Arial"/>
                <w:b/>
              </w:rPr>
              <w:t>Secondary</w:t>
            </w:r>
            <w:r>
              <w:rPr>
                <w:rFonts w:ascii="Arial" w:hAnsi="Arial" w:cs="Arial"/>
              </w:rPr>
              <w:t xml:space="preserve"> </w:t>
            </w:r>
            <w:r>
              <w:rPr>
                <w:rFonts w:ascii="Arial" w:hAnsi="Arial" w:cs="Arial"/>
                <w:b/>
              </w:rPr>
              <w:t>Response</w:t>
            </w:r>
            <w:r>
              <w:rPr>
                <w:rFonts w:ascii="Arial" w:hAnsi="Arial" w:cs="Arial"/>
              </w:rPr>
              <w:t xml:space="preserve"> and </w:t>
            </w:r>
            <w:r>
              <w:rPr>
                <w:rFonts w:ascii="Arial" w:hAnsi="Arial" w:cs="Arial"/>
                <w:b/>
              </w:rPr>
              <w:t>High Frequency</w:t>
            </w:r>
            <w:r>
              <w:rPr>
                <w:rFonts w:ascii="Arial" w:hAnsi="Arial" w:cs="Arial"/>
              </w:rPr>
              <w:t xml:space="preserve"> </w:t>
            </w:r>
            <w:r>
              <w:rPr>
                <w:rFonts w:ascii="Arial" w:hAnsi="Arial" w:cs="Arial"/>
                <w:b/>
              </w:rPr>
              <w:t>Response</w:t>
            </w:r>
            <w:r>
              <w:rPr>
                <w:rFonts w:ascii="Arial" w:hAnsi="Arial" w:cs="Arial"/>
              </w:rPr>
              <w:t xml:space="preserve"> or any of them as the case may be;</w:t>
            </w:r>
          </w:p>
        </w:tc>
      </w:tr>
      <w:tr w:rsidR="006E7788" w14:paraId="0830CAF9" w14:textId="77777777" w:rsidTr="00ED2860">
        <w:tc>
          <w:tcPr>
            <w:tcW w:w="3545" w:type="dxa"/>
            <w:shd w:val="clear" w:color="auto" w:fill="auto"/>
          </w:tcPr>
          <w:p w14:paraId="590EBD53" w14:textId="77777777" w:rsidR="006E7788" w:rsidRDefault="006E7788" w:rsidP="006E7788">
            <w:pPr>
              <w:pStyle w:val="BodyText"/>
              <w:rPr>
                <w:rFonts w:ascii="Arial" w:hAnsi="Arial" w:cs="Arial"/>
                <w:b/>
                <w:bCs/>
              </w:rPr>
            </w:pPr>
            <w:r>
              <w:rPr>
                <w:rFonts w:ascii="Arial" w:hAnsi="Arial" w:cs="Arial"/>
                <w:b/>
                <w:bCs/>
              </w:rPr>
              <w:t>"Response Energy Payment"</w:t>
            </w:r>
          </w:p>
        </w:tc>
        <w:tc>
          <w:tcPr>
            <w:tcW w:w="6775" w:type="dxa"/>
          </w:tcPr>
          <w:p w14:paraId="2582061A" w14:textId="77777777" w:rsidR="006E7788" w:rsidRDefault="006E7788" w:rsidP="006E7788">
            <w:pPr>
              <w:pStyle w:val="BodyText"/>
              <w:jc w:val="both"/>
              <w:rPr>
                <w:rFonts w:ascii="Arial" w:hAnsi="Arial" w:cs="Arial"/>
              </w:rPr>
            </w:pPr>
            <w:r>
              <w:rPr>
                <w:rFonts w:ascii="Arial" w:hAnsi="Arial" w:cs="Arial"/>
              </w:rPr>
              <w:t xml:space="preserve">that component of the payment for Mode A </w:t>
            </w:r>
            <w:r>
              <w:rPr>
                <w:rFonts w:ascii="Arial" w:hAnsi="Arial" w:cs="Arial"/>
                <w:b/>
              </w:rPr>
              <w:t>Frequency Response</w:t>
            </w:r>
            <w:r>
              <w:rPr>
                <w:rFonts w:ascii="Arial" w:hAnsi="Arial" w:cs="Arial"/>
              </w:rPr>
              <w:t xml:space="preserve"> calculated in accordance with Paragraph 4.1.3.9A;</w:t>
            </w:r>
          </w:p>
        </w:tc>
      </w:tr>
      <w:tr w:rsidR="006E7788" w14:paraId="1C337815" w14:textId="77777777" w:rsidTr="00ED2860">
        <w:tc>
          <w:tcPr>
            <w:tcW w:w="3545" w:type="dxa"/>
            <w:shd w:val="clear" w:color="auto" w:fill="auto"/>
          </w:tcPr>
          <w:p w14:paraId="52E7566C" w14:textId="77777777" w:rsidR="006E7788" w:rsidRDefault="006E7788" w:rsidP="006E7788">
            <w:pPr>
              <w:pStyle w:val="BodyText"/>
              <w:rPr>
                <w:rFonts w:ascii="Arial" w:hAnsi="Arial" w:cs="Arial"/>
                <w:b/>
                <w:bCs/>
              </w:rPr>
            </w:pPr>
            <w:r>
              <w:rPr>
                <w:rFonts w:ascii="Arial" w:hAnsi="Arial" w:cs="Arial"/>
                <w:b/>
                <w:bCs/>
              </w:rPr>
              <w:t>"Restricted Export Level Payment"</w:t>
            </w:r>
          </w:p>
        </w:tc>
        <w:tc>
          <w:tcPr>
            <w:tcW w:w="6775" w:type="dxa"/>
          </w:tcPr>
          <w:p w14:paraId="0FEB4E45" w14:textId="77777777" w:rsidR="006E7788" w:rsidRDefault="006E7788" w:rsidP="006E7788">
            <w:pPr>
              <w:pStyle w:val="BodyText"/>
              <w:jc w:val="both"/>
              <w:rPr>
                <w:rFonts w:ascii="Arial" w:hAnsi="Arial" w:cs="Arial"/>
              </w:rPr>
            </w:pPr>
            <w:r>
              <w:rPr>
                <w:rFonts w:ascii="Arial" w:hAnsi="Arial" w:cs="Arial"/>
              </w:rPr>
              <w:t>in respect of each Restricted Export Level Period, the payment for each day comprised within the Restricted Export Level Period or (where the Restricted Export Level Period starts or ends during a day) part of a day calculated as follows:</w:t>
            </w:r>
          </w:p>
          <w:p w14:paraId="51266928" w14:textId="77777777" w:rsidR="006E7788" w:rsidRDefault="006E7788" w:rsidP="006E7788">
            <w:pPr>
              <w:pStyle w:val="BodyText"/>
              <w:jc w:val="both"/>
              <w:rPr>
                <w:rFonts w:ascii="Arial" w:hAnsi="Arial" w:cs="Arial"/>
              </w:rPr>
            </w:pPr>
            <w:bookmarkStart w:id="148" w:name="_DV_C139"/>
            <w:r>
              <w:rPr>
                <w:rFonts w:ascii="Arial" w:hAnsi="Arial" w:cs="Arial"/>
              </w:rPr>
              <w:t>The higher of:</w:t>
            </w:r>
            <w:bookmarkEnd w:id="148"/>
          </w:p>
          <w:p w14:paraId="499D174C" w14:textId="77777777" w:rsidR="006E7788" w:rsidRDefault="006E7788" w:rsidP="006E7788">
            <w:pPr>
              <w:pStyle w:val="BodyText"/>
              <w:jc w:val="both"/>
              <w:rPr>
                <w:rFonts w:ascii="Arial" w:hAnsi="Arial" w:cs="Arial"/>
              </w:rPr>
            </w:pPr>
            <w:bookmarkStart w:id="149" w:name="_DV_C140"/>
            <w:r>
              <w:rPr>
                <w:rFonts w:ascii="Arial" w:hAnsi="Arial" w:cs="Arial"/>
              </w:rPr>
              <w:t>A.</w:t>
            </w:r>
            <w:r>
              <w:rPr>
                <w:rFonts w:ascii="Arial" w:hAnsi="Arial" w:cs="Arial"/>
              </w:rPr>
              <w:tab/>
              <w:t>the £ per MW calculated by reference to the total TNUoS income derived from generators divided by the total system Transmission Entry Capacity, in each case using figures for the Financial Year prior to that in which the System to Generator Operational Intertripping Scheme trips, this is then divided by 365 to give a daily £ per MW rate;  or</w:t>
            </w:r>
            <w:bookmarkStart w:id="150" w:name="_DV_C141"/>
            <w:bookmarkEnd w:id="149"/>
          </w:p>
          <w:p w14:paraId="2A938A70" w14:textId="77777777" w:rsidR="006E7788" w:rsidRDefault="006E7788" w:rsidP="006E7788">
            <w:pPr>
              <w:pStyle w:val="BodyText"/>
              <w:jc w:val="both"/>
              <w:rPr>
                <w:rFonts w:ascii="Arial" w:hAnsi="Arial" w:cs="Arial"/>
              </w:rPr>
            </w:pPr>
            <w:r>
              <w:rPr>
                <w:rFonts w:ascii="Arial" w:hAnsi="Arial" w:cs="Arial"/>
              </w:rPr>
              <w:t>B.</w:t>
            </w:r>
            <w:r>
              <w:rPr>
                <w:rFonts w:ascii="Arial" w:hAnsi="Arial" w:cs="Arial"/>
              </w:rPr>
              <w:tab/>
              <w:t>the actual £ per MW of the User (who requests in accordance with Clause 4.2A.4) by reference to the tariff in the Use of System Charging Statement for the Financial Year in which the System to Generator Operational Intertripping Scheme trips divided by 365 to give a daily £ per MW rate.</w:t>
            </w:r>
            <w:bookmarkEnd w:id="150"/>
          </w:p>
          <w:p w14:paraId="7932BDA1" w14:textId="77777777" w:rsidR="006E7788" w:rsidRDefault="006E7788" w:rsidP="006E7788">
            <w:pPr>
              <w:pStyle w:val="BodyText"/>
              <w:jc w:val="both"/>
              <w:rPr>
                <w:rFonts w:ascii="Arial" w:hAnsi="Arial" w:cs="Arial"/>
              </w:rPr>
            </w:pPr>
            <w:bookmarkStart w:id="151" w:name="_DV_C142"/>
            <w:r>
              <w:rPr>
                <w:rFonts w:ascii="Arial" w:hAnsi="Arial" w:cs="Arial"/>
              </w:rPr>
              <w:t>A or B are then multiplied by:</w:t>
            </w:r>
            <w:bookmarkEnd w:id="151"/>
          </w:p>
          <w:p w14:paraId="2AA1CC9D" w14:textId="77777777" w:rsidR="006E7788" w:rsidRDefault="006E7788" w:rsidP="006E7788">
            <w:pPr>
              <w:pStyle w:val="BodyText"/>
              <w:jc w:val="both"/>
              <w:rPr>
                <w:rFonts w:ascii="Arial" w:hAnsi="Arial" w:cs="Arial"/>
              </w:rPr>
            </w:pPr>
            <w:bookmarkStart w:id="152" w:name="_DV_C143"/>
            <w:r>
              <w:rPr>
                <w:rFonts w:ascii="Arial" w:hAnsi="Arial" w:cs="Arial"/>
              </w:rPr>
              <w:lastRenderedPageBreak/>
              <w:t>the MW arrived at after deducting from the Transmission Entry Capacity for the Connection Site the Restricted MW Export Level;</w:t>
            </w:r>
            <w:bookmarkEnd w:id="152"/>
          </w:p>
        </w:tc>
      </w:tr>
      <w:tr w:rsidR="006E7788" w14:paraId="36499F13" w14:textId="77777777" w:rsidTr="00ED2860">
        <w:tc>
          <w:tcPr>
            <w:tcW w:w="3545" w:type="dxa"/>
            <w:shd w:val="clear" w:color="auto" w:fill="auto"/>
          </w:tcPr>
          <w:p w14:paraId="7D927752" w14:textId="5217C87A" w:rsidR="006E7788" w:rsidRDefault="006E7788" w:rsidP="006E7788">
            <w:pPr>
              <w:spacing w:after="240"/>
              <w:rPr>
                <w:rFonts w:ascii="Arial" w:hAnsi="Arial" w:cs="Arial"/>
                <w:b/>
                <w:bCs/>
              </w:rPr>
            </w:pPr>
            <w:bookmarkStart w:id="153" w:name="_DV_C137"/>
            <w:r>
              <w:rPr>
                <w:rFonts w:ascii="Arial" w:hAnsi="Arial" w:cs="Arial"/>
                <w:b/>
                <w:bCs/>
              </w:rPr>
              <w:lastRenderedPageBreak/>
              <w:t>"Restricted Export Level Period"</w:t>
            </w:r>
            <w:bookmarkEnd w:id="153"/>
          </w:p>
        </w:tc>
        <w:tc>
          <w:tcPr>
            <w:tcW w:w="6775" w:type="dxa"/>
          </w:tcPr>
          <w:p w14:paraId="76F87FBE" w14:textId="77777777" w:rsidR="006E7788" w:rsidRDefault="006E7788" w:rsidP="006E7788">
            <w:pPr>
              <w:spacing w:after="240"/>
              <w:rPr>
                <w:rFonts w:ascii="Arial" w:hAnsi="Arial" w:cs="Arial"/>
              </w:rPr>
            </w:pPr>
            <w:bookmarkStart w:id="154" w:name="_DV_C138"/>
            <w:r>
              <w:rPr>
                <w:rFonts w:ascii="Arial" w:hAnsi="Arial" w:cs="Arial"/>
              </w:rPr>
              <w:t>as defined in Paragraph 4.2A.4(b)(ii);</w:t>
            </w:r>
            <w:bookmarkEnd w:id="154"/>
          </w:p>
        </w:tc>
      </w:tr>
      <w:tr w:rsidR="006E7788" w14:paraId="4F12EA54" w14:textId="77777777" w:rsidTr="00ED2860">
        <w:tc>
          <w:tcPr>
            <w:tcW w:w="3545" w:type="dxa"/>
            <w:shd w:val="clear" w:color="auto" w:fill="auto"/>
          </w:tcPr>
          <w:p w14:paraId="416869E7" w14:textId="32E5C31B" w:rsidR="006E7788" w:rsidRDefault="006E7788" w:rsidP="006E7788">
            <w:pPr>
              <w:spacing w:after="240"/>
              <w:rPr>
                <w:rFonts w:ascii="Arial" w:hAnsi="Arial" w:cs="Arial"/>
                <w:b/>
                <w:bCs/>
              </w:rPr>
            </w:pPr>
            <w:bookmarkStart w:id="155" w:name="_DV_C144"/>
            <w:r>
              <w:rPr>
                <w:rFonts w:ascii="Arial" w:hAnsi="Arial" w:cs="Arial"/>
                <w:b/>
                <w:bCs/>
              </w:rPr>
              <w:t>"Restricted MW Export Level"</w:t>
            </w:r>
            <w:bookmarkEnd w:id="155"/>
          </w:p>
        </w:tc>
        <w:tc>
          <w:tcPr>
            <w:tcW w:w="6775" w:type="dxa"/>
          </w:tcPr>
          <w:p w14:paraId="5DB3A021" w14:textId="77777777" w:rsidR="006E7788" w:rsidRDefault="006E7788" w:rsidP="006E7788">
            <w:pPr>
              <w:spacing w:after="240"/>
              <w:rPr>
                <w:rFonts w:ascii="Arial" w:hAnsi="Arial" w:cs="Arial"/>
              </w:rPr>
            </w:pPr>
            <w:bookmarkStart w:id="156" w:name="_DV_C145"/>
            <w:r>
              <w:rPr>
                <w:rFonts w:ascii="Arial" w:hAnsi="Arial" w:cs="Arial"/>
              </w:rPr>
              <w:t>as defined in Paragraph 4.2A.2.1(c)(i);</w:t>
            </w:r>
            <w:bookmarkEnd w:id="156"/>
          </w:p>
        </w:tc>
      </w:tr>
      <w:tr w:rsidR="006E7788" w14:paraId="0B984F66" w14:textId="77777777" w:rsidTr="00ED2860">
        <w:tc>
          <w:tcPr>
            <w:tcW w:w="3545" w:type="dxa"/>
            <w:shd w:val="clear" w:color="auto" w:fill="auto"/>
          </w:tcPr>
          <w:p w14:paraId="23B47847" w14:textId="77777777" w:rsidR="006E7788" w:rsidRDefault="006E7788" w:rsidP="006E7788">
            <w:pPr>
              <w:pStyle w:val="BodyText"/>
              <w:rPr>
                <w:rFonts w:ascii="Arial" w:hAnsi="Arial" w:cs="Arial"/>
                <w:b/>
                <w:bCs/>
                <w:color w:val="000000"/>
                <w:w w:val="0"/>
              </w:rPr>
            </w:pPr>
            <w:bookmarkStart w:id="157" w:name="_DV_C146"/>
            <w:r>
              <w:rPr>
                <w:rFonts w:ascii="Arial" w:hAnsi="Arial" w:cs="Arial"/>
                <w:b/>
                <w:bCs/>
                <w:color w:val="000000"/>
                <w:w w:val="0"/>
              </w:rPr>
              <w:t>"Restrictions on Availability"</w:t>
            </w:r>
          </w:p>
          <w:bookmarkEnd w:id="157"/>
          <w:p w14:paraId="5D76F483" w14:textId="77777777" w:rsidR="006E7788" w:rsidRDefault="006E7788" w:rsidP="006E7788">
            <w:pPr>
              <w:pStyle w:val="BodyText"/>
              <w:rPr>
                <w:rFonts w:ascii="Arial" w:hAnsi="Arial" w:cs="Arial"/>
                <w:b/>
                <w:bCs/>
                <w:color w:val="000000"/>
                <w:w w:val="0"/>
              </w:rPr>
            </w:pPr>
          </w:p>
        </w:tc>
        <w:tc>
          <w:tcPr>
            <w:tcW w:w="6775" w:type="dxa"/>
          </w:tcPr>
          <w:p w14:paraId="378F32B0" w14:textId="77777777" w:rsidR="006E7788" w:rsidRDefault="006E7788" w:rsidP="006E7788">
            <w:pPr>
              <w:pStyle w:val="BodyText"/>
              <w:spacing w:line="240" w:lineRule="atLeast"/>
              <w:rPr>
                <w:rFonts w:ascii="Arial" w:hAnsi="Arial" w:cs="Arial"/>
                <w:color w:val="000000"/>
                <w:w w:val="0"/>
              </w:rPr>
            </w:pPr>
            <w:bookmarkStart w:id="158" w:name="_DV_C147"/>
            <w:r>
              <w:rPr>
                <w:rFonts w:ascii="Arial" w:hAnsi="Arial" w:cs="Arial"/>
                <w:color w:val="000000"/>
                <w:w w:val="0"/>
              </w:rPr>
              <w:t xml:space="preserve">is, in the context of a </w:t>
            </w:r>
            <w:r>
              <w:rPr>
                <w:rFonts w:ascii="Arial" w:hAnsi="Arial" w:cs="Arial"/>
                <w:b/>
                <w:color w:val="000000"/>
                <w:w w:val="0"/>
              </w:rPr>
              <w:t>Design Variation</w:t>
            </w:r>
            <w:r>
              <w:rPr>
                <w:rFonts w:ascii="Arial" w:hAnsi="Arial" w:cs="Arial"/>
              </w:rPr>
              <w:t xml:space="preserve"> or</w:t>
            </w:r>
            <w:r>
              <w:rPr>
                <w:rFonts w:ascii="Arial" w:hAnsi="Arial" w:cs="Arial"/>
                <w:b/>
              </w:rPr>
              <w:t xml:space="preserve"> </w:t>
            </w:r>
            <w:r>
              <w:rPr>
                <w:rFonts w:ascii="Arial" w:hAnsi="Arial" w:cs="Arial"/>
              </w:rPr>
              <w:t xml:space="preserve">an </w:t>
            </w:r>
            <w:r>
              <w:rPr>
                <w:rFonts w:ascii="Arial" w:hAnsi="Arial" w:cs="Arial"/>
                <w:b/>
              </w:rPr>
              <w:t>Offshore Connection</w:t>
            </w:r>
            <w:r>
              <w:rPr>
                <w:rFonts w:ascii="Arial" w:hAnsi="Arial" w:cs="Arial"/>
                <w:color w:val="000000"/>
                <w:w w:val="0"/>
              </w:rPr>
              <w:t xml:space="preserve">, the outage or reduction in capability as set out in the relevant </w:t>
            </w:r>
            <w:r>
              <w:rPr>
                <w:rFonts w:ascii="Arial" w:hAnsi="Arial" w:cs="Arial"/>
                <w:b/>
                <w:color w:val="000000"/>
                <w:w w:val="0"/>
              </w:rPr>
              <w:t>Notification of Restrictions on Availability</w:t>
            </w:r>
            <w:r>
              <w:rPr>
                <w:rFonts w:ascii="Arial" w:hAnsi="Arial" w:cs="Arial"/>
                <w:color w:val="000000"/>
                <w:w w:val="0"/>
              </w:rPr>
              <w:t>;</w:t>
            </w:r>
            <w:bookmarkEnd w:id="158"/>
          </w:p>
        </w:tc>
      </w:tr>
      <w:tr w:rsidR="006E7788" w14:paraId="5C97CB93" w14:textId="77777777" w:rsidTr="00ED2860">
        <w:tc>
          <w:tcPr>
            <w:tcW w:w="3545" w:type="dxa"/>
            <w:shd w:val="clear" w:color="auto" w:fill="auto"/>
          </w:tcPr>
          <w:p w14:paraId="72A64F61" w14:textId="77777777" w:rsidR="006E7788" w:rsidRDefault="006E7788" w:rsidP="006E7788">
            <w:pPr>
              <w:pStyle w:val="BodyText"/>
              <w:rPr>
                <w:rFonts w:ascii="Arial" w:hAnsi="Arial" w:cs="Arial"/>
                <w:b/>
                <w:bCs/>
              </w:rPr>
            </w:pPr>
            <w:r>
              <w:rPr>
                <w:rFonts w:ascii="Arial" w:hAnsi="Arial" w:cs="Arial"/>
                <w:b/>
                <w:bCs/>
              </w:rPr>
              <w:t>"Retail Price Index"</w:t>
            </w:r>
          </w:p>
          <w:p w14:paraId="491F0F8B" w14:textId="77777777" w:rsidR="00650014" w:rsidRDefault="00650014" w:rsidP="006E7788">
            <w:pPr>
              <w:pStyle w:val="BodyText"/>
              <w:rPr>
                <w:rFonts w:ascii="Arial" w:hAnsi="Arial" w:cs="Arial"/>
                <w:b/>
                <w:bCs/>
              </w:rPr>
            </w:pPr>
          </w:p>
          <w:p w14:paraId="7DB3FC84" w14:textId="77777777" w:rsidR="00650014" w:rsidRDefault="00650014" w:rsidP="006E7788">
            <w:pPr>
              <w:pStyle w:val="BodyText"/>
              <w:rPr>
                <w:rFonts w:ascii="Arial" w:hAnsi="Arial" w:cs="Arial"/>
                <w:b/>
                <w:bCs/>
              </w:rPr>
            </w:pPr>
          </w:p>
          <w:p w14:paraId="69DD61BA" w14:textId="77777777" w:rsidR="00650014" w:rsidRDefault="00650014" w:rsidP="006E7788">
            <w:pPr>
              <w:pStyle w:val="BodyText"/>
              <w:rPr>
                <w:rFonts w:ascii="Arial" w:hAnsi="Arial" w:cs="Arial"/>
                <w:b/>
                <w:bCs/>
              </w:rPr>
            </w:pPr>
          </w:p>
          <w:p w14:paraId="74C5D50D" w14:textId="77777777" w:rsidR="00650014" w:rsidRDefault="00650014" w:rsidP="006E7788">
            <w:pPr>
              <w:pStyle w:val="BodyText"/>
              <w:rPr>
                <w:rFonts w:ascii="Arial" w:hAnsi="Arial" w:cs="Arial"/>
                <w:b/>
                <w:bCs/>
              </w:rPr>
            </w:pPr>
          </w:p>
          <w:p w14:paraId="509DF727" w14:textId="77777777" w:rsidR="00650014" w:rsidRDefault="00650014" w:rsidP="006E7788">
            <w:pPr>
              <w:pStyle w:val="BodyText"/>
              <w:rPr>
                <w:rFonts w:ascii="Arial" w:hAnsi="Arial" w:cs="Arial"/>
                <w:b/>
                <w:bCs/>
              </w:rPr>
            </w:pPr>
          </w:p>
          <w:p w14:paraId="6E323A0A" w14:textId="77777777" w:rsidR="00650014" w:rsidRDefault="00650014" w:rsidP="006E7788">
            <w:pPr>
              <w:pStyle w:val="BodyText"/>
              <w:rPr>
                <w:rFonts w:ascii="Arial" w:hAnsi="Arial" w:cs="Arial"/>
                <w:b/>
                <w:bCs/>
              </w:rPr>
            </w:pPr>
          </w:p>
          <w:p w14:paraId="74450AAA" w14:textId="77777777" w:rsidR="00650014" w:rsidRDefault="00650014" w:rsidP="006E7788">
            <w:pPr>
              <w:pStyle w:val="BodyText"/>
              <w:rPr>
                <w:rFonts w:ascii="Arial" w:hAnsi="Arial" w:cs="Arial"/>
                <w:b/>
                <w:bCs/>
              </w:rPr>
            </w:pPr>
          </w:p>
          <w:p w14:paraId="658AABC4" w14:textId="77777777" w:rsidR="00650014" w:rsidRDefault="00650014" w:rsidP="006E7788">
            <w:pPr>
              <w:pStyle w:val="BodyText"/>
              <w:rPr>
                <w:rFonts w:ascii="Arial" w:hAnsi="Arial" w:cs="Arial"/>
                <w:b/>
                <w:bCs/>
              </w:rPr>
            </w:pPr>
          </w:p>
          <w:p w14:paraId="709AE5E5" w14:textId="77777777" w:rsidR="00650014" w:rsidRDefault="00650014" w:rsidP="006E7788">
            <w:pPr>
              <w:pStyle w:val="BodyText"/>
              <w:rPr>
                <w:rFonts w:ascii="Arial" w:hAnsi="Arial" w:cs="Arial"/>
                <w:b/>
                <w:bCs/>
              </w:rPr>
            </w:pPr>
          </w:p>
          <w:p w14:paraId="1CEDBD50" w14:textId="77777777" w:rsidR="00650014" w:rsidRDefault="00650014" w:rsidP="006E7788">
            <w:pPr>
              <w:pStyle w:val="BodyText"/>
              <w:rPr>
                <w:rFonts w:ascii="Arial" w:hAnsi="Arial" w:cs="Arial"/>
                <w:b/>
                <w:bCs/>
              </w:rPr>
            </w:pPr>
          </w:p>
          <w:p w14:paraId="5B520178" w14:textId="77777777" w:rsidR="00650014" w:rsidRDefault="00650014" w:rsidP="006E7788">
            <w:pPr>
              <w:pStyle w:val="BodyText"/>
              <w:rPr>
                <w:rFonts w:ascii="Arial" w:hAnsi="Arial" w:cs="Arial"/>
                <w:b/>
                <w:bCs/>
              </w:rPr>
            </w:pPr>
          </w:p>
          <w:p w14:paraId="07FFE7A0" w14:textId="77777777" w:rsidR="00650014" w:rsidRDefault="00650014" w:rsidP="006E7788">
            <w:pPr>
              <w:pStyle w:val="BodyText"/>
              <w:rPr>
                <w:rFonts w:ascii="Arial" w:hAnsi="Arial" w:cs="Arial"/>
                <w:b/>
                <w:bCs/>
              </w:rPr>
            </w:pPr>
          </w:p>
          <w:p w14:paraId="79F202B7" w14:textId="77777777" w:rsidR="00650014" w:rsidRDefault="00650014" w:rsidP="006E7788">
            <w:pPr>
              <w:pStyle w:val="BodyText"/>
              <w:rPr>
                <w:rFonts w:ascii="Arial" w:hAnsi="Arial" w:cs="Arial"/>
                <w:b/>
                <w:bCs/>
              </w:rPr>
            </w:pPr>
          </w:p>
          <w:p w14:paraId="6D2ABE24" w14:textId="545F1932" w:rsidR="00650014" w:rsidRDefault="00650014" w:rsidP="006E7788">
            <w:pPr>
              <w:pStyle w:val="BodyText"/>
              <w:rPr>
                <w:rFonts w:ascii="Arial" w:hAnsi="Arial" w:cs="Arial"/>
                <w:b/>
                <w:bCs/>
              </w:rPr>
            </w:pPr>
          </w:p>
        </w:tc>
        <w:tc>
          <w:tcPr>
            <w:tcW w:w="6775" w:type="dxa"/>
          </w:tcPr>
          <w:p w14:paraId="1BCD4CDD" w14:textId="77777777" w:rsidR="006E7788" w:rsidRDefault="006E7788" w:rsidP="006E7788">
            <w:pPr>
              <w:pStyle w:val="BodyText"/>
              <w:jc w:val="both"/>
              <w:rPr>
                <w:rFonts w:ascii="Arial" w:hAnsi="Arial" w:cs="Arial"/>
              </w:rPr>
            </w:pPr>
            <w:r>
              <w:rPr>
                <w:rFonts w:ascii="Arial" w:hAnsi="Arial" w:cs="Arial"/>
              </w:rPr>
              <w:t>the general index of retail prices published by the Office for National Statistics each month in respect of all items or:</w:t>
            </w:r>
          </w:p>
          <w:p w14:paraId="2E0A6F69" w14:textId="77777777" w:rsidR="006E7788" w:rsidRDefault="006E7788" w:rsidP="006E7788">
            <w:pPr>
              <w:pStyle w:val="BodyText"/>
              <w:ind w:left="567" w:hanging="567"/>
              <w:jc w:val="both"/>
              <w:rPr>
                <w:rFonts w:ascii="Arial" w:hAnsi="Arial" w:cs="Arial"/>
              </w:rPr>
            </w:pPr>
            <w:r>
              <w:rPr>
                <w:rFonts w:ascii="Arial" w:hAnsi="Arial" w:cs="Arial"/>
              </w:rPr>
              <w:t>(a)</w:t>
            </w:r>
            <w:r>
              <w:rPr>
                <w:rFonts w:ascii="Arial" w:hAnsi="Arial" w:cs="Arial"/>
              </w:rPr>
              <w:tab/>
              <w:t xml:space="preserve">if the said index for any month in any year shall not have been published on or before the last day of the third month after such month such index for such month or months as the parties hereto agree produces as nearly as possible the same result shall be substituted or in default of the parties reaching agreement within six weeks after the last day of such three month period then as determined by a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 or</w:t>
            </w:r>
          </w:p>
          <w:p w14:paraId="4DDAC794" w14:textId="77777777" w:rsidR="006E7788" w:rsidRDefault="006E7788" w:rsidP="006E7788">
            <w:pPr>
              <w:pStyle w:val="BodyText"/>
              <w:ind w:left="567" w:hanging="567"/>
              <w:jc w:val="both"/>
              <w:rPr>
                <w:rFonts w:ascii="Arial" w:hAnsi="Arial" w:cs="Arial"/>
              </w:rPr>
            </w:pPr>
            <w:r>
              <w:rPr>
                <w:rFonts w:ascii="Arial" w:hAnsi="Arial" w:cs="Arial"/>
              </w:rPr>
              <w:t>(b)</w:t>
            </w:r>
            <w:r>
              <w:rPr>
                <w:rFonts w:ascii="Arial" w:hAnsi="Arial" w:cs="Arial"/>
              </w:rPr>
              <w:tab/>
              <w:t xml:space="preserve">if there is a material change in the basis of the said index, such other index as the parties agree produces as nearly as possible the same result shall be substituted or in default of the parties reaching agreement within six weeks after the occurrence of the material change in the basis of the said index then as determined by the sole Chartered Accountant appointed by agreement by both parties or in the absence of agreement on the application of either party by the President of the </w:t>
            </w:r>
            <w:r>
              <w:rPr>
                <w:rFonts w:ascii="Arial" w:hAnsi="Arial" w:cs="Arial"/>
                <w:b/>
              </w:rPr>
              <w:t>Electricity Arbitration Association</w:t>
            </w:r>
            <w:r>
              <w:rPr>
                <w:rFonts w:ascii="Arial" w:hAnsi="Arial" w:cs="Arial"/>
              </w:rPr>
              <w:t xml:space="preserve"> who shall act as an expert and whose decision shall be final and binding on the parties;</w:t>
            </w:r>
          </w:p>
          <w:p w14:paraId="6160E0AA" w14:textId="605BD347" w:rsidR="00626525" w:rsidRPr="00DD6DD0" w:rsidRDefault="00626525" w:rsidP="00416C4B">
            <w:pPr>
              <w:pStyle w:val="BodyText"/>
              <w:jc w:val="both"/>
              <w:rPr>
                <w:rFonts w:ascii="Arial" w:hAnsi="Arial" w:cs="Arial"/>
              </w:rPr>
            </w:pPr>
          </w:p>
        </w:tc>
      </w:tr>
      <w:tr w:rsidR="00416C4B" w14:paraId="5D20B486" w14:textId="77777777" w:rsidTr="00ED2860">
        <w:tc>
          <w:tcPr>
            <w:tcW w:w="3545" w:type="dxa"/>
            <w:shd w:val="clear" w:color="auto" w:fill="auto"/>
          </w:tcPr>
          <w:p w14:paraId="52202884" w14:textId="2CA220BA" w:rsidR="00416C4B" w:rsidRDefault="00416C4B" w:rsidP="006E7788">
            <w:pPr>
              <w:pStyle w:val="BodyText"/>
              <w:rPr>
                <w:rFonts w:ascii="Arial" w:hAnsi="Arial" w:cs="Arial"/>
                <w:b/>
                <w:bCs/>
              </w:rPr>
            </w:pPr>
            <w:r>
              <w:rPr>
                <w:rFonts w:ascii="Arial" w:hAnsi="Arial" w:cs="Arial"/>
                <w:b/>
                <w:bCs/>
              </w:rPr>
              <w:t>“Retained EU Law”</w:t>
            </w:r>
          </w:p>
        </w:tc>
        <w:tc>
          <w:tcPr>
            <w:tcW w:w="6775" w:type="dxa"/>
          </w:tcPr>
          <w:p w14:paraId="36BF1F4E" w14:textId="5C1DC801" w:rsidR="00416C4B" w:rsidRDefault="00416C4B" w:rsidP="006E7788">
            <w:pPr>
              <w:pStyle w:val="BodyText"/>
              <w:jc w:val="both"/>
              <w:rPr>
                <w:rFonts w:ascii="Arial" w:hAnsi="Arial" w:cs="Arial"/>
              </w:rPr>
            </w:pPr>
            <w:r w:rsidRPr="00650014">
              <w:rPr>
                <w:rFonts w:ascii="Arial" w:hAnsi="Arial" w:cs="Arial"/>
                <w:sz w:val="24"/>
              </w:rPr>
              <w:t>has the meaning given to it by the European Union (Withdrawal) Act 2018 as amended by the European Union (Withdrawal Agreement) Act 2020;</w:t>
            </w:r>
          </w:p>
        </w:tc>
      </w:tr>
      <w:tr w:rsidR="006E7788" w14:paraId="7BF28678" w14:textId="77777777" w:rsidTr="00ED2860">
        <w:tc>
          <w:tcPr>
            <w:tcW w:w="3545" w:type="dxa"/>
          </w:tcPr>
          <w:p w14:paraId="46699CDF" w14:textId="77777777" w:rsidR="006E7788" w:rsidRDefault="006E7788" w:rsidP="006E7788">
            <w:pPr>
              <w:pStyle w:val="BodyText"/>
              <w:rPr>
                <w:rFonts w:ascii="Arial" w:hAnsi="Arial" w:cs="Arial"/>
                <w:b/>
                <w:bCs/>
              </w:rPr>
            </w:pPr>
            <w:r>
              <w:rPr>
                <w:rFonts w:ascii="Arial" w:hAnsi="Arial" w:cs="Arial"/>
                <w:b/>
                <w:bCs/>
              </w:rPr>
              <w:t>"Revised Indicative Annual HH TNUoS charge"</w:t>
            </w:r>
          </w:p>
        </w:tc>
        <w:tc>
          <w:tcPr>
            <w:tcW w:w="6775" w:type="dxa"/>
          </w:tcPr>
          <w:p w14:paraId="5CB3E203" w14:textId="77777777" w:rsidR="006E7788" w:rsidRDefault="006E7788" w:rsidP="006E7788">
            <w:pPr>
              <w:pStyle w:val="BodyText"/>
              <w:ind w:left="1" w:hanging="1"/>
              <w:jc w:val="both"/>
              <w:rPr>
                <w:rFonts w:ascii="Arial" w:hAnsi="Arial" w:cs="Arial"/>
                <w:b/>
              </w:rPr>
            </w:pPr>
            <w:r>
              <w:rPr>
                <w:rFonts w:ascii="Arial" w:hAnsi="Arial" w:cs="Arial"/>
              </w:rPr>
              <w:t>the value calculated in accordance with Appendix 2 paragraph 5</w:t>
            </w:r>
            <w:bookmarkStart w:id="159" w:name="_BPDCD_147"/>
            <w:r w:rsidRPr="0019675B">
              <w:rPr>
                <w:rFonts w:ascii="Arial" w:hAnsi="Arial" w:cs="Arial"/>
              </w:rPr>
              <w:t>;</w:t>
            </w:r>
            <w:bookmarkEnd w:id="159"/>
          </w:p>
        </w:tc>
      </w:tr>
      <w:tr w:rsidR="006E7788" w14:paraId="0CFFF37D" w14:textId="77777777" w:rsidTr="00ED2860">
        <w:tc>
          <w:tcPr>
            <w:tcW w:w="3545" w:type="dxa"/>
          </w:tcPr>
          <w:p w14:paraId="221DB3B0" w14:textId="77777777" w:rsidR="006E7788" w:rsidRDefault="006E7788" w:rsidP="006E7788">
            <w:pPr>
              <w:pStyle w:val="BodyText"/>
              <w:rPr>
                <w:rFonts w:ascii="Arial" w:hAnsi="Arial" w:cs="Arial"/>
                <w:b/>
                <w:bCs/>
              </w:rPr>
            </w:pPr>
            <w:r>
              <w:rPr>
                <w:rFonts w:ascii="Arial" w:hAnsi="Arial" w:cs="Arial"/>
                <w:b/>
                <w:bCs/>
              </w:rPr>
              <w:lastRenderedPageBreak/>
              <w:t>"Revised Indicative Annual NHH TNUoS charge"</w:t>
            </w:r>
          </w:p>
        </w:tc>
        <w:tc>
          <w:tcPr>
            <w:tcW w:w="6775" w:type="dxa"/>
          </w:tcPr>
          <w:p w14:paraId="688337C8" w14:textId="77777777" w:rsidR="006E7788" w:rsidRDefault="006E7788" w:rsidP="006E7788">
            <w:pPr>
              <w:pStyle w:val="BodyText"/>
              <w:jc w:val="both"/>
              <w:rPr>
                <w:rFonts w:ascii="Arial" w:hAnsi="Arial" w:cs="Arial"/>
              </w:rPr>
            </w:pPr>
            <w:r>
              <w:rPr>
                <w:rFonts w:ascii="Arial" w:hAnsi="Arial" w:cs="Arial"/>
              </w:rPr>
              <w:t>the value calculated in accordance with Appendix 2 paragraph 8</w:t>
            </w:r>
            <w:bookmarkStart w:id="160" w:name="_BPDCD_148"/>
            <w:r w:rsidRPr="0019675B">
              <w:rPr>
                <w:rFonts w:ascii="Arial" w:hAnsi="Arial" w:cs="Arial"/>
              </w:rPr>
              <w:t>;</w:t>
            </w:r>
            <w:bookmarkEnd w:id="160"/>
          </w:p>
        </w:tc>
      </w:tr>
      <w:tr w:rsidR="006E7788" w14:paraId="4B874DE2" w14:textId="77777777" w:rsidTr="00ED2860">
        <w:tc>
          <w:tcPr>
            <w:tcW w:w="3545" w:type="dxa"/>
          </w:tcPr>
          <w:p w14:paraId="522CB13D" w14:textId="77777777" w:rsidR="006E7788" w:rsidRDefault="006E7788" w:rsidP="006E7788">
            <w:pPr>
              <w:pStyle w:val="BodyText"/>
              <w:rPr>
                <w:rFonts w:ascii="Arial" w:hAnsi="Arial" w:cs="Arial"/>
                <w:b/>
                <w:bCs/>
              </w:rPr>
            </w:pPr>
            <w:r>
              <w:rPr>
                <w:rFonts w:ascii="Arial" w:hAnsi="Arial" w:cs="Arial"/>
                <w:b/>
              </w:rPr>
              <w:t>“Revised Proposed Implementation Date”</w:t>
            </w:r>
          </w:p>
        </w:tc>
        <w:tc>
          <w:tcPr>
            <w:tcW w:w="6775" w:type="dxa"/>
          </w:tcPr>
          <w:p w14:paraId="17985F28" w14:textId="77777777" w:rsidR="006E7788" w:rsidRDefault="006E7788" w:rsidP="006E7788">
            <w:pPr>
              <w:pStyle w:val="BodyText"/>
              <w:jc w:val="both"/>
              <w:rPr>
                <w:rFonts w:ascii="Arial" w:hAnsi="Arial" w:cs="Arial"/>
              </w:rPr>
            </w:pPr>
            <w:r>
              <w:rPr>
                <w:rFonts w:ascii="Arial" w:hAnsi="Arial" w:cs="Arial"/>
              </w:rPr>
              <w:t xml:space="preserve">the revision to a </w:t>
            </w:r>
            <w:r>
              <w:rPr>
                <w:rFonts w:ascii="Arial" w:hAnsi="Arial" w:cs="Arial"/>
                <w:b/>
              </w:rPr>
              <w:t>Fixed</w:t>
            </w:r>
            <w:r>
              <w:rPr>
                <w:rFonts w:ascii="Arial" w:hAnsi="Arial" w:cs="Arial"/>
              </w:rPr>
              <w:t xml:space="preserve"> </w:t>
            </w:r>
            <w:r>
              <w:rPr>
                <w:rFonts w:ascii="Arial" w:hAnsi="Arial" w:cs="Arial"/>
                <w:b/>
              </w:rPr>
              <w:t>Proposed Implementation Date</w:t>
            </w:r>
            <w:r>
              <w:rPr>
                <w:rFonts w:ascii="Arial" w:hAnsi="Arial" w:cs="Arial"/>
              </w:rPr>
              <w:t xml:space="preserve"> recommended to the </w:t>
            </w:r>
            <w:r>
              <w:rPr>
                <w:rFonts w:ascii="Arial" w:hAnsi="Arial" w:cs="Arial"/>
                <w:b/>
              </w:rPr>
              <w:t>Authority</w:t>
            </w:r>
            <w:r>
              <w:rPr>
                <w:rFonts w:ascii="Arial" w:hAnsi="Arial" w:cs="Arial"/>
              </w:rPr>
              <w:t xml:space="preserve"> by the </w:t>
            </w:r>
            <w:r>
              <w:rPr>
                <w:rFonts w:ascii="Arial" w:hAnsi="Arial" w:cs="Arial"/>
                <w:b/>
              </w:rPr>
              <w:t>CUSC Modifications Panel</w:t>
            </w:r>
            <w:r>
              <w:rPr>
                <w:rFonts w:ascii="Arial" w:hAnsi="Arial" w:cs="Arial"/>
              </w:rPr>
              <w:t xml:space="preserve"> pursuant to </w:t>
            </w:r>
            <w:r>
              <w:rPr>
                <w:rFonts w:ascii="Arial" w:hAnsi="Arial" w:cs="Arial"/>
                <w:b/>
              </w:rPr>
              <w:t xml:space="preserve">CUSC </w:t>
            </w:r>
            <w:r>
              <w:rPr>
                <w:rFonts w:ascii="Arial" w:hAnsi="Arial" w:cs="Arial"/>
              </w:rPr>
              <w:t>Paragraph 8.23.9.4;</w:t>
            </w:r>
          </w:p>
        </w:tc>
      </w:tr>
      <w:tr w:rsidR="006E7788" w14:paraId="00D8D7F6" w14:textId="77777777" w:rsidTr="00ED2860">
        <w:tc>
          <w:tcPr>
            <w:tcW w:w="3545" w:type="dxa"/>
          </w:tcPr>
          <w:p w14:paraId="20C3B477" w14:textId="77777777" w:rsidR="006E7788" w:rsidRDefault="006E7788" w:rsidP="006E7788">
            <w:pPr>
              <w:pStyle w:val="BodyText"/>
              <w:rPr>
                <w:rFonts w:ascii="Arial" w:hAnsi="Arial" w:cs="Arial"/>
                <w:b/>
                <w:bCs/>
              </w:rPr>
            </w:pPr>
            <w:r>
              <w:rPr>
                <w:rFonts w:ascii="Arial" w:hAnsi="Arial" w:cs="Arial"/>
                <w:b/>
                <w:bCs/>
              </w:rPr>
              <w:t xml:space="preserve"> "Safety Coordinator(s)"</w:t>
            </w:r>
          </w:p>
        </w:tc>
        <w:tc>
          <w:tcPr>
            <w:tcW w:w="6775" w:type="dxa"/>
          </w:tcPr>
          <w:p w14:paraId="0EEEF926" w14:textId="77777777" w:rsidR="006E7788" w:rsidRDefault="006E7788" w:rsidP="006E7788">
            <w:pPr>
              <w:pStyle w:val="BodyText"/>
              <w:jc w:val="both"/>
              <w:rPr>
                <w:rFonts w:ascii="Arial" w:hAnsi="Arial" w:cs="Arial"/>
              </w:rPr>
            </w:pPr>
            <w:r w:rsidRPr="0072062B">
              <w:rPr>
                <w:rFonts w:ascii="Arial" w:hAnsi="Arial" w:cs="Arial"/>
              </w:rPr>
              <w:t>a person or persons nominated</w:t>
            </w:r>
            <w:r>
              <w:rPr>
                <w:rFonts w:ascii="Arial" w:hAnsi="Arial" w:cs="Arial"/>
              </w:rPr>
              <w:t xml:space="preserve"> </w:t>
            </w:r>
            <w:r w:rsidRPr="0072062B">
              <w:rPr>
                <w:rFonts w:ascii="Arial" w:hAnsi="Arial" w:cs="Arial"/>
              </w:rPr>
              <w:t xml:space="preserve">by the Relevant Transmission Licensee and each User in relation to Connection Points (or in the case of </w:t>
            </w:r>
            <w:r w:rsidRPr="0072062B">
              <w:rPr>
                <w:rFonts w:ascii="Arial" w:hAnsi="Arial" w:cs="Arial"/>
                <w:b/>
              </w:rPr>
              <w:t>OTSUA</w:t>
            </w:r>
            <w:r w:rsidRPr="0072062B">
              <w:rPr>
                <w:rFonts w:ascii="Arial" w:hAnsi="Arial" w:cs="Arial"/>
              </w:rPr>
              <w:t xml:space="preserve"> operational prior to the </w:t>
            </w:r>
            <w:r w:rsidRPr="0072062B">
              <w:rPr>
                <w:rFonts w:ascii="Arial" w:hAnsi="Arial" w:cs="Arial"/>
                <w:b/>
              </w:rPr>
              <w:t>OTSUA Transfer Time</w:t>
            </w:r>
            <w:r w:rsidRPr="0072062B">
              <w:rPr>
                <w:rFonts w:ascii="Arial" w:hAnsi="Arial" w:cs="Arial"/>
              </w:rPr>
              <w:t xml:space="preserve">, </w:t>
            </w:r>
            <w:r w:rsidRPr="0072062B">
              <w:rPr>
                <w:rFonts w:ascii="Arial" w:hAnsi="Arial" w:cs="Arial"/>
                <w:b/>
              </w:rPr>
              <w:t>Transmission Interface Points</w:t>
            </w:r>
            <w:r w:rsidRPr="0072062B">
              <w:rPr>
                <w:rFonts w:ascii="Arial" w:hAnsi="Arial" w:cs="Arial"/>
              </w:rPr>
              <w:t>) to be responsible for the co-ordination of Safety Precautions (as defined in the Grid Code) at each Connection Point when work and/or testing is to be carried out on a system which necessitates the provision of Safety Precautions on HV Apparatus, pursuant to OC8</w:t>
            </w:r>
            <w:r w:rsidRPr="0072062B">
              <w:rPr>
                <w:rFonts w:ascii="Arial" w:hAnsi="Arial" w:cs="Arial"/>
                <w:u w:val="single"/>
              </w:rPr>
              <w:t>;</w:t>
            </w:r>
          </w:p>
        </w:tc>
      </w:tr>
      <w:tr w:rsidR="006E7788" w14:paraId="280C1439" w14:textId="77777777" w:rsidTr="00ED2860">
        <w:tc>
          <w:tcPr>
            <w:tcW w:w="3545" w:type="dxa"/>
          </w:tcPr>
          <w:p w14:paraId="19E1B1D7" w14:textId="77777777" w:rsidR="006E7788" w:rsidRDefault="006E7788" w:rsidP="006E7788">
            <w:pPr>
              <w:pStyle w:val="BodyText"/>
              <w:rPr>
                <w:rFonts w:ascii="Arial" w:hAnsi="Arial" w:cs="Arial"/>
                <w:b/>
                <w:bCs/>
              </w:rPr>
            </w:pPr>
            <w:r>
              <w:rPr>
                <w:rFonts w:ascii="Arial" w:hAnsi="Arial" w:cs="Arial"/>
                <w:b/>
                <w:bCs/>
              </w:rPr>
              <w:t>"Safety Rules"</w:t>
            </w:r>
          </w:p>
        </w:tc>
        <w:tc>
          <w:tcPr>
            <w:tcW w:w="6775" w:type="dxa"/>
          </w:tcPr>
          <w:p w14:paraId="027044CD" w14:textId="77777777" w:rsidR="006E7788" w:rsidRDefault="006E7788" w:rsidP="006E7788">
            <w:pPr>
              <w:pStyle w:val="BodyText"/>
              <w:jc w:val="both"/>
              <w:rPr>
                <w:rFonts w:ascii="Arial" w:hAnsi="Arial" w:cs="Arial"/>
                <w:b/>
                <w:i/>
              </w:rPr>
            </w:pPr>
            <w:r>
              <w:rPr>
                <w:rFonts w:ascii="Arial" w:hAnsi="Arial" w:cs="Arial"/>
              </w:rPr>
              <w:t xml:space="preserve">the rules of a </w:t>
            </w:r>
            <w:r>
              <w:rPr>
                <w:rFonts w:ascii="Arial" w:hAnsi="Arial" w:cs="Arial"/>
                <w:b/>
              </w:rPr>
              <w:t>Relevant Transmission Licensee</w:t>
            </w:r>
            <w:r>
              <w:rPr>
                <w:rFonts w:ascii="Arial" w:hAnsi="Arial" w:cs="Arial"/>
              </w:rPr>
              <w:t xml:space="preserve"> or a </w:t>
            </w:r>
            <w:r>
              <w:rPr>
                <w:rFonts w:ascii="Arial" w:hAnsi="Arial" w:cs="Arial"/>
                <w:b/>
              </w:rPr>
              <w:t>User</w:t>
            </w:r>
            <w:r>
              <w:rPr>
                <w:rFonts w:ascii="Arial" w:hAnsi="Arial" w:cs="Arial"/>
              </w:rPr>
              <w:t xml:space="preserve"> that seek to ensure that persons working on </w:t>
            </w:r>
            <w:r>
              <w:rPr>
                <w:rFonts w:ascii="Arial" w:hAnsi="Arial" w:cs="Arial"/>
                <w:b/>
              </w:rPr>
              <w:t>Plant</w:t>
            </w:r>
            <w:r>
              <w:rPr>
                <w:rFonts w:ascii="Arial" w:hAnsi="Arial" w:cs="Arial"/>
              </w:rPr>
              <w:t xml:space="preserve"> and/or </w:t>
            </w:r>
            <w:r>
              <w:rPr>
                <w:rFonts w:ascii="Arial" w:hAnsi="Arial" w:cs="Arial"/>
                <w:b/>
              </w:rPr>
              <w:t>Apparatus</w:t>
            </w:r>
            <w:r>
              <w:rPr>
                <w:rFonts w:ascii="Arial" w:hAnsi="Arial" w:cs="Arial"/>
              </w:rPr>
              <w:t xml:space="preserve"> to which the rules apply are safeguarded from hazards arising from the </w:t>
            </w:r>
            <w:r>
              <w:rPr>
                <w:rFonts w:ascii="Arial" w:hAnsi="Arial" w:cs="Arial"/>
                <w:b/>
              </w:rPr>
              <w:t>System</w:t>
            </w:r>
            <w:r>
              <w:rPr>
                <w:rFonts w:ascii="Arial" w:hAnsi="Arial" w:cs="Arial"/>
              </w:rPr>
              <w:t xml:space="preserve">; </w:t>
            </w:r>
          </w:p>
        </w:tc>
      </w:tr>
      <w:tr w:rsidR="006E7788" w14:paraId="0FF423F3" w14:textId="77777777" w:rsidTr="00ED2860">
        <w:tc>
          <w:tcPr>
            <w:tcW w:w="3545" w:type="dxa"/>
          </w:tcPr>
          <w:p w14:paraId="7270A330" w14:textId="77777777" w:rsidR="006E7788" w:rsidRDefault="006E7788" w:rsidP="006E7788">
            <w:pPr>
              <w:pStyle w:val="BodyText"/>
              <w:rPr>
                <w:rFonts w:ascii="Arial" w:hAnsi="Arial" w:cs="Arial"/>
                <w:b/>
                <w:bCs/>
              </w:rPr>
            </w:pPr>
            <w:r>
              <w:rPr>
                <w:rFonts w:ascii="Arial" w:hAnsi="Arial" w:cs="Arial"/>
                <w:b/>
                <w:bCs/>
              </w:rPr>
              <w:t>"Second Offer"</w:t>
            </w:r>
          </w:p>
        </w:tc>
        <w:tc>
          <w:tcPr>
            <w:tcW w:w="6775" w:type="dxa"/>
          </w:tcPr>
          <w:p w14:paraId="663164C7" w14:textId="77777777" w:rsidR="006E7788" w:rsidRDefault="006E7788" w:rsidP="006E7788">
            <w:pPr>
              <w:pStyle w:val="BodyText"/>
              <w:jc w:val="both"/>
              <w:rPr>
                <w:rFonts w:ascii="Arial" w:hAnsi="Arial" w:cs="Arial"/>
                <w:i/>
              </w:rPr>
            </w:pPr>
            <w:r>
              <w:rPr>
                <w:rFonts w:ascii="Arial" w:hAnsi="Arial" w:cs="Arial"/>
              </w:rPr>
              <w:t>as defined in Paragraph 6.10.4;</w:t>
            </w:r>
          </w:p>
        </w:tc>
      </w:tr>
      <w:tr w:rsidR="006E7788" w14:paraId="228F8D30" w14:textId="77777777" w:rsidTr="00ED2860">
        <w:tc>
          <w:tcPr>
            <w:tcW w:w="3545" w:type="dxa"/>
          </w:tcPr>
          <w:p w14:paraId="2413EC35" w14:textId="77777777" w:rsidR="006E7788" w:rsidRDefault="006E7788" w:rsidP="006E7788">
            <w:pPr>
              <w:pStyle w:val="BodyText"/>
              <w:rPr>
                <w:rFonts w:ascii="Arial" w:hAnsi="Arial" w:cs="Arial"/>
                <w:b/>
                <w:bCs/>
              </w:rPr>
            </w:pPr>
            <w:r>
              <w:rPr>
                <w:rFonts w:ascii="Arial" w:hAnsi="Arial" w:cs="Arial"/>
                <w:b/>
                <w:bCs/>
              </w:rPr>
              <w:t>“Secondary BM Unit”</w:t>
            </w:r>
          </w:p>
        </w:tc>
        <w:tc>
          <w:tcPr>
            <w:tcW w:w="6775" w:type="dxa"/>
          </w:tcPr>
          <w:p w14:paraId="2B59794F"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Balancing and Settlement Code</w:t>
            </w:r>
          </w:p>
        </w:tc>
      </w:tr>
      <w:tr w:rsidR="006E7788" w14:paraId="752B7565" w14:textId="77777777" w:rsidTr="00ED2860">
        <w:tc>
          <w:tcPr>
            <w:tcW w:w="3545" w:type="dxa"/>
          </w:tcPr>
          <w:p w14:paraId="78283AD5" w14:textId="77777777" w:rsidR="006E7788" w:rsidRDefault="006E7788" w:rsidP="006E7788">
            <w:pPr>
              <w:pStyle w:val="BodyText"/>
              <w:rPr>
                <w:rFonts w:ascii="Arial" w:hAnsi="Arial" w:cs="Arial"/>
                <w:b/>
                <w:bCs/>
              </w:rPr>
            </w:pPr>
            <w:r>
              <w:rPr>
                <w:rFonts w:ascii="Arial" w:hAnsi="Arial" w:cs="Arial"/>
                <w:b/>
                <w:bCs/>
              </w:rPr>
              <w:t>"Secondary Response"</w:t>
            </w:r>
          </w:p>
        </w:tc>
        <w:tc>
          <w:tcPr>
            <w:tcW w:w="6775" w:type="dxa"/>
          </w:tcPr>
          <w:p w14:paraId="3A65F9C3"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 xml:space="preserve">; </w:t>
            </w:r>
          </w:p>
        </w:tc>
      </w:tr>
      <w:tr w:rsidR="006E7788" w14:paraId="79BA2043" w14:textId="77777777" w:rsidTr="00ED2860">
        <w:tc>
          <w:tcPr>
            <w:tcW w:w="3545" w:type="dxa"/>
          </w:tcPr>
          <w:p w14:paraId="1F438F71" w14:textId="77777777" w:rsidR="006E7788" w:rsidRDefault="006E7788" w:rsidP="006E7788">
            <w:pPr>
              <w:pStyle w:val="BodyText"/>
              <w:rPr>
                <w:rFonts w:ascii="Arial" w:hAnsi="Arial" w:cs="Arial"/>
                <w:b/>
                <w:bCs/>
              </w:rPr>
            </w:pPr>
            <w:r>
              <w:rPr>
                <w:rFonts w:ascii="Arial" w:hAnsi="Arial" w:cs="Arial"/>
                <w:b/>
                <w:bCs/>
              </w:rPr>
              <w:t>"Secretary of State"</w:t>
            </w:r>
          </w:p>
        </w:tc>
        <w:tc>
          <w:tcPr>
            <w:tcW w:w="6775" w:type="dxa"/>
          </w:tcPr>
          <w:p w14:paraId="7DE29D51" w14:textId="77777777" w:rsidR="006E7788" w:rsidRDefault="006E7788" w:rsidP="006E7788">
            <w:pPr>
              <w:pStyle w:val="BodyText"/>
              <w:jc w:val="both"/>
              <w:rPr>
                <w:rFonts w:ascii="Arial" w:hAnsi="Arial" w:cs="Arial"/>
              </w:rPr>
            </w:pPr>
            <w:r>
              <w:rPr>
                <w:rFonts w:ascii="Arial" w:hAnsi="Arial" w:cs="Arial"/>
              </w:rPr>
              <w:t xml:space="preserve">has the meaning given to that term in the </w:t>
            </w:r>
            <w:r>
              <w:rPr>
                <w:rFonts w:ascii="Arial" w:hAnsi="Arial" w:cs="Arial"/>
                <w:b/>
              </w:rPr>
              <w:t>Act</w:t>
            </w:r>
            <w:r>
              <w:rPr>
                <w:rFonts w:ascii="Arial" w:hAnsi="Arial" w:cs="Arial"/>
              </w:rPr>
              <w:t>;</w:t>
            </w:r>
          </w:p>
        </w:tc>
      </w:tr>
      <w:tr w:rsidR="006E7788" w14:paraId="3AC0E504" w14:textId="77777777" w:rsidTr="00ED2860">
        <w:tc>
          <w:tcPr>
            <w:tcW w:w="3545" w:type="dxa"/>
          </w:tcPr>
          <w:p w14:paraId="7474A3A5" w14:textId="77777777" w:rsidR="006E7788" w:rsidRDefault="006E7788" w:rsidP="006E7788">
            <w:pPr>
              <w:pStyle w:val="BodyText"/>
              <w:rPr>
                <w:rFonts w:ascii="Arial" w:hAnsi="Arial" w:cs="Arial"/>
                <w:b/>
                <w:bCs/>
              </w:rPr>
            </w:pPr>
            <w:r>
              <w:rPr>
                <w:rFonts w:ascii="Arial" w:hAnsi="Arial" w:cs="Arial"/>
                <w:b/>
                <w:bCs/>
              </w:rPr>
              <w:t>"Secured Amount Statement"</w:t>
            </w:r>
          </w:p>
        </w:tc>
        <w:tc>
          <w:tcPr>
            <w:tcW w:w="6775" w:type="dxa"/>
          </w:tcPr>
          <w:p w14:paraId="39B6F424" w14:textId="77777777" w:rsidR="006E7788" w:rsidRDefault="006E7788" w:rsidP="006E7788">
            <w:pPr>
              <w:pStyle w:val="BodyText"/>
              <w:jc w:val="both"/>
              <w:rPr>
                <w:rFonts w:ascii="Arial" w:hAnsi="Arial" w:cs="Arial"/>
              </w:rPr>
            </w:pPr>
            <w:r>
              <w:rPr>
                <w:rFonts w:ascii="Arial" w:hAnsi="Arial" w:cs="Arial"/>
              </w:rPr>
              <w:t xml:space="preserve">a statement accompanying the </w:t>
            </w:r>
            <w:r>
              <w:rPr>
                <w:rFonts w:ascii="Arial" w:hAnsi="Arial" w:cs="Arial"/>
                <w:b/>
              </w:rPr>
              <w:t>Bi-annual Estimate</w:t>
            </w:r>
            <w:r>
              <w:rPr>
                <w:rFonts w:ascii="Arial" w:hAnsi="Arial" w:cs="Arial"/>
              </w:rPr>
              <w:t xml:space="preserve"> setting out the amount to be secured by the </w:t>
            </w:r>
            <w:r>
              <w:rPr>
                <w:rFonts w:ascii="Arial" w:hAnsi="Arial" w:cs="Arial"/>
                <w:b/>
              </w:rPr>
              <w:t>User</w:t>
            </w:r>
            <w:r>
              <w:rPr>
                <w:rFonts w:ascii="Arial" w:hAnsi="Arial" w:cs="Arial"/>
              </w:rPr>
              <w:t xml:space="preserve"> under Paragraph 2.21 based on figures contained in the </w:t>
            </w:r>
            <w:r>
              <w:rPr>
                <w:rFonts w:ascii="Arial" w:hAnsi="Arial" w:cs="Arial"/>
                <w:b/>
              </w:rPr>
              <w:t>Bi-annual Estimate</w:t>
            </w:r>
            <w:r>
              <w:rPr>
                <w:rFonts w:ascii="Arial" w:hAnsi="Arial" w:cs="Arial"/>
              </w:rPr>
              <w:t xml:space="preserve"> being the amount for which security shall be provided to </w:t>
            </w:r>
            <w:r>
              <w:rPr>
                <w:rFonts w:ascii="Arial" w:hAnsi="Arial" w:cs="Arial"/>
                <w:b/>
                <w:bCs/>
              </w:rPr>
              <w:t>The Company</w:t>
            </w:r>
            <w:r>
              <w:rPr>
                <w:rFonts w:ascii="Arial" w:hAnsi="Arial" w:cs="Arial"/>
              </w:rPr>
              <w:t xml:space="preserve"> pursuant to that Paragraph such statement to be substantially in the form set out in Exhibit M to the </w:t>
            </w:r>
            <w:r>
              <w:rPr>
                <w:rFonts w:ascii="Arial" w:hAnsi="Arial" w:cs="Arial"/>
                <w:b/>
              </w:rPr>
              <w:t>CUSC</w:t>
            </w:r>
            <w:r>
              <w:rPr>
                <w:rFonts w:ascii="Arial" w:hAnsi="Arial" w:cs="Arial"/>
              </w:rPr>
              <w:t>;</w:t>
            </w:r>
          </w:p>
        </w:tc>
      </w:tr>
      <w:tr w:rsidR="006E7788" w14:paraId="154307DF" w14:textId="77777777" w:rsidTr="00ED2860">
        <w:tc>
          <w:tcPr>
            <w:tcW w:w="3545" w:type="dxa"/>
          </w:tcPr>
          <w:p w14:paraId="151E9F6D" w14:textId="77777777" w:rsidR="006E7788" w:rsidRDefault="006E7788" w:rsidP="006E7788">
            <w:pPr>
              <w:pStyle w:val="BodyText"/>
              <w:widowControl w:val="0"/>
              <w:rPr>
                <w:rFonts w:ascii="Arial" w:hAnsi="Arial" w:cs="Arial"/>
                <w:b/>
                <w:bCs/>
              </w:rPr>
            </w:pPr>
            <w:r>
              <w:rPr>
                <w:rStyle w:val="DeltaViewInsertion"/>
                <w:rFonts w:ascii="Arial" w:hAnsi="Arial" w:cs="Arial"/>
                <w:b/>
                <w:bCs/>
                <w:color w:val="000000"/>
                <w:w w:val="0"/>
                <w:u w:val="none"/>
              </w:rPr>
              <w:t>"Secured Event"</w:t>
            </w:r>
          </w:p>
        </w:tc>
        <w:tc>
          <w:tcPr>
            <w:tcW w:w="6775" w:type="dxa"/>
          </w:tcPr>
          <w:p w14:paraId="52D6CB53" w14:textId="77777777" w:rsidR="006E7788" w:rsidRDefault="006E7788" w:rsidP="006E7788">
            <w:pPr>
              <w:pStyle w:val="BodyText"/>
              <w:widowControl w:val="0"/>
              <w:jc w:val="both"/>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3F642585" w14:textId="77777777" w:rsidTr="00ED2860">
        <w:tc>
          <w:tcPr>
            <w:tcW w:w="3545" w:type="dxa"/>
          </w:tcPr>
          <w:p w14:paraId="4791ABE3" w14:textId="77777777" w:rsidR="006E7788" w:rsidRDefault="006E7788" w:rsidP="006E7788">
            <w:pPr>
              <w:pStyle w:val="BodyText"/>
              <w:rPr>
                <w:rStyle w:val="DeltaViewInsertion"/>
                <w:rFonts w:ascii="Arial" w:hAnsi="Arial" w:cs="Arial"/>
                <w:b/>
                <w:bCs/>
                <w:color w:val="000000"/>
                <w:w w:val="0"/>
              </w:rPr>
            </w:pPr>
            <w:r>
              <w:rPr>
                <w:rFonts w:ascii="Arial" w:hAnsi="Arial" w:cs="Arial"/>
                <w:b/>
                <w:bCs/>
              </w:rPr>
              <w:t>"Security Amendment"</w:t>
            </w:r>
          </w:p>
        </w:tc>
        <w:tc>
          <w:tcPr>
            <w:tcW w:w="6775" w:type="dxa"/>
          </w:tcPr>
          <w:p w14:paraId="3A7BEDF2" w14:textId="77777777" w:rsidR="006E7788" w:rsidRDefault="006E7788" w:rsidP="006E7788">
            <w:pPr>
              <w:pStyle w:val="BodyText"/>
              <w:spacing w:line="240" w:lineRule="atLeast"/>
              <w:jc w:val="both"/>
              <w:rPr>
                <w:rStyle w:val="DeltaViewInsertion"/>
                <w:rFonts w:ascii="Arial" w:hAnsi="Arial" w:cs="Arial"/>
                <w:w w:val="0"/>
              </w:rPr>
            </w:pPr>
            <w:r>
              <w:rPr>
                <w:rFonts w:ascii="Arial" w:hAnsi="Arial" w:cs="Arial"/>
              </w:rPr>
              <w:t xml:space="preserve">the </w:t>
            </w:r>
            <w:r>
              <w:rPr>
                <w:rFonts w:ascii="Arial" w:hAnsi="Arial" w:cs="Arial"/>
                <w:b/>
                <w:bCs/>
              </w:rPr>
              <w:t>Proposed Amendment</w:t>
            </w:r>
            <w:r>
              <w:rPr>
                <w:rFonts w:ascii="Arial" w:hAnsi="Arial" w:cs="Arial"/>
              </w:rPr>
              <w:t xml:space="preserve"> in respect of </w:t>
            </w:r>
            <w:r>
              <w:rPr>
                <w:rFonts w:ascii="Arial" w:hAnsi="Arial" w:cs="Arial"/>
                <w:b/>
                <w:bCs/>
              </w:rPr>
              <w:t>Amendment Proposal</w:t>
            </w:r>
            <w:r>
              <w:rPr>
                <w:rFonts w:ascii="Arial" w:hAnsi="Arial" w:cs="Arial"/>
              </w:rPr>
              <w:t xml:space="preserve"> 089\090\091;</w:t>
            </w:r>
          </w:p>
        </w:tc>
      </w:tr>
      <w:tr w:rsidR="006E7788" w14:paraId="146C06BD" w14:textId="77777777" w:rsidTr="00ED2860">
        <w:tc>
          <w:tcPr>
            <w:tcW w:w="3545" w:type="dxa"/>
          </w:tcPr>
          <w:p w14:paraId="00003989" w14:textId="77777777" w:rsidR="006E7788" w:rsidRDefault="006E7788" w:rsidP="006E7788">
            <w:pPr>
              <w:pStyle w:val="BodyText"/>
              <w:rPr>
                <w:rFonts w:ascii="Arial" w:hAnsi="Arial" w:cs="Arial"/>
                <w:b/>
                <w:bCs/>
              </w:rPr>
            </w:pPr>
            <w:r>
              <w:rPr>
                <w:rFonts w:ascii="Arial" w:hAnsi="Arial" w:cs="Arial"/>
                <w:b/>
                <w:bCs/>
              </w:rPr>
              <w:t>"Security Amendment Implementation Date"</w:t>
            </w:r>
          </w:p>
        </w:tc>
        <w:tc>
          <w:tcPr>
            <w:tcW w:w="6775" w:type="dxa"/>
          </w:tcPr>
          <w:p w14:paraId="23ABE48F"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 xml:space="preserve">Implementation Date </w:t>
            </w:r>
            <w:r>
              <w:rPr>
                <w:rFonts w:ascii="Arial" w:hAnsi="Arial" w:cs="Arial"/>
              </w:rPr>
              <w:t xml:space="preserve">of the </w:t>
            </w:r>
            <w:r>
              <w:rPr>
                <w:rFonts w:ascii="Arial" w:hAnsi="Arial" w:cs="Arial"/>
                <w:b/>
                <w:bCs/>
              </w:rPr>
              <w:t>Security Amendment</w:t>
            </w:r>
            <w:r>
              <w:rPr>
                <w:rFonts w:ascii="Arial" w:hAnsi="Arial" w:cs="Arial"/>
              </w:rPr>
              <w:t>;</w:t>
            </w:r>
          </w:p>
        </w:tc>
      </w:tr>
      <w:tr w:rsidR="006E7788" w14:paraId="3555A973" w14:textId="77777777" w:rsidTr="00ED2860">
        <w:tc>
          <w:tcPr>
            <w:tcW w:w="3545" w:type="dxa"/>
          </w:tcPr>
          <w:p w14:paraId="0F4B382F" w14:textId="77777777" w:rsidR="006E7788" w:rsidRDefault="006E7788" w:rsidP="006E7788">
            <w:pPr>
              <w:pStyle w:val="BodyText"/>
              <w:rPr>
                <w:rFonts w:ascii="Arial" w:hAnsi="Arial" w:cs="Arial"/>
                <w:b/>
                <w:bCs/>
              </w:rPr>
            </w:pPr>
            <w:r>
              <w:rPr>
                <w:rFonts w:ascii="Arial" w:hAnsi="Arial" w:cs="Arial"/>
                <w:b/>
                <w:bCs/>
              </w:rPr>
              <w:t>"Security Amount"</w:t>
            </w:r>
          </w:p>
        </w:tc>
        <w:tc>
          <w:tcPr>
            <w:tcW w:w="6775" w:type="dxa"/>
          </w:tcPr>
          <w:p w14:paraId="53B72D67" w14:textId="77777777" w:rsidR="006E7788" w:rsidRDefault="006E7788" w:rsidP="006E7788">
            <w:pPr>
              <w:pStyle w:val="BodyText"/>
              <w:jc w:val="both"/>
              <w:rPr>
                <w:rFonts w:ascii="Arial" w:hAnsi="Arial" w:cs="Arial"/>
              </w:rPr>
            </w:pPr>
            <w:r>
              <w:rPr>
                <w:rFonts w:ascii="Arial" w:hAnsi="Arial" w:cs="Arial"/>
              </w:rPr>
              <w:t xml:space="preserve">in respect of the </w:t>
            </w:r>
            <w:r>
              <w:rPr>
                <w:rFonts w:ascii="Arial" w:hAnsi="Arial" w:cs="Arial"/>
                <w:b/>
              </w:rPr>
              <w:t>User</w:t>
            </w:r>
            <w:r>
              <w:rPr>
                <w:rFonts w:ascii="Arial" w:hAnsi="Arial" w:cs="Arial"/>
              </w:rPr>
              <w:t xml:space="preserve"> the aggregate of available amounts of each outstanding (a) </w:t>
            </w:r>
            <w:r>
              <w:rPr>
                <w:rFonts w:ascii="Arial" w:hAnsi="Arial" w:cs="Arial"/>
                <w:b/>
              </w:rPr>
              <w:t>Letter of Credit</w:t>
            </w:r>
            <w:r>
              <w:rPr>
                <w:rFonts w:ascii="Arial" w:hAnsi="Arial" w:cs="Arial"/>
              </w:rPr>
              <w:t xml:space="preserve">, (b) </w:t>
            </w:r>
            <w:r>
              <w:rPr>
                <w:rFonts w:ascii="Arial" w:hAnsi="Arial" w:cs="Arial"/>
                <w:b/>
              </w:rPr>
              <w:t xml:space="preserve">Qualifying Guarantee </w:t>
            </w:r>
            <w:r>
              <w:rPr>
                <w:rFonts w:ascii="Arial" w:hAnsi="Arial" w:cs="Arial"/>
              </w:rPr>
              <w:t xml:space="preserve">and (c) the principal amount (if any) of cash that the </w:t>
            </w:r>
            <w:r>
              <w:rPr>
                <w:rFonts w:ascii="Arial" w:hAnsi="Arial" w:cs="Arial"/>
                <w:b/>
              </w:rPr>
              <w:t>User</w:t>
            </w:r>
            <w:r>
              <w:rPr>
                <w:rFonts w:ascii="Arial" w:hAnsi="Arial" w:cs="Arial"/>
              </w:rPr>
              <w:t xml:space="preserve"> has paid to the credit of the </w:t>
            </w:r>
            <w:r>
              <w:rPr>
                <w:rFonts w:ascii="Arial" w:hAnsi="Arial" w:cs="Arial"/>
                <w:b/>
              </w:rPr>
              <w:t xml:space="preserve">Escrow Account </w:t>
            </w:r>
            <w:r>
              <w:rPr>
                <w:rFonts w:ascii="Arial" w:hAnsi="Arial" w:cs="Arial"/>
              </w:rPr>
              <w:t xml:space="preserve">(and which has not been repaid to the </w:t>
            </w:r>
            <w:r>
              <w:rPr>
                <w:rFonts w:ascii="Arial" w:hAnsi="Arial" w:cs="Arial"/>
                <w:b/>
              </w:rPr>
              <w:t>User</w:t>
            </w:r>
            <w:r>
              <w:rPr>
                <w:rFonts w:ascii="Arial" w:hAnsi="Arial" w:cs="Arial"/>
              </w:rPr>
              <w:t xml:space="preserve">); for the purpose of this definition, in relation to a </w:t>
            </w:r>
            <w:r>
              <w:rPr>
                <w:rFonts w:ascii="Arial" w:hAnsi="Arial" w:cs="Arial"/>
                <w:b/>
              </w:rPr>
              <w:t xml:space="preserve">Letter of Credit </w:t>
            </w:r>
            <w:r>
              <w:rPr>
                <w:rFonts w:ascii="Arial" w:hAnsi="Arial" w:cs="Arial"/>
              </w:rPr>
              <w:t xml:space="preserve">or </w:t>
            </w:r>
            <w:r>
              <w:rPr>
                <w:rFonts w:ascii="Arial" w:hAnsi="Arial" w:cs="Arial"/>
                <w:b/>
              </w:rPr>
              <w:t xml:space="preserve">Qualifying Guarantee </w:t>
            </w:r>
            <w:r>
              <w:rPr>
                <w:rFonts w:ascii="Arial" w:hAnsi="Arial" w:cs="Arial"/>
              </w:rPr>
              <w:t xml:space="preserve">"available amount" means the face </w:t>
            </w:r>
            <w:r>
              <w:rPr>
                <w:rFonts w:ascii="Arial" w:hAnsi="Arial" w:cs="Arial"/>
              </w:rPr>
              <w:lastRenderedPageBreak/>
              <w:t>amount thereof less (i) payments already made thereunder and (ii) claims made thereunder but not yet paid;</w:t>
            </w:r>
          </w:p>
        </w:tc>
      </w:tr>
      <w:tr w:rsidR="006E7788" w14:paraId="58A10A5B" w14:textId="77777777" w:rsidTr="00ED2860">
        <w:tc>
          <w:tcPr>
            <w:tcW w:w="3545" w:type="dxa"/>
          </w:tcPr>
          <w:p w14:paraId="3252833C" w14:textId="77777777" w:rsidR="006E7788" w:rsidRDefault="006E7788" w:rsidP="006E7788">
            <w:pPr>
              <w:pStyle w:val="BodyText"/>
              <w:rPr>
                <w:rFonts w:ascii="Arial" w:hAnsi="Arial" w:cs="Arial"/>
                <w:b/>
                <w:bCs/>
              </w:rPr>
            </w:pPr>
            <w:r>
              <w:rPr>
                <w:rFonts w:ascii="Arial" w:hAnsi="Arial" w:cs="Arial"/>
                <w:b/>
                <w:bCs/>
              </w:rPr>
              <w:lastRenderedPageBreak/>
              <w:t>"Security Cover"</w:t>
            </w:r>
          </w:p>
        </w:tc>
        <w:tc>
          <w:tcPr>
            <w:tcW w:w="6775" w:type="dxa"/>
          </w:tcPr>
          <w:p w14:paraId="22816233" w14:textId="77777777" w:rsidR="006E7788" w:rsidRDefault="006E7788" w:rsidP="006E7788">
            <w:pPr>
              <w:pStyle w:val="BodyText"/>
              <w:jc w:val="both"/>
              <w:rPr>
                <w:rFonts w:ascii="Arial" w:hAnsi="Arial" w:cs="Arial"/>
                <w:b/>
                <w:i/>
              </w:rPr>
            </w:pPr>
            <w:r>
              <w:rPr>
                <w:rFonts w:ascii="Arial" w:hAnsi="Arial" w:cs="Arial"/>
              </w:rPr>
              <w:t xml:space="preserve">for each </w:t>
            </w:r>
            <w:r>
              <w:rPr>
                <w:rFonts w:ascii="Arial" w:hAnsi="Arial" w:cs="Arial"/>
                <w:b/>
                <w:bCs/>
              </w:rPr>
              <w:t>User</w:t>
            </w:r>
            <w:r>
              <w:rPr>
                <w:rFonts w:ascii="Arial" w:hAnsi="Arial" w:cs="Arial"/>
              </w:rPr>
              <w:t xml:space="preserve">, the </w:t>
            </w:r>
            <w:r>
              <w:rPr>
                <w:rFonts w:ascii="Arial" w:hAnsi="Arial" w:cs="Arial"/>
                <w:b/>
                <w:bCs/>
              </w:rPr>
              <w:t>User’s Security Requirement</w:t>
            </w:r>
            <w:r>
              <w:rPr>
                <w:rFonts w:ascii="Arial" w:hAnsi="Arial" w:cs="Arial"/>
              </w:rPr>
              <w:t xml:space="preserve"> less the </w:t>
            </w:r>
            <w:r>
              <w:rPr>
                <w:rFonts w:ascii="Arial" w:hAnsi="Arial" w:cs="Arial"/>
                <w:b/>
                <w:bCs/>
              </w:rPr>
              <w:t>User’s Allowed Credit</w:t>
            </w:r>
            <w:r>
              <w:rPr>
                <w:rFonts w:ascii="Arial" w:hAnsi="Arial" w:cs="Arial"/>
              </w:rPr>
              <w:t>;</w:t>
            </w:r>
          </w:p>
        </w:tc>
      </w:tr>
      <w:tr w:rsidR="006E7788" w14:paraId="7FE9B36F" w14:textId="77777777" w:rsidTr="00ED2860">
        <w:tc>
          <w:tcPr>
            <w:tcW w:w="3545" w:type="dxa"/>
          </w:tcPr>
          <w:p w14:paraId="35171801" w14:textId="77777777" w:rsidR="006E7788" w:rsidRDefault="006E7788" w:rsidP="006E7788">
            <w:pPr>
              <w:pStyle w:val="BodyText"/>
              <w:rPr>
                <w:rFonts w:ascii="Arial" w:hAnsi="Arial" w:cs="Arial"/>
                <w:b/>
                <w:bCs/>
              </w:rPr>
            </w:pPr>
            <w:r>
              <w:rPr>
                <w:rFonts w:ascii="Arial" w:hAnsi="Arial" w:cs="Arial"/>
                <w:b/>
                <w:bCs/>
              </w:rPr>
              <w:t>"Security Period"</w:t>
            </w:r>
          </w:p>
        </w:tc>
        <w:tc>
          <w:tcPr>
            <w:tcW w:w="6775" w:type="dxa"/>
          </w:tcPr>
          <w:p w14:paraId="5200BB20" w14:textId="77777777" w:rsidR="006E7788" w:rsidRPr="0000119F" w:rsidRDefault="006E7788" w:rsidP="006E7788">
            <w:pPr>
              <w:jc w:val="both"/>
              <w:rPr>
                <w:rFonts w:ascii="Arial" w:hAnsi="Arial" w:cs="Arial"/>
                <w:szCs w:val="22"/>
              </w:rPr>
            </w:pPr>
            <w:r w:rsidRPr="0000119F">
              <w:rPr>
                <w:rFonts w:ascii="Arial" w:hAnsi="Arial" w:cs="Arial"/>
                <w:szCs w:val="22"/>
              </w:rPr>
              <w:t xml:space="preserve">means </w:t>
            </w:r>
            <w:r>
              <w:rPr>
                <w:rFonts w:ascii="Arial" w:hAnsi="Arial" w:cs="Arial"/>
                <w:szCs w:val="22"/>
              </w:rPr>
              <w:t xml:space="preserve">the </w:t>
            </w:r>
            <w:r w:rsidRPr="00A517B1">
              <w:rPr>
                <w:rFonts w:ascii="Arial" w:hAnsi="Arial" w:cs="Arial"/>
                <w:b/>
                <w:szCs w:val="22"/>
              </w:rPr>
              <w:t>First Security Period</w:t>
            </w:r>
            <w:r>
              <w:rPr>
                <w:rFonts w:ascii="Arial" w:hAnsi="Arial" w:cs="Arial"/>
                <w:szCs w:val="22"/>
              </w:rPr>
              <w:t xml:space="preserve"> and each 6 month period thereafter commencing on the 1 April or 1 October until </w:t>
            </w:r>
            <w:r w:rsidRPr="002D58AB">
              <w:rPr>
                <w:rFonts w:ascii="Arial" w:hAnsi="Arial" w:cs="Arial"/>
                <w:szCs w:val="22"/>
              </w:rPr>
              <w:t>30</w:t>
            </w:r>
            <w:r>
              <w:rPr>
                <w:rFonts w:ascii="Arial" w:hAnsi="Arial" w:cs="Arial"/>
                <w:szCs w:val="22"/>
              </w:rPr>
              <w:t xml:space="preserve"> days after the relevant </w:t>
            </w:r>
            <w:r w:rsidRPr="004170C3">
              <w:rPr>
                <w:rFonts w:ascii="Arial" w:hAnsi="Arial" w:cs="Arial"/>
                <w:b/>
                <w:szCs w:val="22"/>
              </w:rPr>
              <w:t>Charging Date</w:t>
            </w:r>
            <w:r w:rsidRPr="0000119F">
              <w:rPr>
                <w:rFonts w:ascii="Arial" w:hAnsi="Arial" w:cs="Arial"/>
                <w:szCs w:val="22"/>
              </w:rPr>
              <w:t>;</w:t>
            </w:r>
          </w:p>
          <w:p w14:paraId="01178F86" w14:textId="77777777" w:rsidR="006E7788" w:rsidRDefault="006E7788" w:rsidP="006E7788">
            <w:pPr>
              <w:pStyle w:val="BodyText"/>
              <w:jc w:val="both"/>
              <w:rPr>
                <w:rFonts w:ascii="Arial" w:hAnsi="Arial" w:cs="Arial"/>
              </w:rPr>
            </w:pPr>
          </w:p>
        </w:tc>
      </w:tr>
      <w:tr w:rsidR="006E7788" w14:paraId="3FF66A74" w14:textId="77777777" w:rsidTr="00ED2860">
        <w:tc>
          <w:tcPr>
            <w:tcW w:w="3545" w:type="dxa"/>
          </w:tcPr>
          <w:p w14:paraId="4395AC86" w14:textId="77777777" w:rsidR="006E7788" w:rsidRDefault="006E7788" w:rsidP="006E7788">
            <w:pPr>
              <w:pStyle w:val="BodyText"/>
              <w:rPr>
                <w:rFonts w:ascii="Arial" w:hAnsi="Arial" w:cs="Arial"/>
                <w:b/>
                <w:bCs/>
              </w:rPr>
            </w:pPr>
            <w:r>
              <w:rPr>
                <w:rStyle w:val="DeltaViewInsertion"/>
                <w:rFonts w:ascii="Arial" w:hAnsi="Arial" w:cs="Arial"/>
                <w:b/>
                <w:bCs/>
                <w:color w:val="000000"/>
                <w:w w:val="0"/>
                <w:u w:val="none"/>
              </w:rPr>
              <w:t>"Security and Quality of Supply Standard"</w:t>
            </w:r>
          </w:p>
        </w:tc>
        <w:tc>
          <w:tcPr>
            <w:tcW w:w="6775" w:type="dxa"/>
          </w:tcPr>
          <w:p w14:paraId="60087827" w14:textId="77777777" w:rsidR="006E7788" w:rsidRDefault="006E7788" w:rsidP="006E7788">
            <w:pPr>
              <w:pStyle w:val="BodyText"/>
              <w:rPr>
                <w:rFonts w:ascii="Arial" w:hAnsi="Arial" w:cs="Arial"/>
              </w:rPr>
            </w:pPr>
            <w:r>
              <w:rPr>
                <w:rStyle w:val="DeltaViewInsertion"/>
                <w:rFonts w:ascii="Arial" w:hAnsi="Arial" w:cs="Arial"/>
                <w:color w:val="000000"/>
                <w:w w:val="0"/>
                <w:u w:val="none"/>
              </w:rPr>
              <w:t xml:space="preserve">as defined in the </w:t>
            </w:r>
            <w:r>
              <w:rPr>
                <w:rStyle w:val="DeltaViewInsertion"/>
                <w:rFonts w:ascii="Arial" w:hAnsi="Arial" w:cs="Arial"/>
                <w:b/>
                <w:bCs/>
                <w:color w:val="000000"/>
                <w:w w:val="0"/>
                <w:u w:val="none"/>
              </w:rPr>
              <w:t>Grid Code</w:t>
            </w:r>
            <w:r>
              <w:rPr>
                <w:rStyle w:val="DeltaViewInsertion"/>
                <w:rFonts w:ascii="Arial" w:hAnsi="Arial" w:cs="Arial"/>
                <w:color w:val="000000"/>
                <w:w w:val="0"/>
                <w:u w:val="none"/>
              </w:rPr>
              <w:t>;</w:t>
            </w:r>
          </w:p>
        </w:tc>
      </w:tr>
      <w:tr w:rsidR="006E7788" w14:paraId="2B87E597" w14:textId="77777777" w:rsidTr="00ED2860">
        <w:tc>
          <w:tcPr>
            <w:tcW w:w="3545" w:type="dxa"/>
          </w:tcPr>
          <w:p w14:paraId="6B5EA866" w14:textId="29DCB05A" w:rsidR="006E7788" w:rsidRDefault="006E7788" w:rsidP="006E7788">
            <w:pPr>
              <w:pStyle w:val="BodyText"/>
              <w:rPr>
                <w:rFonts w:ascii="Arial" w:hAnsi="Arial" w:cs="Arial"/>
                <w:b/>
                <w:bCs/>
                <w:color w:val="000000"/>
                <w:w w:val="0"/>
              </w:rPr>
            </w:pPr>
            <w:bookmarkStart w:id="161" w:name="_DV_C148"/>
            <w:r>
              <w:rPr>
                <w:rFonts w:ascii="Arial" w:hAnsi="Arial" w:cs="Arial"/>
                <w:b/>
                <w:bCs/>
              </w:rPr>
              <w:t>"Security Requirement"</w:t>
            </w:r>
            <w:bookmarkEnd w:id="161"/>
          </w:p>
        </w:tc>
        <w:tc>
          <w:tcPr>
            <w:tcW w:w="6775" w:type="dxa"/>
          </w:tcPr>
          <w:p w14:paraId="296F3D1A" w14:textId="77777777" w:rsidR="006E7788" w:rsidRDefault="006E7788" w:rsidP="006E7788">
            <w:pPr>
              <w:pStyle w:val="BodyText"/>
              <w:jc w:val="both"/>
              <w:rPr>
                <w:rFonts w:ascii="Arial" w:hAnsi="Arial" w:cs="Arial"/>
                <w:color w:val="000000"/>
                <w:w w:val="0"/>
              </w:rPr>
            </w:pPr>
            <w:r>
              <w:rPr>
                <w:rFonts w:ascii="Arial" w:hAnsi="Arial" w:cs="Arial"/>
              </w:rPr>
              <w:t xml:space="preserve">the aggregate amount for the time being which the </w:t>
            </w:r>
            <w:r>
              <w:rPr>
                <w:rFonts w:ascii="Arial" w:hAnsi="Arial" w:cs="Arial"/>
                <w:b/>
                <w:bCs/>
              </w:rPr>
              <w:t>User</w:t>
            </w:r>
            <w:r>
              <w:rPr>
                <w:rFonts w:ascii="Arial" w:hAnsi="Arial" w:cs="Arial"/>
              </w:rPr>
              <w:t xml:space="preserve"> shall be required by </w:t>
            </w:r>
            <w:bookmarkStart w:id="162" w:name="_BPDCD_150"/>
            <w:r w:rsidRPr="0019675B">
              <w:rPr>
                <w:rFonts w:ascii="Arial Bold" w:hAnsi="Arial Bold" w:cs="Arial"/>
                <w:b/>
                <w:bCs/>
              </w:rPr>
              <w:t>The Company</w:t>
            </w:r>
            <w:r w:rsidRPr="0019675B">
              <w:rPr>
                <w:rFonts w:ascii="Arial Bold" w:hAnsi="Arial Bold" w:cs="Arial"/>
              </w:rPr>
              <w:t xml:space="preserve"> </w:t>
            </w:r>
            <w:bookmarkEnd w:id="162"/>
            <w:r>
              <w:rPr>
                <w:rFonts w:ascii="Arial" w:hAnsi="Arial" w:cs="Arial"/>
              </w:rPr>
              <w:t xml:space="preserve">to provide and maintain by way of </w:t>
            </w:r>
            <w:r>
              <w:rPr>
                <w:rFonts w:ascii="Arial" w:hAnsi="Arial" w:cs="Arial"/>
                <w:b/>
                <w:bCs/>
              </w:rPr>
              <w:t>Security Cover</w:t>
            </w:r>
            <w:r>
              <w:rPr>
                <w:rFonts w:ascii="Arial" w:hAnsi="Arial" w:cs="Arial"/>
              </w:rPr>
              <w:t xml:space="preserve"> and its</w:t>
            </w:r>
            <w:r>
              <w:rPr>
                <w:rFonts w:ascii="Arial" w:hAnsi="Arial" w:cs="Arial"/>
                <w:b/>
                <w:bCs/>
              </w:rPr>
              <w:t xml:space="preserve"> User’s Allowed Credit </w:t>
            </w:r>
            <w:r>
              <w:rPr>
                <w:rFonts w:ascii="Arial" w:hAnsi="Arial" w:cs="Arial"/>
              </w:rPr>
              <w:t>in accordance with Paragraph 3.22;</w:t>
            </w:r>
          </w:p>
        </w:tc>
      </w:tr>
      <w:tr w:rsidR="006E7788" w14:paraId="46BD85BA" w14:textId="77777777" w:rsidTr="00ED2860">
        <w:tc>
          <w:tcPr>
            <w:tcW w:w="3545" w:type="dxa"/>
          </w:tcPr>
          <w:p w14:paraId="177F8EDA" w14:textId="77777777" w:rsidR="006E7788" w:rsidRDefault="006E7788" w:rsidP="006E7788">
            <w:pPr>
              <w:pStyle w:val="BodyText"/>
              <w:rPr>
                <w:rFonts w:ascii="Arial" w:hAnsi="Arial" w:cs="Arial"/>
                <w:b/>
                <w:bCs/>
              </w:rPr>
            </w:pPr>
            <w:r>
              <w:rPr>
                <w:rFonts w:ascii="Arial" w:hAnsi="Arial" w:cs="Arial"/>
                <w:b/>
                <w:bCs/>
              </w:rPr>
              <w:t>“Security Standard”</w:t>
            </w:r>
          </w:p>
        </w:tc>
        <w:tc>
          <w:tcPr>
            <w:tcW w:w="6775" w:type="dxa"/>
          </w:tcPr>
          <w:p w14:paraId="1397EF21"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bCs/>
              </w:rPr>
              <w:t>Security and Quality of Supply Standard</w:t>
            </w:r>
            <w:r>
              <w:rPr>
                <w:rFonts w:ascii="Arial" w:hAnsi="Arial" w:cs="Arial"/>
              </w:rPr>
              <w:t>;</w:t>
            </w:r>
          </w:p>
        </w:tc>
      </w:tr>
      <w:tr w:rsidR="006E7788" w14:paraId="7874148D" w14:textId="77777777" w:rsidTr="00ED2860">
        <w:tc>
          <w:tcPr>
            <w:tcW w:w="3545" w:type="dxa"/>
          </w:tcPr>
          <w:p w14:paraId="6FC00802" w14:textId="77777777" w:rsidR="006E7788" w:rsidRDefault="006E7788" w:rsidP="006E7788">
            <w:pPr>
              <w:pStyle w:val="BodyText"/>
              <w:rPr>
                <w:rFonts w:ascii="Arial" w:hAnsi="Arial" w:cs="Arial"/>
                <w:b/>
                <w:bCs/>
              </w:rPr>
            </w:pPr>
            <w:r>
              <w:rPr>
                <w:rFonts w:ascii="Arial" w:hAnsi="Arial" w:cs="Arial"/>
                <w:b/>
                <w:bCs/>
              </w:rPr>
              <w:t>“Self-Governance Criteria”</w:t>
            </w:r>
          </w:p>
        </w:tc>
        <w:tc>
          <w:tcPr>
            <w:tcW w:w="6775" w:type="dxa"/>
          </w:tcPr>
          <w:p w14:paraId="350033F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bCs/>
              </w:rPr>
              <w:t>CUSC Modification Proposal</w:t>
            </w:r>
            <w:r>
              <w:rPr>
                <w:rFonts w:ascii="Arial" w:hAnsi="Arial" w:cs="Arial"/>
              </w:rPr>
              <w:t xml:space="preserve"> that, if implemented,</w:t>
            </w:r>
          </w:p>
          <w:p w14:paraId="63D601F6" w14:textId="77777777" w:rsidR="006E7788" w:rsidRDefault="006E7788" w:rsidP="006E7788">
            <w:pPr>
              <w:pStyle w:val="BodyText"/>
              <w:jc w:val="both"/>
              <w:rPr>
                <w:rFonts w:ascii="Arial" w:hAnsi="Arial" w:cs="Arial"/>
              </w:rPr>
            </w:pPr>
            <w:r>
              <w:rPr>
                <w:rFonts w:ascii="Arial" w:hAnsi="Arial" w:cs="Arial"/>
              </w:rPr>
              <w:t>(a) is unlikely to have a material effect on:</w:t>
            </w:r>
          </w:p>
          <w:p w14:paraId="241630E8" w14:textId="77777777" w:rsidR="006E7788" w:rsidRDefault="006E7788" w:rsidP="006E7788">
            <w:pPr>
              <w:pStyle w:val="BodyText"/>
              <w:jc w:val="both"/>
              <w:rPr>
                <w:rFonts w:ascii="Arial" w:hAnsi="Arial" w:cs="Arial"/>
              </w:rPr>
            </w:pPr>
            <w:r>
              <w:rPr>
                <w:rFonts w:ascii="Arial" w:hAnsi="Arial" w:cs="Arial"/>
              </w:rPr>
              <w:t>(i) existing or future electricity consumers; and</w:t>
            </w:r>
          </w:p>
          <w:p w14:paraId="025EF566" w14:textId="77777777" w:rsidR="006E7788" w:rsidRDefault="006E7788" w:rsidP="006E7788">
            <w:pPr>
              <w:pStyle w:val="BodyText"/>
              <w:jc w:val="both"/>
              <w:rPr>
                <w:rFonts w:ascii="Arial" w:hAnsi="Arial" w:cs="Arial"/>
              </w:rPr>
            </w:pPr>
            <w:r>
              <w:rPr>
                <w:rFonts w:ascii="Arial" w:hAnsi="Arial" w:cs="Arial"/>
              </w:rPr>
              <w:t>(ii) competition in the generation, distribution, or supply of electricity or any commercial activities connected with the generation, distribution or supply of electricity; and</w:t>
            </w:r>
          </w:p>
          <w:p w14:paraId="0FF8F79D" w14:textId="77777777" w:rsidR="006E7788" w:rsidRDefault="006E7788" w:rsidP="006E7788">
            <w:pPr>
              <w:pStyle w:val="BodyText"/>
              <w:jc w:val="both"/>
              <w:rPr>
                <w:rFonts w:ascii="Arial" w:hAnsi="Arial" w:cs="Arial"/>
              </w:rPr>
            </w:pPr>
            <w:r>
              <w:rPr>
                <w:rFonts w:ascii="Arial" w:hAnsi="Arial" w:cs="Arial"/>
              </w:rPr>
              <w:t xml:space="preserve">(iii) the operation of the </w:t>
            </w:r>
            <w:r>
              <w:rPr>
                <w:rFonts w:ascii="Arial" w:hAnsi="Arial" w:cs="Arial"/>
                <w:b/>
                <w:bCs/>
              </w:rPr>
              <w:t>National Electricity Transmission System</w:t>
            </w:r>
            <w:r>
              <w:rPr>
                <w:rFonts w:ascii="Arial" w:hAnsi="Arial" w:cs="Arial"/>
              </w:rPr>
              <w:t>; and</w:t>
            </w:r>
          </w:p>
          <w:p w14:paraId="5D40064C" w14:textId="77777777" w:rsidR="006E7788" w:rsidRDefault="006E7788" w:rsidP="006E7788">
            <w:pPr>
              <w:pStyle w:val="BodyText"/>
              <w:jc w:val="both"/>
              <w:rPr>
                <w:rFonts w:ascii="Arial" w:hAnsi="Arial" w:cs="Arial"/>
              </w:rPr>
            </w:pPr>
            <w:r>
              <w:rPr>
                <w:rFonts w:ascii="Arial" w:hAnsi="Arial" w:cs="Arial"/>
              </w:rPr>
              <w:t>(iv) matters relating to sustainable development, safety or security of supply, or the management of market or network emergencies; and</w:t>
            </w:r>
          </w:p>
          <w:p w14:paraId="7C3E6E4B" w14:textId="77777777" w:rsidR="006E7788" w:rsidRDefault="006E7788" w:rsidP="006E7788">
            <w:pPr>
              <w:pStyle w:val="BodyText"/>
              <w:jc w:val="both"/>
              <w:rPr>
                <w:rFonts w:ascii="Arial" w:hAnsi="Arial" w:cs="Arial"/>
              </w:rPr>
            </w:pPr>
            <w:r>
              <w:rPr>
                <w:rFonts w:ascii="Arial" w:hAnsi="Arial" w:cs="Arial"/>
              </w:rPr>
              <w:t xml:space="preserve">(v) the </w:t>
            </w:r>
            <w:r>
              <w:rPr>
                <w:rFonts w:ascii="Arial" w:hAnsi="Arial" w:cs="Arial"/>
                <w:b/>
                <w:bCs/>
              </w:rPr>
              <w:t>CUSC</w:t>
            </w:r>
            <w:r>
              <w:rPr>
                <w:rFonts w:ascii="Arial" w:hAnsi="Arial" w:cs="Arial"/>
              </w:rPr>
              <w:t xml:space="preserve">’s governance procedures or the </w:t>
            </w:r>
            <w:r>
              <w:rPr>
                <w:rFonts w:ascii="Arial" w:hAnsi="Arial" w:cs="Arial"/>
                <w:b/>
                <w:bCs/>
              </w:rPr>
              <w:t>CUSC</w:t>
            </w:r>
            <w:r>
              <w:rPr>
                <w:rFonts w:ascii="Arial" w:hAnsi="Arial" w:cs="Arial"/>
              </w:rPr>
              <w:t>’s modification procedures, and</w:t>
            </w:r>
          </w:p>
          <w:p w14:paraId="021A278A" w14:textId="77777777" w:rsidR="006E7788" w:rsidRDefault="006E7788" w:rsidP="006E7788">
            <w:pPr>
              <w:pStyle w:val="BodyText"/>
              <w:jc w:val="both"/>
              <w:rPr>
                <w:rFonts w:ascii="Arial" w:hAnsi="Arial" w:cs="Arial"/>
              </w:rPr>
            </w:pPr>
            <w:r>
              <w:rPr>
                <w:rFonts w:ascii="Arial" w:hAnsi="Arial" w:cs="Arial"/>
              </w:rPr>
              <w:t>(b) is unlikely to discriminate between different classes of</w:t>
            </w:r>
            <w:r>
              <w:rPr>
                <w:rFonts w:ascii="Arial" w:hAnsi="Arial" w:cs="Arial"/>
                <w:b/>
                <w:bCs/>
              </w:rPr>
              <w:t xml:space="preserve"> CUSC Parties</w:t>
            </w:r>
            <w:r>
              <w:rPr>
                <w:rFonts w:ascii="Arial" w:hAnsi="Arial" w:cs="Arial"/>
              </w:rPr>
              <w:t xml:space="preserve">; </w:t>
            </w:r>
          </w:p>
          <w:p w14:paraId="406B8903" w14:textId="1427F376" w:rsidR="006E7788" w:rsidRPr="00042B66" w:rsidRDefault="006E7788" w:rsidP="006E7788">
            <w:pPr>
              <w:pStyle w:val="BodyText"/>
              <w:jc w:val="both"/>
              <w:rPr>
                <w:rFonts w:ascii="Arial" w:hAnsi="Arial" w:cs="Arial"/>
              </w:rPr>
            </w:pPr>
            <w:r w:rsidRPr="00042B66">
              <w:rPr>
                <w:rFonts w:ascii="Arial" w:hAnsi="Arial" w:cs="Arial"/>
              </w:rPr>
              <w:t>c) other than where the modification meets</w:t>
            </w:r>
            <w:r w:rsidRPr="00042B66">
              <w:rPr>
                <w:rFonts w:ascii="Arial" w:hAnsi="Arial" w:cs="Arial"/>
                <w:b/>
              </w:rPr>
              <w:t xml:space="preserve"> </w:t>
            </w:r>
            <w:r w:rsidRPr="00042B66">
              <w:rPr>
                <w:rFonts w:ascii="Arial" w:hAnsi="Arial" w:cs="Arial"/>
              </w:rPr>
              <w:t>the</w:t>
            </w:r>
            <w:r w:rsidRPr="00042B66">
              <w:rPr>
                <w:rFonts w:ascii="Arial" w:hAnsi="Arial" w:cs="Arial"/>
                <w:b/>
              </w:rPr>
              <w:t xml:space="preserve"> Fast Track Criteria </w:t>
            </w:r>
            <w:r w:rsidRPr="00042B66">
              <w:rPr>
                <w:rFonts w:ascii="Arial" w:hAnsi="Arial" w:cs="Arial"/>
              </w:rPr>
              <w:t>will not constitute an</w:t>
            </w:r>
            <w:r w:rsidRPr="00042B66">
              <w:rPr>
                <w:rFonts w:ascii="Arial" w:hAnsi="Arial" w:cs="Arial"/>
                <w:b/>
              </w:rPr>
              <w:t xml:space="preserve"> EB</w:t>
            </w:r>
            <w:r w:rsidR="005E0B36">
              <w:rPr>
                <w:rFonts w:ascii="Arial" w:hAnsi="Arial" w:cs="Arial"/>
                <w:b/>
              </w:rPr>
              <w:t>R</w:t>
            </w:r>
            <w:r w:rsidRPr="00042B66">
              <w:rPr>
                <w:rFonts w:ascii="Arial" w:hAnsi="Arial" w:cs="Arial"/>
                <w:b/>
              </w:rPr>
              <w:t xml:space="preserve"> Amendment.</w:t>
            </w:r>
          </w:p>
        </w:tc>
      </w:tr>
      <w:tr w:rsidR="006E7788" w14:paraId="149CC26D" w14:textId="77777777" w:rsidTr="00ED2860">
        <w:tc>
          <w:tcPr>
            <w:tcW w:w="3545" w:type="dxa"/>
          </w:tcPr>
          <w:p w14:paraId="18455B9D" w14:textId="77777777" w:rsidR="006E7788" w:rsidRDefault="006E7788" w:rsidP="006E7788">
            <w:pPr>
              <w:pStyle w:val="BodyText"/>
              <w:rPr>
                <w:rFonts w:ascii="Arial" w:hAnsi="Arial" w:cs="Arial"/>
                <w:b/>
                <w:bCs/>
              </w:rPr>
            </w:pPr>
            <w:r>
              <w:rPr>
                <w:rFonts w:ascii="Arial" w:hAnsi="Arial" w:cs="Arial"/>
                <w:b/>
                <w:bCs/>
              </w:rPr>
              <w:t>“Self-Governance Statement”</w:t>
            </w:r>
          </w:p>
        </w:tc>
        <w:tc>
          <w:tcPr>
            <w:tcW w:w="6775" w:type="dxa"/>
          </w:tcPr>
          <w:p w14:paraId="37D84936" w14:textId="77777777" w:rsidR="006E7788" w:rsidRDefault="006E7788" w:rsidP="006E7788">
            <w:pPr>
              <w:pStyle w:val="BodyText"/>
              <w:jc w:val="both"/>
              <w:rPr>
                <w:rFonts w:ascii="Arial" w:hAnsi="Arial" w:cs="Arial"/>
              </w:rPr>
            </w:pPr>
            <w:r>
              <w:rPr>
                <w:rFonts w:ascii="Arial" w:hAnsi="Arial" w:cs="Arial"/>
              </w:rPr>
              <w:t>the statement made by the</w:t>
            </w:r>
            <w:r>
              <w:rPr>
                <w:rFonts w:ascii="Arial" w:hAnsi="Arial" w:cs="Arial"/>
                <w:b/>
                <w:bCs/>
              </w:rPr>
              <w:t xml:space="preserve"> CUSC Modifications Panel </w:t>
            </w:r>
            <w:r>
              <w:rPr>
                <w:rFonts w:ascii="Arial" w:hAnsi="Arial" w:cs="Arial"/>
              </w:rPr>
              <w:t xml:space="preserve">and submitted to the </w:t>
            </w:r>
            <w:r>
              <w:rPr>
                <w:rFonts w:ascii="Arial" w:hAnsi="Arial" w:cs="Arial"/>
                <w:b/>
                <w:bCs/>
              </w:rPr>
              <w:t>Authority</w:t>
            </w:r>
            <w:r>
              <w:rPr>
                <w:rFonts w:ascii="Arial" w:hAnsi="Arial" w:cs="Arial"/>
              </w:rPr>
              <w:t>:</w:t>
            </w:r>
          </w:p>
          <w:p w14:paraId="7F7D78C7" w14:textId="77777777" w:rsidR="006E7788" w:rsidRDefault="006E7788" w:rsidP="006E7788">
            <w:pPr>
              <w:pStyle w:val="BodyText"/>
              <w:jc w:val="both"/>
              <w:rPr>
                <w:rFonts w:ascii="Arial" w:hAnsi="Arial" w:cs="Arial"/>
              </w:rPr>
            </w:pPr>
            <w:r>
              <w:rPr>
                <w:rFonts w:ascii="Arial" w:hAnsi="Arial" w:cs="Arial"/>
              </w:rPr>
              <w:lastRenderedPageBreak/>
              <w:t xml:space="preserve">(a) confirming that, in its opinion, the </w:t>
            </w:r>
            <w:r>
              <w:rPr>
                <w:rFonts w:ascii="Arial" w:hAnsi="Arial" w:cs="Arial"/>
                <w:b/>
                <w:bCs/>
              </w:rPr>
              <w:t>Self-Governance Criteria</w:t>
            </w:r>
            <w:r>
              <w:rPr>
                <w:rFonts w:ascii="Arial" w:hAnsi="Arial" w:cs="Arial"/>
              </w:rPr>
              <w:t xml:space="preserve"> are met and the </w:t>
            </w:r>
            <w:r>
              <w:rPr>
                <w:rFonts w:ascii="Arial" w:hAnsi="Arial" w:cs="Arial"/>
                <w:b/>
                <w:bCs/>
              </w:rPr>
              <w:t>CUSC Modification Proposal</w:t>
            </w:r>
            <w:r>
              <w:rPr>
                <w:rFonts w:ascii="Arial" w:hAnsi="Arial" w:cs="Arial"/>
              </w:rPr>
              <w:t xml:space="preserve"> is suitable for the self-governance route; and</w:t>
            </w:r>
          </w:p>
          <w:p w14:paraId="0B8F542C" w14:textId="77777777" w:rsidR="006E7788" w:rsidRDefault="006E7788" w:rsidP="006E7788">
            <w:pPr>
              <w:pStyle w:val="BodyText"/>
              <w:jc w:val="both"/>
              <w:rPr>
                <w:rFonts w:ascii="Arial" w:hAnsi="Arial" w:cs="Arial"/>
              </w:rPr>
            </w:pPr>
            <w:r>
              <w:rPr>
                <w:rFonts w:ascii="Arial" w:hAnsi="Arial" w:cs="Arial"/>
              </w:rPr>
              <w:t xml:space="preserve">(b) providing a detailed explanation of the </w:t>
            </w:r>
            <w:r>
              <w:rPr>
                <w:rFonts w:ascii="Arial" w:hAnsi="Arial" w:cs="Arial"/>
                <w:b/>
                <w:bCs/>
              </w:rPr>
              <w:t>CUSC Modification Panel</w:t>
            </w:r>
            <w:r>
              <w:rPr>
                <w:rFonts w:ascii="Arial" w:hAnsi="Arial" w:cs="Arial"/>
              </w:rPr>
              <w:t>’s reasons for that opinion;</w:t>
            </w:r>
          </w:p>
        </w:tc>
      </w:tr>
      <w:tr w:rsidR="006E7788" w14:paraId="07B4F5A1" w14:textId="77777777" w:rsidTr="00ED2860">
        <w:tc>
          <w:tcPr>
            <w:tcW w:w="3545" w:type="dxa"/>
          </w:tcPr>
          <w:p w14:paraId="5CDB8A0A" w14:textId="77777777" w:rsidR="006E7788" w:rsidRDefault="006E7788" w:rsidP="006E7788">
            <w:pPr>
              <w:pStyle w:val="BodyText"/>
              <w:rPr>
                <w:rFonts w:ascii="Arial" w:hAnsi="Arial" w:cs="Arial"/>
                <w:b/>
                <w:bCs/>
              </w:rPr>
            </w:pPr>
            <w:r>
              <w:rPr>
                <w:rFonts w:ascii="Arial" w:hAnsi="Arial" w:cs="Arial"/>
                <w:b/>
                <w:bCs/>
              </w:rPr>
              <w:lastRenderedPageBreak/>
              <w:t>"Separate Business"</w:t>
            </w:r>
          </w:p>
        </w:tc>
        <w:tc>
          <w:tcPr>
            <w:tcW w:w="6775" w:type="dxa"/>
          </w:tcPr>
          <w:p w14:paraId="6D4B958B"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Transmission Business</w:t>
            </w:r>
            <w:r>
              <w:rPr>
                <w:rFonts w:ascii="Arial" w:hAnsi="Arial" w:cs="Arial"/>
              </w:rPr>
              <w:t xml:space="preserve"> taken separately from any other business of </w:t>
            </w:r>
            <w:r>
              <w:rPr>
                <w:rFonts w:ascii="Arial" w:hAnsi="Arial" w:cs="Arial"/>
                <w:b/>
                <w:bCs/>
              </w:rPr>
              <w:t>The Company</w:t>
            </w:r>
            <w:r>
              <w:rPr>
                <w:rFonts w:ascii="Arial" w:hAnsi="Arial" w:cs="Arial"/>
              </w:rPr>
              <w:t xml:space="preserve">, but so that where all or any part of such business is carried out by an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of </w:t>
            </w:r>
            <w:r>
              <w:rPr>
                <w:rFonts w:ascii="Arial" w:hAnsi="Arial" w:cs="Arial"/>
                <w:b/>
                <w:bCs/>
              </w:rPr>
              <w:t>The Company</w:t>
            </w:r>
            <w:r>
              <w:rPr>
                <w:rFonts w:ascii="Arial" w:hAnsi="Arial" w:cs="Arial"/>
              </w:rPr>
              <w:t xml:space="preserve"> such part of the business as is carried out by that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shall be consolidated with any other such business of </w:t>
            </w:r>
            <w:r>
              <w:rPr>
                <w:rFonts w:ascii="Arial" w:hAnsi="Arial" w:cs="Arial"/>
                <w:b/>
                <w:bCs/>
              </w:rPr>
              <w:t>The Company</w:t>
            </w:r>
            <w:r>
              <w:rPr>
                <w:rFonts w:ascii="Arial" w:hAnsi="Arial" w:cs="Arial"/>
              </w:rPr>
              <w:t xml:space="preserve"> (and of any other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so as to form a single </w:t>
            </w:r>
            <w:r>
              <w:rPr>
                <w:rFonts w:ascii="Arial" w:hAnsi="Arial" w:cs="Arial"/>
                <w:b/>
              </w:rPr>
              <w:t>Separate Business</w:t>
            </w:r>
            <w:r>
              <w:rPr>
                <w:rFonts w:ascii="Arial" w:hAnsi="Arial" w:cs="Arial"/>
              </w:rPr>
              <w:t>;</w:t>
            </w:r>
          </w:p>
        </w:tc>
      </w:tr>
      <w:tr w:rsidR="006E7788" w14:paraId="1C7363AD" w14:textId="77777777" w:rsidTr="00ED2860">
        <w:tc>
          <w:tcPr>
            <w:tcW w:w="3545" w:type="dxa"/>
          </w:tcPr>
          <w:p w14:paraId="443FC5FA" w14:textId="77777777" w:rsidR="006E7788" w:rsidRDefault="006E7788" w:rsidP="006E7788">
            <w:pPr>
              <w:pStyle w:val="BodyText"/>
              <w:rPr>
                <w:rFonts w:ascii="Arial" w:hAnsi="Arial" w:cs="Arial"/>
                <w:b/>
                <w:bCs/>
              </w:rPr>
            </w:pPr>
            <w:r>
              <w:rPr>
                <w:rFonts w:ascii="Arial" w:hAnsi="Arial" w:cs="Arial"/>
                <w:b/>
                <w:bCs/>
              </w:rPr>
              <w:t xml:space="preserve">"Settlement Administration Agent </w:t>
            </w:r>
            <w:r>
              <w:rPr>
                <w:rFonts w:ascii="Arial Bold" w:hAnsi="Arial Bold" w:cs="Arial"/>
                <w:b/>
                <w:bCs/>
              </w:rPr>
              <w:t>(SAA)</w:t>
            </w:r>
            <w:r>
              <w:rPr>
                <w:rFonts w:ascii="Arial" w:hAnsi="Arial" w:cs="Arial"/>
                <w:b/>
                <w:bCs/>
              </w:rPr>
              <w:t>"</w:t>
            </w:r>
          </w:p>
        </w:tc>
        <w:tc>
          <w:tcPr>
            <w:tcW w:w="6775" w:type="dxa"/>
          </w:tcPr>
          <w:p w14:paraId="5D9AF344"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53D73C62" w14:textId="77777777" w:rsidTr="00ED2860">
        <w:tc>
          <w:tcPr>
            <w:tcW w:w="3545" w:type="dxa"/>
          </w:tcPr>
          <w:p w14:paraId="11C3B3E0" w14:textId="77777777" w:rsidR="006E7788" w:rsidRDefault="006E7788" w:rsidP="006E7788">
            <w:pPr>
              <w:pStyle w:val="BodyText"/>
              <w:rPr>
                <w:rFonts w:ascii="Arial" w:hAnsi="Arial" w:cs="Arial"/>
                <w:b/>
                <w:bCs/>
              </w:rPr>
            </w:pPr>
            <w:r>
              <w:rPr>
                <w:rFonts w:ascii="Arial" w:hAnsi="Arial" w:cs="Arial"/>
                <w:b/>
                <w:bCs/>
              </w:rPr>
              <w:t>"Settlement Day"</w:t>
            </w:r>
          </w:p>
        </w:tc>
        <w:tc>
          <w:tcPr>
            <w:tcW w:w="6775" w:type="dxa"/>
          </w:tcPr>
          <w:p w14:paraId="1BD84B8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02B9434" w14:textId="77777777" w:rsidTr="00ED2860">
        <w:tc>
          <w:tcPr>
            <w:tcW w:w="3545" w:type="dxa"/>
          </w:tcPr>
          <w:p w14:paraId="0334657B" w14:textId="77777777" w:rsidR="006E7788" w:rsidRDefault="006E7788" w:rsidP="006E7788">
            <w:pPr>
              <w:pStyle w:val="BodyText"/>
              <w:rPr>
                <w:rFonts w:ascii="Arial" w:hAnsi="Arial" w:cs="Arial"/>
                <w:b/>
                <w:bCs/>
              </w:rPr>
            </w:pPr>
            <w:r>
              <w:rPr>
                <w:rFonts w:ascii="Arial" w:hAnsi="Arial" w:cs="Arial"/>
                <w:b/>
                <w:bCs/>
              </w:rPr>
              <w:t>"Settlement Period"</w:t>
            </w:r>
          </w:p>
        </w:tc>
        <w:tc>
          <w:tcPr>
            <w:tcW w:w="6775" w:type="dxa"/>
          </w:tcPr>
          <w:p w14:paraId="0C25C60D"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6E7788" w14:paraId="3D8083D1" w14:textId="77777777" w:rsidTr="00ED2860">
        <w:tc>
          <w:tcPr>
            <w:tcW w:w="3545" w:type="dxa"/>
          </w:tcPr>
          <w:p w14:paraId="42E15131" w14:textId="77777777" w:rsidR="006E7788" w:rsidRDefault="006E7788" w:rsidP="006E7788">
            <w:pPr>
              <w:pStyle w:val="BodyText"/>
              <w:rPr>
                <w:rFonts w:ascii="Arial" w:hAnsi="Arial" w:cs="Arial"/>
                <w:b/>
                <w:bCs/>
              </w:rPr>
            </w:pPr>
            <w:r>
              <w:rPr>
                <w:rFonts w:ascii="Arial" w:hAnsi="Arial" w:cs="Arial"/>
                <w:b/>
                <w:bCs/>
              </w:rPr>
              <w:t>"Settlement Run"</w:t>
            </w:r>
          </w:p>
        </w:tc>
        <w:tc>
          <w:tcPr>
            <w:tcW w:w="6775" w:type="dxa"/>
          </w:tcPr>
          <w:p w14:paraId="58F4AC3D"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bCs/>
              </w:rPr>
              <w:t>;</w:t>
            </w:r>
          </w:p>
        </w:tc>
      </w:tr>
      <w:tr w:rsidR="001166E9" w14:paraId="0666EB51" w14:textId="77777777" w:rsidTr="00ED2860">
        <w:tc>
          <w:tcPr>
            <w:tcW w:w="3545" w:type="dxa"/>
          </w:tcPr>
          <w:p w14:paraId="25270AE4" w14:textId="77777777" w:rsidR="001166E9" w:rsidRPr="00B87B3A" w:rsidRDefault="001166E9" w:rsidP="001166E9">
            <w:pPr>
              <w:tabs>
                <w:tab w:val="left" w:pos="0"/>
              </w:tabs>
              <w:rPr>
                <w:rFonts w:ascii="Arial" w:hAnsi="Arial" w:cs="Arial"/>
                <w:b/>
                <w:szCs w:val="22"/>
              </w:rPr>
            </w:pPr>
            <w:r w:rsidRPr="00B87B3A">
              <w:rPr>
                <w:rFonts w:ascii="Arial" w:hAnsi="Arial" w:cs="Arial"/>
                <w:szCs w:val="22"/>
              </w:rPr>
              <w:t>“</w:t>
            </w:r>
            <w:r w:rsidRPr="00B87B3A">
              <w:rPr>
                <w:rFonts w:ascii="Arial" w:hAnsi="Arial" w:cs="Arial"/>
                <w:b/>
                <w:szCs w:val="22"/>
              </w:rPr>
              <w:t>Seven Year Statement</w:t>
            </w:r>
            <w:r w:rsidRPr="00B87B3A">
              <w:rPr>
                <w:rFonts w:ascii="Arial" w:hAnsi="Arial" w:cs="Arial"/>
                <w:szCs w:val="22"/>
              </w:rPr>
              <w:t xml:space="preserve">” </w:t>
            </w:r>
          </w:p>
          <w:p w14:paraId="638EAFE3" w14:textId="77777777" w:rsidR="001166E9" w:rsidRPr="00B87B3A" w:rsidRDefault="001166E9" w:rsidP="006E7788">
            <w:pPr>
              <w:tabs>
                <w:tab w:val="left" w:pos="0"/>
              </w:tabs>
              <w:rPr>
                <w:rFonts w:ascii="Arial" w:hAnsi="Arial" w:cs="Arial"/>
                <w:szCs w:val="22"/>
              </w:rPr>
            </w:pPr>
          </w:p>
        </w:tc>
        <w:tc>
          <w:tcPr>
            <w:tcW w:w="6775" w:type="dxa"/>
          </w:tcPr>
          <w:p w14:paraId="562327C0" w14:textId="77777777" w:rsidR="001166E9" w:rsidRPr="00B87B3A" w:rsidRDefault="001166E9" w:rsidP="001166E9">
            <w:pPr>
              <w:tabs>
                <w:tab w:val="left" w:pos="0"/>
              </w:tabs>
              <w:rPr>
                <w:rFonts w:ascii="Arial" w:hAnsi="Arial" w:cs="Arial"/>
              </w:rPr>
            </w:pPr>
            <w:r w:rsidRPr="00B87B3A">
              <w:rPr>
                <w:rFonts w:ascii="Arial" w:hAnsi="Arial" w:cs="Arial"/>
              </w:rPr>
              <w:t xml:space="preserve">as defined in the </w:t>
            </w:r>
            <w:r w:rsidRPr="00B87B3A">
              <w:rPr>
                <w:rFonts w:ascii="Arial" w:hAnsi="Arial" w:cs="Arial"/>
                <w:b/>
              </w:rPr>
              <w:t>Grid Code</w:t>
            </w:r>
            <w:r w:rsidRPr="00B87B3A">
              <w:rPr>
                <w:rFonts w:ascii="Arial" w:hAnsi="Arial" w:cs="Arial"/>
              </w:rPr>
              <w:t>;</w:t>
            </w:r>
          </w:p>
          <w:p w14:paraId="73FE85FB" w14:textId="77777777" w:rsidR="001166E9" w:rsidRPr="00B87B3A" w:rsidRDefault="001166E9" w:rsidP="006E7788">
            <w:pPr>
              <w:tabs>
                <w:tab w:val="left" w:pos="0"/>
              </w:tabs>
              <w:rPr>
                <w:rFonts w:ascii="Arial" w:hAnsi="Arial" w:cs="Arial"/>
              </w:rPr>
            </w:pPr>
          </w:p>
        </w:tc>
      </w:tr>
      <w:tr w:rsidR="001166E9" w14:paraId="5FD51DD4" w14:textId="77777777" w:rsidTr="00ED2860">
        <w:tc>
          <w:tcPr>
            <w:tcW w:w="3545" w:type="dxa"/>
          </w:tcPr>
          <w:p w14:paraId="69DB0B4E" w14:textId="77777777" w:rsidR="001166E9" w:rsidRPr="00F96CF5" w:rsidRDefault="001166E9" w:rsidP="001166E9">
            <w:pPr>
              <w:autoSpaceDE w:val="0"/>
              <w:autoSpaceDN w:val="0"/>
              <w:adjustRightInd w:val="0"/>
              <w:rPr>
                <w:rFonts w:ascii="Arial,Bold" w:hAnsi="Arial,Bold" w:cs="Arial,Bold"/>
                <w:b/>
                <w:bCs/>
                <w:szCs w:val="22"/>
                <w:lang w:eastAsia="en-GB"/>
              </w:rPr>
            </w:pPr>
            <w:r w:rsidRPr="00F96CF5">
              <w:rPr>
                <w:rFonts w:ascii="Arial,Bold" w:hAnsi="Arial,Bold" w:cs="Arial,Bold"/>
                <w:b/>
                <w:bCs/>
                <w:szCs w:val="22"/>
                <w:lang w:eastAsia="en-GB"/>
              </w:rPr>
              <w:t>“Shortfall Action Threshold</w:t>
            </w:r>
          </w:p>
          <w:p w14:paraId="134DAFC4" w14:textId="77777777" w:rsidR="001166E9" w:rsidRPr="00F96CF5" w:rsidRDefault="001166E9" w:rsidP="001166E9">
            <w:pPr>
              <w:tabs>
                <w:tab w:val="left" w:pos="0"/>
              </w:tabs>
              <w:rPr>
                <w:rFonts w:ascii="Arial,Bold" w:hAnsi="Arial,Bold" w:cs="Arial,Bold"/>
                <w:b/>
                <w:bCs/>
                <w:szCs w:val="22"/>
                <w:lang w:eastAsia="en-GB"/>
              </w:rPr>
            </w:pPr>
            <w:r w:rsidRPr="00F96CF5">
              <w:rPr>
                <w:rFonts w:ascii="Arial,Bold" w:hAnsi="Arial,Bold" w:cs="Arial,Bold"/>
                <w:b/>
                <w:bCs/>
                <w:szCs w:val="22"/>
                <w:lang w:eastAsia="en-GB"/>
              </w:rPr>
              <w:t>Amount”</w:t>
            </w:r>
          </w:p>
          <w:p w14:paraId="022CACE1" w14:textId="77777777" w:rsidR="001166E9" w:rsidRPr="00B87B3A" w:rsidRDefault="001166E9" w:rsidP="006E7788">
            <w:pPr>
              <w:tabs>
                <w:tab w:val="left" w:pos="0"/>
              </w:tabs>
              <w:rPr>
                <w:rFonts w:ascii="Arial" w:hAnsi="Arial" w:cs="Arial"/>
                <w:szCs w:val="22"/>
              </w:rPr>
            </w:pPr>
          </w:p>
        </w:tc>
        <w:tc>
          <w:tcPr>
            <w:tcW w:w="6775" w:type="dxa"/>
          </w:tcPr>
          <w:p w14:paraId="5350843F" w14:textId="77777777" w:rsidR="001166E9" w:rsidRPr="00F96CF5" w:rsidRDefault="001166E9" w:rsidP="001166E9">
            <w:pPr>
              <w:autoSpaceDE w:val="0"/>
              <w:autoSpaceDN w:val="0"/>
              <w:adjustRightInd w:val="0"/>
              <w:rPr>
                <w:rFonts w:ascii="Arial" w:hAnsi="Arial" w:cs="Arial"/>
                <w:szCs w:val="22"/>
                <w:lang w:eastAsia="en-GB"/>
              </w:rPr>
            </w:pPr>
            <w:r w:rsidRPr="00F96CF5">
              <w:rPr>
                <w:rFonts w:ascii="Arial" w:hAnsi="Arial" w:cs="Arial"/>
                <w:szCs w:val="22"/>
                <w:lang w:eastAsia="en-GB"/>
              </w:rPr>
              <w:t xml:space="preserve">means the amount as notified by the </w:t>
            </w:r>
            <w:r w:rsidRPr="00F96CF5">
              <w:rPr>
                <w:rFonts w:ascii="Arial" w:hAnsi="Arial" w:cs="Arial"/>
                <w:b/>
                <w:bCs/>
                <w:szCs w:val="22"/>
                <w:lang w:eastAsia="en-GB"/>
              </w:rPr>
              <w:t xml:space="preserve">Authority </w:t>
            </w:r>
            <w:r w:rsidRPr="00F96CF5">
              <w:rPr>
                <w:rFonts w:ascii="Arial" w:hAnsi="Arial" w:cs="Arial"/>
                <w:szCs w:val="22"/>
                <w:lang w:eastAsia="en-GB"/>
              </w:rPr>
              <w:t xml:space="preserve">to </w:t>
            </w:r>
            <w:r w:rsidRPr="00F96CF5">
              <w:rPr>
                <w:rFonts w:ascii="Arial" w:hAnsi="Arial" w:cs="Arial"/>
                <w:b/>
                <w:bCs/>
                <w:szCs w:val="22"/>
                <w:lang w:eastAsia="en-GB"/>
              </w:rPr>
              <w:t xml:space="preserve">The Company </w:t>
            </w:r>
            <w:r w:rsidRPr="00F96CF5">
              <w:rPr>
                <w:rFonts w:ascii="Arial" w:hAnsi="Arial" w:cs="Arial"/>
                <w:szCs w:val="22"/>
                <w:lang w:eastAsia="en-GB"/>
              </w:rPr>
              <w:t>from time to time;</w:t>
            </w:r>
          </w:p>
          <w:p w14:paraId="06F0D2D6" w14:textId="77777777" w:rsidR="001166E9" w:rsidRPr="00B87B3A" w:rsidRDefault="001166E9" w:rsidP="006E7788">
            <w:pPr>
              <w:tabs>
                <w:tab w:val="left" w:pos="0"/>
              </w:tabs>
              <w:rPr>
                <w:rFonts w:ascii="Arial" w:hAnsi="Arial" w:cs="Arial"/>
              </w:rPr>
            </w:pPr>
          </w:p>
        </w:tc>
      </w:tr>
      <w:tr w:rsidR="006E7788" w14:paraId="13DB0362" w14:textId="77777777" w:rsidTr="00ED2860">
        <w:tc>
          <w:tcPr>
            <w:tcW w:w="3545" w:type="dxa"/>
          </w:tcPr>
          <w:p w14:paraId="5C63B05E" w14:textId="77777777" w:rsidR="006E7788" w:rsidRPr="00F96CF5" w:rsidRDefault="006E7788" w:rsidP="006E7788">
            <w:pPr>
              <w:tabs>
                <w:tab w:val="left" w:pos="0"/>
              </w:tabs>
              <w:rPr>
                <w:rFonts w:ascii="Arial,Bold" w:hAnsi="Arial,Bold" w:cs="Arial,Bold"/>
                <w:b/>
                <w:bCs/>
                <w:szCs w:val="22"/>
                <w:lang w:eastAsia="en-GB"/>
              </w:rPr>
            </w:pPr>
            <w:r w:rsidRPr="00F96CF5">
              <w:rPr>
                <w:rFonts w:ascii="Arial,Bold" w:hAnsi="Arial,Bold" w:cs="Arial,Bold"/>
                <w:b/>
                <w:bCs/>
                <w:szCs w:val="22"/>
                <w:lang w:eastAsia="en-GB"/>
              </w:rPr>
              <w:t>“Shortfall Application Date”</w:t>
            </w:r>
          </w:p>
          <w:p w14:paraId="7771FC88" w14:textId="77777777" w:rsidR="006E7788" w:rsidRPr="00B87B3A" w:rsidRDefault="006E7788" w:rsidP="006E7788">
            <w:pPr>
              <w:tabs>
                <w:tab w:val="left" w:pos="0"/>
              </w:tabs>
              <w:rPr>
                <w:rFonts w:ascii="Arial" w:hAnsi="Arial" w:cs="Arial"/>
                <w:b/>
                <w:szCs w:val="22"/>
              </w:rPr>
            </w:pPr>
          </w:p>
        </w:tc>
        <w:tc>
          <w:tcPr>
            <w:tcW w:w="6775" w:type="dxa"/>
          </w:tcPr>
          <w:p w14:paraId="3F006BAD" w14:textId="77777777" w:rsidR="006E7788" w:rsidRPr="00F96CF5" w:rsidRDefault="006E7788" w:rsidP="006E7788">
            <w:pPr>
              <w:autoSpaceDE w:val="0"/>
              <w:autoSpaceDN w:val="0"/>
              <w:adjustRightInd w:val="0"/>
              <w:rPr>
                <w:rFonts w:ascii="Arial" w:hAnsi="Arial" w:cs="Arial"/>
                <w:szCs w:val="22"/>
                <w:lang w:eastAsia="en-GB"/>
              </w:rPr>
            </w:pPr>
            <w:r w:rsidRPr="00F96CF5">
              <w:rPr>
                <w:rFonts w:ascii="Arial" w:hAnsi="Arial" w:cs="Arial"/>
                <w:szCs w:val="22"/>
                <w:lang w:eastAsia="en-GB"/>
              </w:rPr>
              <w:t>shall mean, as appropriate:</w:t>
            </w:r>
          </w:p>
          <w:p w14:paraId="0E2F9A73" w14:textId="77777777" w:rsidR="006E7788" w:rsidRPr="00F96CF5" w:rsidRDefault="006E7788" w:rsidP="006E7788">
            <w:pPr>
              <w:autoSpaceDE w:val="0"/>
              <w:autoSpaceDN w:val="0"/>
              <w:adjustRightInd w:val="0"/>
              <w:rPr>
                <w:rFonts w:ascii="Arial" w:hAnsi="Arial" w:cs="Arial"/>
                <w:szCs w:val="22"/>
                <w:lang w:eastAsia="en-GB"/>
              </w:rPr>
            </w:pPr>
          </w:p>
          <w:p w14:paraId="5344F602" w14:textId="77777777" w:rsidR="006E7788" w:rsidRPr="00F96CF5" w:rsidRDefault="006E7788" w:rsidP="006E7788">
            <w:pPr>
              <w:numPr>
                <w:ilvl w:val="1"/>
                <w:numId w:val="19"/>
              </w:numPr>
              <w:autoSpaceDE w:val="0"/>
              <w:autoSpaceDN w:val="0"/>
              <w:adjustRightInd w:val="0"/>
              <w:ind w:left="1702"/>
              <w:rPr>
                <w:rFonts w:ascii="Arial" w:hAnsi="Arial" w:cs="Arial"/>
                <w:b/>
                <w:bCs/>
                <w:szCs w:val="22"/>
                <w:lang w:eastAsia="en-GB"/>
              </w:rPr>
            </w:pPr>
          </w:p>
          <w:p w14:paraId="179E8877" w14:textId="77777777" w:rsidR="006E7788" w:rsidRPr="00F96CF5" w:rsidRDefault="006E7788" w:rsidP="006E7788">
            <w:pPr>
              <w:autoSpaceDE w:val="0"/>
              <w:autoSpaceDN w:val="0"/>
              <w:adjustRightInd w:val="0"/>
              <w:ind w:left="851"/>
              <w:jc w:val="both"/>
              <w:rPr>
                <w:rFonts w:ascii="Arial" w:hAnsi="Arial" w:cs="Arial"/>
                <w:b/>
                <w:bCs/>
                <w:szCs w:val="22"/>
                <w:lang w:eastAsia="en-GB"/>
              </w:rPr>
            </w:pPr>
          </w:p>
          <w:p w14:paraId="37E5F9A0"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(a)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issued and served court proceedings on the </w:t>
            </w:r>
            <w:r w:rsidRPr="00F96CF5">
              <w:rPr>
                <w:rFonts w:ascii="Arial" w:hAnsi="Arial" w:cs="Arial"/>
                <w:b/>
                <w:bCs/>
                <w:szCs w:val="22"/>
                <w:lang w:eastAsia="en-GB"/>
              </w:rPr>
              <w:t xml:space="preserve">Developer </w:t>
            </w:r>
            <w:r w:rsidRPr="00F96CF5">
              <w:rPr>
                <w:rFonts w:ascii="Arial" w:hAnsi="Arial" w:cs="Arial"/>
                <w:szCs w:val="22"/>
                <w:lang w:eastAsia="en-GB"/>
              </w:rPr>
              <w:t xml:space="preserve">for the recovery of the </w:t>
            </w:r>
            <w:r w:rsidRPr="00F96CF5">
              <w:rPr>
                <w:rFonts w:ascii="Arial" w:hAnsi="Arial" w:cs="Arial"/>
                <w:b/>
                <w:bCs/>
                <w:szCs w:val="22"/>
                <w:lang w:eastAsia="en-GB"/>
              </w:rPr>
              <w:t>Cancellation Charge Shortfall</w:t>
            </w:r>
            <w:r w:rsidRPr="00F96CF5">
              <w:rPr>
                <w:rFonts w:ascii="Arial" w:hAnsi="Arial" w:cs="Arial"/>
                <w:szCs w:val="22"/>
                <w:lang w:eastAsia="en-GB"/>
              </w:rPr>
              <w:t>;</w:t>
            </w:r>
          </w:p>
          <w:p w14:paraId="0CA6320A" w14:textId="77777777" w:rsidR="006E7788" w:rsidRPr="00F96CF5"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szCs w:val="22"/>
                <w:lang w:eastAsia="en-GB"/>
              </w:rPr>
              <w:t>or</w:t>
            </w:r>
          </w:p>
          <w:p w14:paraId="5EDA64F9"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F96CF5">
              <w:rPr>
                <w:rFonts w:ascii="Arial" w:hAnsi="Arial" w:cs="Arial"/>
                <w:b/>
                <w:bCs/>
                <w:szCs w:val="22"/>
                <w:lang w:eastAsia="en-GB"/>
              </w:rPr>
              <w:t xml:space="preserve">(b) </w:t>
            </w:r>
            <w:r w:rsidRPr="00F96CF5">
              <w:rPr>
                <w:rFonts w:ascii="Arial" w:hAnsi="Arial" w:cs="Arial"/>
                <w:szCs w:val="22"/>
                <w:lang w:eastAsia="en-GB"/>
              </w:rPr>
              <w:t xml:space="preserve">the date by which the </w:t>
            </w:r>
            <w:r w:rsidRPr="00F96CF5">
              <w:rPr>
                <w:rFonts w:ascii="Arial" w:hAnsi="Arial" w:cs="Arial"/>
                <w:b/>
                <w:bCs/>
                <w:szCs w:val="22"/>
                <w:lang w:eastAsia="en-GB"/>
              </w:rPr>
              <w:t xml:space="preserve">User </w:t>
            </w:r>
            <w:r w:rsidRPr="00F96CF5">
              <w:rPr>
                <w:rFonts w:ascii="Arial" w:hAnsi="Arial" w:cs="Arial"/>
                <w:szCs w:val="22"/>
                <w:lang w:eastAsia="en-GB"/>
              </w:rPr>
              <w:t xml:space="preserve">has instigated </w:t>
            </w:r>
            <w:r w:rsidRPr="00F96CF5">
              <w:rPr>
                <w:rFonts w:ascii="Arial" w:hAnsi="Arial" w:cs="Arial"/>
                <w:b/>
                <w:bCs/>
                <w:szCs w:val="22"/>
                <w:lang w:eastAsia="en-GB"/>
              </w:rPr>
              <w:t>Insolvency</w:t>
            </w:r>
            <w:r>
              <w:rPr>
                <w:rFonts w:ascii="Arial" w:hAnsi="Arial" w:cs="Arial"/>
                <w:b/>
                <w:bCs/>
                <w:szCs w:val="22"/>
                <w:lang w:eastAsia="en-GB"/>
              </w:rPr>
              <w:t xml:space="preserve"> </w:t>
            </w:r>
            <w:r w:rsidRPr="00B87B3A">
              <w:rPr>
                <w:rFonts w:ascii="Arial" w:hAnsi="Arial" w:cs="Arial"/>
                <w:b/>
                <w:bCs/>
                <w:szCs w:val="22"/>
                <w:lang w:eastAsia="en-GB"/>
              </w:rPr>
              <w:t>Proceedings</w:t>
            </w:r>
            <w:r w:rsidRPr="00B87B3A">
              <w:rPr>
                <w:rFonts w:ascii="Arial" w:hAnsi="Arial" w:cs="Arial"/>
                <w:szCs w:val="22"/>
                <w:lang w:eastAsia="en-GB"/>
              </w:rPr>
              <w:t xml:space="preserve"> against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for the recovery of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Shortfall</w:t>
            </w:r>
            <w:r w:rsidRPr="00B87B3A">
              <w:rPr>
                <w:rFonts w:ascii="Arial" w:hAnsi="Arial" w:cs="Arial"/>
                <w:szCs w:val="22"/>
                <w:lang w:eastAsia="en-GB"/>
              </w:rPr>
              <w:t>; or</w:t>
            </w:r>
          </w:p>
          <w:p w14:paraId="7B609F43" w14:textId="77777777" w:rsidR="006E7788" w:rsidRPr="00B87B3A" w:rsidRDefault="006E7788" w:rsidP="006E7788">
            <w:pPr>
              <w:autoSpaceDE w:val="0"/>
              <w:autoSpaceDN w:val="0"/>
              <w:adjustRightInd w:val="0"/>
              <w:ind w:left="1702"/>
              <w:jc w:val="both"/>
              <w:rPr>
                <w:rFonts w:ascii="Arial" w:hAnsi="Arial" w:cs="Arial"/>
                <w:szCs w:val="22"/>
                <w:lang w:eastAsia="en-GB"/>
              </w:rPr>
            </w:pPr>
            <w:r w:rsidRPr="00B87B3A">
              <w:rPr>
                <w:rFonts w:ascii="Arial" w:hAnsi="Arial" w:cs="Arial"/>
                <w:b/>
                <w:bCs/>
                <w:szCs w:val="22"/>
                <w:lang w:eastAsia="en-GB"/>
              </w:rPr>
              <w:t xml:space="preserve">(c) </w:t>
            </w:r>
            <w:r w:rsidRPr="00B87B3A">
              <w:rPr>
                <w:rFonts w:ascii="Arial" w:hAnsi="Arial" w:cs="Arial"/>
                <w:szCs w:val="22"/>
                <w:lang w:eastAsia="en-GB"/>
              </w:rPr>
              <w:t xml:space="preserve">where the </w:t>
            </w:r>
            <w:r w:rsidRPr="00B87B3A">
              <w:rPr>
                <w:rFonts w:ascii="Arial" w:hAnsi="Arial" w:cs="Arial"/>
                <w:b/>
                <w:bCs/>
                <w:szCs w:val="22"/>
                <w:lang w:eastAsia="en-GB"/>
              </w:rPr>
              <w:t xml:space="preserve">Developer </w:t>
            </w:r>
            <w:r w:rsidRPr="00B87B3A">
              <w:rPr>
                <w:rFonts w:ascii="Arial" w:hAnsi="Arial" w:cs="Arial"/>
                <w:szCs w:val="22"/>
                <w:lang w:eastAsia="en-GB"/>
              </w:rPr>
              <w:t xml:space="preserve">is the subject of </w:t>
            </w:r>
            <w:r w:rsidRPr="00B87B3A">
              <w:rPr>
                <w:rFonts w:ascii="Arial" w:hAnsi="Arial" w:cs="Arial"/>
                <w:b/>
                <w:bCs/>
                <w:szCs w:val="22"/>
                <w:lang w:eastAsia="en-GB"/>
              </w:rPr>
              <w:t xml:space="preserve">Insolvency Proceedings </w:t>
            </w:r>
            <w:r w:rsidRPr="00B87B3A">
              <w:rPr>
                <w:rFonts w:ascii="Arial" w:hAnsi="Arial" w:cs="Arial"/>
                <w:szCs w:val="22"/>
                <w:lang w:eastAsia="en-GB"/>
              </w:rPr>
              <w:t xml:space="preserve">instigated other than by the </w:t>
            </w:r>
            <w:r w:rsidRPr="00B87B3A">
              <w:rPr>
                <w:rFonts w:ascii="Arial" w:hAnsi="Arial" w:cs="Arial"/>
                <w:b/>
                <w:bCs/>
                <w:szCs w:val="22"/>
                <w:lang w:eastAsia="en-GB"/>
              </w:rPr>
              <w:t>User</w:t>
            </w:r>
            <w:r w:rsidRPr="00B87B3A">
              <w:rPr>
                <w:rFonts w:ascii="Arial" w:hAnsi="Arial" w:cs="Arial"/>
                <w:szCs w:val="22"/>
                <w:lang w:eastAsia="en-GB"/>
              </w:rPr>
              <w:t xml:space="preserve">, the date by which the </w:t>
            </w:r>
            <w:r w:rsidRPr="00B87B3A">
              <w:rPr>
                <w:rFonts w:ascii="Arial" w:hAnsi="Arial" w:cs="Arial"/>
                <w:b/>
                <w:bCs/>
                <w:szCs w:val="22"/>
                <w:lang w:eastAsia="en-GB"/>
              </w:rPr>
              <w:t xml:space="preserve">User </w:t>
            </w:r>
            <w:r w:rsidRPr="00B87B3A">
              <w:rPr>
                <w:rFonts w:ascii="Arial" w:hAnsi="Arial" w:cs="Arial"/>
                <w:szCs w:val="22"/>
                <w:lang w:eastAsia="en-GB"/>
              </w:rPr>
              <w:t xml:space="preserve">has submitted its claim for the </w:t>
            </w:r>
            <w:r w:rsidRPr="00B87B3A">
              <w:rPr>
                <w:rFonts w:ascii="Arial" w:hAnsi="Arial" w:cs="Arial"/>
                <w:b/>
                <w:bCs/>
                <w:szCs w:val="22"/>
                <w:lang w:eastAsia="en-GB"/>
              </w:rPr>
              <w:t>Cancellation Charge</w:t>
            </w:r>
            <w:r w:rsidRPr="00B87B3A">
              <w:rPr>
                <w:rFonts w:ascii="Arial" w:hAnsi="Arial" w:cs="Arial"/>
                <w:szCs w:val="22"/>
                <w:lang w:eastAsia="en-GB"/>
              </w:rPr>
              <w:t xml:space="preserve"> </w:t>
            </w:r>
            <w:r w:rsidRPr="00B87B3A">
              <w:rPr>
                <w:rFonts w:ascii="Arial" w:hAnsi="Arial" w:cs="Arial"/>
                <w:b/>
                <w:bCs/>
                <w:szCs w:val="22"/>
                <w:lang w:eastAsia="en-GB"/>
              </w:rPr>
              <w:t xml:space="preserve">Shortfall </w:t>
            </w:r>
            <w:r w:rsidRPr="00B87B3A">
              <w:rPr>
                <w:rFonts w:ascii="Arial" w:hAnsi="Arial" w:cs="Arial"/>
                <w:szCs w:val="22"/>
                <w:lang w:eastAsia="en-GB"/>
              </w:rPr>
              <w:t>under these; or</w:t>
            </w:r>
          </w:p>
          <w:p w14:paraId="44CAC261" w14:textId="77777777" w:rsidR="006E7788" w:rsidRPr="00B87B3A" w:rsidRDefault="006E7788" w:rsidP="006E7788">
            <w:pPr>
              <w:autoSpaceDE w:val="0"/>
              <w:autoSpaceDN w:val="0"/>
              <w:adjustRightInd w:val="0"/>
              <w:ind w:left="851"/>
              <w:rPr>
                <w:rFonts w:ascii="Arial" w:hAnsi="Arial" w:cs="Arial"/>
                <w:szCs w:val="22"/>
                <w:lang w:eastAsia="en-GB"/>
              </w:rPr>
            </w:pPr>
          </w:p>
          <w:p w14:paraId="318FD297"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 xml:space="preserve">2. </w:t>
            </w:r>
            <w:r w:rsidRPr="00B87B3A">
              <w:rPr>
                <w:rFonts w:ascii="Arial" w:hAnsi="Arial" w:cs="Arial"/>
                <w:szCs w:val="22"/>
                <w:lang w:eastAsia="en-GB"/>
              </w:rPr>
              <w:t xml:space="preserve">such date (being an alternative to the dates in 1 above) as approved by the </w:t>
            </w:r>
            <w:r w:rsidRPr="00B87B3A">
              <w:rPr>
                <w:rFonts w:ascii="Arial" w:hAnsi="Arial" w:cs="Arial"/>
                <w:b/>
                <w:bCs/>
                <w:szCs w:val="22"/>
                <w:lang w:eastAsia="en-GB"/>
              </w:rPr>
              <w:t xml:space="preserve">Authority </w:t>
            </w:r>
            <w:r w:rsidRPr="00B87B3A">
              <w:rPr>
                <w:rFonts w:ascii="Arial" w:hAnsi="Arial" w:cs="Arial"/>
                <w:szCs w:val="22"/>
                <w:lang w:eastAsia="en-GB"/>
              </w:rPr>
              <w:t>following a request from the</w:t>
            </w:r>
          </w:p>
          <w:p w14:paraId="758EAC0A" w14:textId="77777777" w:rsidR="006E7788" w:rsidRPr="00B87B3A"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t>User</w:t>
            </w:r>
            <w:r w:rsidRPr="00B87B3A">
              <w:rPr>
                <w:rFonts w:ascii="Arial" w:hAnsi="Arial" w:cs="Arial"/>
                <w:szCs w:val="22"/>
                <w:lang w:eastAsia="en-GB"/>
              </w:rPr>
              <w:t>; or</w:t>
            </w:r>
          </w:p>
          <w:p w14:paraId="7D6AFCE1" w14:textId="77777777" w:rsidR="006E7788" w:rsidRPr="00B87B3A" w:rsidRDefault="006E7788" w:rsidP="006E7788">
            <w:pPr>
              <w:autoSpaceDE w:val="0"/>
              <w:autoSpaceDN w:val="0"/>
              <w:adjustRightInd w:val="0"/>
              <w:ind w:left="851"/>
              <w:rPr>
                <w:rFonts w:ascii="Arial" w:hAnsi="Arial" w:cs="Arial"/>
                <w:szCs w:val="22"/>
                <w:lang w:eastAsia="en-GB"/>
              </w:rPr>
            </w:pPr>
          </w:p>
          <w:p w14:paraId="0C7450AF" w14:textId="77777777" w:rsidR="006E7788" w:rsidRPr="001D117C" w:rsidRDefault="006E7788" w:rsidP="006E7788">
            <w:pPr>
              <w:autoSpaceDE w:val="0"/>
              <w:autoSpaceDN w:val="0"/>
              <w:adjustRightInd w:val="0"/>
              <w:ind w:left="851"/>
              <w:rPr>
                <w:rFonts w:ascii="Arial" w:hAnsi="Arial" w:cs="Arial"/>
                <w:szCs w:val="22"/>
                <w:lang w:eastAsia="en-GB"/>
              </w:rPr>
            </w:pPr>
            <w:r w:rsidRPr="00B87B3A">
              <w:rPr>
                <w:rFonts w:ascii="Arial" w:hAnsi="Arial" w:cs="Arial"/>
                <w:b/>
                <w:bCs/>
                <w:szCs w:val="22"/>
                <w:lang w:eastAsia="en-GB"/>
              </w:rPr>
              <w:lastRenderedPageBreak/>
              <w:t xml:space="preserve">3. </w:t>
            </w:r>
            <w:r w:rsidRPr="00B87B3A">
              <w:rPr>
                <w:rFonts w:ascii="Arial" w:hAnsi="Arial" w:cs="Arial"/>
                <w:szCs w:val="22"/>
                <w:lang w:eastAsia="en-GB"/>
              </w:rPr>
              <w:t xml:space="preserve">where the </w:t>
            </w:r>
            <w:r w:rsidRPr="00B87B3A">
              <w:rPr>
                <w:rFonts w:ascii="Arial" w:hAnsi="Arial" w:cs="Arial"/>
                <w:b/>
                <w:bCs/>
                <w:szCs w:val="22"/>
                <w:lang w:eastAsia="en-GB"/>
              </w:rPr>
              <w:t xml:space="preserve">Cancellation Charge Shortfall </w:t>
            </w:r>
            <w:r w:rsidRPr="00B87B3A">
              <w:rPr>
                <w:rFonts w:ascii="Arial" w:hAnsi="Arial" w:cs="Arial"/>
                <w:szCs w:val="22"/>
                <w:lang w:eastAsia="en-GB"/>
              </w:rPr>
              <w:t xml:space="preserve">is less than the </w:t>
            </w:r>
            <w:r w:rsidRPr="00B87B3A">
              <w:rPr>
                <w:rFonts w:ascii="Arial" w:hAnsi="Arial" w:cs="Arial"/>
                <w:b/>
                <w:bCs/>
                <w:szCs w:val="22"/>
                <w:lang w:eastAsia="en-GB"/>
              </w:rPr>
              <w:t xml:space="preserve">Shortfall Action Threshold Amount </w:t>
            </w:r>
            <w:r w:rsidRPr="00B87B3A">
              <w:rPr>
                <w:rFonts w:ascii="Arial" w:hAnsi="Arial" w:cs="Arial"/>
                <w:szCs w:val="22"/>
                <w:lang w:eastAsia="en-GB"/>
              </w:rPr>
              <w:t>and the</w:t>
            </w:r>
            <w:r w:rsidRPr="00B87B3A">
              <w:rPr>
                <w:rFonts w:ascii="Arial" w:hAnsi="Arial" w:cs="Arial"/>
                <w:b/>
                <w:bCs/>
                <w:szCs w:val="22"/>
                <w:lang w:eastAsia="en-GB"/>
              </w:rPr>
              <w:t xml:space="preserve"> User </w:t>
            </w:r>
            <w:r w:rsidRPr="00B87B3A">
              <w:rPr>
                <w:rFonts w:ascii="Arial" w:hAnsi="Arial" w:cs="Arial"/>
                <w:szCs w:val="22"/>
                <w:lang w:eastAsia="en-GB"/>
              </w:rPr>
              <w:t>has undertaken all preparatory</w:t>
            </w:r>
            <w:r w:rsidRPr="00B87B3A">
              <w:rPr>
                <w:rFonts w:ascii="Arial" w:hAnsi="Arial" w:cs="Arial"/>
                <w:b/>
                <w:bCs/>
                <w:szCs w:val="22"/>
                <w:lang w:eastAsia="en-GB"/>
              </w:rPr>
              <w:t xml:space="preserve"> </w:t>
            </w:r>
            <w:r w:rsidRPr="00B87B3A">
              <w:rPr>
                <w:rFonts w:ascii="Arial" w:hAnsi="Arial" w:cs="Arial"/>
                <w:szCs w:val="22"/>
                <w:lang w:eastAsia="en-GB"/>
              </w:rPr>
              <w:t>steps necessary to undertake the</w:t>
            </w:r>
            <w:r w:rsidRPr="001D117C">
              <w:rPr>
                <w:rFonts w:ascii="Arial" w:hAnsi="Arial" w:cs="Arial"/>
                <w:szCs w:val="22"/>
                <w:lang w:eastAsia="en-GB"/>
              </w:rPr>
              <w:t xml:space="preserve"> activity in 1 above; the date which is 30 days (or the first </w:t>
            </w:r>
            <w:r w:rsidRPr="001D117C">
              <w:rPr>
                <w:rFonts w:ascii="Arial" w:hAnsi="Arial" w:cs="Arial"/>
                <w:b/>
                <w:bCs/>
                <w:szCs w:val="22"/>
                <w:lang w:eastAsia="en-GB"/>
              </w:rPr>
              <w:t xml:space="preserve">Business Day </w:t>
            </w:r>
            <w:r w:rsidRPr="001D117C">
              <w:rPr>
                <w:rFonts w:ascii="Arial" w:hAnsi="Arial" w:cs="Arial"/>
                <w:szCs w:val="22"/>
                <w:lang w:eastAsia="en-GB"/>
              </w:rPr>
              <w:t>following this) from the date of payment of the</w:t>
            </w:r>
            <w:r w:rsidRPr="001D117C">
              <w:rPr>
                <w:rFonts w:ascii="Arial" w:hAnsi="Arial" w:cs="Arial"/>
                <w:b/>
                <w:bCs/>
                <w:szCs w:val="22"/>
                <w:lang w:eastAsia="en-GB"/>
              </w:rPr>
              <w:t xml:space="preserve"> Cancellation Charge </w:t>
            </w:r>
            <w:r w:rsidRPr="001D117C">
              <w:rPr>
                <w:rFonts w:ascii="Arial" w:hAnsi="Arial" w:cs="Arial"/>
                <w:szCs w:val="22"/>
                <w:lang w:eastAsia="en-GB"/>
              </w:rPr>
              <w:t xml:space="preserve">by the </w:t>
            </w:r>
            <w:r w:rsidRPr="001D117C">
              <w:rPr>
                <w:rFonts w:ascii="Arial" w:hAnsi="Arial" w:cs="Arial"/>
                <w:b/>
                <w:bCs/>
                <w:szCs w:val="22"/>
                <w:lang w:eastAsia="en-GB"/>
              </w:rPr>
              <w:t>User</w:t>
            </w:r>
            <w:r w:rsidRPr="001D117C">
              <w:rPr>
                <w:rFonts w:ascii="Arial" w:hAnsi="Arial" w:cs="Arial"/>
                <w:szCs w:val="22"/>
                <w:lang w:eastAsia="en-GB"/>
              </w:rPr>
              <w:t>;</w:t>
            </w:r>
          </w:p>
          <w:p w14:paraId="6547F04F" w14:textId="77777777" w:rsidR="006E7788" w:rsidRPr="00B87B3A" w:rsidRDefault="006E7788" w:rsidP="006E7788">
            <w:pPr>
              <w:autoSpaceDE w:val="0"/>
              <w:autoSpaceDN w:val="0"/>
              <w:adjustRightInd w:val="0"/>
              <w:ind w:left="851"/>
              <w:rPr>
                <w:rFonts w:ascii="Arial" w:hAnsi="Arial" w:cs="Arial"/>
                <w:szCs w:val="22"/>
                <w:lang w:eastAsia="en-GB"/>
              </w:rPr>
            </w:pPr>
          </w:p>
        </w:tc>
      </w:tr>
      <w:tr w:rsidR="006E7788" w14:paraId="403B1C95" w14:textId="77777777" w:rsidTr="00ED2860">
        <w:tc>
          <w:tcPr>
            <w:tcW w:w="3545" w:type="dxa"/>
          </w:tcPr>
          <w:p w14:paraId="541D83AB" w14:textId="77777777" w:rsidR="006E7788" w:rsidRDefault="006E7788" w:rsidP="006E7788">
            <w:pPr>
              <w:pStyle w:val="BodyText"/>
              <w:rPr>
                <w:rFonts w:ascii="Arial" w:hAnsi="Arial" w:cs="Arial"/>
                <w:b/>
                <w:bCs/>
              </w:rPr>
            </w:pPr>
            <w:r>
              <w:rPr>
                <w:rFonts w:ascii="Arial" w:hAnsi="Arial" w:cs="Arial"/>
                <w:b/>
                <w:bCs/>
              </w:rPr>
              <w:lastRenderedPageBreak/>
              <w:t>"Short Term Capacity"</w:t>
            </w:r>
          </w:p>
        </w:tc>
        <w:tc>
          <w:tcPr>
            <w:tcW w:w="6775" w:type="dxa"/>
          </w:tcPr>
          <w:p w14:paraId="0B511263" w14:textId="77777777" w:rsidR="006E7788" w:rsidRDefault="006E7788" w:rsidP="006E7788">
            <w:pPr>
              <w:pStyle w:val="BodyText"/>
              <w:jc w:val="both"/>
              <w:rPr>
                <w:rFonts w:ascii="Arial" w:hAnsi="Arial" w:cs="Arial"/>
              </w:rPr>
            </w:pPr>
            <w:r>
              <w:rPr>
                <w:rFonts w:ascii="Arial" w:hAnsi="Arial" w:cs="Arial"/>
              </w:rPr>
              <w:t xml:space="preserve">the right to export on to the </w:t>
            </w:r>
            <w:r>
              <w:rPr>
                <w:rFonts w:ascii="Arial" w:hAnsi="Arial" w:cs="Arial"/>
                <w:b/>
                <w:bCs/>
              </w:rPr>
              <w:t>National Electricity Transmission</w:t>
            </w:r>
            <w:r>
              <w:rPr>
                <w:rFonts w:ascii="Arial" w:hAnsi="Arial" w:cs="Arial"/>
                <w:b/>
              </w:rPr>
              <w:t xml:space="preserve"> System </w:t>
            </w:r>
            <w:r>
              <w:rPr>
                <w:rFonts w:ascii="Arial" w:hAnsi="Arial" w:cs="Arial"/>
              </w:rPr>
              <w:t xml:space="preserve">power in accordance with the provisions of </w:t>
            </w:r>
            <w:r>
              <w:rPr>
                <w:rFonts w:ascii="Arial" w:hAnsi="Arial" w:cs="Arial"/>
                <w:b/>
              </w:rPr>
              <w:t>CUSC</w:t>
            </w:r>
            <w:bookmarkStart w:id="163" w:name="_BPDCD_151"/>
            <w:r w:rsidRPr="0019675B">
              <w:rPr>
                <w:rFonts w:ascii="Arial" w:hAnsi="Arial" w:cs="Arial"/>
              </w:rPr>
              <w:t>;</w:t>
            </w:r>
            <w:bookmarkEnd w:id="163"/>
          </w:p>
        </w:tc>
      </w:tr>
      <w:tr w:rsidR="006E7788" w14:paraId="48DC5CED" w14:textId="77777777" w:rsidTr="00ED2860">
        <w:tc>
          <w:tcPr>
            <w:tcW w:w="3545" w:type="dxa"/>
          </w:tcPr>
          <w:p w14:paraId="36C457F2" w14:textId="77777777" w:rsidR="006E7788" w:rsidRDefault="006E7788" w:rsidP="006E7788">
            <w:pPr>
              <w:pStyle w:val="BodyText"/>
              <w:rPr>
                <w:rFonts w:ascii="Arial" w:hAnsi="Arial" w:cs="Arial"/>
                <w:b/>
                <w:bCs/>
              </w:rPr>
            </w:pPr>
            <w:r>
              <w:rPr>
                <w:rFonts w:ascii="Arial" w:hAnsi="Arial" w:cs="Arial"/>
                <w:b/>
                <w:bCs/>
              </w:rPr>
              <w:t>“Significant Code Review”</w:t>
            </w:r>
          </w:p>
        </w:tc>
        <w:tc>
          <w:tcPr>
            <w:tcW w:w="6775" w:type="dxa"/>
          </w:tcPr>
          <w:p w14:paraId="256EB442" w14:textId="77777777" w:rsidR="006E7788" w:rsidRDefault="006E7788" w:rsidP="006E7788">
            <w:pPr>
              <w:pStyle w:val="BodyText"/>
              <w:jc w:val="both"/>
              <w:rPr>
                <w:rFonts w:ascii="Arial" w:hAnsi="Arial" w:cs="Arial"/>
              </w:rPr>
            </w:pPr>
            <w:r>
              <w:rPr>
                <w:rFonts w:ascii="Arial" w:hAnsi="Arial" w:cs="Arial"/>
              </w:rPr>
              <w:t xml:space="preserve">a review of one or more matters which the </w:t>
            </w:r>
            <w:r>
              <w:rPr>
                <w:rFonts w:ascii="Arial" w:hAnsi="Arial" w:cs="Arial"/>
                <w:b/>
                <w:bCs/>
              </w:rPr>
              <w:t>Authority</w:t>
            </w:r>
            <w:r>
              <w:rPr>
                <w:rFonts w:ascii="Arial" w:hAnsi="Arial" w:cs="Arial"/>
              </w:rPr>
              <w:t xml:space="preserve"> considers is likely to:</w:t>
            </w:r>
          </w:p>
          <w:p w14:paraId="23061D8C" w14:textId="77777777" w:rsidR="006E7788" w:rsidRDefault="006E7788" w:rsidP="006E7788">
            <w:pPr>
              <w:pStyle w:val="BodyText"/>
              <w:jc w:val="both"/>
              <w:rPr>
                <w:rFonts w:ascii="Arial" w:hAnsi="Arial" w:cs="Arial"/>
              </w:rPr>
            </w:pPr>
            <w:r>
              <w:rPr>
                <w:rFonts w:ascii="Arial" w:hAnsi="Arial" w:cs="Arial"/>
              </w:rPr>
              <w:t xml:space="preserve">(a) relate to the </w:t>
            </w:r>
            <w:r>
              <w:rPr>
                <w:rFonts w:ascii="Arial" w:hAnsi="Arial" w:cs="Arial"/>
                <w:b/>
                <w:bCs/>
              </w:rPr>
              <w:t>CUSC</w:t>
            </w:r>
            <w:r>
              <w:rPr>
                <w:rFonts w:ascii="Arial" w:hAnsi="Arial" w:cs="Arial"/>
              </w:rPr>
              <w:t xml:space="preserve"> (either on its own or in conjunction with other Industry Codes); and</w:t>
            </w:r>
          </w:p>
          <w:p w14:paraId="3CA847F8" w14:textId="0896D5C2" w:rsidR="006E7788" w:rsidRDefault="006E7788" w:rsidP="006E7788">
            <w:pPr>
              <w:pStyle w:val="BodyText"/>
              <w:jc w:val="both"/>
              <w:rPr>
                <w:rFonts w:ascii="Arial" w:hAnsi="Arial" w:cs="Arial"/>
              </w:rPr>
            </w:pPr>
            <w:r>
              <w:rPr>
                <w:rFonts w:ascii="Arial" w:hAnsi="Arial" w:cs="Arial"/>
              </w:rPr>
              <w:t>(b) be of particular significance in relation to its principal objective and/or general duties (under section 3A of the Act), statutory functions and/or relevant obligations arising under</w:t>
            </w:r>
            <w:r w:rsidR="00F77FE1">
              <w:rPr>
                <w:rFonts w:ascii="Arial" w:hAnsi="Arial" w:cs="Arial"/>
              </w:rPr>
              <w:t xml:space="preserve"> </w:t>
            </w:r>
            <w:r w:rsidR="00F77FE1">
              <w:rPr>
                <w:rFonts w:ascii="Arial" w:hAnsi="Arial" w:cs="Arial"/>
                <w:b/>
                <w:bCs/>
              </w:rPr>
              <w:t>Retained EU Law</w:t>
            </w:r>
            <w:r>
              <w:rPr>
                <w:rFonts w:ascii="Arial" w:hAnsi="Arial" w:cs="Arial"/>
              </w:rPr>
              <w:t>, and</w:t>
            </w:r>
          </w:p>
          <w:p w14:paraId="1EDDD335" w14:textId="77777777" w:rsidR="006E7788" w:rsidRDefault="006E7788" w:rsidP="006E7788">
            <w:pPr>
              <w:pStyle w:val="BodyText"/>
              <w:jc w:val="both"/>
              <w:rPr>
                <w:rFonts w:ascii="Arial" w:hAnsi="Arial" w:cs="Arial"/>
              </w:rPr>
            </w:pPr>
            <w:r>
              <w:rPr>
                <w:rFonts w:ascii="Arial" w:hAnsi="Arial" w:cs="Arial"/>
              </w:rPr>
              <w:t xml:space="preserve">concerning which the </w:t>
            </w:r>
            <w:r>
              <w:rPr>
                <w:rFonts w:ascii="Arial" w:hAnsi="Arial" w:cs="Arial"/>
                <w:b/>
                <w:bCs/>
              </w:rPr>
              <w:t>Authority</w:t>
            </w:r>
            <w:r>
              <w:rPr>
                <w:rFonts w:ascii="Arial" w:hAnsi="Arial" w:cs="Arial"/>
              </w:rPr>
              <w:t xml:space="preserve"> has issued a notice to the </w:t>
            </w:r>
            <w:r>
              <w:rPr>
                <w:rFonts w:ascii="Arial" w:hAnsi="Arial" w:cs="Arial"/>
                <w:b/>
                <w:bCs/>
              </w:rPr>
              <w:t>CUSC Parties</w:t>
            </w:r>
            <w:r>
              <w:rPr>
                <w:rFonts w:ascii="Arial" w:hAnsi="Arial" w:cs="Arial"/>
              </w:rPr>
              <w:t xml:space="preserve"> (among others, as appropriate) stating:</w:t>
            </w:r>
          </w:p>
          <w:p w14:paraId="3EFC5120" w14:textId="77777777" w:rsidR="006E7788" w:rsidRDefault="006E7788" w:rsidP="006E7788">
            <w:pPr>
              <w:pStyle w:val="BodyText"/>
              <w:jc w:val="both"/>
              <w:rPr>
                <w:rFonts w:ascii="Arial" w:hAnsi="Arial" w:cs="Arial"/>
              </w:rPr>
            </w:pPr>
            <w:r>
              <w:rPr>
                <w:rFonts w:ascii="Arial" w:hAnsi="Arial" w:cs="Arial"/>
              </w:rPr>
              <w:t>(i) that the review will constitute a significant code review;</w:t>
            </w:r>
          </w:p>
          <w:p w14:paraId="70C10D4B" w14:textId="77777777" w:rsidR="006E7788" w:rsidRDefault="006E7788" w:rsidP="006E7788">
            <w:pPr>
              <w:pStyle w:val="BodyText"/>
              <w:jc w:val="both"/>
              <w:rPr>
                <w:rFonts w:ascii="Arial" w:hAnsi="Arial" w:cs="Arial"/>
              </w:rPr>
            </w:pPr>
            <w:r>
              <w:rPr>
                <w:rFonts w:ascii="Arial" w:hAnsi="Arial" w:cs="Arial"/>
              </w:rPr>
              <w:t>(ii) the start date of the significant code review; and</w:t>
            </w:r>
          </w:p>
          <w:p w14:paraId="3927D9D4" w14:textId="77777777" w:rsidR="006E7788" w:rsidRDefault="006E7788" w:rsidP="006E7788">
            <w:pPr>
              <w:pStyle w:val="BodyText"/>
              <w:jc w:val="both"/>
              <w:rPr>
                <w:rFonts w:ascii="Arial" w:hAnsi="Arial" w:cs="Arial"/>
              </w:rPr>
            </w:pPr>
            <w:r>
              <w:rPr>
                <w:rFonts w:ascii="Arial" w:hAnsi="Arial" w:cs="Arial"/>
              </w:rPr>
              <w:t>(iii) the matters that will fall within the scope of the review;</w:t>
            </w:r>
          </w:p>
        </w:tc>
      </w:tr>
      <w:tr w:rsidR="006E7788" w14:paraId="5D3BCEEC" w14:textId="77777777" w:rsidTr="00ED2860">
        <w:tc>
          <w:tcPr>
            <w:tcW w:w="3545" w:type="dxa"/>
          </w:tcPr>
          <w:p w14:paraId="48E5D1CE" w14:textId="77777777" w:rsidR="006E7788" w:rsidRDefault="006E7788" w:rsidP="006E7788">
            <w:pPr>
              <w:pStyle w:val="BodyText"/>
              <w:rPr>
                <w:rFonts w:ascii="Arial" w:hAnsi="Arial" w:cs="Arial"/>
                <w:b/>
                <w:bCs/>
              </w:rPr>
            </w:pPr>
            <w:r>
              <w:rPr>
                <w:rFonts w:ascii="Arial" w:hAnsi="Arial" w:cs="Arial"/>
                <w:b/>
                <w:bCs/>
              </w:rPr>
              <w:t>“Significant Code Review Phase”</w:t>
            </w:r>
          </w:p>
        </w:tc>
        <w:tc>
          <w:tcPr>
            <w:tcW w:w="6775" w:type="dxa"/>
          </w:tcPr>
          <w:p w14:paraId="33AEA048" w14:textId="77777777" w:rsidR="006E7788" w:rsidRDefault="006E7788" w:rsidP="006E7788">
            <w:pPr>
              <w:pStyle w:val="BodyText"/>
              <w:jc w:val="both"/>
              <w:rPr>
                <w:rFonts w:ascii="Arial" w:hAnsi="Arial" w:cs="Arial"/>
              </w:rPr>
            </w:pPr>
            <w:r>
              <w:rPr>
                <w:rFonts w:ascii="Arial" w:hAnsi="Arial" w:cs="Arial"/>
              </w:rPr>
              <w:t xml:space="preserve">the period </w:t>
            </w:r>
          </w:p>
          <w:p w14:paraId="4D47B8D5" w14:textId="77777777" w:rsidR="006E7788" w:rsidRDefault="006E7788" w:rsidP="006E7788">
            <w:pPr>
              <w:pStyle w:val="BodyText"/>
              <w:jc w:val="both"/>
              <w:rPr>
                <w:rFonts w:ascii="Arial" w:hAnsi="Arial" w:cs="Arial"/>
              </w:rPr>
            </w:pPr>
            <w:r>
              <w:rPr>
                <w:rFonts w:ascii="Arial" w:hAnsi="Arial" w:cs="Arial"/>
              </w:rPr>
              <w:t xml:space="preserve">commencing either: </w:t>
            </w:r>
          </w:p>
          <w:p w14:paraId="538A9294"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start date of a </w:t>
            </w:r>
            <w:r>
              <w:rPr>
                <w:rFonts w:ascii="Arial" w:hAnsi="Arial" w:cs="Arial"/>
                <w:b/>
                <w:bCs/>
              </w:rPr>
              <w:t>Significant Code Review</w:t>
            </w:r>
            <w:r>
              <w:rPr>
                <w:rFonts w:ascii="Arial" w:hAnsi="Arial" w:cs="Arial"/>
              </w:rPr>
              <w:t xml:space="preserve"> as stated in the noticed issued by the </w:t>
            </w:r>
            <w:r>
              <w:rPr>
                <w:rFonts w:ascii="Arial" w:hAnsi="Arial" w:cs="Arial"/>
                <w:b/>
                <w:bCs/>
              </w:rPr>
              <w:t>Authority</w:t>
            </w:r>
            <w:r>
              <w:rPr>
                <w:rFonts w:ascii="Arial" w:hAnsi="Arial" w:cs="Arial"/>
              </w:rPr>
              <w:t xml:space="preserve">; or </w:t>
            </w:r>
          </w:p>
          <w:p w14:paraId="06261162" w14:textId="77777777" w:rsidR="006E7788" w:rsidRDefault="006E7788" w:rsidP="006E7788">
            <w:pPr>
              <w:pStyle w:val="BodyText"/>
              <w:numPr>
                <w:ilvl w:val="5"/>
                <w:numId w:val="19"/>
              </w:numPr>
              <w:jc w:val="both"/>
              <w:rPr>
                <w:rFonts w:ascii="Arial" w:hAnsi="Arial" w:cs="Arial"/>
              </w:rPr>
            </w:pPr>
            <w:r>
              <w:rPr>
                <w:rFonts w:ascii="Arial" w:hAnsi="Arial" w:cs="Arial"/>
              </w:rPr>
              <w:t xml:space="preserve">on the date the </w:t>
            </w:r>
            <w:r w:rsidRPr="00642115">
              <w:rPr>
                <w:rFonts w:ascii="Arial" w:hAnsi="Arial" w:cs="Arial"/>
                <w:b/>
              </w:rPr>
              <w:t>Authority</w:t>
            </w:r>
            <w:r>
              <w:rPr>
                <w:rFonts w:ascii="Arial" w:hAnsi="Arial" w:cs="Arial"/>
              </w:rPr>
              <w:t xml:space="preserve"> makes a direction under Paragraph 8.17C (a “</w:t>
            </w:r>
            <w:r w:rsidRPr="00642115">
              <w:rPr>
                <w:rFonts w:ascii="Arial" w:hAnsi="Arial" w:cs="Arial"/>
                <w:b/>
              </w:rPr>
              <w:t>Backstop Direction</w:t>
            </w:r>
            <w:r>
              <w:rPr>
                <w:rFonts w:ascii="Arial" w:hAnsi="Arial" w:cs="Arial"/>
              </w:rPr>
              <w:t xml:space="preserve">”) </w:t>
            </w:r>
          </w:p>
          <w:p w14:paraId="7D75995D" w14:textId="77777777" w:rsidR="006E7788" w:rsidRDefault="006E7788" w:rsidP="006E7788">
            <w:pPr>
              <w:pStyle w:val="BodyText"/>
              <w:ind w:left="3402"/>
              <w:jc w:val="both"/>
              <w:rPr>
                <w:rFonts w:ascii="Arial" w:hAnsi="Arial" w:cs="Arial"/>
              </w:rPr>
            </w:pPr>
            <w:r>
              <w:rPr>
                <w:rFonts w:ascii="Arial" w:hAnsi="Arial" w:cs="Arial"/>
              </w:rPr>
              <w:t>and</w:t>
            </w:r>
          </w:p>
          <w:p w14:paraId="238990E7" w14:textId="77777777" w:rsidR="006E7788" w:rsidRDefault="006E7788" w:rsidP="006E7788">
            <w:pPr>
              <w:pStyle w:val="BodyText"/>
              <w:jc w:val="both"/>
              <w:rPr>
                <w:rFonts w:ascii="Arial" w:hAnsi="Arial" w:cs="Arial"/>
              </w:rPr>
            </w:pPr>
            <w:r>
              <w:rPr>
                <w:rFonts w:ascii="Arial" w:hAnsi="Arial" w:cs="Arial"/>
              </w:rPr>
              <w:t xml:space="preserve"> ending either:</w:t>
            </w:r>
          </w:p>
          <w:p w14:paraId="6F88BB2B" w14:textId="77777777" w:rsidR="006E7788" w:rsidRDefault="006E7788" w:rsidP="006E7788">
            <w:pPr>
              <w:pStyle w:val="BodyText"/>
              <w:numPr>
                <w:ilvl w:val="7"/>
                <w:numId w:val="19"/>
              </w:numPr>
              <w:tabs>
                <w:tab w:val="clear" w:pos="1701"/>
                <w:tab w:val="num" w:pos="33"/>
              </w:tabs>
              <w:ind w:left="175" w:hanging="1668"/>
              <w:jc w:val="both"/>
              <w:rPr>
                <w:rFonts w:ascii="Arial" w:hAnsi="Arial" w:cs="Arial"/>
              </w:rPr>
            </w:pPr>
            <w:r>
              <w:rPr>
                <w:rFonts w:ascii="Arial" w:hAnsi="Arial" w:cs="Arial"/>
              </w:rPr>
              <w:t xml:space="preserve">(a) on the date on which the </w:t>
            </w:r>
            <w:r>
              <w:rPr>
                <w:rFonts w:ascii="Arial" w:hAnsi="Arial" w:cs="Arial"/>
                <w:b/>
                <w:bCs/>
              </w:rPr>
              <w:t>Authority</w:t>
            </w:r>
            <w:r>
              <w:rPr>
                <w:rFonts w:ascii="Arial" w:hAnsi="Arial" w:cs="Arial"/>
              </w:rPr>
              <w:t xml:space="preserve"> issues a statement that no directions will be issued in relation to the </w:t>
            </w:r>
            <w:r>
              <w:rPr>
                <w:rFonts w:ascii="Arial" w:hAnsi="Arial" w:cs="Arial"/>
                <w:b/>
                <w:bCs/>
              </w:rPr>
              <w:t>CUSC</w:t>
            </w:r>
            <w:r>
              <w:rPr>
                <w:rFonts w:ascii="Arial" w:hAnsi="Arial" w:cs="Arial"/>
              </w:rPr>
              <w:t>; or</w:t>
            </w:r>
          </w:p>
          <w:p w14:paraId="6B8144DF" w14:textId="77777777" w:rsidR="006E7788" w:rsidRDefault="006E7788" w:rsidP="006E7788">
            <w:pPr>
              <w:pStyle w:val="BodyText"/>
              <w:numPr>
                <w:ilvl w:val="7"/>
                <w:numId w:val="19"/>
              </w:numPr>
              <w:tabs>
                <w:tab w:val="clear" w:pos="1701"/>
                <w:tab w:val="num" w:pos="33"/>
              </w:tabs>
              <w:ind w:left="33"/>
              <w:jc w:val="both"/>
              <w:rPr>
                <w:rFonts w:ascii="Arial" w:hAnsi="Arial" w:cs="Arial"/>
              </w:rPr>
            </w:pPr>
            <w:r>
              <w:rPr>
                <w:rFonts w:ascii="Arial" w:hAnsi="Arial" w:cs="Arial"/>
              </w:rPr>
              <w:lastRenderedPageBreak/>
              <w:t xml:space="preserve">(b) If no statement is made under Paragraph 8.17.11 or 8.17.6A, on the date which </w:t>
            </w:r>
            <w:r w:rsidRPr="00642115">
              <w:rPr>
                <w:rFonts w:ascii="Arial" w:hAnsi="Arial" w:cs="Arial"/>
                <w:b/>
              </w:rPr>
              <w:t>The Company</w:t>
            </w:r>
            <w:r>
              <w:rPr>
                <w:rFonts w:ascii="Arial" w:hAnsi="Arial" w:cs="Arial"/>
              </w:rPr>
              <w:t xml:space="preserve"> has made a </w:t>
            </w:r>
            <w:r w:rsidRPr="00642115">
              <w:rPr>
                <w:rFonts w:ascii="Arial" w:hAnsi="Arial" w:cs="Arial"/>
                <w:b/>
              </w:rPr>
              <w:t>CUSC Modification Proposal</w:t>
            </w:r>
            <w:r>
              <w:rPr>
                <w:rFonts w:ascii="Arial" w:hAnsi="Arial" w:cs="Arial"/>
              </w:rPr>
              <w:t xml:space="preserve"> in accordance with Paragraph 8.17.6, or the </w:t>
            </w:r>
            <w:r w:rsidRPr="00642115">
              <w:rPr>
                <w:rFonts w:ascii="Arial" w:hAnsi="Arial" w:cs="Arial"/>
                <w:b/>
              </w:rPr>
              <w:t>Authority</w:t>
            </w:r>
            <w:r>
              <w:rPr>
                <w:rFonts w:ascii="Arial" w:hAnsi="Arial" w:cs="Arial"/>
              </w:rPr>
              <w:t xml:space="preserve"> makes a modification proposal in respect of a </w:t>
            </w:r>
            <w:r w:rsidRPr="00642115">
              <w:rPr>
                <w:rFonts w:ascii="Arial" w:hAnsi="Arial" w:cs="Arial"/>
                <w:b/>
              </w:rPr>
              <w:t>Significant Code Review</w:t>
            </w:r>
            <w:r>
              <w:rPr>
                <w:rFonts w:ascii="Arial" w:hAnsi="Arial" w:cs="Arial"/>
              </w:rPr>
              <w:t xml:space="preserve"> under Paragraph 8.17A.1: or </w:t>
            </w:r>
          </w:p>
          <w:p w14:paraId="593C20B6" w14:textId="77777777" w:rsidR="006E7788" w:rsidRDefault="006E7788" w:rsidP="006E7788">
            <w:pPr>
              <w:pStyle w:val="BodyText"/>
              <w:jc w:val="both"/>
              <w:rPr>
                <w:rFonts w:ascii="Arial" w:hAnsi="Arial" w:cs="Arial"/>
              </w:rPr>
            </w:pPr>
            <w:r>
              <w:rPr>
                <w:rFonts w:ascii="Arial" w:hAnsi="Arial" w:cs="Arial"/>
              </w:rPr>
              <w:t xml:space="preserve">(c) Immediately, if neither a statement, a modification proposal nor directions are made by the </w:t>
            </w:r>
            <w:r w:rsidRPr="00642115">
              <w:rPr>
                <w:rFonts w:ascii="Arial" w:hAnsi="Arial" w:cs="Arial"/>
                <w:b/>
              </w:rPr>
              <w:t xml:space="preserve">Authority </w:t>
            </w:r>
            <w:r>
              <w:rPr>
                <w:rFonts w:ascii="Arial" w:hAnsi="Arial" w:cs="Arial"/>
              </w:rPr>
              <w:t xml:space="preserve">up to and including twenty eight (28) days from the </w:t>
            </w:r>
            <w:r w:rsidRPr="00642115">
              <w:rPr>
                <w:rFonts w:ascii="Arial" w:hAnsi="Arial" w:cs="Arial"/>
                <w:b/>
              </w:rPr>
              <w:t>Authority</w:t>
            </w:r>
            <w:r>
              <w:rPr>
                <w:rFonts w:ascii="Arial" w:hAnsi="Arial" w:cs="Arial"/>
              </w:rPr>
              <w:t xml:space="preserve">’s publication of its </w:t>
            </w:r>
            <w:r w:rsidRPr="00642115">
              <w:rPr>
                <w:rFonts w:ascii="Arial" w:hAnsi="Arial" w:cs="Arial"/>
                <w:b/>
              </w:rPr>
              <w:t>Significant Code Review</w:t>
            </w:r>
            <w:r>
              <w:rPr>
                <w:rFonts w:ascii="Arial" w:hAnsi="Arial" w:cs="Arial"/>
              </w:rPr>
              <w:t xml:space="preserve"> conclusions; or </w:t>
            </w:r>
          </w:p>
          <w:p w14:paraId="72BFD023" w14:textId="77777777" w:rsidR="006E7788" w:rsidRDefault="006E7788" w:rsidP="006E7788">
            <w:pPr>
              <w:pStyle w:val="BodyText"/>
              <w:jc w:val="both"/>
              <w:rPr>
                <w:rFonts w:ascii="Arial" w:hAnsi="Arial" w:cs="Arial"/>
              </w:rPr>
            </w:pPr>
            <w:r>
              <w:rPr>
                <w:rFonts w:ascii="Arial" w:hAnsi="Arial" w:cs="Arial"/>
              </w:rPr>
              <w:t>(d) if a statement has been made under Paragraph 8.17.6A or a direction has been made under Paragraph 8.17C (a “</w:t>
            </w:r>
            <w:r w:rsidRPr="00642115">
              <w:rPr>
                <w:rFonts w:ascii="Arial" w:hAnsi="Arial" w:cs="Arial"/>
                <w:b/>
              </w:rPr>
              <w:t>Backstop Direction</w:t>
            </w:r>
            <w:r>
              <w:rPr>
                <w:rFonts w:ascii="Arial" w:hAnsi="Arial" w:cs="Arial"/>
              </w:rPr>
              <w:t xml:space="preserve">”), on the date specified in accordance with Paragraph 8.17.6A. </w:t>
            </w:r>
          </w:p>
          <w:p w14:paraId="43A0CFBE" w14:textId="77777777" w:rsidR="006E7788" w:rsidRDefault="006E7788" w:rsidP="006E7788">
            <w:pPr>
              <w:pStyle w:val="BodyText"/>
              <w:jc w:val="both"/>
              <w:rPr>
                <w:rFonts w:ascii="Arial" w:hAnsi="Arial" w:cs="Arial"/>
              </w:rPr>
            </w:pPr>
          </w:p>
          <w:p w14:paraId="0B4E7DC6" w14:textId="77777777" w:rsidR="006E7788" w:rsidRDefault="006E7788" w:rsidP="006E7788">
            <w:pPr>
              <w:pStyle w:val="BodyText"/>
              <w:jc w:val="both"/>
              <w:rPr>
                <w:rFonts w:ascii="Arial" w:hAnsi="Arial" w:cs="Arial"/>
              </w:rPr>
            </w:pPr>
          </w:p>
        </w:tc>
      </w:tr>
      <w:tr w:rsidR="006E7788" w14:paraId="4E519A25" w14:textId="77777777" w:rsidTr="00ED2860">
        <w:tc>
          <w:tcPr>
            <w:tcW w:w="3545" w:type="dxa"/>
          </w:tcPr>
          <w:p w14:paraId="5A7E2433" w14:textId="77777777" w:rsidR="006E7788" w:rsidRPr="006E7788" w:rsidRDefault="006E7788" w:rsidP="006E7788">
            <w:pPr>
              <w:pStyle w:val="BodyText"/>
              <w:rPr>
                <w:rFonts w:ascii="Arial" w:hAnsi="Arial" w:cs="Arial"/>
                <w:b/>
                <w:bCs/>
              </w:rPr>
            </w:pPr>
            <w:r w:rsidRPr="006E7788">
              <w:rPr>
                <w:rFonts w:ascii="Arial" w:hAnsi="Arial" w:cs="Arial"/>
                <w:b/>
                <w:bCs/>
                <w:color w:val="000000"/>
                <w:lang w:eastAsia="en-GB"/>
              </w:rPr>
              <w:lastRenderedPageBreak/>
              <w:t>“Single Site”</w:t>
            </w:r>
          </w:p>
        </w:tc>
        <w:tc>
          <w:tcPr>
            <w:tcW w:w="6775" w:type="dxa"/>
          </w:tcPr>
          <w:p w14:paraId="343FAB05" w14:textId="77777777" w:rsidR="006E7788" w:rsidRPr="006E7788" w:rsidRDefault="006E7788" w:rsidP="006E7788">
            <w:pPr>
              <w:spacing w:line="235" w:lineRule="atLeast"/>
              <w:rPr>
                <w:rFonts w:ascii="Arial" w:hAnsi="Arial" w:cs="Arial"/>
                <w:color w:val="000000"/>
                <w:lang w:eastAsia="en-GB"/>
              </w:rPr>
            </w:pPr>
            <w:r w:rsidRPr="006E7788">
              <w:rPr>
                <w:rFonts w:ascii="Arial" w:hAnsi="Arial" w:cs="Arial"/>
                <w:color w:val="000000"/>
                <w:lang w:eastAsia="en-GB"/>
              </w:rPr>
              <w:t xml:space="preserve">Shall mean either; </w:t>
            </w:r>
          </w:p>
          <w:p w14:paraId="0990A747" w14:textId="77777777" w:rsidR="00B06914" w:rsidRPr="00B06914" w:rsidRDefault="006E7788" w:rsidP="00B06914">
            <w:pPr>
              <w:pStyle w:val="ListParagraph"/>
              <w:numPr>
                <w:ilvl w:val="0"/>
                <w:numId w:val="49"/>
              </w:numPr>
              <w:spacing w:after="0" w:line="235" w:lineRule="atLeast"/>
              <w:rPr>
                <w:rFonts w:ascii="Arial" w:hAnsi="Arial" w:cs="Arial"/>
              </w:rPr>
            </w:pPr>
            <w:r w:rsidRPr="006E7788">
              <w:rPr>
                <w:rFonts w:ascii="Arial" w:eastAsia="Times New Roman" w:hAnsi="Arial" w:cs="Arial"/>
                <w:color w:val="000000"/>
                <w:lang w:eastAsia="en-GB"/>
              </w:rPr>
              <w:t xml:space="preserve">For </w:t>
            </w:r>
            <w:r w:rsidRPr="006E7788">
              <w:rPr>
                <w:rFonts w:ascii="Arial" w:eastAsia="Times New Roman" w:hAnsi="Arial" w:cs="Arial"/>
                <w:b/>
                <w:color w:val="000000"/>
                <w:lang w:eastAsia="en-GB"/>
              </w:rPr>
              <w:t>Users</w:t>
            </w:r>
            <w:r w:rsidRPr="006E7788">
              <w:rPr>
                <w:rFonts w:ascii="Arial" w:eastAsia="Times New Roman" w:hAnsi="Arial" w:cs="Arial"/>
                <w:color w:val="000000"/>
                <w:lang w:eastAsia="en-GB"/>
              </w:rPr>
              <w:t xml:space="preserve"> with a </w:t>
            </w:r>
            <w:r w:rsidRPr="006E7788">
              <w:rPr>
                <w:rFonts w:ascii="Arial" w:eastAsia="Times New Roman" w:hAnsi="Arial" w:cs="Arial"/>
                <w:b/>
                <w:color w:val="000000"/>
                <w:lang w:eastAsia="en-GB"/>
              </w:rPr>
              <w:t>Bilateral Connection Agreement</w:t>
            </w:r>
            <w:r w:rsidRPr="006E7788">
              <w:rPr>
                <w:rFonts w:ascii="Arial" w:eastAsia="Times New Roman" w:hAnsi="Arial" w:cs="Arial"/>
                <w:color w:val="000000"/>
                <w:lang w:eastAsia="en-GB"/>
              </w:rPr>
              <w:t xml:space="preserve">, the </w:t>
            </w:r>
            <w:r w:rsidRPr="006E7788">
              <w:rPr>
                <w:rFonts w:ascii="Arial" w:eastAsia="Times New Roman" w:hAnsi="Arial" w:cs="Arial"/>
                <w:b/>
                <w:bCs/>
                <w:color w:val="000000"/>
                <w:lang w:eastAsia="en-GB"/>
              </w:rPr>
              <w:t>Connection Site</w:t>
            </w:r>
            <w:r w:rsidRPr="006E7788">
              <w:rPr>
                <w:rFonts w:ascii="Arial" w:eastAsia="Times New Roman" w:hAnsi="Arial" w:cs="Arial"/>
                <w:color w:val="000000"/>
                <w:lang w:eastAsia="en-GB"/>
              </w:rPr>
              <w:t xml:space="preserve"> as defined in the </w:t>
            </w:r>
            <w:r w:rsidRPr="006E7788">
              <w:rPr>
                <w:rFonts w:ascii="Arial" w:eastAsia="Times New Roman" w:hAnsi="Arial" w:cs="Arial"/>
                <w:b/>
                <w:bCs/>
                <w:color w:val="000000"/>
                <w:lang w:eastAsia="en-GB"/>
              </w:rPr>
              <w:t>Bilateral Connection Agreement</w:t>
            </w:r>
            <w:r w:rsidRPr="006E7788">
              <w:rPr>
                <w:rFonts w:ascii="Arial" w:eastAsia="Times New Roman" w:hAnsi="Arial" w:cs="Arial"/>
                <w:bCs/>
                <w:color w:val="000000"/>
                <w:lang w:eastAsia="en-GB"/>
              </w:rPr>
              <w:t>, or</w:t>
            </w:r>
          </w:p>
          <w:p w14:paraId="0D6DF4B6" w14:textId="77777777" w:rsidR="006E7788" w:rsidRPr="006E7788" w:rsidRDefault="006E7788" w:rsidP="00B06914">
            <w:pPr>
              <w:pStyle w:val="ListParagraph"/>
              <w:numPr>
                <w:ilvl w:val="0"/>
                <w:numId w:val="49"/>
              </w:numPr>
              <w:spacing w:after="0" w:line="235" w:lineRule="atLeast"/>
              <w:rPr>
                <w:rFonts w:ascii="Arial" w:hAnsi="Arial" w:cs="Arial"/>
              </w:rPr>
            </w:pPr>
            <w:r w:rsidRPr="006E7788">
              <w:rPr>
                <w:rFonts w:ascii="Arial" w:hAnsi="Arial" w:cs="Arial"/>
                <w:color w:val="000000"/>
                <w:lang w:eastAsia="en-GB"/>
              </w:rPr>
              <w:t xml:space="preserve">For all other parties, as defined as ‘Single Site’ in the </w:t>
            </w:r>
            <w:r w:rsidRPr="006E7788">
              <w:rPr>
                <w:rFonts w:ascii="Arial" w:hAnsi="Arial" w:cs="Arial"/>
                <w:b/>
                <w:color w:val="000000"/>
                <w:lang w:eastAsia="en-GB"/>
              </w:rPr>
              <w:t>DCUSA</w:t>
            </w:r>
          </w:p>
        </w:tc>
      </w:tr>
      <w:tr w:rsidR="006E7788" w14:paraId="0D75A63F" w14:textId="77777777" w:rsidTr="00ED2860">
        <w:tc>
          <w:tcPr>
            <w:tcW w:w="3545" w:type="dxa"/>
          </w:tcPr>
          <w:p w14:paraId="2B9367D7" w14:textId="77777777" w:rsidR="006E7788" w:rsidRDefault="006E7788" w:rsidP="006E7788">
            <w:pPr>
              <w:pStyle w:val="BodyText"/>
              <w:rPr>
                <w:rFonts w:ascii="Arial" w:hAnsi="Arial" w:cs="Arial"/>
                <w:b/>
                <w:bCs/>
              </w:rPr>
            </w:pPr>
            <w:r>
              <w:rPr>
                <w:rFonts w:ascii="Arial" w:hAnsi="Arial" w:cs="Arial"/>
                <w:b/>
                <w:bCs/>
              </w:rPr>
              <w:t>"Site Common Drawings"</w:t>
            </w:r>
          </w:p>
        </w:tc>
        <w:tc>
          <w:tcPr>
            <w:tcW w:w="6775" w:type="dxa"/>
          </w:tcPr>
          <w:p w14:paraId="51037A3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041464FD" w14:textId="77777777" w:rsidTr="00ED2860">
        <w:tc>
          <w:tcPr>
            <w:tcW w:w="3545" w:type="dxa"/>
          </w:tcPr>
          <w:p w14:paraId="75776CD1" w14:textId="77777777" w:rsidR="006E7788" w:rsidRDefault="006E7788" w:rsidP="006E7788">
            <w:pPr>
              <w:pStyle w:val="BodyText"/>
              <w:rPr>
                <w:rFonts w:ascii="Arial" w:hAnsi="Arial" w:cs="Arial"/>
                <w:b/>
                <w:bCs/>
              </w:rPr>
            </w:pPr>
            <w:r>
              <w:rPr>
                <w:rFonts w:ascii="Arial" w:hAnsi="Arial" w:cs="Arial"/>
                <w:b/>
                <w:bCs/>
              </w:rPr>
              <w:t>“Site Load”</w:t>
            </w:r>
          </w:p>
        </w:tc>
        <w:tc>
          <w:tcPr>
            <w:tcW w:w="6775" w:type="dxa"/>
          </w:tcPr>
          <w:p w14:paraId="01967508" w14:textId="77777777" w:rsidR="006E7788" w:rsidRDefault="006E7788" w:rsidP="006E7788">
            <w:pPr>
              <w:pStyle w:val="BodyText"/>
              <w:jc w:val="both"/>
              <w:rPr>
                <w:rFonts w:ascii="Arial" w:hAnsi="Arial" w:cs="Arial"/>
              </w:rPr>
            </w:pPr>
            <w:r>
              <w:rPr>
                <w:rFonts w:ascii="Arial" w:hAnsi="Arial" w:cs="Arial"/>
              </w:rPr>
              <w:t xml:space="preserve">the sum of the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of </w:t>
            </w:r>
            <w:r>
              <w:rPr>
                <w:rFonts w:ascii="Arial" w:hAnsi="Arial" w:cs="Arial"/>
                <w:b/>
                <w:bCs/>
              </w:rPr>
              <w:t>BM Units</w:t>
            </w:r>
            <w:r>
              <w:rPr>
                <w:rFonts w:ascii="Arial" w:hAnsi="Arial" w:cs="Arial"/>
              </w:rPr>
              <w:t xml:space="preserve"> within the </w:t>
            </w:r>
            <w:r>
              <w:rPr>
                <w:rFonts w:ascii="Arial" w:hAnsi="Arial" w:cs="Arial"/>
                <w:b/>
                <w:bCs/>
              </w:rPr>
              <w:t>Trading Unit</w:t>
            </w:r>
            <w:r>
              <w:rPr>
                <w:rFonts w:ascii="Arial" w:hAnsi="Arial" w:cs="Arial"/>
              </w:rPr>
              <w:t xml:space="preserve"> with </w:t>
            </w:r>
            <w:r>
              <w:rPr>
                <w:rFonts w:ascii="Arial" w:hAnsi="Arial"/>
              </w:rPr>
              <w:t>QM</w:t>
            </w:r>
            <w:r>
              <w:rPr>
                <w:rFonts w:ascii="Arial" w:hAnsi="Arial"/>
                <w:vertAlign w:val="subscript"/>
              </w:rPr>
              <w:t>i</w:t>
            </w:r>
            <w:r>
              <w:rPr>
                <w:rFonts w:ascii="Arial" w:hAnsi="Arial" w:cs="Arial"/>
              </w:rPr>
              <w:t xml:space="preserve"> less than zero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(i.e. </w:t>
            </w:r>
            <w:r>
              <w:rPr>
                <w:rFonts w:ascii="Arial" w:hAnsi="Arial"/>
              </w:rPr>
              <w:t>∑QM</w:t>
            </w:r>
            <w:r>
              <w:rPr>
                <w:rFonts w:ascii="Arial" w:hAnsi="Arial"/>
                <w:vertAlign w:val="subscript"/>
              </w:rPr>
              <w:t>ij</w:t>
            </w:r>
            <w:r>
              <w:rPr>
                <w:rFonts w:ascii="Arial" w:hAnsi="Arial"/>
              </w:rPr>
              <w:t xml:space="preserve"> where QM</w:t>
            </w:r>
            <w:r>
              <w:rPr>
                <w:rFonts w:ascii="Arial" w:hAnsi="Arial"/>
                <w:vertAlign w:val="subscript"/>
              </w:rPr>
              <w:t>ij</w:t>
            </w:r>
            <w:r>
              <w:rPr>
                <w:rFonts w:ascii="Arial" w:hAnsi="Arial"/>
              </w:rPr>
              <w:t>&lt;0</w:t>
            </w:r>
            <w:r>
              <w:rPr>
                <w:rFonts w:ascii="Arial" w:hAnsi="Arial" w:cs="Arial"/>
              </w:rPr>
              <w:t xml:space="preserve">), which may comprise </w:t>
            </w:r>
            <w:r>
              <w:rPr>
                <w:rFonts w:ascii="Arial" w:hAnsi="Arial" w:cs="Arial"/>
                <w:b/>
                <w:bCs/>
              </w:rPr>
              <w:t>Station Load</w:t>
            </w:r>
            <w:r>
              <w:rPr>
                <w:rFonts w:ascii="Arial" w:hAnsi="Arial" w:cs="Arial"/>
              </w:rPr>
              <w:t xml:space="preserve"> and </w:t>
            </w:r>
            <w:r>
              <w:rPr>
                <w:rFonts w:ascii="Arial" w:hAnsi="Arial" w:cs="Arial"/>
                <w:b/>
                <w:bCs/>
              </w:rPr>
              <w:t>Additional Load;</w:t>
            </w:r>
          </w:p>
        </w:tc>
      </w:tr>
      <w:tr w:rsidR="006E7788" w14:paraId="414CD82B" w14:textId="77777777" w:rsidTr="00ED2860">
        <w:tc>
          <w:tcPr>
            <w:tcW w:w="3545" w:type="dxa"/>
          </w:tcPr>
          <w:p w14:paraId="1D72F06A" w14:textId="77777777" w:rsidR="006E7788" w:rsidRDefault="006E7788" w:rsidP="006E7788">
            <w:pPr>
              <w:pStyle w:val="BodyText"/>
              <w:rPr>
                <w:rFonts w:ascii="Arial" w:hAnsi="Arial" w:cs="Arial"/>
                <w:b/>
                <w:bCs/>
              </w:rPr>
            </w:pPr>
            <w:r>
              <w:rPr>
                <w:rFonts w:ascii="Arial" w:hAnsi="Arial" w:cs="Arial"/>
                <w:b/>
                <w:bCs/>
              </w:rPr>
              <w:t>"Site Responsibility Schedule"</w:t>
            </w:r>
          </w:p>
        </w:tc>
        <w:tc>
          <w:tcPr>
            <w:tcW w:w="6775" w:type="dxa"/>
          </w:tcPr>
          <w:p w14:paraId="5D7DE1D0" w14:textId="77777777" w:rsidR="006E7788" w:rsidRDefault="006E7788" w:rsidP="006E7788">
            <w:pPr>
              <w:pStyle w:val="BodyText"/>
              <w:jc w:val="both"/>
              <w:rPr>
                <w:rFonts w:ascii="Arial" w:hAnsi="Arial" w:cs="Arial"/>
              </w:rPr>
            </w:pPr>
            <w:r>
              <w:rPr>
                <w:rFonts w:ascii="Arial" w:hAnsi="Arial" w:cs="Arial"/>
              </w:rPr>
              <w:t xml:space="preserve">a schedule containing the information and prepared on the basis of the provisions set out in Appendix 1 of the </w:t>
            </w:r>
            <w:r>
              <w:rPr>
                <w:rFonts w:ascii="Arial" w:hAnsi="Arial" w:cs="Arial"/>
                <w:b/>
              </w:rPr>
              <w:t>CC</w:t>
            </w:r>
            <w:r>
              <w:rPr>
                <w:rFonts w:ascii="Arial" w:hAnsi="Arial" w:cs="Arial"/>
              </w:rPr>
              <w:t>;</w:t>
            </w:r>
          </w:p>
        </w:tc>
      </w:tr>
      <w:tr w:rsidR="006E7788" w14:paraId="6A684D91" w14:textId="77777777" w:rsidTr="00ED2860">
        <w:tc>
          <w:tcPr>
            <w:tcW w:w="3545" w:type="dxa"/>
          </w:tcPr>
          <w:p w14:paraId="3C0DC57C" w14:textId="77777777" w:rsidR="006E7788" w:rsidRDefault="006E7788" w:rsidP="006E7788">
            <w:pPr>
              <w:pStyle w:val="BodyText"/>
              <w:rPr>
                <w:rFonts w:ascii="Arial" w:hAnsi="Arial" w:cs="Arial"/>
                <w:b/>
                <w:bCs/>
              </w:rPr>
            </w:pPr>
            <w:r>
              <w:rPr>
                <w:rFonts w:ascii="Arial" w:hAnsi="Arial" w:cs="Arial"/>
                <w:b/>
                <w:bCs/>
              </w:rPr>
              <w:t>"Site Specific Maintenance Charge"</w:t>
            </w:r>
          </w:p>
        </w:tc>
        <w:tc>
          <w:tcPr>
            <w:tcW w:w="6775" w:type="dxa"/>
          </w:tcPr>
          <w:p w14:paraId="775DF40B" w14:textId="77777777" w:rsidR="006E7788" w:rsidRDefault="006E7788" w:rsidP="006E7788">
            <w:pPr>
              <w:pStyle w:val="BodyText"/>
              <w:jc w:val="both"/>
              <w:rPr>
                <w:rFonts w:ascii="Arial" w:hAnsi="Arial" w:cs="Arial"/>
              </w:rPr>
            </w:pPr>
            <w:r>
              <w:rPr>
                <w:rFonts w:ascii="Arial" w:hAnsi="Arial" w:cs="Arial"/>
              </w:rPr>
              <w:t xml:space="preserve">the element of the </w:t>
            </w:r>
            <w:r>
              <w:rPr>
                <w:rFonts w:ascii="Arial" w:hAnsi="Arial" w:cs="Arial"/>
                <w:b/>
              </w:rPr>
              <w:t>Connection Charges</w:t>
            </w:r>
            <w:r>
              <w:rPr>
                <w:rFonts w:ascii="Arial" w:hAnsi="Arial" w:cs="Arial"/>
              </w:rPr>
              <w:t xml:space="preserve"> relating to maintenance and repair calculated in accordance with the </w:t>
            </w:r>
            <w:r>
              <w:rPr>
                <w:rFonts w:ascii="Arial" w:hAnsi="Arial" w:cs="Arial"/>
                <w:b/>
              </w:rPr>
              <w:t>Connection Charging Methodology</w:t>
            </w:r>
            <w:r>
              <w:rPr>
                <w:rFonts w:ascii="Arial" w:hAnsi="Arial" w:cs="Arial"/>
              </w:rPr>
              <w:t>;</w:t>
            </w:r>
          </w:p>
        </w:tc>
      </w:tr>
      <w:tr w:rsidR="006E7788" w14:paraId="04A19FBA" w14:textId="77777777" w:rsidTr="00ED2860">
        <w:tc>
          <w:tcPr>
            <w:tcW w:w="3545" w:type="dxa"/>
          </w:tcPr>
          <w:p w14:paraId="3E74B261" w14:textId="77777777" w:rsidR="006E7788" w:rsidRDefault="006E7788" w:rsidP="006E7788">
            <w:pPr>
              <w:pStyle w:val="BodyText"/>
              <w:rPr>
                <w:rFonts w:ascii="Arial" w:hAnsi="Arial" w:cs="Arial"/>
                <w:b/>
                <w:bCs/>
              </w:rPr>
            </w:pPr>
            <w:r>
              <w:rPr>
                <w:rFonts w:ascii="Arial" w:hAnsi="Arial" w:cs="Arial"/>
                <w:b/>
                <w:bCs/>
                <w:snapToGrid w:val="0"/>
              </w:rPr>
              <w:t>"Site Specific Requirements"</w:t>
            </w:r>
          </w:p>
        </w:tc>
        <w:tc>
          <w:tcPr>
            <w:tcW w:w="6775" w:type="dxa"/>
          </w:tcPr>
          <w:p w14:paraId="1DEC1300" w14:textId="77777777" w:rsidR="006E7788" w:rsidRDefault="006E7788" w:rsidP="006E7788">
            <w:pPr>
              <w:pStyle w:val="BodyText"/>
              <w:jc w:val="both"/>
              <w:rPr>
                <w:rFonts w:ascii="Arial" w:hAnsi="Arial" w:cs="Arial"/>
              </w:rPr>
            </w:pPr>
            <w:r>
              <w:rPr>
                <w:rFonts w:ascii="Arial" w:hAnsi="Arial" w:cs="Arial"/>
              </w:rPr>
              <w:t xml:space="preserve">those requirements reasonably required by </w:t>
            </w:r>
            <w:r>
              <w:rPr>
                <w:rFonts w:ascii="Arial" w:hAnsi="Arial" w:cs="Arial"/>
                <w:b/>
              </w:rPr>
              <w:t xml:space="preserve">The Company </w:t>
            </w:r>
            <w:r>
              <w:rPr>
                <w:rFonts w:ascii="Arial" w:hAnsi="Arial" w:cs="Arial"/>
              </w:rPr>
              <w:t>in accordance with the</w:t>
            </w:r>
            <w:r>
              <w:rPr>
                <w:rFonts w:ascii="Arial" w:hAnsi="Arial" w:cs="Arial"/>
                <w:b/>
              </w:rPr>
              <w:t xml:space="preserve"> Grid Code </w:t>
            </w:r>
            <w:r>
              <w:rPr>
                <w:rFonts w:ascii="Arial" w:hAnsi="Arial" w:cs="Arial"/>
              </w:rPr>
              <w:t xml:space="preserve">at the site of connection of a </w:t>
            </w:r>
            <w:r>
              <w:rPr>
                <w:rFonts w:ascii="Arial" w:hAnsi="Arial" w:cs="Arial"/>
                <w:b/>
              </w:rPr>
              <w:t>Relevant Embedded Medium Power Station</w:t>
            </w:r>
            <w:r>
              <w:rPr>
                <w:rFonts w:ascii="Arial" w:hAnsi="Arial" w:cs="Arial"/>
              </w:rPr>
              <w:t xml:space="preserve"> or a </w:t>
            </w:r>
            <w:r>
              <w:rPr>
                <w:rFonts w:ascii="Arial" w:hAnsi="Arial" w:cs="Arial"/>
                <w:b/>
              </w:rPr>
              <w:t>Relevant</w:t>
            </w:r>
            <w:r>
              <w:rPr>
                <w:rFonts w:ascii="Arial" w:hAnsi="Arial" w:cs="Arial"/>
              </w:rPr>
              <w:t xml:space="preserve"> </w:t>
            </w:r>
            <w:r>
              <w:rPr>
                <w:rFonts w:ascii="Arial" w:hAnsi="Arial" w:cs="Arial"/>
                <w:b/>
              </w:rPr>
              <w:t>Embedded Small Power Station</w:t>
            </w:r>
            <w:bookmarkStart w:id="164" w:name="_BPDCD_152"/>
            <w:r w:rsidRPr="0019675B">
              <w:rPr>
                <w:rFonts w:ascii="Arial" w:hAnsi="Arial" w:cs="Arial"/>
                <w:color w:val="0000FF"/>
              </w:rPr>
              <w:t>;</w:t>
            </w:r>
            <w:bookmarkEnd w:id="164"/>
          </w:p>
        </w:tc>
      </w:tr>
      <w:tr w:rsidR="006E7788" w14:paraId="1F707E2E" w14:textId="77777777" w:rsidTr="00ED2860">
        <w:tc>
          <w:tcPr>
            <w:tcW w:w="3545" w:type="dxa"/>
          </w:tcPr>
          <w:p w14:paraId="477942F0" w14:textId="77777777" w:rsidR="006E7788" w:rsidRDefault="006E7788" w:rsidP="006E7788">
            <w:pPr>
              <w:spacing w:after="240"/>
              <w:rPr>
                <w:rFonts w:ascii="Arial" w:hAnsi="Arial" w:cs="Arial"/>
                <w:b/>
                <w:bCs/>
                <w:snapToGrid w:val="0"/>
              </w:rPr>
            </w:pPr>
            <w:r>
              <w:rPr>
                <w:rFonts w:ascii="Arial" w:hAnsi="Arial" w:cs="Arial"/>
                <w:b/>
                <w:bCs/>
              </w:rPr>
              <w:t>"Small Independent Generating Plant"</w:t>
            </w:r>
          </w:p>
        </w:tc>
        <w:tc>
          <w:tcPr>
            <w:tcW w:w="6775" w:type="dxa"/>
          </w:tcPr>
          <w:p w14:paraId="1209DD03" w14:textId="77777777" w:rsidR="006E7788" w:rsidRDefault="006E7788" w:rsidP="006E7788">
            <w:pPr>
              <w:spacing w:after="240"/>
              <w:jc w:val="both"/>
              <w:rPr>
                <w:rFonts w:ascii="Arial" w:hAnsi="Arial" w:cs="Arial"/>
                <w:i/>
              </w:rPr>
            </w:pPr>
            <w:r>
              <w:rPr>
                <w:rFonts w:ascii="Arial" w:hAnsi="Arial" w:cs="Arial"/>
              </w:rPr>
              <w:t xml:space="preserve">a </w:t>
            </w:r>
            <w:r>
              <w:rPr>
                <w:rFonts w:ascii="Arial" w:hAnsi="Arial" w:cs="Arial"/>
                <w:b/>
              </w:rPr>
              <w:t>Medium Power Station</w:t>
            </w:r>
            <w:r>
              <w:rPr>
                <w:rFonts w:ascii="Arial" w:hAnsi="Arial" w:cs="Arial"/>
              </w:rPr>
              <w:t xml:space="preserve">; </w:t>
            </w:r>
          </w:p>
        </w:tc>
      </w:tr>
      <w:tr w:rsidR="006E7788" w14:paraId="55D4B0FF" w14:textId="77777777" w:rsidTr="00ED2860">
        <w:tc>
          <w:tcPr>
            <w:tcW w:w="3545" w:type="dxa"/>
          </w:tcPr>
          <w:p w14:paraId="39A56621" w14:textId="77777777" w:rsidR="006E7788" w:rsidRDefault="006E7788" w:rsidP="006E7788">
            <w:pPr>
              <w:pStyle w:val="BodyText"/>
              <w:rPr>
                <w:rFonts w:ascii="Arial" w:hAnsi="Arial" w:cs="Arial"/>
                <w:b/>
                <w:bCs/>
              </w:rPr>
            </w:pPr>
            <w:r>
              <w:rPr>
                <w:rFonts w:ascii="Arial" w:hAnsi="Arial" w:cs="Arial"/>
                <w:b/>
                <w:bCs/>
              </w:rPr>
              <w:t>“Small Participant”</w:t>
            </w:r>
          </w:p>
        </w:tc>
        <w:tc>
          <w:tcPr>
            <w:tcW w:w="6775" w:type="dxa"/>
          </w:tcPr>
          <w:p w14:paraId="194BDB67" w14:textId="77777777" w:rsidR="006E7788" w:rsidRDefault="006E7788" w:rsidP="006E7788">
            <w:pPr>
              <w:pStyle w:val="BodyText"/>
              <w:jc w:val="both"/>
              <w:rPr>
                <w:rFonts w:ascii="Arial" w:hAnsi="Arial" w:cs="Arial"/>
              </w:rPr>
            </w:pPr>
            <w:r>
              <w:rPr>
                <w:rFonts w:ascii="Arial" w:hAnsi="Arial" w:cs="Arial"/>
              </w:rPr>
              <w:t xml:space="preserve">(a) a generator, supplier, distributor, or new entrants to the electricity market in Great Britain that can demonstrate to the </w:t>
            </w:r>
            <w:r>
              <w:rPr>
                <w:rFonts w:ascii="Arial" w:hAnsi="Arial" w:cs="Arial"/>
                <w:b/>
                <w:bCs/>
              </w:rPr>
              <w:t xml:space="preserve">Code </w:t>
            </w:r>
            <w:r>
              <w:rPr>
                <w:rFonts w:ascii="Arial" w:hAnsi="Arial" w:cs="Arial"/>
                <w:b/>
                <w:bCs/>
              </w:rPr>
              <w:lastRenderedPageBreak/>
              <w:t>Administrator</w:t>
            </w:r>
            <w:r>
              <w:rPr>
                <w:rFonts w:ascii="Arial" w:hAnsi="Arial" w:cs="Arial"/>
              </w:rPr>
              <w:t xml:space="preserve"> that it is resource-constrained and, therefore in particular need of assistance;</w:t>
            </w:r>
          </w:p>
          <w:p w14:paraId="0E2CC8FA" w14:textId="77777777" w:rsidR="006E7788" w:rsidRDefault="006E7788" w:rsidP="006E7788">
            <w:pPr>
              <w:pStyle w:val="BodyText"/>
              <w:jc w:val="both"/>
              <w:rPr>
                <w:rFonts w:ascii="Arial" w:hAnsi="Arial" w:cs="Arial"/>
              </w:rPr>
            </w:pPr>
            <w:r>
              <w:rPr>
                <w:rFonts w:ascii="Arial" w:hAnsi="Arial" w:cs="Arial"/>
              </w:rPr>
              <w:t xml:space="preserve">(b) any other participant or class of participant that the </w:t>
            </w:r>
            <w:r>
              <w:rPr>
                <w:rFonts w:ascii="Arial" w:hAnsi="Arial" w:cs="Arial"/>
                <w:b/>
                <w:bCs/>
              </w:rPr>
              <w:t>Code Administrator</w:t>
            </w:r>
            <w:r>
              <w:rPr>
                <w:rFonts w:ascii="Arial" w:hAnsi="Arial" w:cs="Arial"/>
              </w:rPr>
              <w:t xml:space="preserve"> considers to be in particular need of assistance; and</w:t>
            </w:r>
          </w:p>
          <w:p w14:paraId="6726C807" w14:textId="77777777" w:rsidR="006E7788" w:rsidRDefault="006E7788" w:rsidP="006E7788">
            <w:pPr>
              <w:pStyle w:val="BodyText"/>
              <w:jc w:val="both"/>
              <w:rPr>
                <w:rFonts w:ascii="Arial" w:hAnsi="Arial" w:cs="Arial"/>
              </w:rPr>
            </w:pPr>
            <w:r>
              <w:rPr>
                <w:rFonts w:ascii="Arial" w:hAnsi="Arial" w:cs="Arial"/>
              </w:rPr>
              <w:t xml:space="preserve">(c) a participant or class of participant that the </w:t>
            </w:r>
            <w:r>
              <w:rPr>
                <w:rFonts w:ascii="Arial" w:hAnsi="Arial" w:cs="Arial"/>
                <w:b/>
                <w:bCs/>
              </w:rPr>
              <w:t>Authority</w:t>
            </w:r>
            <w:r>
              <w:rPr>
                <w:rFonts w:ascii="Arial" w:hAnsi="Arial" w:cs="Arial"/>
              </w:rPr>
              <w:t xml:space="preserve"> has notified to the </w:t>
            </w:r>
            <w:r>
              <w:rPr>
                <w:rFonts w:ascii="Arial" w:hAnsi="Arial" w:cs="Arial"/>
                <w:b/>
                <w:bCs/>
              </w:rPr>
              <w:t>Code Administrator</w:t>
            </w:r>
            <w:r>
              <w:rPr>
                <w:rFonts w:ascii="Arial" w:hAnsi="Arial" w:cs="Arial"/>
              </w:rPr>
              <w:t xml:space="preserve"> as being in particular need of assistance;</w:t>
            </w:r>
          </w:p>
        </w:tc>
      </w:tr>
      <w:tr w:rsidR="006E7788" w14:paraId="790F5130" w14:textId="77777777" w:rsidTr="00ED2860">
        <w:tc>
          <w:tcPr>
            <w:tcW w:w="3545" w:type="dxa"/>
          </w:tcPr>
          <w:p w14:paraId="5B971B86" w14:textId="77777777" w:rsidR="006E7788" w:rsidRDefault="006E7788" w:rsidP="006E7788">
            <w:pPr>
              <w:pStyle w:val="BodyText"/>
              <w:rPr>
                <w:rFonts w:ascii="Arial" w:hAnsi="Arial" w:cs="Arial"/>
                <w:b/>
                <w:bCs/>
              </w:rPr>
            </w:pPr>
            <w:r>
              <w:rPr>
                <w:rFonts w:ascii="Arial" w:hAnsi="Arial" w:cs="Arial"/>
                <w:b/>
                <w:bCs/>
              </w:rPr>
              <w:lastRenderedPageBreak/>
              <w:t>"Small Power Station"</w:t>
            </w:r>
          </w:p>
        </w:tc>
        <w:tc>
          <w:tcPr>
            <w:tcW w:w="6775" w:type="dxa"/>
          </w:tcPr>
          <w:p w14:paraId="4F07CB4E" w14:textId="77777777" w:rsidR="006E7788" w:rsidRDefault="006E7788" w:rsidP="006E7788">
            <w:pPr>
              <w:pStyle w:val="BodyText"/>
              <w:jc w:val="both"/>
              <w:rPr>
                <w:rFonts w:ascii="Arial" w:hAnsi="Arial" w:cs="Arial"/>
                <w:b/>
                <w:i/>
              </w:rPr>
            </w:pPr>
            <w:r>
              <w:rPr>
                <w:rFonts w:ascii="Arial" w:hAnsi="Arial" w:cs="Arial"/>
              </w:rPr>
              <w:t xml:space="preserve">as defined in the </w:t>
            </w:r>
            <w:r>
              <w:rPr>
                <w:rFonts w:ascii="Arial" w:hAnsi="Arial" w:cs="Arial"/>
                <w:b/>
              </w:rPr>
              <w:t>Grid Code</w:t>
            </w:r>
            <w:r>
              <w:rPr>
                <w:rFonts w:ascii="Arial" w:hAnsi="Arial" w:cs="Arial"/>
              </w:rPr>
              <w:t>;</w:t>
            </w:r>
          </w:p>
        </w:tc>
      </w:tr>
      <w:tr w:rsidR="006E7788" w14:paraId="71A4370B" w14:textId="77777777" w:rsidTr="00ED2860">
        <w:tc>
          <w:tcPr>
            <w:tcW w:w="3545" w:type="dxa"/>
          </w:tcPr>
          <w:p w14:paraId="5BAAA72E" w14:textId="77777777" w:rsidR="006E7788" w:rsidRDefault="006E7788" w:rsidP="006E7788">
            <w:pPr>
              <w:pStyle w:val="BodyText"/>
              <w:rPr>
                <w:rFonts w:ascii="Arial" w:hAnsi="Arial" w:cs="Arial"/>
                <w:b/>
                <w:bCs/>
              </w:rPr>
            </w:pPr>
            <w:r>
              <w:rPr>
                <w:rFonts w:ascii="Arial" w:hAnsi="Arial" w:cs="Arial"/>
                <w:b/>
                <w:bCs/>
              </w:rPr>
              <w:t>"Small Power Station Trading Party"</w:t>
            </w:r>
          </w:p>
        </w:tc>
        <w:tc>
          <w:tcPr>
            <w:tcW w:w="6775" w:type="dxa"/>
          </w:tcPr>
          <w:p w14:paraId="3CDC7C95"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Trading Party</w:t>
            </w:r>
            <w:r>
              <w:rPr>
                <w:rFonts w:ascii="Arial" w:hAnsi="Arial" w:cs="Arial"/>
              </w:rPr>
              <w:t xml:space="preserve"> trading on behalf of one or more </w:t>
            </w:r>
            <w:r>
              <w:rPr>
                <w:rFonts w:ascii="Arial" w:hAnsi="Arial" w:cs="Arial"/>
                <w:b/>
              </w:rPr>
              <w:t>Small Power</w:t>
            </w:r>
            <w:r>
              <w:rPr>
                <w:rFonts w:ascii="Arial" w:hAnsi="Arial" w:cs="Arial"/>
              </w:rPr>
              <w:t xml:space="preserve"> </w:t>
            </w:r>
            <w:r>
              <w:rPr>
                <w:rFonts w:ascii="Arial" w:hAnsi="Arial" w:cs="Arial"/>
                <w:b/>
              </w:rPr>
              <w:t>Stations</w:t>
            </w:r>
            <w:r>
              <w:rPr>
                <w:rFonts w:ascii="Arial" w:hAnsi="Arial" w:cs="Arial"/>
              </w:rPr>
              <w:t xml:space="preserve"> whether owned by the </w:t>
            </w:r>
            <w:r>
              <w:rPr>
                <w:rFonts w:ascii="Arial" w:hAnsi="Arial" w:cs="Arial"/>
                <w:b/>
              </w:rPr>
              <w:t>Trading Party</w:t>
            </w:r>
            <w:r>
              <w:rPr>
                <w:rFonts w:ascii="Arial" w:hAnsi="Arial" w:cs="Arial"/>
              </w:rPr>
              <w:t xml:space="preserve"> or another person;</w:t>
            </w:r>
          </w:p>
        </w:tc>
      </w:tr>
      <w:tr w:rsidR="006E7788" w14:paraId="4276C568" w14:textId="77777777" w:rsidTr="00ED2860">
        <w:tc>
          <w:tcPr>
            <w:tcW w:w="3545" w:type="dxa"/>
          </w:tcPr>
          <w:p w14:paraId="43E095CF" w14:textId="77777777" w:rsidR="006E7788" w:rsidRDefault="006E7788" w:rsidP="006E7788">
            <w:pPr>
              <w:pStyle w:val="BodyText"/>
              <w:rPr>
                <w:rFonts w:ascii="Arial" w:hAnsi="Arial" w:cs="Arial"/>
                <w:b/>
                <w:bCs/>
              </w:rPr>
            </w:pPr>
            <w:r>
              <w:rPr>
                <w:rFonts w:ascii="Arial" w:hAnsi="Arial" w:cs="Arial"/>
                <w:b/>
                <w:bCs/>
              </w:rPr>
              <w:t>"SMRS"</w:t>
            </w:r>
          </w:p>
        </w:tc>
        <w:tc>
          <w:tcPr>
            <w:tcW w:w="6775" w:type="dxa"/>
          </w:tcPr>
          <w:p w14:paraId="19E006EF"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845C2CF" w14:textId="77777777" w:rsidTr="00ED2860">
        <w:tc>
          <w:tcPr>
            <w:tcW w:w="3545" w:type="dxa"/>
          </w:tcPr>
          <w:p w14:paraId="618004AA" w14:textId="77777777" w:rsidR="006E7788" w:rsidRDefault="006E7788" w:rsidP="006E7788">
            <w:pPr>
              <w:pStyle w:val="BodyText"/>
              <w:rPr>
                <w:rFonts w:ascii="Arial" w:hAnsi="Arial" w:cs="Arial"/>
                <w:b/>
                <w:bCs/>
              </w:rPr>
            </w:pPr>
            <w:r>
              <w:rPr>
                <w:rFonts w:ascii="Arial" w:hAnsi="Arial" w:cs="Arial"/>
                <w:b/>
                <w:bCs/>
              </w:rPr>
              <w:t>“Sole Trading Unit”</w:t>
            </w:r>
          </w:p>
        </w:tc>
        <w:tc>
          <w:tcPr>
            <w:tcW w:w="6775" w:type="dxa"/>
          </w:tcPr>
          <w:p w14:paraId="073FDE74"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1F56927" w14:textId="77777777" w:rsidTr="00ED2860">
        <w:tc>
          <w:tcPr>
            <w:tcW w:w="3545" w:type="dxa"/>
          </w:tcPr>
          <w:p w14:paraId="674F61A7" w14:textId="77777777" w:rsidR="006E7788" w:rsidRDefault="006E7788" w:rsidP="006E7788">
            <w:pPr>
              <w:pStyle w:val="BodyText"/>
              <w:rPr>
                <w:rFonts w:ascii="Arial" w:hAnsi="Arial" w:cs="Arial"/>
                <w:b/>
                <w:bCs/>
              </w:rPr>
            </w:pPr>
            <w:r>
              <w:rPr>
                <w:rFonts w:ascii="Arial" w:hAnsi="Arial" w:cs="Arial"/>
                <w:b/>
                <w:bCs/>
              </w:rPr>
              <w:t>“Standard CUSC Modification Proposal”</w:t>
            </w:r>
          </w:p>
        </w:tc>
        <w:tc>
          <w:tcPr>
            <w:tcW w:w="6775" w:type="dxa"/>
          </w:tcPr>
          <w:p w14:paraId="6B62376E" w14:textId="77777777" w:rsidR="006E7788" w:rsidRDefault="006E7788" w:rsidP="006E7788">
            <w:pPr>
              <w:pStyle w:val="BodyText"/>
              <w:jc w:val="both"/>
              <w:rPr>
                <w:rFonts w:ascii="Arial" w:hAnsi="Arial" w:cs="Arial"/>
              </w:rPr>
            </w:pPr>
            <w:r w:rsidRPr="0019675B">
              <w:rPr>
                <w:rFonts w:ascii="Arial" w:hAnsi="Arial" w:cs="Arial"/>
              </w:rPr>
              <w:t xml:space="preserve">A </w:t>
            </w:r>
            <w:r w:rsidRPr="0019675B">
              <w:rPr>
                <w:rFonts w:ascii="Arial" w:hAnsi="Arial" w:cs="Arial"/>
                <w:b/>
                <w:bCs/>
              </w:rPr>
              <w:t>CUSC Modification Proposal</w:t>
            </w:r>
            <w:r w:rsidRPr="0019675B">
              <w:rPr>
                <w:rFonts w:ascii="Arial" w:hAnsi="Arial" w:cs="Arial"/>
              </w:rPr>
              <w:t xml:space="preserve"> that </w:t>
            </w:r>
            <w:bookmarkStart w:id="165" w:name="_BPDCD_153"/>
            <w:r w:rsidRPr="0019675B">
              <w:rPr>
                <w:rFonts w:ascii="Arial" w:hAnsi="Arial" w:cs="Arial"/>
              </w:rPr>
              <w:t xml:space="preserve">does not fall within the scope of </w:t>
            </w:r>
            <w:bookmarkEnd w:id="165"/>
            <w:r w:rsidRPr="0019675B">
              <w:rPr>
                <w:rFonts w:ascii="Arial" w:hAnsi="Arial" w:cs="Arial"/>
              </w:rPr>
              <w:t xml:space="preserve">a </w:t>
            </w:r>
            <w:r w:rsidRPr="0019675B">
              <w:rPr>
                <w:rFonts w:ascii="Arial" w:hAnsi="Arial" w:cs="Arial"/>
                <w:b/>
                <w:bCs/>
              </w:rPr>
              <w:t>Significant Code Review</w:t>
            </w:r>
            <w:r w:rsidRPr="0019675B">
              <w:rPr>
                <w:rFonts w:ascii="Arial" w:hAnsi="Arial" w:cs="Arial"/>
              </w:rPr>
              <w:t xml:space="preserve"> </w:t>
            </w:r>
            <w:bookmarkStart w:id="166" w:name="_BPDCI_154"/>
            <w:r w:rsidRPr="0019675B">
              <w:rPr>
                <w:rFonts w:ascii="Arial" w:hAnsi="Arial"/>
              </w:rPr>
              <w:t>subject to any</w:t>
            </w:r>
            <w:r w:rsidRPr="0019675B">
              <w:rPr>
                <w:rFonts w:ascii="Arial" w:hAnsi="Arial" w:cs="Arial"/>
              </w:rPr>
              <w:t xml:space="preserve"> direction by the </w:t>
            </w:r>
            <w:r w:rsidRPr="0019675B">
              <w:rPr>
                <w:rFonts w:ascii="Arial" w:hAnsi="Arial" w:cs="Arial"/>
                <w:b/>
              </w:rPr>
              <w:t>Authority</w:t>
            </w:r>
            <w:r w:rsidRPr="0019675B">
              <w:rPr>
                <w:rFonts w:ascii="Arial" w:hAnsi="Arial" w:cs="Arial"/>
              </w:rPr>
              <w:t xml:space="preserve"> pursuant to Paragraphs 8.17.3 and 8.17.4, </w:t>
            </w:r>
            <w:bookmarkEnd w:id="166"/>
            <w:r w:rsidRPr="0019675B">
              <w:rPr>
                <w:rFonts w:ascii="Arial" w:hAnsi="Arial" w:cs="Arial"/>
              </w:rPr>
              <w:t xml:space="preserve">nor meets the </w:t>
            </w:r>
            <w:r w:rsidRPr="0019675B">
              <w:rPr>
                <w:rFonts w:ascii="Arial" w:hAnsi="Arial" w:cs="Arial"/>
                <w:b/>
                <w:bCs/>
              </w:rPr>
              <w:t xml:space="preserve">Self-Governance Criteria </w:t>
            </w:r>
            <w:r w:rsidRPr="0019675B">
              <w:rPr>
                <w:rFonts w:ascii="Arial" w:hAnsi="Arial"/>
              </w:rPr>
              <w:t>subject to any direction by the</w:t>
            </w:r>
            <w:r>
              <w:rPr>
                <w:rFonts w:ascii="Arial" w:hAnsi="Arial"/>
                <w:color w:val="0000FF"/>
                <w:u w:val="double"/>
              </w:rPr>
              <w:t xml:space="preserve"> </w:t>
            </w:r>
            <w:r w:rsidRPr="0019675B">
              <w:rPr>
                <w:rFonts w:ascii="Arial" w:hAnsi="Arial"/>
                <w:b/>
              </w:rPr>
              <w:t>Authority</w:t>
            </w:r>
            <w:r w:rsidRPr="0019675B">
              <w:rPr>
                <w:rFonts w:ascii="Arial" w:hAnsi="Arial"/>
              </w:rPr>
              <w:t xml:space="preserve"> pursuant to Paragraph 8.25.4 and in accordance with any direction under Paragraph 8.25.2</w:t>
            </w:r>
            <w:r w:rsidRPr="0019675B">
              <w:rPr>
                <w:rFonts w:ascii="Arial" w:hAnsi="Arial" w:cs="Arial"/>
                <w:bCs/>
              </w:rPr>
              <w:t>;</w:t>
            </w:r>
          </w:p>
        </w:tc>
      </w:tr>
      <w:tr w:rsidR="006E7788" w14:paraId="5BF0C980" w14:textId="77777777" w:rsidTr="00ED2860">
        <w:tc>
          <w:tcPr>
            <w:tcW w:w="3545" w:type="dxa"/>
          </w:tcPr>
          <w:p w14:paraId="2ECFD01D" w14:textId="77777777" w:rsidR="006E7788" w:rsidRDefault="006E7788" w:rsidP="006E7788">
            <w:pPr>
              <w:pStyle w:val="BodyText"/>
              <w:rPr>
                <w:rFonts w:ascii="Arial" w:hAnsi="Arial" w:cs="Arial"/>
                <w:b/>
                <w:bCs/>
              </w:rPr>
            </w:pPr>
            <w:r>
              <w:rPr>
                <w:rFonts w:ascii="Arial" w:hAnsi="Arial" w:cs="Arial"/>
                <w:b/>
                <w:bCs/>
              </w:rPr>
              <w:t>"Statement of the Connection Charging Methodology"</w:t>
            </w:r>
          </w:p>
        </w:tc>
        <w:tc>
          <w:tcPr>
            <w:tcW w:w="6775" w:type="dxa"/>
          </w:tcPr>
          <w:p w14:paraId="756FC54B"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C6 of the </w:t>
            </w:r>
            <w:r>
              <w:rPr>
                <w:rFonts w:ascii="Arial" w:hAnsi="Arial" w:cs="Arial"/>
                <w:b/>
              </w:rPr>
              <w:t>Transmission Licence</w:t>
            </w:r>
            <w:r>
              <w:rPr>
                <w:rFonts w:ascii="Arial" w:hAnsi="Arial" w:cs="Arial"/>
              </w:rPr>
              <w:t>, as modified from time to time;</w:t>
            </w:r>
          </w:p>
        </w:tc>
      </w:tr>
      <w:tr w:rsidR="006E7788" w14:paraId="648DD85A" w14:textId="77777777" w:rsidTr="00ED2860">
        <w:tc>
          <w:tcPr>
            <w:tcW w:w="3545" w:type="dxa"/>
          </w:tcPr>
          <w:p w14:paraId="3F6F2C0F" w14:textId="77777777" w:rsidR="006E7788" w:rsidRDefault="006E7788" w:rsidP="006E7788">
            <w:pPr>
              <w:pStyle w:val="BodyText"/>
              <w:rPr>
                <w:rFonts w:ascii="Arial" w:hAnsi="Arial" w:cs="Arial"/>
                <w:b/>
                <w:bCs/>
              </w:rPr>
            </w:pPr>
            <w:r>
              <w:rPr>
                <w:rFonts w:ascii="Arial" w:hAnsi="Arial" w:cs="Arial"/>
                <w:b/>
                <w:bCs/>
              </w:rPr>
              <w:t>"Statement of Use of System Charges"</w:t>
            </w:r>
          </w:p>
        </w:tc>
        <w:tc>
          <w:tcPr>
            <w:tcW w:w="6775" w:type="dxa"/>
          </w:tcPr>
          <w:p w14:paraId="26FA1F41" w14:textId="77777777" w:rsidR="006E7788" w:rsidRDefault="006E7788" w:rsidP="006E7788">
            <w:pPr>
              <w:pStyle w:val="BodyText"/>
              <w:jc w:val="both"/>
              <w:rPr>
                <w:rFonts w:ascii="Arial" w:hAnsi="Arial" w:cs="Arial"/>
              </w:rPr>
            </w:pPr>
            <w:r>
              <w:rPr>
                <w:rFonts w:ascii="Arial" w:hAnsi="Arial" w:cs="Arial"/>
              </w:rPr>
              <w:t xml:space="preserve">the statement produced pursuant to and in accordance with Standard Condition C4 of the </w:t>
            </w:r>
            <w:r>
              <w:rPr>
                <w:rFonts w:ascii="Arial" w:hAnsi="Arial" w:cs="Arial"/>
                <w:b/>
              </w:rPr>
              <w:t>Transmission Licence</w:t>
            </w:r>
            <w:r>
              <w:rPr>
                <w:rFonts w:ascii="Arial" w:hAnsi="Arial" w:cs="Arial"/>
              </w:rPr>
              <w:t>, as modified from time to time;</w:t>
            </w:r>
          </w:p>
        </w:tc>
      </w:tr>
      <w:tr w:rsidR="006E7788" w14:paraId="40E05A30" w14:textId="77777777" w:rsidTr="00ED2860">
        <w:tc>
          <w:tcPr>
            <w:tcW w:w="3545" w:type="dxa"/>
          </w:tcPr>
          <w:p w14:paraId="30B1E96F" w14:textId="77777777" w:rsidR="006E7788" w:rsidRDefault="006E7788" w:rsidP="006E7788">
            <w:pPr>
              <w:pStyle w:val="BodyText"/>
              <w:rPr>
                <w:rFonts w:ascii="Arial" w:hAnsi="Arial" w:cs="Arial"/>
                <w:b/>
                <w:bCs/>
              </w:rPr>
            </w:pPr>
            <w:r>
              <w:rPr>
                <w:rFonts w:ascii="Arial" w:hAnsi="Arial" w:cs="Arial"/>
                <w:b/>
                <w:bCs/>
              </w:rPr>
              <w:t>"Statement of the Use of System Charging Methodology"</w:t>
            </w:r>
          </w:p>
        </w:tc>
        <w:tc>
          <w:tcPr>
            <w:tcW w:w="6775" w:type="dxa"/>
          </w:tcPr>
          <w:p w14:paraId="34552104" w14:textId="77777777" w:rsidR="006E7788" w:rsidRDefault="006E7788" w:rsidP="006E7788">
            <w:pPr>
              <w:pStyle w:val="BodyText"/>
              <w:jc w:val="both"/>
              <w:rPr>
                <w:rFonts w:ascii="Arial" w:hAnsi="Arial" w:cs="Arial"/>
              </w:rPr>
            </w:pPr>
            <w:r>
              <w:rPr>
                <w:rFonts w:ascii="Arial" w:hAnsi="Arial" w:cs="Arial"/>
              </w:rPr>
              <w:t xml:space="preserve">the statement produced pursuant to Standard Condition C5 of the </w:t>
            </w:r>
            <w:r>
              <w:rPr>
                <w:rFonts w:ascii="Arial" w:hAnsi="Arial" w:cs="Arial"/>
                <w:b/>
              </w:rPr>
              <w:t xml:space="preserve"> Transmission Licence</w:t>
            </w:r>
            <w:r>
              <w:rPr>
                <w:rFonts w:ascii="Arial" w:hAnsi="Arial" w:cs="Arial"/>
              </w:rPr>
              <w:t>, as modified from time to time;</w:t>
            </w:r>
          </w:p>
        </w:tc>
      </w:tr>
      <w:tr w:rsidR="006E7788" w14:paraId="29A1227D" w14:textId="77777777" w:rsidTr="00ED2860">
        <w:tc>
          <w:tcPr>
            <w:tcW w:w="3545" w:type="dxa"/>
          </w:tcPr>
          <w:p w14:paraId="79F0C511" w14:textId="77777777" w:rsidR="006E7788" w:rsidRDefault="006E7788" w:rsidP="006E7788">
            <w:pPr>
              <w:pStyle w:val="BodyText"/>
              <w:rPr>
                <w:rFonts w:ascii="Arial" w:hAnsi="Arial" w:cs="Arial"/>
                <w:b/>
                <w:bCs/>
              </w:rPr>
            </w:pPr>
            <w:r>
              <w:rPr>
                <w:rFonts w:ascii="Arial" w:hAnsi="Arial" w:cs="Arial"/>
                <w:b/>
                <w:bCs/>
              </w:rPr>
              <w:t>"Station Demand"</w:t>
            </w:r>
          </w:p>
        </w:tc>
        <w:tc>
          <w:tcPr>
            <w:tcW w:w="6775" w:type="dxa"/>
          </w:tcPr>
          <w:p w14:paraId="24C51104" w14:textId="77777777" w:rsidR="006E7788" w:rsidRDefault="006E7788" w:rsidP="006E7788">
            <w:pPr>
              <w:pStyle w:val="BodyText"/>
              <w:jc w:val="both"/>
              <w:rPr>
                <w:rFonts w:ascii="Arial" w:hAnsi="Arial" w:cs="Arial"/>
              </w:rPr>
            </w:pPr>
            <w:r>
              <w:rPr>
                <w:rFonts w:ascii="Arial" w:hAnsi="Arial" w:cs="Arial"/>
              </w:rPr>
              <w:t xml:space="preserve">in respect of any generating station and </w:t>
            </w:r>
            <w:r>
              <w:rPr>
                <w:rFonts w:ascii="Arial" w:hAnsi="Arial" w:cs="Arial"/>
                <w:b/>
              </w:rPr>
              <w:t>Generator</w:t>
            </w:r>
            <w:r>
              <w:rPr>
                <w:rFonts w:ascii="Arial" w:hAnsi="Arial" w:cs="Arial"/>
              </w:rPr>
              <w:t xml:space="preserve">, means that consumption of electricity (excluding any supply to any </w:t>
            </w:r>
            <w:r>
              <w:rPr>
                <w:rFonts w:ascii="Arial" w:hAnsi="Arial" w:cs="Arial"/>
                <w:b/>
              </w:rPr>
              <w:t>Customer</w:t>
            </w:r>
            <w:r>
              <w:rPr>
                <w:rFonts w:ascii="Arial" w:hAnsi="Arial" w:cs="Arial"/>
              </w:rPr>
              <w:t xml:space="preserve"> of the relevant </w:t>
            </w:r>
            <w:r>
              <w:rPr>
                <w:rFonts w:ascii="Arial" w:hAnsi="Arial" w:cs="Arial"/>
                <w:b/>
              </w:rPr>
              <w:t>Generator</w:t>
            </w:r>
            <w:r>
              <w:rPr>
                <w:rFonts w:ascii="Arial" w:hAnsi="Arial" w:cs="Arial"/>
              </w:rPr>
              <w:t xml:space="preserve"> who is neither such </w:t>
            </w:r>
            <w:r>
              <w:rPr>
                <w:rFonts w:ascii="Arial" w:hAnsi="Arial" w:cs="Arial"/>
                <w:b/>
              </w:rPr>
              <w:t>Generator</w:t>
            </w:r>
            <w:r>
              <w:rPr>
                <w:rFonts w:ascii="Arial" w:hAnsi="Arial" w:cs="Arial"/>
              </w:rPr>
              <w:t xml:space="preserve"> nor a member of a qualifying group of which such </w:t>
            </w:r>
            <w:r>
              <w:rPr>
                <w:rFonts w:ascii="Arial" w:hAnsi="Arial" w:cs="Arial"/>
                <w:b/>
              </w:rPr>
              <w:t>Generator</w:t>
            </w:r>
            <w:r>
              <w:rPr>
                <w:rFonts w:ascii="Arial" w:hAnsi="Arial" w:cs="Arial"/>
              </w:rPr>
              <w:t xml:space="preserve"> is a part) from the </w:t>
            </w:r>
            <w:r>
              <w:rPr>
                <w:rFonts w:ascii="Arial" w:hAnsi="Arial" w:cs="Arial"/>
                <w:b/>
              </w:rPr>
              <w:t>National Electricity Transmission System</w:t>
            </w:r>
            <w:r>
              <w:rPr>
                <w:rFonts w:ascii="Arial" w:hAnsi="Arial" w:cs="Arial"/>
              </w:rPr>
              <w:t xml:space="preserve"> or a </w:t>
            </w:r>
            <w:r>
              <w:rPr>
                <w:rFonts w:ascii="Arial" w:hAnsi="Arial" w:cs="Arial"/>
                <w:b/>
              </w:rPr>
              <w:t>Distribution System</w:t>
            </w:r>
            <w:r>
              <w:rPr>
                <w:rFonts w:ascii="Arial" w:hAnsi="Arial" w:cs="Arial"/>
              </w:rPr>
              <w:t xml:space="preserve"> at premises on the same site as such generating station, with premises being treated as on the same site as each other if they are:</w:t>
            </w:r>
          </w:p>
          <w:p w14:paraId="372A9966" w14:textId="77777777" w:rsidR="006E7788" w:rsidRDefault="006E7788" w:rsidP="006E7788">
            <w:pPr>
              <w:pStyle w:val="BodyText"/>
              <w:tabs>
                <w:tab w:val="left" w:pos="567"/>
              </w:tabs>
              <w:ind w:left="4536" w:hanging="4536"/>
              <w:jc w:val="both"/>
              <w:rPr>
                <w:rFonts w:ascii="Arial" w:hAnsi="Arial" w:cs="Arial"/>
              </w:rPr>
            </w:pPr>
            <w:r>
              <w:rPr>
                <w:rFonts w:ascii="Arial" w:hAnsi="Arial" w:cs="Arial"/>
              </w:rPr>
              <w:t>(i)     the same premises;</w:t>
            </w:r>
          </w:p>
          <w:p w14:paraId="784BBAD0" w14:textId="77777777" w:rsidR="006E7788" w:rsidRDefault="006E7788" w:rsidP="006E7788">
            <w:pPr>
              <w:pStyle w:val="BodyText"/>
              <w:jc w:val="both"/>
              <w:rPr>
                <w:rFonts w:ascii="Arial" w:hAnsi="Arial" w:cs="Arial"/>
              </w:rPr>
            </w:pPr>
            <w:r>
              <w:rPr>
                <w:rFonts w:ascii="Arial" w:hAnsi="Arial" w:cs="Arial"/>
              </w:rPr>
              <w:t>(ii)    immediately adjoining each other;</w:t>
            </w:r>
          </w:p>
          <w:p w14:paraId="0C4AB8D3" w14:textId="77777777" w:rsidR="006E7788" w:rsidRDefault="006E7788" w:rsidP="006E7788">
            <w:pPr>
              <w:pStyle w:val="BodyText"/>
              <w:ind w:left="568" w:hanging="568"/>
              <w:jc w:val="both"/>
              <w:rPr>
                <w:rFonts w:ascii="Arial" w:hAnsi="Arial" w:cs="Arial"/>
              </w:rPr>
            </w:pPr>
            <w:r>
              <w:rPr>
                <w:rFonts w:ascii="Arial" w:hAnsi="Arial" w:cs="Arial"/>
              </w:rPr>
              <w:lastRenderedPageBreak/>
              <w:t xml:space="preserve">(iii) </w:t>
            </w:r>
            <w:r>
              <w:rPr>
                <w:rFonts w:ascii="Arial" w:hAnsi="Arial" w:cs="Arial"/>
              </w:rPr>
              <w:tab/>
              <w:t>separated from each other only by road, railway or watercourse or by other premises (other than a pipe-line, electric line or similar structure) occupied by the consumer in question or by any other person who together with that consumer forms a qualifying group; and for the purpose of this definition "generating station" and "qualifying group" shall have the meanings given those expressions when used in the Electricity (Class Exemptions from the Requirement for a Licence) Order 1990;</w:t>
            </w:r>
          </w:p>
        </w:tc>
      </w:tr>
      <w:tr w:rsidR="006E7788" w14:paraId="0407E191" w14:textId="77777777" w:rsidTr="00ED2860">
        <w:tc>
          <w:tcPr>
            <w:tcW w:w="3545" w:type="dxa"/>
          </w:tcPr>
          <w:p w14:paraId="25B4D2DA" w14:textId="77777777" w:rsidR="006E7788" w:rsidRDefault="006E7788" w:rsidP="006E7788">
            <w:pPr>
              <w:pStyle w:val="BodyText"/>
              <w:rPr>
                <w:rFonts w:ascii="Arial" w:hAnsi="Arial" w:cs="Arial"/>
                <w:b/>
                <w:bCs/>
              </w:rPr>
            </w:pPr>
            <w:r>
              <w:rPr>
                <w:rFonts w:ascii="Arial" w:hAnsi="Arial" w:cs="Arial"/>
                <w:b/>
                <w:bCs/>
              </w:rPr>
              <w:lastRenderedPageBreak/>
              <w:t>“Station Load”</w:t>
            </w:r>
          </w:p>
        </w:tc>
        <w:tc>
          <w:tcPr>
            <w:tcW w:w="6775" w:type="dxa"/>
          </w:tcPr>
          <w:p w14:paraId="2509CCF0" w14:textId="77777777" w:rsidR="006E7788" w:rsidRDefault="006E7788" w:rsidP="006E7788">
            <w:pPr>
              <w:pStyle w:val="BodyText"/>
              <w:tabs>
                <w:tab w:val="left" w:pos="2"/>
                <w:tab w:val="left" w:pos="567"/>
              </w:tabs>
              <w:jc w:val="both"/>
              <w:rPr>
                <w:rFonts w:ascii="Arial" w:hAnsi="Arial" w:cs="Arial"/>
              </w:rPr>
            </w:pPr>
            <w:r>
              <w:rPr>
                <w:rFonts w:ascii="Arial" w:hAnsi="Arial" w:cs="Arial"/>
              </w:rPr>
              <w:t xml:space="preserve">the </w:t>
            </w:r>
            <w:r>
              <w:rPr>
                <w:rFonts w:ascii="Arial" w:hAnsi="Arial" w:cs="Arial"/>
                <w:b/>
                <w:bCs/>
              </w:rPr>
              <w:t>Station Load</w:t>
            </w:r>
            <w:r>
              <w:rPr>
                <w:rFonts w:ascii="Arial" w:hAnsi="Arial" w:cs="Arial"/>
              </w:rPr>
              <w:t xml:space="preserve"> is equal to the sum of the demand of </w:t>
            </w:r>
            <w:r>
              <w:rPr>
                <w:rFonts w:ascii="Arial" w:hAnsi="Arial" w:cs="Arial"/>
                <w:b/>
                <w:bCs/>
              </w:rPr>
              <w:t>BM Units</w:t>
            </w:r>
            <w:r>
              <w:rPr>
                <w:rFonts w:ascii="Arial" w:hAnsi="Arial" w:cs="Arial"/>
              </w:rPr>
              <w:t xml:space="preserve"> solely comprising the </w:t>
            </w:r>
            <w:r>
              <w:rPr>
                <w:rFonts w:ascii="Arial" w:hAnsi="Arial" w:cs="Arial"/>
                <w:b/>
                <w:bCs/>
              </w:rPr>
              <w:t xml:space="preserve">Station Transformers </w:t>
            </w:r>
            <w:r>
              <w:rPr>
                <w:rFonts w:ascii="Arial" w:hAnsi="Arial" w:cs="Arial"/>
              </w:rPr>
              <w:t>within the</w:t>
            </w:r>
            <w:r>
              <w:rPr>
                <w:rFonts w:ascii="Arial" w:hAnsi="Arial" w:cs="Arial"/>
                <w:b/>
                <w:bCs/>
              </w:rPr>
              <w:t xml:space="preserve"> Power Station</w:t>
            </w:r>
            <w:r>
              <w:rPr>
                <w:rFonts w:ascii="Arial" w:hAnsi="Arial" w:cs="Arial"/>
              </w:rPr>
              <w:t xml:space="preserve">. For the avoidance of doubt, </w:t>
            </w:r>
            <w:r>
              <w:rPr>
                <w:rFonts w:ascii="Arial" w:hAnsi="Arial" w:cs="Arial"/>
                <w:b/>
                <w:bCs/>
              </w:rPr>
              <w:t>Station Load</w:t>
            </w:r>
            <w:r>
              <w:rPr>
                <w:rFonts w:ascii="Arial" w:hAnsi="Arial" w:cs="Arial"/>
              </w:rPr>
              <w:t xml:space="preserve"> excludes </w:t>
            </w:r>
            <w:r>
              <w:rPr>
                <w:rFonts w:ascii="Arial" w:hAnsi="Arial" w:cs="Arial"/>
                <w:b/>
                <w:bCs/>
              </w:rPr>
              <w:t>BM Units</w:t>
            </w:r>
            <w:r>
              <w:rPr>
                <w:rFonts w:ascii="Arial" w:hAnsi="Arial" w:cs="Arial"/>
              </w:rPr>
              <w:t xml:space="preserve"> comprising </w:t>
            </w:r>
            <w:r>
              <w:rPr>
                <w:rFonts w:ascii="Arial" w:hAnsi="Arial" w:cs="Arial"/>
                <w:b/>
                <w:bCs/>
              </w:rPr>
              <w:t>Additional Load</w:t>
            </w:r>
            <w:r>
              <w:rPr>
                <w:rFonts w:ascii="Arial" w:hAnsi="Arial" w:cs="Arial"/>
              </w:rPr>
              <w:t>;</w:t>
            </w:r>
          </w:p>
        </w:tc>
      </w:tr>
      <w:tr w:rsidR="006E7788" w14:paraId="53AB65B6" w14:textId="77777777" w:rsidTr="00ED2860">
        <w:tc>
          <w:tcPr>
            <w:tcW w:w="3545" w:type="dxa"/>
          </w:tcPr>
          <w:p w14:paraId="3D652B01" w14:textId="77777777" w:rsidR="006E7788" w:rsidRDefault="006E7788" w:rsidP="006E7788">
            <w:pPr>
              <w:pStyle w:val="BodyText"/>
              <w:rPr>
                <w:rFonts w:ascii="Arial" w:hAnsi="Arial" w:cs="Arial"/>
                <w:b/>
                <w:bCs/>
              </w:rPr>
            </w:pPr>
            <w:r>
              <w:rPr>
                <w:rFonts w:ascii="Arial" w:hAnsi="Arial" w:cs="Arial"/>
                <w:b/>
                <w:bCs/>
              </w:rPr>
              <w:t>"Station Transformer"</w:t>
            </w:r>
          </w:p>
        </w:tc>
        <w:tc>
          <w:tcPr>
            <w:tcW w:w="6775" w:type="dxa"/>
          </w:tcPr>
          <w:p w14:paraId="6D2F8919" w14:textId="77777777" w:rsidR="006E7788" w:rsidRDefault="006E7788" w:rsidP="006E7788">
            <w:pPr>
              <w:pStyle w:val="BodyText"/>
              <w:tabs>
                <w:tab w:val="left" w:pos="567"/>
              </w:tabs>
              <w:ind w:left="567" w:hanging="567"/>
              <w:jc w:val="both"/>
              <w:rPr>
                <w:rFonts w:ascii="Arial" w:hAnsi="Arial" w:cs="Arial"/>
              </w:rPr>
            </w:pPr>
            <w:r>
              <w:rPr>
                <w:rFonts w:ascii="Arial" w:hAnsi="Arial" w:cs="Arial"/>
              </w:rPr>
              <w:t xml:space="preserve">has the meaning given in the </w:t>
            </w:r>
            <w:r>
              <w:rPr>
                <w:rFonts w:ascii="Arial" w:hAnsi="Arial" w:cs="Arial"/>
                <w:b/>
              </w:rPr>
              <w:t>Grid Code</w:t>
            </w:r>
            <w:r>
              <w:rPr>
                <w:rFonts w:ascii="Arial" w:hAnsi="Arial" w:cs="Arial"/>
              </w:rPr>
              <w:t>;</w:t>
            </w:r>
          </w:p>
        </w:tc>
      </w:tr>
      <w:tr w:rsidR="006E7788" w14:paraId="18B17057" w14:textId="77777777" w:rsidTr="00ED2860">
        <w:tc>
          <w:tcPr>
            <w:tcW w:w="3545" w:type="dxa"/>
          </w:tcPr>
          <w:p w14:paraId="7169EB07" w14:textId="77777777" w:rsidR="006E7788" w:rsidRDefault="006E7788" w:rsidP="006E7788">
            <w:pPr>
              <w:pStyle w:val="BodyText"/>
              <w:rPr>
                <w:rFonts w:ascii="Arial" w:hAnsi="Arial" w:cs="Arial"/>
                <w:b/>
                <w:bCs/>
              </w:rPr>
            </w:pPr>
            <w:r>
              <w:rPr>
                <w:rFonts w:ascii="Arial" w:hAnsi="Arial" w:cs="Arial"/>
                <w:b/>
                <w:bCs/>
              </w:rPr>
              <w:t xml:space="preserve"> "Steam Unit"</w:t>
            </w:r>
          </w:p>
        </w:tc>
        <w:tc>
          <w:tcPr>
            <w:tcW w:w="6775" w:type="dxa"/>
          </w:tcPr>
          <w:p w14:paraId="076A6BAD" w14:textId="77777777" w:rsidR="006E7788" w:rsidRDefault="006E7788" w:rsidP="006E7788">
            <w:pPr>
              <w:pStyle w:val="BodyText"/>
              <w:ind w:left="1" w:hanging="1"/>
              <w:jc w:val="both"/>
              <w:rPr>
                <w:rFonts w:ascii="Arial" w:hAnsi="Arial" w:cs="Arial"/>
              </w:rPr>
            </w:pPr>
            <w:r>
              <w:rPr>
                <w:rFonts w:ascii="Arial" w:hAnsi="Arial" w:cs="Arial"/>
              </w:rPr>
              <w:t xml:space="preserve">a </w:t>
            </w:r>
            <w:r>
              <w:rPr>
                <w:rFonts w:ascii="Arial" w:hAnsi="Arial" w:cs="Arial"/>
                <w:b/>
              </w:rPr>
              <w:t>Generating Unit</w:t>
            </w:r>
            <w:r>
              <w:rPr>
                <w:rFonts w:ascii="Arial" w:hAnsi="Arial" w:cs="Arial"/>
              </w:rPr>
              <w:t xml:space="preserve"> whose prime mover converts the heat energy in steam to mechanical energy;</w:t>
            </w:r>
          </w:p>
        </w:tc>
      </w:tr>
      <w:tr w:rsidR="006E7788" w14:paraId="3EE7E7AB" w14:textId="77777777" w:rsidTr="00ED2860">
        <w:tc>
          <w:tcPr>
            <w:tcW w:w="3545" w:type="dxa"/>
            <w:shd w:val="clear" w:color="auto" w:fill="auto"/>
          </w:tcPr>
          <w:p w14:paraId="6A2F7EB0" w14:textId="51904E5C" w:rsidR="006E7788" w:rsidRPr="0019675B" w:rsidRDefault="006E7788" w:rsidP="006E7788">
            <w:pPr>
              <w:pStyle w:val="BodyText"/>
              <w:rPr>
                <w:rFonts w:ascii="Arial" w:hAnsi="Arial" w:cs="Arial"/>
                <w:b/>
                <w:bCs/>
                <w:w w:val="0"/>
              </w:rPr>
            </w:pPr>
            <w:bookmarkStart w:id="167" w:name="_BPDCI_155"/>
            <w:bookmarkStart w:id="168" w:name="_DV_C150"/>
            <w:r w:rsidRPr="0019675B">
              <w:rPr>
                <w:rFonts w:ascii="Arial" w:hAnsi="Arial" w:cs="Arial"/>
                <w:b/>
                <w:bCs/>
                <w:lang w:val="en-US"/>
              </w:rPr>
              <w:t>"STC"</w:t>
            </w:r>
            <w:bookmarkEnd w:id="167"/>
            <w:bookmarkEnd w:id="168"/>
          </w:p>
        </w:tc>
        <w:tc>
          <w:tcPr>
            <w:tcW w:w="6775" w:type="dxa"/>
            <w:shd w:val="clear" w:color="auto" w:fill="auto"/>
          </w:tcPr>
          <w:p w14:paraId="3B1C11E9" w14:textId="77777777" w:rsidR="006E7788" w:rsidRPr="0019675B" w:rsidRDefault="006E7788" w:rsidP="006E7788">
            <w:pPr>
              <w:pStyle w:val="BodyText"/>
              <w:jc w:val="both"/>
              <w:rPr>
                <w:rFonts w:ascii="Arial" w:hAnsi="Arial" w:cs="Arial"/>
                <w:b/>
                <w:w w:val="0"/>
              </w:rPr>
            </w:pPr>
            <w:bookmarkStart w:id="169" w:name="_BPDCI_156"/>
            <w:r w:rsidRPr="0019675B">
              <w:rPr>
                <w:rFonts w:ascii="Arial" w:hAnsi="Arial" w:cs="Arial"/>
              </w:rPr>
              <w:t xml:space="preserve">the </w:t>
            </w:r>
            <w:bookmarkStart w:id="170" w:name="_BPDCI_157"/>
            <w:bookmarkEnd w:id="169"/>
            <w:r w:rsidRPr="0019675B">
              <w:rPr>
                <w:rFonts w:ascii="Arial" w:hAnsi="Arial" w:cs="Arial"/>
                <w:b/>
                <w:bCs/>
                <w:lang w:val="en-US"/>
              </w:rPr>
              <w:t>System Operator - Transmission Owner Code</w:t>
            </w:r>
            <w:bookmarkEnd w:id="170"/>
            <w:r w:rsidRPr="0019675B">
              <w:rPr>
                <w:rFonts w:ascii="Arial" w:hAnsi="Arial" w:cs="Arial"/>
                <w:b/>
                <w:bCs/>
                <w:lang w:val="en-US"/>
              </w:rPr>
              <w:t xml:space="preserve"> </w:t>
            </w:r>
            <w:bookmarkStart w:id="171" w:name="_BPDCI_158"/>
            <w:r w:rsidRPr="0019675B">
              <w:rPr>
                <w:rFonts w:ascii="Arial" w:hAnsi="Arial" w:cs="Arial"/>
              </w:rPr>
              <w:t xml:space="preserve">entered into by </w:t>
            </w:r>
            <w:r w:rsidRPr="0019675B">
              <w:rPr>
                <w:rFonts w:ascii="Arial" w:hAnsi="Arial" w:cs="Arial"/>
                <w:b/>
                <w:bCs/>
              </w:rPr>
              <w:t>The Company</w:t>
            </w:r>
            <w:r w:rsidRPr="0019675B">
              <w:rPr>
                <w:rFonts w:ascii="Arial" w:hAnsi="Arial" w:cs="Arial"/>
              </w:rPr>
              <w:t xml:space="preserve"> pursuant to the </w:t>
            </w:r>
            <w:r w:rsidRPr="0019675B">
              <w:rPr>
                <w:rFonts w:ascii="Arial" w:hAnsi="Arial" w:cs="Arial"/>
                <w:b/>
              </w:rPr>
              <w:t>Transmission Licence</w:t>
            </w:r>
            <w:r w:rsidRPr="0019675B">
              <w:rPr>
                <w:rFonts w:ascii="Arial" w:hAnsi="Arial" w:cs="Arial"/>
              </w:rPr>
              <w:t xml:space="preserve"> as from time to time revised in accordance with the </w:t>
            </w:r>
            <w:r w:rsidRPr="0019675B">
              <w:rPr>
                <w:rFonts w:ascii="Arial" w:hAnsi="Arial" w:cs="Arial"/>
                <w:b/>
              </w:rPr>
              <w:t>Transmission Licence</w:t>
            </w:r>
            <w:r w:rsidRPr="0019675B">
              <w:rPr>
                <w:rFonts w:ascii="Arial" w:hAnsi="Arial" w:cs="Arial"/>
              </w:rPr>
              <w:t>;</w:t>
            </w:r>
            <w:bookmarkEnd w:id="171"/>
          </w:p>
        </w:tc>
      </w:tr>
      <w:tr w:rsidR="00F17F42" w14:paraId="770B2397" w14:textId="77777777" w:rsidTr="00ED2860">
        <w:tc>
          <w:tcPr>
            <w:tcW w:w="3545" w:type="dxa"/>
            <w:shd w:val="clear" w:color="auto" w:fill="auto"/>
          </w:tcPr>
          <w:p w14:paraId="1E8463F4" w14:textId="77777777" w:rsidR="00F17F42" w:rsidRDefault="00F17F42" w:rsidP="00F17F42">
            <w:pPr>
              <w:pStyle w:val="BodyText"/>
              <w:rPr>
                <w:rFonts w:ascii="Arial" w:hAnsi="Arial" w:cs="Arial"/>
                <w:b/>
                <w:bCs/>
                <w:color w:val="000000"/>
                <w:lang w:eastAsia="en-GB"/>
              </w:rPr>
            </w:pPr>
            <w:r w:rsidRPr="00F17F42">
              <w:rPr>
                <w:rFonts w:ascii="Arial" w:hAnsi="Arial" w:cs="Arial"/>
                <w:b/>
                <w:bCs/>
                <w:color w:val="000000"/>
                <w:lang w:eastAsia="en-GB"/>
              </w:rPr>
              <w:t>“Storage Facility Operator”</w:t>
            </w:r>
          </w:p>
          <w:p w14:paraId="5FFD32B1" w14:textId="77777777" w:rsidR="00EF6586" w:rsidRDefault="00EF6586" w:rsidP="00F17F42">
            <w:pPr>
              <w:pStyle w:val="BodyText"/>
              <w:rPr>
                <w:rFonts w:ascii="Arial" w:hAnsi="Arial" w:cs="Arial"/>
                <w:b/>
                <w:bCs/>
                <w:color w:val="000000"/>
                <w:lang w:eastAsia="en-GB"/>
              </w:rPr>
            </w:pPr>
          </w:p>
          <w:p w14:paraId="6E6F898B" w14:textId="77777777" w:rsidR="00EF6586" w:rsidRDefault="00EF6586" w:rsidP="00F17F42">
            <w:pPr>
              <w:pStyle w:val="BodyText"/>
              <w:rPr>
                <w:rFonts w:ascii="Arial" w:hAnsi="Arial" w:cs="Arial"/>
                <w:b/>
                <w:bCs/>
                <w:color w:val="000000"/>
                <w:lang w:eastAsia="en-GB"/>
              </w:rPr>
            </w:pPr>
          </w:p>
          <w:p w14:paraId="61AF64A9" w14:textId="3F5C6877" w:rsidR="00EF6586" w:rsidRPr="00F17F42" w:rsidRDefault="00EF6586" w:rsidP="00F17F42">
            <w:pPr>
              <w:pStyle w:val="BodyText"/>
              <w:rPr>
                <w:rFonts w:ascii="Arial" w:hAnsi="Arial" w:cs="Arial"/>
                <w:b/>
                <w:bCs/>
                <w:lang w:val="en-US"/>
              </w:rPr>
            </w:pPr>
            <w:r w:rsidRPr="00EF6586">
              <w:rPr>
                <w:rFonts w:ascii="Arial" w:hAnsi="Arial" w:cs="Arial"/>
                <w:b/>
                <w:bCs/>
                <w:color w:val="000000"/>
                <w:lang w:eastAsia="en-GB"/>
              </w:rPr>
              <w:t>“Storage Tariff”</w:t>
            </w:r>
          </w:p>
        </w:tc>
        <w:tc>
          <w:tcPr>
            <w:tcW w:w="6775" w:type="dxa"/>
            <w:shd w:val="clear" w:color="auto" w:fill="auto"/>
          </w:tcPr>
          <w:p w14:paraId="0C217971" w14:textId="77777777" w:rsidR="00F17F42" w:rsidRDefault="006B326A" w:rsidP="00F17F42">
            <w:pPr>
              <w:pStyle w:val="BodyText"/>
              <w:jc w:val="both"/>
              <w:rPr>
                <w:rFonts w:ascii="Arial" w:hAnsi="Arial" w:cs="Arial"/>
                <w:b/>
                <w:color w:val="000000"/>
                <w:sz w:val="24"/>
                <w:lang w:eastAsia="en-GB"/>
              </w:rPr>
            </w:pPr>
            <w:r w:rsidRPr="006D6D1D">
              <w:rPr>
                <w:rFonts w:ascii="Arial" w:hAnsi="Arial" w:cs="Arial"/>
                <w:color w:val="000000"/>
                <w:sz w:val="24"/>
                <w:lang w:eastAsia="en-GB"/>
              </w:rPr>
              <w:t xml:space="preserve">is a </w:t>
            </w:r>
            <w:r w:rsidRPr="006D6D1D">
              <w:rPr>
                <w:rFonts w:ascii="Arial" w:hAnsi="Arial" w:cs="Arial"/>
                <w:b/>
                <w:color w:val="000000"/>
                <w:sz w:val="24"/>
                <w:lang w:eastAsia="en-GB"/>
              </w:rPr>
              <w:t xml:space="preserve">User </w:t>
            </w:r>
            <w:r w:rsidRPr="006D6D1D">
              <w:rPr>
                <w:rFonts w:ascii="Arial" w:hAnsi="Arial" w:cs="Arial"/>
                <w:color w:val="000000"/>
                <w:sz w:val="24"/>
                <w:lang w:eastAsia="en-GB"/>
              </w:rPr>
              <w:t xml:space="preserve">or other entity who is responsible for the operation of an </w:t>
            </w:r>
            <w:r w:rsidRPr="006D6D1D">
              <w:rPr>
                <w:rFonts w:ascii="Arial" w:hAnsi="Arial" w:cs="Arial"/>
                <w:b/>
                <w:color w:val="000000"/>
                <w:sz w:val="24"/>
                <w:lang w:eastAsia="en-GB"/>
              </w:rPr>
              <w:t>Electricity</w:t>
            </w:r>
            <w:r w:rsidRPr="006D6D1D">
              <w:rPr>
                <w:rFonts w:ascii="Arial" w:hAnsi="Arial" w:cs="Arial"/>
                <w:color w:val="000000"/>
                <w:sz w:val="24"/>
                <w:lang w:eastAsia="en-GB"/>
              </w:rPr>
              <w:t xml:space="preserve"> </w:t>
            </w:r>
            <w:r w:rsidRPr="006D6D1D">
              <w:rPr>
                <w:rFonts w:ascii="Arial" w:hAnsi="Arial" w:cs="Arial"/>
                <w:b/>
                <w:color w:val="000000"/>
                <w:sz w:val="24"/>
                <w:lang w:eastAsia="en-GB"/>
              </w:rPr>
              <w:t>Storage Facility</w:t>
            </w:r>
          </w:p>
          <w:p w14:paraId="5DC1D0E5" w14:textId="1417F7F5" w:rsidR="00170BBA" w:rsidRPr="000B328D" w:rsidRDefault="000B328D" w:rsidP="00F17F42">
            <w:pPr>
              <w:pStyle w:val="BodyText"/>
              <w:jc w:val="both"/>
              <w:rPr>
                <w:rFonts w:ascii="Arial" w:hAnsi="Arial" w:cs="Arial"/>
                <w:color w:val="000000"/>
                <w:sz w:val="24"/>
                <w:lang w:eastAsia="en-GB"/>
              </w:rPr>
            </w:pPr>
            <w:r w:rsidRPr="000B328D">
              <w:rPr>
                <w:rFonts w:ascii="Arial" w:hAnsi="Arial" w:cs="Arial"/>
                <w:color w:val="000000"/>
                <w:sz w:val="24"/>
                <w:lang w:eastAsia="en-GB"/>
              </w:rPr>
              <w:t>the Transmission Network Use of System charge of that name as published by the Company in the Statement of Use of System Charges</w:t>
            </w:r>
          </w:p>
          <w:p w14:paraId="6E84C875" w14:textId="7B3C9234" w:rsidR="00170BBA" w:rsidRPr="00F17F42" w:rsidRDefault="00170BBA" w:rsidP="00F17F42">
            <w:pPr>
              <w:pStyle w:val="BodyText"/>
              <w:jc w:val="both"/>
              <w:rPr>
                <w:rFonts w:ascii="Arial" w:hAnsi="Arial" w:cs="Arial"/>
              </w:rPr>
            </w:pPr>
          </w:p>
        </w:tc>
      </w:tr>
      <w:tr w:rsidR="006E7788" w14:paraId="4779A386" w14:textId="77777777" w:rsidTr="00ED2860">
        <w:tc>
          <w:tcPr>
            <w:tcW w:w="3545" w:type="dxa"/>
          </w:tcPr>
          <w:p w14:paraId="01615810" w14:textId="77777777" w:rsidR="006E7788" w:rsidRDefault="006E7788" w:rsidP="006E7788">
            <w:pPr>
              <w:pStyle w:val="BodyText"/>
              <w:rPr>
                <w:rFonts w:ascii="Arial" w:hAnsi="Arial" w:cs="Arial"/>
                <w:b/>
                <w:bCs/>
              </w:rPr>
            </w:pPr>
            <w:r>
              <w:rPr>
                <w:rFonts w:ascii="Arial" w:hAnsi="Arial" w:cs="Arial"/>
                <w:b/>
                <w:bCs/>
              </w:rPr>
              <w:t>"STTEC"</w:t>
            </w:r>
          </w:p>
        </w:tc>
        <w:tc>
          <w:tcPr>
            <w:tcW w:w="6775" w:type="dxa"/>
          </w:tcPr>
          <w:p w14:paraId="0E7C0933" w14:textId="77777777" w:rsidR="006E7788" w:rsidRDefault="006E7788" w:rsidP="006E7788">
            <w:pPr>
              <w:pStyle w:val="BodyText"/>
              <w:jc w:val="both"/>
              <w:rPr>
                <w:rFonts w:ascii="Arial" w:hAnsi="Arial" w:cs="Arial"/>
              </w:rPr>
            </w:pPr>
            <w:r>
              <w:rPr>
                <w:rFonts w:ascii="Arial" w:hAnsi="Arial" w:cs="Arial"/>
              </w:rPr>
              <w:t>the figure in MW (if any</w:t>
            </w:r>
            <w:r>
              <w:rPr>
                <w:rFonts w:ascii="Arial" w:hAnsi="Arial" w:cs="Arial"/>
                <w:i/>
              </w:rPr>
              <w:t xml:space="preserve">) </w:t>
            </w:r>
            <w:r>
              <w:rPr>
                <w:rFonts w:ascii="Arial" w:hAnsi="Arial" w:cs="Arial"/>
              </w:rPr>
              <w:t xml:space="preserve">for the </w:t>
            </w:r>
            <w:r>
              <w:rPr>
                <w:rFonts w:ascii="Arial" w:hAnsi="Arial" w:cs="Arial"/>
                <w:b/>
              </w:rPr>
              <w:t xml:space="preserve">STTEC Period </w:t>
            </w:r>
            <w:r>
              <w:rPr>
                <w:rFonts w:ascii="Arial" w:hAnsi="Arial" w:cs="Arial"/>
              </w:rPr>
              <w:t xml:space="preserve">granted by </w:t>
            </w:r>
            <w:r>
              <w:rPr>
                <w:rFonts w:ascii="Arial" w:hAnsi="Arial" w:cs="Arial"/>
                <w:b/>
                <w:bCs/>
              </w:rPr>
              <w:t>The Company</w:t>
            </w:r>
            <w:r>
              <w:rPr>
                <w:rFonts w:ascii="Arial" w:hAnsi="Arial" w:cs="Arial"/>
                <w:b/>
              </w:rPr>
              <w:t xml:space="preserve"> </w:t>
            </w:r>
            <w:r>
              <w:rPr>
                <w:rFonts w:ascii="Arial" w:hAnsi="Arial" w:cs="Arial"/>
              </w:rPr>
              <w:t xml:space="preserve">in accordance with Paragraph 6.31 of the </w:t>
            </w:r>
            <w:r>
              <w:rPr>
                <w:rFonts w:ascii="Arial" w:hAnsi="Arial" w:cs="Arial"/>
                <w:b/>
              </w:rPr>
              <w:t>CUSC</w:t>
            </w:r>
            <w:r>
              <w:rPr>
                <w:rFonts w:ascii="Arial" w:hAnsi="Arial" w:cs="Arial"/>
              </w:rPr>
              <w:t xml:space="preserve"> and specified as such in Appendix C of the relevant </w:t>
            </w:r>
            <w:r>
              <w:rPr>
                <w:rFonts w:ascii="Arial" w:hAnsi="Arial" w:cs="Arial"/>
                <w:b/>
              </w:rPr>
              <w:t>Bilateral Connection Agreement</w:t>
            </w:r>
            <w:r>
              <w:rPr>
                <w:rFonts w:ascii="Arial" w:hAnsi="Arial" w:cs="Arial"/>
              </w:rPr>
              <w:t xml:space="preserve"> or </w:t>
            </w:r>
            <w:r>
              <w:rPr>
                <w:rFonts w:ascii="Arial" w:hAnsi="Arial" w:cs="Arial"/>
                <w:b/>
              </w:rPr>
              <w:t>Bilateral Embedded Generation Agreement</w:t>
            </w:r>
            <w:bookmarkStart w:id="172" w:name="_BPDCD_159"/>
            <w:r w:rsidRPr="0019675B">
              <w:rPr>
                <w:rFonts w:ascii="Arial" w:hAnsi="Arial" w:cs="Arial"/>
                <w:color w:val="0000FF"/>
              </w:rPr>
              <w:t>;</w:t>
            </w:r>
            <w:bookmarkEnd w:id="172"/>
          </w:p>
        </w:tc>
      </w:tr>
      <w:tr w:rsidR="006E7788" w14:paraId="70324469" w14:textId="77777777" w:rsidTr="00ED2860">
        <w:tc>
          <w:tcPr>
            <w:tcW w:w="3545" w:type="dxa"/>
          </w:tcPr>
          <w:p w14:paraId="2083214A" w14:textId="77777777" w:rsidR="006E7788" w:rsidRDefault="006E7788" w:rsidP="006E7788">
            <w:pPr>
              <w:pStyle w:val="BodyText"/>
              <w:rPr>
                <w:rFonts w:ascii="Arial" w:hAnsi="Arial" w:cs="Arial"/>
                <w:b/>
                <w:bCs/>
              </w:rPr>
            </w:pPr>
            <w:r>
              <w:rPr>
                <w:rFonts w:ascii="Arial" w:hAnsi="Arial" w:cs="Arial"/>
                <w:b/>
                <w:bCs/>
              </w:rPr>
              <w:t>"STTEC Authorisation"</w:t>
            </w:r>
          </w:p>
        </w:tc>
        <w:tc>
          <w:tcPr>
            <w:tcW w:w="6775" w:type="dxa"/>
          </w:tcPr>
          <w:p w14:paraId="61A0C855" w14:textId="77777777" w:rsidR="006E7788" w:rsidRDefault="006E7788" w:rsidP="006E7788">
            <w:pPr>
              <w:pStyle w:val="BodyText"/>
              <w:jc w:val="both"/>
              <w:rPr>
                <w:rFonts w:ascii="Arial" w:hAnsi="Arial" w:cs="Arial"/>
              </w:rPr>
            </w:pPr>
            <w:r>
              <w:rPr>
                <w:rFonts w:ascii="Arial" w:hAnsi="Arial" w:cs="Arial"/>
              </w:rPr>
              <w:t xml:space="preserve">the authorisation notified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i/>
              </w:rPr>
              <w:t xml:space="preserve"> </w:t>
            </w:r>
            <w:r>
              <w:rPr>
                <w:rFonts w:ascii="Arial" w:hAnsi="Arial" w:cs="Arial"/>
              </w:rPr>
              <w:t xml:space="preserve">in accordance with the terms of Paragraph 6.3.1.6.1 in response to a </w:t>
            </w:r>
            <w:r>
              <w:rPr>
                <w:rFonts w:ascii="Arial" w:hAnsi="Arial" w:cs="Arial"/>
                <w:b/>
              </w:rPr>
              <w:t>Request for a STTEC Authorisation</w:t>
            </w:r>
            <w:bookmarkStart w:id="173" w:name="_BPDCD_160"/>
            <w:r w:rsidRPr="0019675B">
              <w:rPr>
                <w:rFonts w:ascii="Arial" w:hAnsi="Arial" w:cs="Arial"/>
              </w:rPr>
              <w:t>;</w:t>
            </w:r>
            <w:bookmarkEnd w:id="173"/>
          </w:p>
        </w:tc>
      </w:tr>
      <w:tr w:rsidR="006E7788" w14:paraId="147DC459" w14:textId="77777777" w:rsidTr="00ED2860">
        <w:tc>
          <w:tcPr>
            <w:tcW w:w="3545" w:type="dxa"/>
          </w:tcPr>
          <w:p w14:paraId="537760B0" w14:textId="77777777" w:rsidR="006E7788" w:rsidRDefault="006E7788" w:rsidP="006E7788">
            <w:pPr>
              <w:pStyle w:val="BodyText"/>
              <w:rPr>
                <w:rFonts w:ascii="Arial" w:hAnsi="Arial" w:cs="Arial"/>
                <w:b/>
                <w:bCs/>
              </w:rPr>
            </w:pPr>
            <w:r>
              <w:rPr>
                <w:rFonts w:ascii="Arial" w:hAnsi="Arial" w:cs="Arial"/>
                <w:b/>
                <w:bCs/>
              </w:rPr>
              <w:t>"STTEC Charge"</w:t>
            </w:r>
          </w:p>
        </w:tc>
        <w:tc>
          <w:tcPr>
            <w:tcW w:w="6775" w:type="dxa"/>
          </w:tcPr>
          <w:p w14:paraId="25C5132F" w14:textId="77777777" w:rsidR="006E7788" w:rsidRDefault="006E7788" w:rsidP="006E7788">
            <w:pPr>
              <w:pStyle w:val="BodyText"/>
              <w:jc w:val="both"/>
              <w:rPr>
                <w:rFonts w:ascii="Arial" w:hAnsi="Arial" w:cs="Arial"/>
              </w:rPr>
            </w:pPr>
            <w:r>
              <w:rPr>
                <w:rFonts w:ascii="Arial" w:hAnsi="Arial" w:cs="Arial"/>
              </w:rPr>
              <w:t xml:space="preserve">being a component of the </w:t>
            </w:r>
            <w:r>
              <w:rPr>
                <w:rFonts w:ascii="Arial" w:hAnsi="Arial" w:cs="Arial"/>
                <w:b/>
              </w:rPr>
              <w:t>Use of System Charges</w:t>
            </w:r>
            <w:r>
              <w:rPr>
                <w:rFonts w:ascii="Arial" w:hAnsi="Arial" w:cs="Arial"/>
              </w:rPr>
              <w:t xml:space="preserve"> which is made or levied by </w:t>
            </w:r>
            <w:r>
              <w:rPr>
                <w:rFonts w:ascii="Arial" w:hAnsi="Arial" w:cs="Arial"/>
                <w:b/>
                <w:bCs/>
              </w:rPr>
              <w:t>The Company</w:t>
            </w:r>
            <w:r>
              <w:rPr>
                <w:rFonts w:ascii="Arial" w:hAnsi="Arial" w:cs="Arial"/>
              </w:rPr>
              <w:t xml:space="preserve"> and to be paid by the </w:t>
            </w:r>
            <w:r>
              <w:rPr>
                <w:rFonts w:ascii="Arial" w:hAnsi="Arial" w:cs="Arial"/>
                <w:b/>
              </w:rPr>
              <w:t xml:space="preserve">User </w:t>
            </w:r>
            <w:r>
              <w:rPr>
                <w:rFonts w:ascii="Arial" w:hAnsi="Arial" w:cs="Arial"/>
              </w:rPr>
              <w:t xml:space="preserve">for </w:t>
            </w:r>
            <w:r>
              <w:rPr>
                <w:rFonts w:ascii="Arial" w:hAnsi="Arial" w:cs="Arial"/>
                <w:b/>
              </w:rPr>
              <w:t>STTEC</w:t>
            </w:r>
            <w:r>
              <w:rPr>
                <w:rFonts w:ascii="Arial" w:hAnsi="Arial" w:cs="Arial"/>
              </w:rPr>
              <w:t xml:space="preserve"> calculated in accordance with the </w:t>
            </w:r>
            <w:r>
              <w:rPr>
                <w:rFonts w:ascii="Arial" w:hAnsi="Arial" w:cs="Arial"/>
                <w:b/>
              </w:rPr>
              <w:t>Charging Statements</w:t>
            </w:r>
            <w:bookmarkStart w:id="174" w:name="_BPDCD_161"/>
            <w:r w:rsidRPr="00530856">
              <w:rPr>
                <w:rFonts w:ascii="Arial" w:hAnsi="Arial" w:cs="Arial"/>
              </w:rPr>
              <w:t>;</w:t>
            </w:r>
            <w:bookmarkEnd w:id="174"/>
          </w:p>
        </w:tc>
      </w:tr>
      <w:tr w:rsidR="006E7788" w14:paraId="40B362B1" w14:textId="77777777" w:rsidTr="00ED2860">
        <w:tc>
          <w:tcPr>
            <w:tcW w:w="3545" w:type="dxa"/>
          </w:tcPr>
          <w:p w14:paraId="37E24EBE" w14:textId="77777777" w:rsidR="006E7788" w:rsidRDefault="006E7788" w:rsidP="006E7788">
            <w:pPr>
              <w:pStyle w:val="BodyText"/>
              <w:rPr>
                <w:rFonts w:ascii="Arial" w:hAnsi="Arial" w:cs="Arial"/>
                <w:b/>
                <w:bCs/>
              </w:rPr>
            </w:pPr>
            <w:r>
              <w:rPr>
                <w:rFonts w:ascii="Arial" w:hAnsi="Arial" w:cs="Arial"/>
                <w:b/>
                <w:bCs/>
              </w:rPr>
              <w:t>"STTEC Offer"</w:t>
            </w:r>
          </w:p>
        </w:tc>
        <w:tc>
          <w:tcPr>
            <w:tcW w:w="6775" w:type="dxa"/>
          </w:tcPr>
          <w:p w14:paraId="7FF3A2A4" w14:textId="77777777" w:rsidR="006E7788" w:rsidRDefault="006E7788" w:rsidP="006E7788">
            <w:pPr>
              <w:pStyle w:val="BodyText"/>
              <w:jc w:val="both"/>
              <w:rPr>
                <w:rFonts w:ascii="Arial" w:hAnsi="Arial" w:cs="Arial"/>
              </w:rPr>
            </w:pPr>
            <w:r>
              <w:rPr>
                <w:rFonts w:ascii="Arial" w:hAnsi="Arial" w:cs="Arial"/>
              </w:rPr>
              <w:t xml:space="preserve">an offer made by </w:t>
            </w:r>
            <w:r>
              <w:rPr>
                <w:rFonts w:ascii="Arial" w:hAnsi="Arial" w:cs="Arial"/>
                <w:b/>
                <w:bCs/>
              </w:rPr>
              <w:t>The Company</w:t>
            </w:r>
            <w:r>
              <w:rPr>
                <w:rFonts w:ascii="Arial" w:hAnsi="Arial" w:cs="Arial"/>
              </w:rPr>
              <w:t xml:space="preserve"> for </w:t>
            </w:r>
            <w:r>
              <w:rPr>
                <w:rFonts w:ascii="Arial" w:hAnsi="Arial" w:cs="Arial"/>
                <w:b/>
              </w:rPr>
              <w:t>Short Term Capacity</w:t>
            </w:r>
            <w:r>
              <w:rPr>
                <w:rFonts w:ascii="Arial" w:hAnsi="Arial" w:cs="Arial"/>
              </w:rPr>
              <w:t xml:space="preserve"> in accordance with the terms of Paragraphs 6.31.6.2 and 6.31.6.3 in response to an </w:t>
            </w:r>
            <w:r>
              <w:rPr>
                <w:rFonts w:ascii="Arial" w:hAnsi="Arial" w:cs="Arial"/>
                <w:b/>
              </w:rPr>
              <w:t>Application for a STTEC Offer</w:t>
            </w:r>
            <w:bookmarkStart w:id="175" w:name="_BPDCD_162"/>
            <w:r w:rsidRPr="00530856">
              <w:rPr>
                <w:rFonts w:ascii="Arial" w:hAnsi="Arial" w:cs="Arial"/>
              </w:rPr>
              <w:t>;</w:t>
            </w:r>
            <w:bookmarkEnd w:id="175"/>
          </w:p>
        </w:tc>
      </w:tr>
      <w:tr w:rsidR="006E7788" w14:paraId="2972AC64" w14:textId="77777777" w:rsidTr="00ED2860">
        <w:tc>
          <w:tcPr>
            <w:tcW w:w="3545" w:type="dxa"/>
          </w:tcPr>
          <w:p w14:paraId="3CDDF68B" w14:textId="77777777" w:rsidR="006E7788" w:rsidRDefault="006E7788" w:rsidP="006E7788">
            <w:pPr>
              <w:pStyle w:val="BodyText"/>
              <w:rPr>
                <w:rFonts w:ascii="Arial" w:hAnsi="Arial" w:cs="Arial"/>
                <w:b/>
                <w:bCs/>
              </w:rPr>
            </w:pPr>
            <w:r>
              <w:rPr>
                <w:rFonts w:ascii="Arial" w:hAnsi="Arial" w:cs="Arial"/>
                <w:b/>
                <w:bCs/>
              </w:rPr>
              <w:lastRenderedPageBreak/>
              <w:t>"STTEC Period"</w:t>
            </w:r>
          </w:p>
        </w:tc>
        <w:tc>
          <w:tcPr>
            <w:tcW w:w="6775" w:type="dxa"/>
          </w:tcPr>
          <w:p w14:paraId="2A480EF6" w14:textId="77777777" w:rsidR="006E7788" w:rsidRDefault="006E7788" w:rsidP="006E7788">
            <w:pPr>
              <w:pStyle w:val="BodyText"/>
              <w:jc w:val="both"/>
              <w:rPr>
                <w:rFonts w:ascii="Arial" w:hAnsi="Arial" w:cs="Arial"/>
              </w:rPr>
            </w:pPr>
            <w:r>
              <w:rPr>
                <w:rFonts w:ascii="Arial" w:hAnsi="Arial" w:cs="Arial"/>
              </w:rPr>
              <w:t xml:space="preserve">in the case of a </w:t>
            </w:r>
            <w:r>
              <w:rPr>
                <w:rFonts w:ascii="Arial" w:hAnsi="Arial" w:cs="Arial"/>
                <w:b/>
              </w:rPr>
              <w:t>STTEC Authorisation</w:t>
            </w:r>
            <w:r>
              <w:rPr>
                <w:rFonts w:ascii="Arial" w:hAnsi="Arial" w:cs="Arial"/>
              </w:rPr>
              <w:t xml:space="preserve">, a period of 28 days commencing on a Monday at 00.00 hours and finishing at 23.59 on a Sunday.  In the case of a </w:t>
            </w:r>
            <w:r>
              <w:rPr>
                <w:rFonts w:ascii="Arial" w:hAnsi="Arial" w:cs="Arial"/>
                <w:b/>
              </w:rPr>
              <w:t xml:space="preserve">STTEC Offer, </w:t>
            </w:r>
            <w:r>
              <w:rPr>
                <w:rFonts w:ascii="Arial" w:hAnsi="Arial" w:cs="Arial"/>
              </w:rPr>
              <w:t xml:space="preserve">a period of either 28, 35, or 42 days (as specified by the </w:t>
            </w:r>
            <w:r>
              <w:rPr>
                <w:rFonts w:ascii="Arial" w:hAnsi="Arial" w:cs="Arial"/>
                <w:b/>
              </w:rPr>
              <w:t>User</w:t>
            </w:r>
            <w:r>
              <w:rPr>
                <w:rFonts w:ascii="Arial" w:hAnsi="Arial" w:cs="Arial"/>
              </w:rPr>
              <w:t xml:space="preserve"> in its </w:t>
            </w:r>
            <w:r>
              <w:rPr>
                <w:rFonts w:ascii="Arial" w:hAnsi="Arial" w:cs="Arial"/>
                <w:b/>
              </w:rPr>
              <w:t>STTEC Request Form</w:t>
            </w:r>
            <w:r>
              <w:rPr>
                <w:rFonts w:ascii="Arial" w:hAnsi="Arial" w:cs="Arial"/>
              </w:rPr>
              <w:t>) commencing on a Monday at 0.00 hours and finishing at 23.59 on a Sunday</w:t>
            </w:r>
            <w:bookmarkStart w:id="176" w:name="_BPDCD_163"/>
            <w:r w:rsidRPr="00530856">
              <w:rPr>
                <w:rFonts w:ascii="Arial" w:hAnsi="Arial" w:cs="Arial"/>
              </w:rPr>
              <w:t>;</w:t>
            </w:r>
            <w:bookmarkEnd w:id="176"/>
          </w:p>
        </w:tc>
      </w:tr>
      <w:tr w:rsidR="006E7788" w14:paraId="4FDA6CD3" w14:textId="77777777" w:rsidTr="00ED2860">
        <w:tc>
          <w:tcPr>
            <w:tcW w:w="3545" w:type="dxa"/>
          </w:tcPr>
          <w:p w14:paraId="2F4C3492" w14:textId="77777777" w:rsidR="006E7788" w:rsidRDefault="006E7788" w:rsidP="006E7788">
            <w:pPr>
              <w:pStyle w:val="BodyText"/>
              <w:rPr>
                <w:rFonts w:ascii="Arial" w:hAnsi="Arial" w:cs="Arial"/>
                <w:b/>
                <w:bCs/>
              </w:rPr>
            </w:pPr>
            <w:r>
              <w:rPr>
                <w:rFonts w:ascii="Arial" w:hAnsi="Arial" w:cs="Arial"/>
                <w:b/>
                <w:bCs/>
              </w:rPr>
              <w:t>"STTEC Request"</w:t>
            </w:r>
          </w:p>
        </w:tc>
        <w:tc>
          <w:tcPr>
            <w:tcW w:w="6775" w:type="dxa"/>
          </w:tcPr>
          <w:p w14:paraId="1989A061" w14:textId="77777777" w:rsidR="006E7788" w:rsidRDefault="006E7788" w:rsidP="006E7788">
            <w:pPr>
              <w:pStyle w:val="BodyText"/>
              <w:jc w:val="both"/>
              <w:rPr>
                <w:rFonts w:ascii="Arial" w:hAnsi="Arial" w:cs="Arial"/>
              </w:rPr>
            </w:pPr>
            <w:r>
              <w:rPr>
                <w:rFonts w:ascii="Arial" w:hAnsi="Arial" w:cs="Arial"/>
              </w:rPr>
              <w:t xml:space="preserve">either a </w:t>
            </w:r>
            <w:r>
              <w:rPr>
                <w:rFonts w:ascii="Arial" w:hAnsi="Arial" w:cs="Arial"/>
                <w:b/>
              </w:rPr>
              <w:t>Request for</w:t>
            </w:r>
            <w:r>
              <w:rPr>
                <w:rFonts w:ascii="Arial" w:hAnsi="Arial" w:cs="Arial"/>
              </w:rPr>
              <w:t xml:space="preserve"> </w:t>
            </w:r>
            <w:r>
              <w:rPr>
                <w:rFonts w:ascii="Arial" w:hAnsi="Arial" w:cs="Arial"/>
                <w:b/>
              </w:rPr>
              <w:t>a STTEC Authorisation</w:t>
            </w:r>
            <w:r>
              <w:rPr>
                <w:rFonts w:ascii="Arial" w:hAnsi="Arial" w:cs="Arial"/>
              </w:rPr>
              <w:t xml:space="preserve"> or an </w:t>
            </w:r>
            <w:r>
              <w:rPr>
                <w:rFonts w:ascii="Arial" w:hAnsi="Arial" w:cs="Arial"/>
                <w:b/>
              </w:rPr>
              <w:t>Application for</w:t>
            </w:r>
            <w:r>
              <w:rPr>
                <w:rFonts w:ascii="Arial" w:hAnsi="Arial" w:cs="Arial"/>
              </w:rPr>
              <w:t xml:space="preserve"> </w:t>
            </w:r>
            <w:r>
              <w:rPr>
                <w:rFonts w:ascii="Arial" w:hAnsi="Arial" w:cs="Arial"/>
                <w:b/>
              </w:rPr>
              <w:t>a STTEC Offer</w:t>
            </w:r>
            <w:bookmarkStart w:id="177" w:name="_BPDCD_164"/>
            <w:r w:rsidRPr="00530856">
              <w:rPr>
                <w:rFonts w:ascii="Arial" w:hAnsi="Arial" w:cs="Arial"/>
                <w:color w:val="0000FF"/>
              </w:rPr>
              <w:t>;</w:t>
            </w:r>
            <w:bookmarkEnd w:id="177"/>
          </w:p>
        </w:tc>
      </w:tr>
      <w:tr w:rsidR="006E7788" w14:paraId="41CC5EC5" w14:textId="77777777" w:rsidTr="00ED2860">
        <w:tc>
          <w:tcPr>
            <w:tcW w:w="3545" w:type="dxa"/>
          </w:tcPr>
          <w:p w14:paraId="098DAE5A" w14:textId="77777777" w:rsidR="006E7788" w:rsidRDefault="006E7788" w:rsidP="006E7788">
            <w:pPr>
              <w:pStyle w:val="BodyText"/>
              <w:rPr>
                <w:rFonts w:ascii="Arial" w:hAnsi="Arial" w:cs="Arial"/>
                <w:b/>
                <w:bCs/>
              </w:rPr>
            </w:pPr>
            <w:r>
              <w:rPr>
                <w:rFonts w:ascii="Arial" w:hAnsi="Arial" w:cs="Arial"/>
                <w:b/>
                <w:bCs/>
              </w:rPr>
              <w:t>"STTEC Request Fee"</w:t>
            </w:r>
          </w:p>
        </w:tc>
        <w:tc>
          <w:tcPr>
            <w:tcW w:w="6775" w:type="dxa"/>
          </w:tcPr>
          <w:p w14:paraId="1B66620D" w14:textId="77777777" w:rsidR="006E7788" w:rsidRDefault="006E7788" w:rsidP="006E7788">
            <w:pPr>
              <w:pStyle w:val="BodyText"/>
              <w:jc w:val="both"/>
              <w:rPr>
                <w:rFonts w:ascii="Arial" w:hAnsi="Arial" w:cs="Arial"/>
              </w:rPr>
            </w:pPr>
            <w:r>
              <w:rPr>
                <w:rFonts w:ascii="Arial" w:hAnsi="Arial" w:cs="Arial"/>
              </w:rPr>
              <w:t xml:space="preserve">the non-refundable fee to be paid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rPr>
              <w:t xml:space="preserve"> as detailed in the </w:t>
            </w:r>
            <w:r>
              <w:rPr>
                <w:rFonts w:ascii="Arial" w:hAnsi="Arial" w:cs="Arial"/>
                <w:b/>
              </w:rPr>
              <w:t>Charging Statements</w:t>
            </w:r>
            <w:bookmarkStart w:id="178" w:name="_BPDCD_165"/>
            <w:r w:rsidRPr="00530856">
              <w:rPr>
                <w:rFonts w:ascii="Arial" w:hAnsi="Arial" w:cs="Arial"/>
                <w:color w:val="0000FF"/>
              </w:rPr>
              <w:t>;</w:t>
            </w:r>
            <w:bookmarkEnd w:id="178"/>
          </w:p>
        </w:tc>
      </w:tr>
      <w:tr w:rsidR="006E7788" w14:paraId="40FB2753" w14:textId="77777777" w:rsidTr="00ED2860">
        <w:tc>
          <w:tcPr>
            <w:tcW w:w="3545" w:type="dxa"/>
          </w:tcPr>
          <w:p w14:paraId="585C816F" w14:textId="77777777" w:rsidR="006E7788" w:rsidRDefault="006E7788" w:rsidP="006E7788">
            <w:pPr>
              <w:pStyle w:val="BodyText"/>
              <w:rPr>
                <w:rFonts w:ascii="Arial" w:hAnsi="Arial" w:cs="Arial"/>
                <w:b/>
                <w:bCs/>
              </w:rPr>
            </w:pPr>
            <w:r>
              <w:rPr>
                <w:rFonts w:ascii="Arial" w:hAnsi="Arial" w:cs="Arial"/>
                <w:b/>
                <w:bCs/>
              </w:rPr>
              <w:t>"STTEC Request Form"</w:t>
            </w:r>
          </w:p>
        </w:tc>
        <w:tc>
          <w:tcPr>
            <w:tcW w:w="6775" w:type="dxa"/>
          </w:tcPr>
          <w:p w14:paraId="6FDE5F4E" w14:textId="77777777" w:rsidR="006E7788" w:rsidRDefault="006E7788" w:rsidP="006E7788">
            <w:pPr>
              <w:pStyle w:val="BodyText"/>
              <w:jc w:val="both"/>
              <w:rPr>
                <w:rFonts w:ascii="Arial" w:hAnsi="Arial" w:cs="Arial"/>
              </w:rPr>
            </w:pPr>
            <w:r>
              <w:rPr>
                <w:rFonts w:ascii="Arial" w:hAnsi="Arial" w:cs="Arial"/>
              </w:rPr>
              <w:t xml:space="preserve">the form set out in Exhibit P to the </w:t>
            </w:r>
            <w:r>
              <w:rPr>
                <w:rFonts w:ascii="Arial" w:hAnsi="Arial" w:cs="Arial"/>
                <w:b/>
              </w:rPr>
              <w:t>CUSC</w:t>
            </w:r>
            <w:bookmarkStart w:id="179" w:name="_BPDCD_166"/>
            <w:r w:rsidRPr="00530856">
              <w:rPr>
                <w:rFonts w:ascii="Arial" w:hAnsi="Arial" w:cs="Arial"/>
              </w:rPr>
              <w:t>;</w:t>
            </w:r>
            <w:bookmarkEnd w:id="179"/>
          </w:p>
        </w:tc>
      </w:tr>
      <w:tr w:rsidR="006E7788" w14:paraId="347FFC65" w14:textId="77777777" w:rsidTr="00ED2860">
        <w:tc>
          <w:tcPr>
            <w:tcW w:w="3545" w:type="dxa"/>
          </w:tcPr>
          <w:p w14:paraId="7E207BE2" w14:textId="77777777" w:rsidR="006E7788" w:rsidRDefault="006E7788" w:rsidP="006E7788">
            <w:pPr>
              <w:pStyle w:val="BodyText"/>
              <w:rPr>
                <w:rFonts w:ascii="Arial" w:hAnsi="Arial" w:cs="Arial"/>
                <w:b/>
                <w:bCs/>
              </w:rPr>
            </w:pPr>
            <w:r>
              <w:rPr>
                <w:rFonts w:ascii="Arial" w:hAnsi="Arial" w:cs="Arial"/>
                <w:b/>
                <w:bCs/>
              </w:rPr>
              <w:t>"Subsidiary"</w:t>
            </w:r>
          </w:p>
        </w:tc>
        <w:tc>
          <w:tcPr>
            <w:tcW w:w="6775" w:type="dxa"/>
          </w:tcPr>
          <w:p w14:paraId="3F3D7A0C" w14:textId="77777777" w:rsidR="006E7788" w:rsidRDefault="006E7788" w:rsidP="006E7788">
            <w:pPr>
              <w:pStyle w:val="BodyText"/>
              <w:jc w:val="both"/>
              <w:rPr>
                <w:rFonts w:ascii="Arial" w:hAnsi="Arial" w:cs="Arial"/>
              </w:rPr>
            </w:pPr>
            <w:r>
              <w:rPr>
                <w:rFonts w:ascii="Arial" w:hAnsi="Arial" w:cs="Arial"/>
              </w:rPr>
              <w:t>has the meaning given to that term in section 736A of the Companies Act 1985;</w:t>
            </w:r>
          </w:p>
        </w:tc>
      </w:tr>
      <w:tr w:rsidR="006E7788" w14:paraId="054F77F4" w14:textId="77777777" w:rsidTr="00ED2860">
        <w:tc>
          <w:tcPr>
            <w:tcW w:w="3545" w:type="dxa"/>
          </w:tcPr>
          <w:p w14:paraId="2D0286F5" w14:textId="77777777" w:rsidR="006E7788" w:rsidRDefault="006E7788" w:rsidP="006E7788">
            <w:pPr>
              <w:pStyle w:val="BodyText"/>
              <w:rPr>
                <w:rFonts w:ascii="Arial" w:hAnsi="Arial" w:cs="Arial"/>
                <w:b/>
                <w:bCs/>
              </w:rPr>
            </w:pPr>
            <w:r>
              <w:rPr>
                <w:rFonts w:ascii="Arial" w:hAnsi="Arial" w:cs="Arial"/>
                <w:b/>
                <w:bCs/>
              </w:rPr>
              <w:t>"Supplemental Agreement"</w:t>
            </w:r>
          </w:p>
        </w:tc>
        <w:tc>
          <w:tcPr>
            <w:tcW w:w="6775" w:type="dxa"/>
          </w:tcPr>
          <w:p w14:paraId="55003DCB" w14:textId="77777777" w:rsidR="006E7788" w:rsidRDefault="006E7788" w:rsidP="006E7788">
            <w:pPr>
              <w:pStyle w:val="BodyText"/>
              <w:jc w:val="both"/>
              <w:rPr>
                <w:rFonts w:ascii="Arial" w:hAnsi="Arial" w:cs="Arial"/>
                <w:b/>
                <w:i/>
              </w:rPr>
            </w:pPr>
            <w:r>
              <w:rPr>
                <w:rFonts w:ascii="Arial" w:hAnsi="Arial" w:cs="Arial"/>
              </w:rPr>
              <w:t xml:space="preserve">an agreement entered into pursuant to clause 2 of the </w:t>
            </w:r>
            <w:r>
              <w:rPr>
                <w:rFonts w:ascii="Arial" w:hAnsi="Arial" w:cs="Arial"/>
                <w:b/>
              </w:rPr>
              <w:t>MCUSA</w:t>
            </w:r>
            <w:r>
              <w:rPr>
                <w:rFonts w:ascii="Arial" w:hAnsi="Arial" w:cs="Arial"/>
              </w:rPr>
              <w:t>;</w:t>
            </w:r>
          </w:p>
        </w:tc>
      </w:tr>
      <w:tr w:rsidR="006E7788" w14:paraId="4904BDE0" w14:textId="77777777" w:rsidTr="00ED2860">
        <w:tc>
          <w:tcPr>
            <w:tcW w:w="3545" w:type="dxa"/>
          </w:tcPr>
          <w:p w14:paraId="54B991FF" w14:textId="77777777" w:rsidR="006E7788" w:rsidRDefault="006E7788" w:rsidP="006E7788">
            <w:pPr>
              <w:pStyle w:val="BodyText"/>
              <w:rPr>
                <w:rFonts w:ascii="Arial" w:hAnsi="Arial" w:cs="Arial"/>
                <w:b/>
                <w:bCs/>
              </w:rPr>
            </w:pPr>
            <w:r>
              <w:rPr>
                <w:rFonts w:ascii="Arial" w:hAnsi="Arial" w:cs="Arial"/>
                <w:b/>
                <w:bCs/>
              </w:rPr>
              <w:t>"Supplier"</w:t>
            </w:r>
          </w:p>
        </w:tc>
        <w:tc>
          <w:tcPr>
            <w:tcW w:w="6775" w:type="dxa"/>
          </w:tcPr>
          <w:p w14:paraId="6E22D2FA" w14:textId="77777777" w:rsidR="006E7788" w:rsidRDefault="006E7788" w:rsidP="006E7788">
            <w:pPr>
              <w:pStyle w:val="BodyText"/>
              <w:jc w:val="both"/>
              <w:rPr>
                <w:rFonts w:ascii="Arial" w:hAnsi="Arial" w:cs="Arial"/>
                <w:i/>
              </w:rPr>
            </w:pPr>
            <w:r>
              <w:rPr>
                <w:rFonts w:ascii="Arial" w:hAnsi="Arial" w:cs="Arial"/>
              </w:rPr>
              <w:t xml:space="preserve">a person who holds a </w:t>
            </w:r>
            <w:r>
              <w:rPr>
                <w:rFonts w:ascii="Arial" w:hAnsi="Arial" w:cs="Arial"/>
                <w:b/>
              </w:rPr>
              <w:t>Supply Licence</w:t>
            </w:r>
            <w:r>
              <w:rPr>
                <w:rFonts w:ascii="Arial" w:hAnsi="Arial" w:cs="Arial"/>
              </w:rPr>
              <w:t>;</w:t>
            </w:r>
          </w:p>
        </w:tc>
      </w:tr>
      <w:tr w:rsidR="006E7788" w14:paraId="3DC4F218" w14:textId="77777777" w:rsidTr="00ED2860">
        <w:tc>
          <w:tcPr>
            <w:tcW w:w="3545" w:type="dxa"/>
          </w:tcPr>
          <w:p w14:paraId="55F51A5B" w14:textId="77777777" w:rsidR="006E7788" w:rsidRDefault="006E7788" w:rsidP="006E7788">
            <w:pPr>
              <w:pStyle w:val="BodyText"/>
              <w:rPr>
                <w:rFonts w:ascii="Arial" w:hAnsi="Arial" w:cs="Arial"/>
                <w:b/>
                <w:bCs/>
              </w:rPr>
            </w:pPr>
            <w:r>
              <w:rPr>
                <w:rFonts w:ascii="Arial" w:hAnsi="Arial" w:cs="Arial"/>
                <w:b/>
                <w:bCs/>
              </w:rPr>
              <w:t>"Supply Agreement"</w:t>
            </w:r>
          </w:p>
        </w:tc>
        <w:tc>
          <w:tcPr>
            <w:tcW w:w="6775" w:type="dxa"/>
          </w:tcPr>
          <w:p w14:paraId="3701090C" w14:textId="77777777" w:rsidR="006E7788" w:rsidRDefault="006E7788" w:rsidP="006E7788">
            <w:pPr>
              <w:pStyle w:val="BodyText"/>
              <w:jc w:val="both"/>
              <w:rPr>
                <w:rFonts w:ascii="Arial" w:hAnsi="Arial" w:cs="Arial"/>
                <w:b/>
                <w:i/>
              </w:rPr>
            </w:pPr>
            <w:r>
              <w:rPr>
                <w:rFonts w:ascii="Arial" w:hAnsi="Arial" w:cs="Arial"/>
              </w:rPr>
              <w:t xml:space="preserve">an agreement between a </w:t>
            </w:r>
            <w:r>
              <w:rPr>
                <w:rFonts w:ascii="Arial" w:hAnsi="Arial" w:cs="Arial"/>
                <w:b/>
              </w:rPr>
              <w:t>Non-Embedded Customer</w:t>
            </w:r>
            <w:r>
              <w:rPr>
                <w:rFonts w:ascii="Arial" w:hAnsi="Arial" w:cs="Arial"/>
              </w:rPr>
              <w:t xml:space="preserve"> and a </w:t>
            </w:r>
            <w:r>
              <w:rPr>
                <w:rFonts w:ascii="Arial" w:hAnsi="Arial" w:cs="Arial"/>
                <w:b/>
              </w:rPr>
              <w:t>Supplier</w:t>
            </w:r>
            <w:r>
              <w:rPr>
                <w:rFonts w:ascii="Arial" w:hAnsi="Arial" w:cs="Arial"/>
              </w:rPr>
              <w:t xml:space="preserve"> for the supply of electricity to the </w:t>
            </w:r>
            <w:r>
              <w:rPr>
                <w:rFonts w:ascii="Arial" w:hAnsi="Arial" w:cs="Arial"/>
                <w:b/>
              </w:rPr>
              <w:t>Non-Embedded Customer’s Connection Site</w:t>
            </w:r>
            <w:r>
              <w:rPr>
                <w:rFonts w:ascii="Arial" w:hAnsi="Arial" w:cs="Arial"/>
              </w:rPr>
              <w:t>;</w:t>
            </w:r>
          </w:p>
        </w:tc>
      </w:tr>
      <w:tr w:rsidR="006E7788" w14:paraId="513B7E40" w14:textId="77777777" w:rsidTr="00ED2860">
        <w:tc>
          <w:tcPr>
            <w:tcW w:w="3545" w:type="dxa"/>
          </w:tcPr>
          <w:p w14:paraId="4788494D" w14:textId="77777777" w:rsidR="006E7788" w:rsidRDefault="006E7788" w:rsidP="006E7788">
            <w:pPr>
              <w:pStyle w:val="BodyText"/>
              <w:rPr>
                <w:rFonts w:ascii="Arial" w:hAnsi="Arial" w:cs="Arial"/>
                <w:b/>
                <w:bCs/>
              </w:rPr>
            </w:pPr>
            <w:r>
              <w:rPr>
                <w:rFonts w:ascii="Arial" w:hAnsi="Arial" w:cs="Arial"/>
                <w:b/>
                <w:bCs/>
              </w:rPr>
              <w:t>“Supplier Half Hourly Demand”</w:t>
            </w:r>
          </w:p>
        </w:tc>
        <w:tc>
          <w:tcPr>
            <w:tcW w:w="6775" w:type="dxa"/>
          </w:tcPr>
          <w:p w14:paraId="5270ECDB"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Unit Metered Volumes </w:t>
            </w:r>
            <w:r>
              <w:rPr>
                <w:rFonts w:ascii="Arial" w:hAnsi="Arial"/>
                <w:b/>
                <w:bCs/>
              </w:rPr>
              <w:t>(QM</w:t>
            </w:r>
            <w:r>
              <w:rPr>
                <w:rFonts w:ascii="Arial" w:hAnsi="Arial"/>
                <w:b/>
                <w:bCs/>
                <w:vertAlign w:val="subscript"/>
              </w:rPr>
              <w:t>ij</w:t>
            </w:r>
            <w:r>
              <w:rPr>
                <w:rFonts w:ascii="Arial" w:hAnsi="Arial"/>
                <w:b/>
                <w:bCs/>
              </w:rPr>
              <w:t>)</w:t>
            </w:r>
            <w:r>
              <w:rPr>
                <w:rFonts w:ascii="Arial" w:hAnsi="Arial"/>
              </w:rPr>
              <w:t xml:space="preserve"> </w:t>
            </w:r>
            <w:r>
              <w:rPr>
                <w:rFonts w:ascii="Arial" w:hAnsi="Arial" w:cs="Arial"/>
              </w:rPr>
              <w:t xml:space="preserve">expressed as a positive number (i.e. </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during the three </w:t>
            </w:r>
            <w:r>
              <w:rPr>
                <w:rFonts w:ascii="Arial" w:hAnsi="Arial" w:cs="Arial"/>
                <w:b/>
                <w:bCs/>
              </w:rPr>
              <w:t>Settlement Periods</w:t>
            </w:r>
            <w:r>
              <w:rPr>
                <w:rFonts w:ascii="Arial" w:hAnsi="Arial" w:cs="Arial"/>
              </w:rPr>
              <w:t xml:space="preserve"> of the </w:t>
            </w:r>
            <w:r>
              <w:rPr>
                <w:rFonts w:ascii="Arial" w:hAnsi="Arial" w:cs="Arial"/>
                <w:b/>
                <w:bCs/>
              </w:rPr>
              <w:t>Triad</w:t>
            </w:r>
            <w:r>
              <w:rPr>
                <w:rFonts w:ascii="Arial" w:hAnsi="Arial" w:cs="Arial"/>
              </w:rPr>
              <w:t xml:space="preserve"> due to half-hourly metered imports;</w:t>
            </w:r>
          </w:p>
        </w:tc>
      </w:tr>
      <w:tr w:rsidR="006E7788" w14:paraId="441B7E96" w14:textId="77777777" w:rsidTr="00ED2860">
        <w:tc>
          <w:tcPr>
            <w:tcW w:w="3545" w:type="dxa"/>
          </w:tcPr>
          <w:p w14:paraId="72673E48" w14:textId="77777777" w:rsidR="006E7788" w:rsidRDefault="006E7788" w:rsidP="006E7788">
            <w:pPr>
              <w:pStyle w:val="BodyText"/>
              <w:rPr>
                <w:rFonts w:ascii="Arial" w:hAnsi="Arial" w:cs="Arial"/>
                <w:b/>
                <w:bCs/>
              </w:rPr>
            </w:pPr>
            <w:r>
              <w:rPr>
                <w:rFonts w:ascii="Arial" w:hAnsi="Arial" w:cs="Arial"/>
                <w:b/>
                <w:bCs/>
              </w:rPr>
              <w:t>"Supply Licence"</w:t>
            </w:r>
          </w:p>
        </w:tc>
        <w:tc>
          <w:tcPr>
            <w:tcW w:w="6775" w:type="dxa"/>
          </w:tcPr>
          <w:p w14:paraId="7DCD329C" w14:textId="77777777" w:rsidR="006E7788" w:rsidRDefault="006E7788" w:rsidP="006E7788">
            <w:pPr>
              <w:pStyle w:val="BodyText"/>
              <w:jc w:val="both"/>
              <w:rPr>
                <w:rFonts w:ascii="Arial" w:hAnsi="Arial" w:cs="Arial"/>
                <w:b/>
                <w:i/>
              </w:rPr>
            </w:pPr>
            <w:r>
              <w:rPr>
                <w:rFonts w:ascii="Arial" w:hAnsi="Arial" w:cs="Arial"/>
              </w:rPr>
              <w:t xml:space="preserve">a licence granted under section 6(1)(d) of the </w:t>
            </w:r>
            <w:r>
              <w:rPr>
                <w:rFonts w:ascii="Arial" w:hAnsi="Arial" w:cs="Arial"/>
                <w:b/>
              </w:rPr>
              <w:t>Act;</w:t>
            </w:r>
          </w:p>
        </w:tc>
      </w:tr>
      <w:tr w:rsidR="006E7788" w14:paraId="7738FAC2" w14:textId="77777777" w:rsidTr="00ED2860">
        <w:tc>
          <w:tcPr>
            <w:tcW w:w="3545" w:type="dxa"/>
          </w:tcPr>
          <w:p w14:paraId="6DD41A54" w14:textId="77777777" w:rsidR="006E7788" w:rsidRDefault="006E7788" w:rsidP="006E7788">
            <w:pPr>
              <w:pStyle w:val="BodyText"/>
              <w:rPr>
                <w:rFonts w:ascii="Arial" w:hAnsi="Arial" w:cs="Arial"/>
                <w:b/>
                <w:bCs/>
              </w:rPr>
            </w:pPr>
            <w:r>
              <w:rPr>
                <w:rFonts w:ascii="Arial" w:hAnsi="Arial" w:cs="Arial"/>
                <w:b/>
                <w:bCs/>
              </w:rPr>
              <w:t>“Supplier Non Half-Hourly Demand”</w:t>
            </w:r>
          </w:p>
        </w:tc>
        <w:tc>
          <w:tcPr>
            <w:tcW w:w="6775" w:type="dxa"/>
          </w:tcPr>
          <w:p w14:paraId="7D03008C" w14:textId="77777777" w:rsidR="006E7788" w:rsidRDefault="006E7788" w:rsidP="006E7788">
            <w:pPr>
              <w:pStyle w:val="BodyText"/>
              <w:jc w:val="both"/>
              <w:rPr>
                <w:rFonts w:ascii="Arial" w:hAnsi="Arial" w:cs="Arial"/>
              </w:rPr>
            </w:pPr>
            <w:r>
              <w:rPr>
                <w:rFonts w:ascii="Arial" w:hAnsi="Arial" w:cs="Arial"/>
              </w:rPr>
              <w:t xml:space="preserve">means </w:t>
            </w:r>
            <w:r>
              <w:rPr>
                <w:rFonts w:ascii="Arial" w:hAnsi="Arial" w:cs="Arial"/>
                <w:b/>
                <w:bCs/>
              </w:rPr>
              <w:t xml:space="preserve">BM Metered Volumes </w:t>
            </w:r>
            <w:r>
              <w:rPr>
                <w:rFonts w:ascii="Arial" w:hAnsi="Arial"/>
                <w:b/>
                <w:bCs/>
              </w:rPr>
              <w:t>(QM</w:t>
            </w:r>
            <w:r>
              <w:rPr>
                <w:rFonts w:ascii="Arial" w:hAnsi="Arial"/>
                <w:b/>
                <w:bCs/>
                <w:vertAlign w:val="subscript"/>
              </w:rPr>
              <w:t>ij</w:t>
            </w:r>
            <w:r>
              <w:rPr>
                <w:rFonts w:ascii="Arial" w:hAnsi="Arial"/>
                <w:b/>
                <w:bCs/>
              </w:rPr>
              <w:t>)</w:t>
            </w:r>
            <w:r>
              <w:rPr>
                <w:rFonts w:ascii="Arial" w:hAnsi="Arial" w:cs="Arial"/>
              </w:rPr>
              <w:t xml:space="preserve"> expressed as a positive number (i.e.</w:t>
            </w:r>
            <w:r>
              <w:rPr>
                <w:rFonts w:ascii="Arial" w:hAnsi="Arial"/>
              </w:rPr>
              <w:t>∑QM</w:t>
            </w:r>
            <w:r>
              <w:rPr>
                <w:rFonts w:ascii="Arial" w:hAnsi="Arial"/>
                <w:vertAlign w:val="subscript"/>
              </w:rPr>
              <w:t>ij</w:t>
            </w:r>
            <w:r>
              <w:rPr>
                <w:rFonts w:ascii="Arial" w:hAnsi="Arial" w:cs="Arial"/>
              </w:rPr>
              <w:t xml:space="preserve">) of the </w:t>
            </w:r>
            <w:r>
              <w:rPr>
                <w:rFonts w:ascii="Arial" w:hAnsi="Arial" w:cs="Arial"/>
                <w:b/>
                <w:bCs/>
              </w:rPr>
              <w:t>Trading Unit</w:t>
            </w:r>
            <w:r>
              <w:rPr>
                <w:rFonts w:ascii="Arial" w:hAnsi="Arial" w:cs="Arial"/>
              </w:rPr>
              <w:t xml:space="preserve"> over the charging year between </w:t>
            </w:r>
            <w:r>
              <w:rPr>
                <w:rFonts w:ascii="Arial" w:hAnsi="Arial" w:cs="Arial"/>
                <w:b/>
                <w:bCs/>
              </w:rPr>
              <w:t>Settlement Periods</w:t>
            </w:r>
            <w:r>
              <w:rPr>
                <w:rFonts w:ascii="Arial" w:hAnsi="Arial" w:cs="Arial"/>
              </w:rPr>
              <w:t xml:space="preserve"> 33 to 38 due to Non-half-hourly metered imports;</w:t>
            </w:r>
          </w:p>
        </w:tc>
      </w:tr>
      <w:tr w:rsidR="006E7788" w14:paraId="3DB6ABDD" w14:textId="77777777" w:rsidTr="00ED2860">
        <w:tc>
          <w:tcPr>
            <w:tcW w:w="3545" w:type="dxa"/>
          </w:tcPr>
          <w:p w14:paraId="5FF8E713" w14:textId="77777777" w:rsidR="006E7788" w:rsidRDefault="006E7788" w:rsidP="006E7788">
            <w:pPr>
              <w:pStyle w:val="BodyText"/>
              <w:rPr>
                <w:rFonts w:ascii="Arial" w:hAnsi="Arial" w:cs="Arial"/>
                <w:b/>
                <w:bCs/>
              </w:rPr>
            </w:pPr>
            <w:r>
              <w:rPr>
                <w:rFonts w:ascii="Arial" w:hAnsi="Arial" w:cs="Arial"/>
                <w:b/>
                <w:bCs/>
              </w:rPr>
              <w:t>“Supplier Volume Allocation”</w:t>
            </w:r>
          </w:p>
        </w:tc>
        <w:tc>
          <w:tcPr>
            <w:tcW w:w="6775" w:type="dxa"/>
          </w:tcPr>
          <w:p w14:paraId="6AC5B4D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0AF17A40" w14:textId="77777777" w:rsidTr="00ED2860">
        <w:tc>
          <w:tcPr>
            <w:tcW w:w="3545" w:type="dxa"/>
          </w:tcPr>
          <w:p w14:paraId="23EC1388" w14:textId="77777777" w:rsidR="006E7788" w:rsidRDefault="006E7788" w:rsidP="006E7788">
            <w:pPr>
              <w:pStyle w:val="BodyText"/>
              <w:rPr>
                <w:rFonts w:ascii="Arial" w:hAnsi="Arial" w:cs="Arial"/>
                <w:b/>
                <w:bCs/>
              </w:rPr>
            </w:pPr>
            <w:r w:rsidRPr="00F40784">
              <w:rPr>
                <w:rFonts w:ascii="Arial" w:hAnsi="Arial" w:cs="Arial"/>
                <w:b/>
                <w:bCs/>
              </w:rPr>
              <w:t>“Supplier Voting Sub-Group”</w:t>
            </w:r>
          </w:p>
        </w:tc>
        <w:tc>
          <w:tcPr>
            <w:tcW w:w="6775" w:type="dxa"/>
          </w:tcPr>
          <w:p w14:paraId="32B5FE81" w14:textId="77777777" w:rsidR="006E7788" w:rsidRDefault="006E7788" w:rsidP="006E7788">
            <w:pPr>
              <w:pStyle w:val="BodyText"/>
              <w:jc w:val="both"/>
              <w:rPr>
                <w:rFonts w:ascii="Arial" w:hAnsi="Arial" w:cs="Arial"/>
              </w:rPr>
            </w:pPr>
            <w:r w:rsidRPr="00D60F4D">
              <w:rPr>
                <w:rFonts w:ascii="Arial" w:hAnsi="Arial" w:cs="Arial"/>
              </w:rPr>
              <w:t xml:space="preserve">all </w:t>
            </w:r>
            <w:r w:rsidRPr="00F15260">
              <w:rPr>
                <w:rFonts w:ascii="Arial" w:hAnsi="Arial" w:cs="Arial"/>
                <w:b/>
              </w:rPr>
              <w:t>User(s)</w:t>
            </w:r>
            <w:r w:rsidRPr="00D60F4D">
              <w:rPr>
                <w:rFonts w:ascii="Arial" w:hAnsi="Arial" w:cs="Arial"/>
              </w:rPr>
              <w:t xml:space="preserve"> in a </w:t>
            </w:r>
            <w:r w:rsidRPr="00F15260">
              <w:rPr>
                <w:rFonts w:ascii="Arial" w:hAnsi="Arial" w:cs="Arial"/>
                <w:b/>
              </w:rPr>
              <w:t>Voting Group</w:t>
            </w:r>
            <w:r w:rsidRPr="00D60F4D">
              <w:rPr>
                <w:rFonts w:ascii="Arial" w:hAnsi="Arial" w:cs="Arial"/>
              </w:rPr>
              <w:t xml:space="preserve"> who are </w:t>
            </w:r>
            <w:r w:rsidRPr="00F15260">
              <w:rPr>
                <w:rFonts w:ascii="Arial" w:hAnsi="Arial" w:cs="Arial"/>
                <w:b/>
              </w:rPr>
              <w:t>Suppliers</w:t>
            </w:r>
            <w:r w:rsidRPr="00D60F4D">
              <w:rPr>
                <w:rFonts w:ascii="Arial" w:hAnsi="Arial" w:cs="Arial"/>
              </w:rPr>
              <w:t>;</w:t>
            </w:r>
          </w:p>
        </w:tc>
      </w:tr>
      <w:tr w:rsidR="00F17F42" w14:paraId="29EDFFB9" w14:textId="77777777" w:rsidTr="00ED2860">
        <w:tc>
          <w:tcPr>
            <w:tcW w:w="3545" w:type="dxa"/>
          </w:tcPr>
          <w:p w14:paraId="6CEBA57D" w14:textId="77777777" w:rsidR="00F17F42" w:rsidRPr="00F17F42" w:rsidRDefault="00F17F42" w:rsidP="006E7788">
            <w:pPr>
              <w:pStyle w:val="BodyText"/>
              <w:rPr>
                <w:rFonts w:ascii="Arial" w:hAnsi="Arial" w:cs="Arial"/>
                <w:b/>
                <w:bCs/>
              </w:rPr>
            </w:pPr>
            <w:r w:rsidRPr="00F17F42">
              <w:rPr>
                <w:rFonts w:ascii="Arial" w:hAnsi="Arial" w:cs="Arial"/>
                <w:b/>
                <w:bCs/>
                <w:color w:val="000000"/>
                <w:lang w:eastAsia="en-GB"/>
              </w:rPr>
              <w:t>“SVA Storage Facility”</w:t>
            </w:r>
          </w:p>
        </w:tc>
        <w:tc>
          <w:tcPr>
            <w:tcW w:w="6775" w:type="dxa"/>
          </w:tcPr>
          <w:p w14:paraId="2738AE1D" w14:textId="77777777" w:rsidR="00F17F42" w:rsidRPr="00F17F42" w:rsidRDefault="00F17F42" w:rsidP="00F17F42">
            <w:pPr>
              <w:spacing w:line="235" w:lineRule="atLeast"/>
              <w:rPr>
                <w:rFonts w:ascii="Arial" w:hAnsi="Arial" w:cs="Arial"/>
                <w:color w:val="000000"/>
                <w:lang w:eastAsia="en-GB"/>
              </w:rPr>
            </w:pPr>
            <w:r w:rsidRPr="00F17F42">
              <w:rPr>
                <w:rFonts w:ascii="Arial" w:hAnsi="Arial" w:cs="Arial"/>
                <w:color w:val="000000"/>
                <w:lang w:eastAsia="en-GB"/>
              </w:rPr>
              <w:t xml:space="preserve">is an </w:t>
            </w:r>
            <w:r w:rsidRPr="00F17F42">
              <w:rPr>
                <w:rFonts w:ascii="Arial" w:hAnsi="Arial" w:cs="Arial"/>
                <w:b/>
                <w:color w:val="000000"/>
                <w:lang w:eastAsia="en-GB"/>
              </w:rPr>
              <w:t>Electricity Storage Facility</w:t>
            </w:r>
            <w:r w:rsidRPr="00F17F42">
              <w:rPr>
                <w:rFonts w:ascii="Arial" w:hAnsi="Arial" w:cs="Arial"/>
                <w:color w:val="000000"/>
                <w:lang w:eastAsia="en-GB"/>
              </w:rPr>
              <w:t xml:space="preserve"> that:</w:t>
            </w:r>
          </w:p>
          <w:p w14:paraId="447C5232" w14:textId="77777777"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performs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xml:space="preserve"> as its sole function;</w:t>
            </w:r>
          </w:p>
          <w:p w14:paraId="706A22D3" w14:textId="7CF99F96" w:rsidR="00F17F42" w:rsidRPr="00F17F42" w:rsidRDefault="00F17F42" w:rsidP="00B06914">
            <w:pPr>
              <w:pStyle w:val="ListParagraph"/>
              <w:numPr>
                <w:ilvl w:val="0"/>
                <w:numId w:val="50"/>
              </w:numPr>
              <w:spacing w:after="0" w:line="235" w:lineRule="atLeast"/>
              <w:rPr>
                <w:rFonts w:ascii="Arial" w:eastAsia="Times New Roman" w:hAnsi="Arial" w:cs="Arial"/>
                <w:color w:val="000000"/>
                <w:lang w:eastAsia="en-GB"/>
              </w:rPr>
            </w:pPr>
            <w:r w:rsidRPr="00F17F42">
              <w:rPr>
                <w:rFonts w:ascii="Arial" w:eastAsia="Times New Roman" w:hAnsi="Arial" w:cs="Arial"/>
                <w:color w:val="000000"/>
                <w:lang w:eastAsia="en-GB"/>
              </w:rPr>
              <w:t xml:space="preserve">is operated by a </w:t>
            </w:r>
            <w:r w:rsidRPr="00F17F42">
              <w:rPr>
                <w:rFonts w:ascii="Arial" w:eastAsia="Times New Roman" w:hAnsi="Arial" w:cs="Arial"/>
                <w:b/>
                <w:color w:val="000000"/>
                <w:lang w:eastAsia="en-GB"/>
              </w:rPr>
              <w:t>Storage Facility Operator</w:t>
            </w:r>
            <w:r w:rsidRPr="00F17F42">
              <w:rPr>
                <w:rFonts w:ascii="Arial" w:eastAsia="Times New Roman" w:hAnsi="Arial" w:cs="Arial"/>
                <w:color w:val="000000"/>
                <w:lang w:eastAsia="en-GB"/>
              </w:rPr>
              <w:t xml:space="preserve"> </w:t>
            </w:r>
          </w:p>
          <w:p w14:paraId="32C6F09D" w14:textId="77777777" w:rsidR="00B06914" w:rsidRPr="00B06914" w:rsidRDefault="00F17F42" w:rsidP="00B06914">
            <w:pPr>
              <w:pStyle w:val="ListParagraph"/>
              <w:numPr>
                <w:ilvl w:val="0"/>
                <w:numId w:val="50"/>
              </w:numPr>
              <w:spacing w:after="0" w:line="235" w:lineRule="atLeast"/>
              <w:rPr>
                <w:rFonts w:ascii="Arial" w:hAnsi="Arial" w:cs="Arial"/>
              </w:rPr>
            </w:pPr>
            <w:r w:rsidRPr="00F17F42">
              <w:rPr>
                <w:rFonts w:ascii="Arial" w:eastAsia="Times New Roman" w:hAnsi="Arial" w:cs="Arial"/>
                <w:color w:val="000000"/>
                <w:lang w:eastAsia="en-GB"/>
              </w:rPr>
              <w:t xml:space="preserve">has its imports and exports, measured only by </w:t>
            </w:r>
            <w:r w:rsidRPr="00F17F42">
              <w:rPr>
                <w:rFonts w:ascii="Arial" w:eastAsia="Times New Roman" w:hAnsi="Arial" w:cs="Arial"/>
                <w:b/>
                <w:color w:val="000000"/>
                <w:lang w:eastAsia="en-GB"/>
              </w:rPr>
              <w:t xml:space="preserve">Half Hourly Metering Systems </w:t>
            </w:r>
            <w:r w:rsidRPr="00F17F42">
              <w:rPr>
                <w:rFonts w:ascii="Arial" w:eastAsia="Times New Roman" w:hAnsi="Arial" w:cs="Arial"/>
                <w:color w:val="000000"/>
                <w:lang w:eastAsia="en-GB"/>
              </w:rPr>
              <w:t xml:space="preserve">which are registered in the </w:t>
            </w:r>
            <w:r w:rsidRPr="00F17F42">
              <w:rPr>
                <w:rFonts w:ascii="Arial" w:eastAsia="Times New Roman" w:hAnsi="Arial" w:cs="Arial"/>
                <w:b/>
                <w:color w:val="000000"/>
                <w:lang w:eastAsia="en-GB"/>
              </w:rPr>
              <w:t xml:space="preserve">Supplier Meter Registration Service (SMRS) </w:t>
            </w:r>
            <w:r w:rsidRPr="00F17F42">
              <w:rPr>
                <w:rFonts w:ascii="Arial" w:eastAsia="Times New Roman" w:hAnsi="Arial" w:cs="Arial"/>
                <w:color w:val="000000"/>
                <w:lang w:eastAsia="en-GB"/>
              </w:rPr>
              <w:t xml:space="preserve">as part of a </w:t>
            </w:r>
            <w:r w:rsidRPr="00F17F42">
              <w:rPr>
                <w:rFonts w:ascii="Arial" w:eastAsia="Times New Roman" w:hAnsi="Arial" w:cs="Arial"/>
                <w:b/>
                <w:color w:val="000000"/>
                <w:lang w:eastAsia="en-GB"/>
              </w:rPr>
              <w:t>Supplier BM Unit</w:t>
            </w:r>
            <w:r w:rsidRPr="00F17F42">
              <w:rPr>
                <w:rFonts w:ascii="Arial" w:eastAsia="Times New Roman" w:hAnsi="Arial" w:cs="Arial"/>
                <w:color w:val="000000"/>
                <w:lang w:eastAsia="en-GB"/>
              </w:rPr>
              <w:t xml:space="preserve">, and where those </w:t>
            </w:r>
            <w:r w:rsidRPr="00F17F42">
              <w:rPr>
                <w:rFonts w:ascii="Arial" w:eastAsia="Times New Roman" w:hAnsi="Arial" w:cs="Arial"/>
                <w:b/>
                <w:color w:val="000000"/>
                <w:lang w:eastAsia="en-GB"/>
              </w:rPr>
              <w:t>Half Hourly Metering Systems</w:t>
            </w:r>
            <w:r w:rsidRPr="00F17F42">
              <w:rPr>
                <w:rFonts w:ascii="Arial" w:eastAsia="Times New Roman" w:hAnsi="Arial" w:cs="Arial"/>
                <w:color w:val="000000"/>
                <w:lang w:eastAsia="en-GB"/>
              </w:rPr>
              <w:t xml:space="preserve"> only measure activities necessary for performing </w:t>
            </w:r>
            <w:r w:rsidRPr="00F17F42">
              <w:rPr>
                <w:rFonts w:ascii="Arial" w:eastAsia="Times New Roman" w:hAnsi="Arial" w:cs="Arial"/>
                <w:b/>
                <w:color w:val="000000"/>
                <w:lang w:eastAsia="en-GB"/>
              </w:rPr>
              <w:t>Electricity Storage</w:t>
            </w:r>
            <w:r w:rsidRPr="00F17F42">
              <w:rPr>
                <w:rFonts w:ascii="Arial" w:eastAsia="Times New Roman" w:hAnsi="Arial" w:cs="Arial"/>
                <w:color w:val="000000"/>
                <w:lang w:eastAsia="en-GB"/>
              </w:rPr>
              <w:t>; and</w:t>
            </w:r>
          </w:p>
          <w:p w14:paraId="15098989" w14:textId="77777777" w:rsidR="00F17F42" w:rsidRPr="00F17F42" w:rsidRDefault="00F17F42" w:rsidP="00B06914">
            <w:pPr>
              <w:pStyle w:val="ListParagraph"/>
              <w:numPr>
                <w:ilvl w:val="0"/>
                <w:numId w:val="50"/>
              </w:numPr>
              <w:spacing w:after="0" w:line="235" w:lineRule="atLeast"/>
              <w:rPr>
                <w:rFonts w:ascii="Arial" w:hAnsi="Arial" w:cs="Arial"/>
              </w:rPr>
            </w:pPr>
            <w:r w:rsidRPr="00F17F42">
              <w:rPr>
                <w:rFonts w:ascii="Arial" w:hAnsi="Arial" w:cs="Arial"/>
                <w:color w:val="000000"/>
                <w:lang w:eastAsia="en-GB"/>
              </w:rPr>
              <w:t xml:space="preserve">is the subject of a valid </w:t>
            </w:r>
            <w:r w:rsidRPr="00F17F42">
              <w:rPr>
                <w:rFonts w:ascii="Arial" w:hAnsi="Arial" w:cs="Arial"/>
                <w:b/>
                <w:color w:val="000000"/>
                <w:lang w:eastAsia="en-GB"/>
              </w:rPr>
              <w:t>Declaration</w:t>
            </w:r>
            <w:r w:rsidRPr="00F17F42">
              <w:rPr>
                <w:rFonts w:ascii="Arial" w:hAnsi="Arial" w:cs="Arial"/>
                <w:color w:val="000000"/>
                <w:lang w:eastAsia="en-GB"/>
              </w:rPr>
              <w:t>.</w:t>
            </w:r>
          </w:p>
        </w:tc>
      </w:tr>
      <w:tr w:rsidR="006E7788" w14:paraId="28DB436A" w14:textId="77777777" w:rsidTr="00ED2860">
        <w:tc>
          <w:tcPr>
            <w:tcW w:w="3545" w:type="dxa"/>
          </w:tcPr>
          <w:p w14:paraId="2A782377" w14:textId="77777777" w:rsidR="006E7788" w:rsidRDefault="006E7788" w:rsidP="006E7788">
            <w:pPr>
              <w:pStyle w:val="BodyText"/>
              <w:rPr>
                <w:rFonts w:ascii="Arial" w:hAnsi="Arial" w:cs="Arial"/>
                <w:b/>
                <w:bCs/>
              </w:rPr>
            </w:pPr>
            <w:r>
              <w:rPr>
                <w:rFonts w:ascii="Arial" w:hAnsi="Arial" w:cs="Arial"/>
                <w:b/>
                <w:bCs/>
              </w:rPr>
              <w:lastRenderedPageBreak/>
              <w:t>"Synchronous Compensation"</w:t>
            </w:r>
          </w:p>
        </w:tc>
        <w:tc>
          <w:tcPr>
            <w:tcW w:w="6775" w:type="dxa"/>
          </w:tcPr>
          <w:p w14:paraId="5DF55C1A" w14:textId="77777777" w:rsidR="006E7788" w:rsidRDefault="006E7788" w:rsidP="006E7788">
            <w:pPr>
              <w:pStyle w:val="BodyText"/>
              <w:jc w:val="both"/>
              <w:rPr>
                <w:rFonts w:ascii="Arial" w:hAnsi="Arial" w:cs="Arial"/>
              </w:rPr>
            </w:pPr>
            <w:r>
              <w:rPr>
                <w:rFonts w:ascii="Arial" w:hAnsi="Arial" w:cs="Arial"/>
              </w:rPr>
              <w:t xml:space="preserve">the operation of rotating synchronous apparatus for the specific purpose of either generation or absorption of </w:t>
            </w:r>
            <w:r>
              <w:rPr>
                <w:rFonts w:ascii="Arial" w:hAnsi="Arial" w:cs="Arial"/>
                <w:b/>
              </w:rPr>
              <w:t>Reactive Power</w:t>
            </w:r>
            <w:r>
              <w:rPr>
                <w:rFonts w:ascii="Arial" w:hAnsi="Arial" w:cs="Arial"/>
              </w:rPr>
              <w:t>;</w:t>
            </w:r>
          </w:p>
        </w:tc>
      </w:tr>
      <w:tr w:rsidR="006E7788" w14:paraId="1B6DFD65" w14:textId="77777777" w:rsidTr="00ED2860">
        <w:tc>
          <w:tcPr>
            <w:tcW w:w="3545" w:type="dxa"/>
          </w:tcPr>
          <w:p w14:paraId="7EB5F78C" w14:textId="77777777" w:rsidR="006E7788" w:rsidRDefault="006E7788" w:rsidP="006E7788">
            <w:pPr>
              <w:pStyle w:val="BodyText"/>
              <w:rPr>
                <w:rFonts w:ascii="Arial" w:hAnsi="Arial" w:cs="Arial"/>
                <w:b/>
                <w:bCs/>
              </w:rPr>
            </w:pPr>
            <w:r>
              <w:rPr>
                <w:rFonts w:ascii="Arial" w:hAnsi="Arial" w:cs="Arial"/>
                <w:b/>
                <w:bCs/>
              </w:rPr>
              <w:t>"Synchronised"</w:t>
            </w:r>
          </w:p>
        </w:tc>
        <w:tc>
          <w:tcPr>
            <w:tcW w:w="6775" w:type="dxa"/>
          </w:tcPr>
          <w:p w14:paraId="25E69EFC" w14:textId="77777777" w:rsidR="006E7788" w:rsidRDefault="006E7788" w:rsidP="006E7788">
            <w:pPr>
              <w:pStyle w:val="BodyText"/>
              <w:jc w:val="both"/>
              <w:rPr>
                <w:rFonts w:ascii="Arial" w:hAnsi="Arial" w:cs="Arial"/>
              </w:rPr>
            </w:pPr>
            <w:r>
              <w:rPr>
                <w:rFonts w:ascii="Arial" w:hAnsi="Arial" w:cs="Arial"/>
              </w:rPr>
              <w:t xml:space="preserve">the condition where an incoming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w:t>
            </w:r>
            <w:r>
              <w:rPr>
                <w:rFonts w:ascii="Arial" w:hAnsi="Arial" w:cs="Arial"/>
                <w:b/>
              </w:rPr>
              <w:t>System</w:t>
            </w:r>
            <w:r>
              <w:rPr>
                <w:rFonts w:ascii="Arial" w:hAnsi="Arial" w:cs="Arial"/>
              </w:rPr>
              <w:t xml:space="preserve"> is connected to the busbars of another </w:t>
            </w:r>
            <w:r>
              <w:rPr>
                <w:rFonts w:ascii="Arial" w:hAnsi="Arial" w:cs="Arial"/>
                <w:b/>
              </w:rPr>
              <w:t>System</w:t>
            </w:r>
            <w:r>
              <w:rPr>
                <w:rFonts w:ascii="Arial" w:hAnsi="Arial" w:cs="Arial"/>
              </w:rPr>
              <w:t xml:space="preserve"> so that the </w:t>
            </w:r>
            <w:r>
              <w:rPr>
                <w:rFonts w:ascii="Arial" w:hAnsi="Arial" w:cs="Arial"/>
                <w:b/>
              </w:rPr>
              <w:t>Frequencies</w:t>
            </w:r>
            <w:r>
              <w:rPr>
                <w:rFonts w:ascii="Arial" w:hAnsi="Arial" w:cs="Arial"/>
              </w:rPr>
              <w:t xml:space="preserve"> and phase relationships of that </w:t>
            </w:r>
            <w:r>
              <w:rPr>
                <w:rFonts w:ascii="Arial" w:hAnsi="Arial" w:cs="Arial"/>
                <w:b/>
              </w:rPr>
              <w:t>BM Unit</w:t>
            </w:r>
            <w:r>
              <w:rPr>
                <w:rFonts w:ascii="Arial" w:hAnsi="Arial" w:cs="Arial"/>
              </w:rPr>
              <w:t xml:space="preserve"> or </w:t>
            </w:r>
            <w:r>
              <w:rPr>
                <w:rFonts w:ascii="Arial" w:hAnsi="Arial" w:cs="Arial"/>
                <w:b/>
              </w:rPr>
              <w:t>CCGT Unit</w:t>
            </w:r>
            <w:r>
              <w:rPr>
                <w:rFonts w:ascii="Arial" w:hAnsi="Arial" w:cs="Arial"/>
              </w:rPr>
              <w:t xml:space="preserve"> or the </w:t>
            </w:r>
            <w:r>
              <w:rPr>
                <w:rFonts w:ascii="Arial" w:hAnsi="Arial" w:cs="Arial"/>
                <w:b/>
              </w:rPr>
              <w:t>System</w:t>
            </w:r>
            <w:r>
              <w:rPr>
                <w:rFonts w:ascii="Arial" w:hAnsi="Arial" w:cs="Arial"/>
              </w:rPr>
              <w:t xml:space="preserve">, as the case may be, and the </w:t>
            </w:r>
            <w:r>
              <w:rPr>
                <w:rFonts w:ascii="Arial" w:hAnsi="Arial" w:cs="Arial"/>
                <w:b/>
              </w:rPr>
              <w:t>System</w:t>
            </w:r>
            <w:r>
              <w:rPr>
                <w:rFonts w:ascii="Arial" w:hAnsi="Arial" w:cs="Arial"/>
              </w:rPr>
              <w:t xml:space="preserve"> to which it is connected are identical;</w:t>
            </w:r>
          </w:p>
        </w:tc>
      </w:tr>
      <w:tr w:rsidR="006E7788" w14:paraId="38B89450" w14:textId="77777777" w:rsidTr="00ED2860">
        <w:tc>
          <w:tcPr>
            <w:tcW w:w="3545" w:type="dxa"/>
          </w:tcPr>
          <w:p w14:paraId="659EC8FB" w14:textId="77777777" w:rsidR="006E7788" w:rsidRDefault="006E7788" w:rsidP="006E7788">
            <w:pPr>
              <w:pStyle w:val="BodyText"/>
              <w:rPr>
                <w:rFonts w:ascii="Arial" w:hAnsi="Arial" w:cs="Arial"/>
                <w:b/>
                <w:bCs/>
              </w:rPr>
            </w:pPr>
            <w:r>
              <w:rPr>
                <w:rFonts w:ascii="Arial" w:hAnsi="Arial" w:cs="Arial"/>
                <w:b/>
                <w:bCs/>
              </w:rPr>
              <w:t>"System Ancillary Services"</w:t>
            </w:r>
          </w:p>
        </w:tc>
        <w:tc>
          <w:tcPr>
            <w:tcW w:w="6775" w:type="dxa"/>
          </w:tcPr>
          <w:p w14:paraId="1791355B" w14:textId="77777777" w:rsidR="006E7788" w:rsidRDefault="006E7788" w:rsidP="00B952E2">
            <w:pPr>
              <w:pStyle w:val="BodyText"/>
              <w:spacing w:line="360" w:lineRule="auto"/>
              <w:jc w:val="both"/>
              <w:rPr>
                <w:rFonts w:ascii="Arial" w:hAnsi="Arial" w:cs="Arial"/>
              </w:rPr>
            </w:pPr>
            <w:r>
              <w:rPr>
                <w:rFonts w:ascii="Arial" w:hAnsi="Arial" w:cs="Arial"/>
                <w:b/>
              </w:rPr>
              <w:t>Mandatory Ancillary Services</w:t>
            </w:r>
            <w:r>
              <w:rPr>
                <w:rFonts w:ascii="Arial" w:hAnsi="Arial" w:cs="Arial"/>
              </w:rPr>
              <w:t xml:space="preserve"> and </w:t>
            </w:r>
            <w:r>
              <w:rPr>
                <w:rFonts w:ascii="Arial" w:hAnsi="Arial" w:cs="Arial"/>
                <w:b/>
              </w:rPr>
              <w:t>Part 2 System Ancillary Services</w:t>
            </w:r>
            <w:r>
              <w:rPr>
                <w:rFonts w:ascii="Arial" w:hAnsi="Arial" w:cs="Arial"/>
              </w:rPr>
              <w:t>;</w:t>
            </w:r>
            <w:r>
              <w:rPr>
                <w:rFonts w:ascii="Arial" w:hAnsi="Arial" w:cs="Arial"/>
                <w:b/>
              </w:rPr>
              <w:t xml:space="preserve"> </w:t>
            </w:r>
          </w:p>
        </w:tc>
      </w:tr>
      <w:tr w:rsidR="006E7788" w14:paraId="6C44C08E" w14:textId="77777777" w:rsidTr="00ED2860">
        <w:tc>
          <w:tcPr>
            <w:tcW w:w="3545" w:type="dxa"/>
          </w:tcPr>
          <w:p w14:paraId="6485FB36" w14:textId="77777777" w:rsidR="006E7788" w:rsidRDefault="006E7788" w:rsidP="006E7788">
            <w:pPr>
              <w:pStyle w:val="BodyText"/>
              <w:rPr>
                <w:rFonts w:ascii="Arial" w:hAnsi="Arial" w:cs="Arial"/>
                <w:b/>
                <w:bCs/>
              </w:rPr>
            </w:pPr>
            <w:r>
              <w:rPr>
                <w:rFonts w:ascii="Arial" w:hAnsi="Arial" w:cs="Arial"/>
                <w:b/>
                <w:bCs/>
              </w:rPr>
              <w:t>"System"</w:t>
            </w:r>
          </w:p>
          <w:p w14:paraId="2AD2D0BD" w14:textId="77777777" w:rsidR="00081AAD" w:rsidRDefault="00081AAD" w:rsidP="006E7788">
            <w:pPr>
              <w:pStyle w:val="BodyText"/>
              <w:rPr>
                <w:rFonts w:ascii="Arial" w:hAnsi="Arial" w:cs="Arial"/>
                <w:b/>
                <w:bCs/>
              </w:rPr>
            </w:pPr>
          </w:p>
          <w:p w14:paraId="1C1E9A01" w14:textId="1B026A3E" w:rsidR="00081AAD" w:rsidRPr="00373088" w:rsidRDefault="00373088" w:rsidP="006E7788">
            <w:pPr>
              <w:pStyle w:val="BodyText"/>
              <w:rPr>
                <w:rFonts w:ascii="Arial" w:hAnsi="Arial" w:cs="Arial"/>
                <w:b/>
                <w:bCs/>
              </w:rPr>
            </w:pPr>
            <w:r>
              <w:rPr>
                <w:rFonts w:ascii="Arial" w:hAnsi="Arial" w:cs="Arial"/>
                <w:b/>
                <w:bCs/>
              </w:rPr>
              <w:t>“System Restoration</w:t>
            </w:r>
            <w:r w:rsidR="00143949">
              <w:rPr>
                <w:rFonts w:ascii="Arial" w:hAnsi="Arial" w:cs="Arial"/>
                <w:b/>
                <w:bCs/>
              </w:rPr>
              <w:t xml:space="preserve"> </w:t>
            </w:r>
            <w:r w:rsidR="00B952E2">
              <w:rPr>
                <w:rFonts w:ascii="Arial" w:hAnsi="Arial" w:cs="Arial"/>
                <w:b/>
                <w:bCs/>
              </w:rPr>
              <w:t>:</w:t>
            </w:r>
          </w:p>
        </w:tc>
        <w:tc>
          <w:tcPr>
            <w:tcW w:w="6775" w:type="dxa"/>
          </w:tcPr>
          <w:p w14:paraId="34EA237E" w14:textId="77777777" w:rsidR="006E7788" w:rsidRDefault="006E7788" w:rsidP="00B952E2">
            <w:pPr>
              <w:pStyle w:val="BodyText"/>
              <w:spacing w:line="360" w:lineRule="auto"/>
              <w:jc w:val="both"/>
              <w:rPr>
                <w:rFonts w:ascii="Arial" w:hAnsi="Arial" w:cs="Arial"/>
              </w:rPr>
            </w:pPr>
            <w:r>
              <w:rPr>
                <w:rFonts w:ascii="Arial" w:hAnsi="Arial" w:cs="Arial"/>
              </w:rPr>
              <w:t xml:space="preserve">any </w:t>
            </w:r>
            <w:r>
              <w:rPr>
                <w:rFonts w:ascii="Arial" w:hAnsi="Arial" w:cs="Arial"/>
                <w:b/>
              </w:rPr>
              <w:t>User System</w:t>
            </w:r>
            <w:r>
              <w:rPr>
                <w:rFonts w:ascii="Arial" w:hAnsi="Arial" w:cs="Arial"/>
              </w:rPr>
              <w:t xml:space="preserve"> or the </w:t>
            </w:r>
            <w:r>
              <w:rPr>
                <w:rFonts w:ascii="Arial" w:hAnsi="Arial" w:cs="Arial"/>
                <w:b/>
              </w:rPr>
              <w:t>National Electricity Transmission System</w:t>
            </w:r>
            <w:r>
              <w:rPr>
                <w:rFonts w:ascii="Arial" w:hAnsi="Arial" w:cs="Arial"/>
              </w:rPr>
              <w:t xml:space="preserve"> as the case may be;</w:t>
            </w:r>
          </w:p>
          <w:p w14:paraId="5D06E324" w14:textId="23F324E8" w:rsidR="00FD0CD3" w:rsidRPr="00FD0CD3" w:rsidRDefault="00FD0CD3" w:rsidP="00B952E2">
            <w:pPr>
              <w:pStyle w:val="BodyText"/>
              <w:spacing w:line="360" w:lineRule="auto"/>
              <w:jc w:val="both"/>
              <w:rPr>
                <w:rFonts w:ascii="Arial" w:hAnsi="Arial" w:cs="Arial"/>
              </w:rPr>
            </w:pPr>
            <w:r>
              <w:rPr>
                <w:rFonts w:ascii="Arial" w:hAnsi="Arial" w:cs="Arial"/>
              </w:rPr>
              <w:t xml:space="preserve">(as defined in the </w:t>
            </w:r>
            <w:r>
              <w:rPr>
                <w:rFonts w:ascii="Arial" w:hAnsi="Arial" w:cs="Arial"/>
                <w:b/>
                <w:bCs/>
              </w:rPr>
              <w:t>Grid Code</w:t>
            </w:r>
            <w:r>
              <w:rPr>
                <w:rFonts w:ascii="Arial" w:hAnsi="Arial" w:cs="Arial"/>
              </w:rPr>
              <w:t>)</w:t>
            </w:r>
            <w:r w:rsidR="00DA5B44">
              <w:rPr>
                <w:rFonts w:ascii="Arial" w:hAnsi="Arial" w:cs="Arial"/>
              </w:rPr>
              <w:t>”</w:t>
            </w:r>
          </w:p>
        </w:tc>
      </w:tr>
      <w:tr w:rsidR="006E7788" w14:paraId="6AA9DDFB" w14:textId="77777777" w:rsidTr="00ED2860">
        <w:tc>
          <w:tcPr>
            <w:tcW w:w="3545" w:type="dxa"/>
          </w:tcPr>
          <w:p w14:paraId="249BF7AE" w14:textId="77777777" w:rsidR="006E7788" w:rsidRDefault="006E7788" w:rsidP="006E7788">
            <w:pPr>
              <w:pStyle w:val="BodyText"/>
              <w:rPr>
                <w:rFonts w:ascii="Arial" w:hAnsi="Arial" w:cs="Arial"/>
                <w:b/>
                <w:bCs/>
              </w:rPr>
            </w:pPr>
            <w:r>
              <w:rPr>
                <w:rStyle w:val="DeltaViewInsertion"/>
                <w:rFonts w:ascii="Arial" w:hAnsi="Arial" w:cs="Arial"/>
                <w:b/>
                <w:bCs/>
                <w:color w:val="auto"/>
                <w:w w:val="0"/>
                <w:u w:val="none"/>
              </w:rPr>
              <w:t>"System to Generator Operational Intertripping"</w:t>
            </w:r>
          </w:p>
        </w:tc>
        <w:tc>
          <w:tcPr>
            <w:tcW w:w="6775" w:type="dxa"/>
          </w:tcPr>
          <w:p w14:paraId="0E799DDD" w14:textId="77777777" w:rsidR="006E7788" w:rsidRDefault="006E7788" w:rsidP="006E7788">
            <w:pPr>
              <w:pStyle w:val="BodyText"/>
              <w:jc w:val="both"/>
              <w:rPr>
                <w:rFonts w:ascii="Arial" w:hAnsi="Arial" w:cs="Arial"/>
                <w:b/>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1EF15221" w14:textId="77777777" w:rsidTr="00ED2860">
        <w:tc>
          <w:tcPr>
            <w:tcW w:w="3545" w:type="dxa"/>
          </w:tcPr>
          <w:p w14:paraId="11B5D6F4" w14:textId="1BD132DB" w:rsidR="006E7788" w:rsidRDefault="006E7788" w:rsidP="006E7788">
            <w:pPr>
              <w:pStyle w:val="BodyText"/>
              <w:rPr>
                <w:rFonts w:ascii="Arial" w:hAnsi="Arial" w:cs="Arial"/>
                <w:b/>
                <w:bCs/>
                <w:w w:val="0"/>
              </w:rPr>
            </w:pPr>
            <w:bookmarkStart w:id="180" w:name="_DV_C152"/>
            <w:r>
              <w:rPr>
                <w:rStyle w:val="DeltaViewInsertion"/>
                <w:rFonts w:ascii="Arial" w:hAnsi="Arial" w:cs="Arial"/>
                <w:b/>
                <w:bCs/>
                <w:color w:val="auto"/>
                <w:w w:val="0"/>
                <w:u w:val="none"/>
              </w:rPr>
              <w:t>"System to Generator Operational Intertripping Scheme"</w:t>
            </w:r>
            <w:bookmarkEnd w:id="180"/>
          </w:p>
        </w:tc>
        <w:tc>
          <w:tcPr>
            <w:tcW w:w="6775" w:type="dxa"/>
          </w:tcPr>
          <w:p w14:paraId="08041048" w14:textId="77777777" w:rsidR="006E7788" w:rsidRDefault="006E7788" w:rsidP="006E7788">
            <w:pPr>
              <w:pStyle w:val="BodyText"/>
              <w:jc w:val="both"/>
              <w:rPr>
                <w:rFonts w:ascii="Arial" w:hAnsi="Arial" w:cs="Arial"/>
                <w:w w:val="0"/>
              </w:rPr>
            </w:pPr>
            <w:r>
              <w:rPr>
                <w:rStyle w:val="DeltaViewInsertion"/>
                <w:rFonts w:ascii="Arial" w:hAnsi="Arial" w:cs="Arial"/>
                <w:color w:val="auto"/>
                <w:w w:val="0"/>
                <w:u w:val="none"/>
              </w:rPr>
              <w:t xml:space="preserve">as defined in the </w:t>
            </w:r>
            <w:r>
              <w:rPr>
                <w:rStyle w:val="DeltaViewInsertion"/>
                <w:rFonts w:ascii="Arial" w:hAnsi="Arial" w:cs="Arial"/>
                <w:b/>
                <w:bCs/>
                <w:color w:val="auto"/>
                <w:w w:val="0"/>
                <w:u w:val="none"/>
              </w:rPr>
              <w:t>Grid Code</w:t>
            </w:r>
            <w:r>
              <w:rPr>
                <w:rStyle w:val="DeltaViewInsertion"/>
                <w:rFonts w:ascii="Arial" w:hAnsi="Arial" w:cs="Arial"/>
                <w:color w:val="auto"/>
                <w:w w:val="0"/>
                <w:u w:val="none"/>
              </w:rPr>
              <w:t>;</w:t>
            </w:r>
          </w:p>
        </w:tc>
      </w:tr>
      <w:tr w:rsidR="006E7788" w14:paraId="4FF31BEE" w14:textId="77777777" w:rsidTr="00ED2860">
        <w:tc>
          <w:tcPr>
            <w:tcW w:w="3545" w:type="dxa"/>
          </w:tcPr>
          <w:p w14:paraId="2AE889C4" w14:textId="77777777" w:rsidR="006E7788" w:rsidRDefault="006E7788" w:rsidP="006E7788">
            <w:pPr>
              <w:pStyle w:val="BodyText"/>
              <w:rPr>
                <w:rFonts w:ascii="Arial" w:hAnsi="Arial" w:cs="Arial"/>
                <w:b/>
                <w:bCs/>
              </w:rPr>
            </w:pPr>
            <w:r>
              <w:rPr>
                <w:rFonts w:ascii="Arial" w:hAnsi="Arial" w:cs="Arial"/>
                <w:b/>
                <w:bCs/>
              </w:rPr>
              <w:t>"Target Frequency"</w:t>
            </w:r>
          </w:p>
        </w:tc>
        <w:tc>
          <w:tcPr>
            <w:tcW w:w="6775" w:type="dxa"/>
          </w:tcPr>
          <w:p w14:paraId="35F9EC83" w14:textId="77777777" w:rsidR="006E7788" w:rsidRDefault="006E7788" w:rsidP="006E7788">
            <w:pPr>
              <w:autoSpaceDE w:val="0"/>
              <w:autoSpaceDN w:val="0"/>
              <w:adjustRightInd w:val="0"/>
              <w:spacing w:after="240"/>
              <w:jc w:val="both"/>
              <w:rPr>
                <w:rFonts w:ascii="Arial" w:hAnsi="Arial" w:cs="Arial"/>
              </w:rPr>
            </w:pPr>
            <w:r>
              <w:rPr>
                <w:rFonts w:ascii="Arial" w:hAnsi="Arial" w:cs="Arial"/>
              </w:rPr>
              <w:t xml:space="preserve">the </w:t>
            </w:r>
            <w:r>
              <w:rPr>
                <w:rFonts w:ascii="Arial" w:hAnsi="Arial" w:cs="Arial"/>
                <w:b/>
              </w:rPr>
              <w:t>Frequency</w:t>
            </w:r>
            <w:r>
              <w:rPr>
                <w:rFonts w:ascii="Arial" w:hAnsi="Arial" w:cs="Arial"/>
              </w:rPr>
              <w:t xml:space="preserve"> determined by </w:t>
            </w:r>
            <w:r>
              <w:rPr>
                <w:rFonts w:ascii="Arial" w:hAnsi="Arial" w:cs="Arial"/>
                <w:b/>
                <w:bCs/>
              </w:rPr>
              <w:t>The Company</w:t>
            </w:r>
            <w:r>
              <w:rPr>
                <w:rFonts w:ascii="Arial" w:hAnsi="Arial" w:cs="Arial"/>
              </w:rPr>
              <w:t xml:space="preserve"> in its reasonable opinion as the desired operating </w:t>
            </w:r>
            <w:r>
              <w:rPr>
                <w:rFonts w:ascii="Arial" w:hAnsi="Arial" w:cs="Arial"/>
                <w:b/>
              </w:rPr>
              <w:t>Frequency</w:t>
            </w:r>
            <w:r>
              <w:rPr>
                <w:rFonts w:ascii="Arial" w:hAnsi="Arial" w:cs="Arial"/>
              </w:rPr>
              <w:t xml:space="preserve"> of the </w:t>
            </w:r>
            <w:r>
              <w:rPr>
                <w:rFonts w:ascii="Arial" w:hAnsi="Arial" w:cs="Arial"/>
                <w:b/>
              </w:rPr>
              <w:t>Total System</w:t>
            </w:r>
            <w:r>
              <w:rPr>
                <w:rFonts w:ascii="Arial" w:hAnsi="Arial" w:cs="Arial"/>
              </w:rPr>
              <w:t xml:space="preserve">.  This will normally be 50.00 Hz plus or minus 0.05 Hz, except in exceptional circumstances as determined by </w:t>
            </w:r>
            <w:r>
              <w:rPr>
                <w:rFonts w:ascii="Arial" w:hAnsi="Arial" w:cs="Arial"/>
                <w:b/>
                <w:bCs/>
              </w:rPr>
              <w:t>The Company</w:t>
            </w:r>
            <w:r>
              <w:rPr>
                <w:rFonts w:ascii="Arial" w:hAnsi="Arial" w:cs="Arial"/>
              </w:rPr>
              <w:t xml:space="preserve"> in its reasonable opinion.  An example of exceptional circumstances may be difficulties caused in operating the </w:t>
            </w:r>
            <w:r>
              <w:rPr>
                <w:rFonts w:ascii="Arial" w:hAnsi="Arial" w:cs="Arial"/>
                <w:b/>
              </w:rPr>
              <w:t>System</w:t>
            </w:r>
            <w:r>
              <w:rPr>
                <w:rFonts w:ascii="Arial" w:hAnsi="Arial" w:cs="Arial"/>
              </w:rPr>
              <w:t xml:space="preserve"> during disputes affecting fuel supplies;</w:t>
            </w:r>
          </w:p>
        </w:tc>
      </w:tr>
      <w:tr w:rsidR="006E7788" w14:paraId="067E4656" w14:textId="77777777" w:rsidTr="00ED2860">
        <w:tc>
          <w:tcPr>
            <w:tcW w:w="3545" w:type="dxa"/>
          </w:tcPr>
          <w:p w14:paraId="3C835819" w14:textId="77777777" w:rsidR="006E7788" w:rsidRDefault="006E7788" w:rsidP="006E7788">
            <w:pPr>
              <w:pStyle w:val="BodyText"/>
              <w:rPr>
                <w:rFonts w:ascii="Arial" w:hAnsi="Arial" w:cs="Arial"/>
                <w:b/>
                <w:bCs/>
              </w:rPr>
            </w:pPr>
            <w:r>
              <w:rPr>
                <w:rFonts w:ascii="Arial" w:hAnsi="Arial" w:cs="Arial"/>
                <w:b/>
                <w:bCs/>
              </w:rPr>
              <w:t>"TEC Increase Request"</w:t>
            </w:r>
          </w:p>
        </w:tc>
        <w:tc>
          <w:tcPr>
            <w:tcW w:w="6775" w:type="dxa"/>
          </w:tcPr>
          <w:p w14:paraId="15D77A5F" w14:textId="77777777" w:rsidR="006E7788" w:rsidRDefault="006E7788" w:rsidP="006E7788">
            <w:pPr>
              <w:pStyle w:val="BodyText"/>
              <w:jc w:val="both"/>
              <w:rPr>
                <w:rFonts w:ascii="Arial" w:hAnsi="Arial" w:cs="Arial"/>
                <w:b/>
              </w:rPr>
            </w:pPr>
            <w:r>
              <w:rPr>
                <w:rFonts w:ascii="Arial" w:hAnsi="Arial" w:cs="Arial"/>
                <w:lang w:val="en-US"/>
              </w:rPr>
              <w:t xml:space="preserve">a request for an increase in </w:t>
            </w:r>
            <w:r>
              <w:rPr>
                <w:rFonts w:ascii="Arial" w:hAnsi="Arial" w:cs="Arial"/>
                <w:b/>
                <w:lang w:val="en-US"/>
              </w:rPr>
              <w:t>Transmission Entry Capacity</w:t>
            </w:r>
            <w:r>
              <w:rPr>
                <w:rFonts w:ascii="Arial" w:hAnsi="Arial" w:cs="Arial"/>
                <w:lang w:val="en-US"/>
              </w:rPr>
              <w:t xml:space="preserve"> pursuant to </w:t>
            </w:r>
            <w:r>
              <w:rPr>
                <w:rFonts w:ascii="Arial" w:hAnsi="Arial" w:cs="Arial"/>
                <w:b/>
                <w:lang w:val="en-US"/>
              </w:rPr>
              <w:t>CUSC</w:t>
            </w:r>
            <w:r>
              <w:rPr>
                <w:rFonts w:ascii="Arial" w:hAnsi="Arial" w:cs="Arial"/>
                <w:lang w:val="en-US"/>
              </w:rPr>
              <w:t xml:space="preserve"> paragraph 6.30.2</w:t>
            </w:r>
            <w:bookmarkStart w:id="181" w:name="_BPDCD_168"/>
            <w:r w:rsidRPr="00530856">
              <w:rPr>
                <w:rFonts w:ascii="Arial" w:hAnsi="Arial" w:cs="Arial"/>
                <w:lang w:val="en-US"/>
              </w:rPr>
              <w:t>;</w:t>
            </w:r>
            <w:bookmarkEnd w:id="181"/>
          </w:p>
        </w:tc>
      </w:tr>
      <w:tr w:rsidR="006E7788" w14:paraId="1903594E" w14:textId="77777777" w:rsidTr="00ED2860">
        <w:tc>
          <w:tcPr>
            <w:tcW w:w="3545" w:type="dxa"/>
          </w:tcPr>
          <w:p w14:paraId="355D111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rPr>
              <w:t>"TEC Register"</w:t>
            </w:r>
          </w:p>
        </w:tc>
        <w:tc>
          <w:tcPr>
            <w:tcW w:w="6775" w:type="dxa"/>
          </w:tcPr>
          <w:p w14:paraId="4E65232D" w14:textId="77777777" w:rsidR="006E7788" w:rsidRDefault="006E7788" w:rsidP="006E7788">
            <w:pPr>
              <w:autoSpaceDE w:val="0"/>
              <w:autoSpaceDN w:val="0"/>
              <w:adjustRightInd w:val="0"/>
              <w:spacing w:after="240"/>
              <w:rPr>
                <w:rFonts w:ascii="Arial" w:hAnsi="Arial" w:cs="Arial"/>
                <w:lang w:val="en-US"/>
              </w:rPr>
            </w:pPr>
            <w:r>
              <w:rPr>
                <w:rFonts w:ascii="Arial" w:hAnsi="Arial" w:cs="Arial"/>
              </w:rPr>
              <w:t xml:space="preserve">the register set up by </w:t>
            </w:r>
            <w:r>
              <w:rPr>
                <w:rFonts w:ascii="Arial" w:hAnsi="Arial" w:cs="Arial"/>
                <w:b/>
                <w:bCs/>
              </w:rPr>
              <w:t>The Company</w:t>
            </w:r>
            <w:r>
              <w:rPr>
                <w:rFonts w:ascii="Arial" w:hAnsi="Arial" w:cs="Arial"/>
              </w:rPr>
              <w:t xml:space="preserve"> pursuant to Paragraph 6.30.3.1</w:t>
            </w:r>
            <w:bookmarkStart w:id="182" w:name="_BPDCD_170"/>
            <w:r w:rsidRPr="00530856">
              <w:rPr>
                <w:rFonts w:ascii="Arial" w:hAnsi="Arial" w:cs="Arial"/>
              </w:rPr>
              <w:t>;</w:t>
            </w:r>
            <w:bookmarkEnd w:id="182"/>
          </w:p>
        </w:tc>
      </w:tr>
      <w:tr w:rsidR="006E7788" w14:paraId="2AE992EA" w14:textId="77777777" w:rsidTr="00ED2860">
        <w:tc>
          <w:tcPr>
            <w:tcW w:w="3545" w:type="dxa"/>
          </w:tcPr>
          <w:p w14:paraId="3085C4A7" w14:textId="77777777" w:rsidR="006E7788" w:rsidRDefault="006E7788" w:rsidP="006E7788">
            <w:pPr>
              <w:pStyle w:val="BodyText"/>
              <w:rPr>
                <w:rFonts w:ascii="Arial" w:hAnsi="Arial" w:cs="Arial"/>
                <w:b/>
                <w:bCs/>
              </w:rPr>
            </w:pPr>
            <w:r>
              <w:rPr>
                <w:rFonts w:ascii="Arial" w:hAnsi="Arial" w:cs="Arial"/>
                <w:b/>
                <w:bCs/>
              </w:rPr>
              <w:t>"TEC Trade"</w:t>
            </w:r>
          </w:p>
        </w:tc>
        <w:tc>
          <w:tcPr>
            <w:tcW w:w="6775" w:type="dxa"/>
          </w:tcPr>
          <w:p w14:paraId="119E0117" w14:textId="77777777" w:rsidR="006E7788" w:rsidRDefault="006E7788" w:rsidP="006E7788">
            <w:pPr>
              <w:pStyle w:val="BodyText"/>
              <w:jc w:val="both"/>
              <w:rPr>
                <w:rFonts w:ascii="Arial" w:hAnsi="Arial" w:cs="Arial"/>
                <w:color w:val="0000FF"/>
              </w:rPr>
            </w:pPr>
            <w:r>
              <w:rPr>
                <w:rFonts w:ascii="Arial" w:hAnsi="Arial" w:cs="Arial"/>
              </w:rPr>
              <w:t xml:space="preserve">a trade between parties of their respective </w:t>
            </w:r>
            <w:r>
              <w:rPr>
                <w:rFonts w:ascii="Arial" w:hAnsi="Arial" w:cs="Arial"/>
                <w:b/>
              </w:rPr>
              <w:t>Transmission Entry Capacity</w:t>
            </w:r>
            <w:bookmarkStart w:id="183" w:name="_BPDCD_171"/>
            <w:r w:rsidRPr="00530856">
              <w:rPr>
                <w:rFonts w:ascii="Arial" w:hAnsi="Arial" w:cs="Arial"/>
                <w:color w:val="0000FF"/>
              </w:rPr>
              <w:t>;</w:t>
            </w:r>
            <w:bookmarkEnd w:id="183"/>
          </w:p>
          <w:p w14:paraId="16D600CE" w14:textId="35B23B69" w:rsidR="00A53129" w:rsidRDefault="00A53129" w:rsidP="006E7788">
            <w:pPr>
              <w:pStyle w:val="BodyText"/>
              <w:jc w:val="both"/>
              <w:rPr>
                <w:rFonts w:ascii="Arial" w:hAnsi="Arial" w:cs="Arial"/>
              </w:rPr>
            </w:pPr>
          </w:p>
        </w:tc>
      </w:tr>
      <w:tr w:rsidR="006E7788" w14:paraId="195E18CA" w14:textId="77777777" w:rsidTr="00ED2860">
        <w:tc>
          <w:tcPr>
            <w:tcW w:w="3545" w:type="dxa"/>
          </w:tcPr>
          <w:p w14:paraId="614DDDF5" w14:textId="77777777" w:rsidR="006E7788" w:rsidRDefault="006E7788" w:rsidP="006E7788">
            <w:pPr>
              <w:pStyle w:val="BodyText"/>
              <w:rPr>
                <w:rFonts w:ascii="Arial" w:hAnsi="Arial" w:cs="Arial"/>
                <w:b/>
                <w:bCs/>
              </w:rPr>
            </w:pPr>
            <w:r>
              <w:rPr>
                <w:rFonts w:ascii="Arial" w:hAnsi="Arial" w:cs="Arial"/>
                <w:b/>
                <w:bCs/>
              </w:rPr>
              <w:t>"Tendered Capability Breakpoints"</w:t>
            </w:r>
          </w:p>
          <w:p w14:paraId="5DB5D7B3" w14:textId="0650B574" w:rsidR="00C126E2" w:rsidRDefault="00C126E2" w:rsidP="006E7788">
            <w:pPr>
              <w:pStyle w:val="BodyText"/>
              <w:rPr>
                <w:rFonts w:ascii="Arial" w:hAnsi="Arial" w:cs="Arial"/>
                <w:b/>
                <w:bCs/>
              </w:rPr>
            </w:pPr>
          </w:p>
        </w:tc>
        <w:tc>
          <w:tcPr>
            <w:tcW w:w="6775" w:type="dxa"/>
          </w:tcPr>
          <w:p w14:paraId="2420CCD0" w14:textId="77777777" w:rsidR="006E7788" w:rsidRDefault="006E7788" w:rsidP="006E7788">
            <w:pPr>
              <w:pStyle w:val="BodyText"/>
              <w:jc w:val="both"/>
              <w:rPr>
                <w:rFonts w:ascii="Arial" w:hAnsi="Arial" w:cs="Arial"/>
                <w:b/>
              </w:rPr>
            </w:pPr>
            <w:r>
              <w:rPr>
                <w:rFonts w:ascii="Arial" w:hAnsi="Arial" w:cs="Arial"/>
              </w:rPr>
              <w:t>as defined in Paragraph 1.4 of Appendix 5 of Schedule 3, Part I;</w:t>
            </w:r>
          </w:p>
        </w:tc>
      </w:tr>
      <w:tr w:rsidR="006E7788" w14:paraId="43BD455A" w14:textId="77777777" w:rsidTr="00ED2860">
        <w:tc>
          <w:tcPr>
            <w:tcW w:w="3545" w:type="dxa"/>
          </w:tcPr>
          <w:p w14:paraId="49E9ACF6"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lastRenderedPageBreak/>
              <w:t>"Temporary Donated TEC"</w:t>
            </w:r>
          </w:p>
          <w:p w14:paraId="249D4052" w14:textId="77777777" w:rsidR="006E7788" w:rsidRDefault="006E7788" w:rsidP="006E7788">
            <w:pPr>
              <w:pStyle w:val="BodyText"/>
              <w:rPr>
                <w:rFonts w:ascii="Arial" w:hAnsi="Arial" w:cs="Arial"/>
                <w:b/>
                <w:bCs/>
              </w:rPr>
            </w:pPr>
          </w:p>
        </w:tc>
        <w:tc>
          <w:tcPr>
            <w:tcW w:w="6775" w:type="dxa"/>
          </w:tcPr>
          <w:p w14:paraId="3FB9534B" w14:textId="77777777" w:rsidR="006E7788" w:rsidRDefault="006E7788" w:rsidP="006E7788">
            <w:pPr>
              <w:pStyle w:val="BodyText"/>
              <w:jc w:val="both"/>
              <w:rPr>
                <w:rFonts w:ascii="Arial" w:hAnsi="Arial" w:cs="Arial"/>
                <w:b/>
                <w:i/>
              </w:rPr>
            </w:pPr>
            <w:r>
              <w:rPr>
                <w:rFonts w:ascii="Arial" w:hAnsi="Arial" w:cs="Arial"/>
                <w:szCs w:val="22"/>
                <w:lang w:val="en-US"/>
              </w:rPr>
              <w:t xml:space="preserve">is the temporary MW reduction in the export rights of the </w:t>
            </w:r>
            <w:r>
              <w:rPr>
                <w:rFonts w:ascii="Arial" w:hAnsi="Arial" w:cs="Arial"/>
                <w:b/>
                <w:szCs w:val="22"/>
              </w:rPr>
              <w:t>Temporary TEC Exchange Donor User</w:t>
            </w:r>
            <w:r>
              <w:rPr>
                <w:rFonts w:ascii="Arial" w:hAnsi="Arial" w:cs="Arial"/>
                <w:szCs w:val="22"/>
              </w:rPr>
              <w:t xml:space="preserve"> arising from acceptance of a </w:t>
            </w:r>
            <w:r>
              <w:rPr>
                <w:rFonts w:ascii="Arial" w:hAnsi="Arial" w:cs="Arial"/>
                <w:b/>
                <w:szCs w:val="22"/>
              </w:rPr>
              <w:t>Temporary TEC Exchange Offer</w:t>
            </w:r>
            <w:bookmarkStart w:id="184" w:name="_BPDCD_172"/>
            <w:r w:rsidRPr="00530856">
              <w:rPr>
                <w:rFonts w:ascii="Arial" w:hAnsi="Arial" w:cs="Arial"/>
                <w:szCs w:val="22"/>
              </w:rPr>
              <w:t>;</w:t>
            </w:r>
            <w:bookmarkEnd w:id="184"/>
          </w:p>
        </w:tc>
      </w:tr>
      <w:tr w:rsidR="006E7788" w14:paraId="72807373" w14:textId="77777777" w:rsidTr="00ED2860">
        <w:tc>
          <w:tcPr>
            <w:tcW w:w="3545" w:type="dxa"/>
          </w:tcPr>
          <w:p w14:paraId="4F1A771E" w14:textId="77777777" w:rsidR="006E7788" w:rsidRDefault="006E7788" w:rsidP="006E7788">
            <w:pPr>
              <w:pStyle w:val="BodyTextIndent"/>
              <w:tabs>
                <w:tab w:val="left" w:pos="1134"/>
                <w:tab w:val="left" w:pos="1161"/>
              </w:tabs>
              <w:ind w:hanging="851"/>
              <w:rPr>
                <w:rFonts w:ascii="Arial" w:hAnsi="Arial" w:cs="Arial"/>
                <w:b/>
                <w:bCs/>
              </w:rPr>
            </w:pPr>
            <w:r>
              <w:rPr>
                <w:rFonts w:ascii="Arial" w:hAnsi="Arial" w:cs="Arial"/>
                <w:b/>
                <w:bCs/>
                <w:szCs w:val="22"/>
              </w:rPr>
              <w:t>"Temporary Received TEC"</w:t>
            </w:r>
          </w:p>
          <w:p w14:paraId="4558A98B" w14:textId="77777777" w:rsidR="006E7788" w:rsidRDefault="006E7788" w:rsidP="006E7788">
            <w:pPr>
              <w:spacing w:after="240"/>
              <w:rPr>
                <w:rFonts w:ascii="Arial" w:hAnsi="Arial" w:cs="Arial"/>
                <w:b/>
                <w:bCs/>
              </w:rPr>
            </w:pPr>
          </w:p>
        </w:tc>
        <w:tc>
          <w:tcPr>
            <w:tcW w:w="6775" w:type="dxa"/>
          </w:tcPr>
          <w:p w14:paraId="756D05B2"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at any time the </w:t>
            </w:r>
            <w:r>
              <w:rPr>
                <w:rFonts w:ascii="Arial" w:hAnsi="Arial" w:cs="Arial"/>
                <w:b/>
                <w:szCs w:val="22"/>
                <w:lang w:val="en-US"/>
              </w:rPr>
              <w:t>Temporary TEC Exchange Rate</w:t>
            </w:r>
            <w:bookmarkStart w:id="185" w:name="_BPDCD_173"/>
            <w:r w:rsidRPr="00530856">
              <w:rPr>
                <w:rFonts w:ascii="Arial" w:hAnsi="Arial" w:cs="Arial"/>
                <w:szCs w:val="22"/>
                <w:lang w:val="en-US"/>
              </w:rPr>
              <w:t>;</w:t>
            </w:r>
            <w:bookmarkEnd w:id="185"/>
          </w:p>
        </w:tc>
      </w:tr>
      <w:tr w:rsidR="006E7788" w14:paraId="5092749F" w14:textId="77777777" w:rsidTr="00ED2860">
        <w:tc>
          <w:tcPr>
            <w:tcW w:w="3545" w:type="dxa"/>
          </w:tcPr>
          <w:p w14:paraId="44D9F14C"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Donor User"</w:t>
            </w:r>
          </w:p>
        </w:tc>
        <w:tc>
          <w:tcPr>
            <w:tcW w:w="6775" w:type="dxa"/>
          </w:tcPr>
          <w:p w14:paraId="780AC773"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w:t>
            </w:r>
            <w:r w:rsidRPr="00530856">
              <w:rPr>
                <w:rFonts w:ascii="Arial" w:hAnsi="Arial" w:cs="Arial"/>
                <w:b/>
                <w:szCs w:val="22"/>
                <w:lang w:val="en-US"/>
              </w:rPr>
              <w:t>User</w:t>
            </w:r>
            <w:r w:rsidRPr="00530856">
              <w:rPr>
                <w:rFonts w:ascii="Arial" w:hAnsi="Arial" w:cs="Arial"/>
                <w:szCs w:val="22"/>
                <w:lang w:val="en-US"/>
              </w:rPr>
              <w:t xml:space="preserve"> that has jointly made a </w:t>
            </w:r>
            <w:r w:rsidRPr="00530856">
              <w:rPr>
                <w:rFonts w:ascii="Arial" w:hAnsi="Arial" w:cs="Arial"/>
                <w:b/>
                <w:szCs w:val="22"/>
                <w:lang w:val="en-US"/>
              </w:rPr>
              <w:t>Temporary TEC Exchange Rate Request</w:t>
            </w:r>
            <w:r w:rsidRPr="00530856">
              <w:rPr>
                <w:rFonts w:ascii="Arial" w:hAnsi="Arial" w:cs="Arial"/>
                <w:szCs w:val="22"/>
                <w:lang w:val="en-US"/>
              </w:rPr>
              <w:t xml:space="preserve"> to reduce its rights to export for the duration of the </w:t>
            </w:r>
            <w:r w:rsidRPr="00530856">
              <w:rPr>
                <w:rFonts w:ascii="Arial" w:hAnsi="Arial" w:cs="Arial"/>
                <w:b/>
                <w:szCs w:val="22"/>
                <w:lang w:val="en-US"/>
              </w:rPr>
              <w:t>Temporary TEC Exchange Period</w:t>
            </w:r>
            <w:bookmarkStart w:id="186" w:name="_BPDCD_174"/>
            <w:r w:rsidRPr="00530856">
              <w:rPr>
                <w:rFonts w:ascii="Arial" w:hAnsi="Arial" w:cs="Arial"/>
                <w:szCs w:val="22"/>
                <w:lang w:val="en-US"/>
              </w:rPr>
              <w:t>;</w:t>
            </w:r>
            <w:bookmarkEnd w:id="186"/>
          </w:p>
        </w:tc>
      </w:tr>
      <w:tr w:rsidR="006E7788" w14:paraId="1BE3089C" w14:textId="77777777" w:rsidTr="00ED2860">
        <w:tc>
          <w:tcPr>
            <w:tcW w:w="3545" w:type="dxa"/>
          </w:tcPr>
          <w:p w14:paraId="1D90DCB1"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Notification of Interest Form"</w:t>
            </w:r>
          </w:p>
        </w:tc>
        <w:tc>
          <w:tcPr>
            <w:tcW w:w="6775" w:type="dxa"/>
          </w:tcPr>
          <w:p w14:paraId="596F3F7A"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the form set out in Exhibit X to the </w:t>
            </w:r>
            <w:r w:rsidRPr="00530856">
              <w:rPr>
                <w:rFonts w:ascii="Arial" w:hAnsi="Arial" w:cs="Arial"/>
                <w:b/>
                <w:szCs w:val="22"/>
                <w:lang w:val="en-US"/>
              </w:rPr>
              <w:t>CUSC</w:t>
            </w:r>
            <w:bookmarkStart w:id="187" w:name="_BPDCD_175"/>
            <w:r w:rsidRPr="00530856">
              <w:rPr>
                <w:rFonts w:ascii="Arial" w:hAnsi="Arial" w:cs="Arial"/>
                <w:szCs w:val="22"/>
                <w:lang w:val="en-US"/>
              </w:rPr>
              <w:t>;</w:t>
            </w:r>
            <w:bookmarkEnd w:id="187"/>
          </w:p>
        </w:tc>
      </w:tr>
      <w:tr w:rsidR="006E7788" w14:paraId="0225C6CF" w14:textId="77777777" w:rsidTr="00ED2860">
        <w:tc>
          <w:tcPr>
            <w:tcW w:w="3545" w:type="dxa"/>
          </w:tcPr>
          <w:p w14:paraId="6FCE019D"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Offer"</w:t>
            </w:r>
          </w:p>
        </w:tc>
        <w:tc>
          <w:tcPr>
            <w:tcW w:w="6775" w:type="dxa"/>
          </w:tcPr>
          <w:p w14:paraId="4D20E609"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an offer made by </w:t>
            </w:r>
            <w:r w:rsidRPr="00530856">
              <w:rPr>
                <w:rFonts w:ascii="Arial" w:hAnsi="Arial" w:cs="Arial"/>
                <w:b/>
                <w:szCs w:val="22"/>
                <w:lang w:val="en-US"/>
              </w:rPr>
              <w:t xml:space="preserve">The Company </w:t>
            </w:r>
            <w:r w:rsidRPr="00530856">
              <w:rPr>
                <w:rFonts w:ascii="Arial" w:hAnsi="Arial" w:cs="Arial"/>
                <w:szCs w:val="22"/>
                <w:lang w:val="en-US"/>
              </w:rPr>
              <w:t xml:space="preserve">for a </w:t>
            </w:r>
            <w:r w:rsidRPr="00530856">
              <w:rPr>
                <w:rFonts w:ascii="Arial" w:hAnsi="Arial" w:cs="Arial"/>
                <w:b/>
                <w:szCs w:val="22"/>
                <w:lang w:val="en-US"/>
              </w:rPr>
              <w:t>Temporary TEC Exchange Rate</w:t>
            </w:r>
            <w:r w:rsidRPr="00530856">
              <w:rPr>
                <w:rFonts w:ascii="Arial" w:hAnsi="Arial" w:cs="Arial"/>
                <w:szCs w:val="22"/>
                <w:lang w:val="en-US"/>
              </w:rPr>
              <w:t xml:space="preserve"> in accordance with the terms of Paragraphs 6.34.4.6</w:t>
            </w:r>
            <w:bookmarkStart w:id="188" w:name="_BPDCD_176"/>
            <w:r w:rsidRPr="00530856">
              <w:rPr>
                <w:rFonts w:ascii="Arial" w:hAnsi="Arial" w:cs="Arial"/>
                <w:szCs w:val="22"/>
                <w:lang w:val="en-US"/>
              </w:rPr>
              <w:t>;</w:t>
            </w:r>
            <w:bookmarkEnd w:id="188"/>
          </w:p>
        </w:tc>
      </w:tr>
      <w:tr w:rsidR="006E7788" w14:paraId="5483C78F" w14:textId="77777777" w:rsidTr="00ED2860">
        <w:tc>
          <w:tcPr>
            <w:tcW w:w="3545" w:type="dxa"/>
          </w:tcPr>
          <w:p w14:paraId="7E48970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Period"</w:t>
            </w:r>
          </w:p>
        </w:tc>
        <w:tc>
          <w:tcPr>
            <w:tcW w:w="6775" w:type="dxa"/>
          </w:tcPr>
          <w:p w14:paraId="41D6478D" w14:textId="77777777" w:rsidR="006E7788" w:rsidRPr="00530856" w:rsidRDefault="006E7788" w:rsidP="006E7788">
            <w:pPr>
              <w:autoSpaceDE w:val="0"/>
              <w:autoSpaceDN w:val="0"/>
              <w:adjustRightInd w:val="0"/>
              <w:spacing w:after="240"/>
              <w:jc w:val="both"/>
              <w:rPr>
                <w:rFonts w:ascii="Arial" w:hAnsi="Arial" w:cs="Arial"/>
                <w:lang w:val="en-US"/>
              </w:rPr>
            </w:pPr>
            <w:r w:rsidRPr="00530856">
              <w:rPr>
                <w:rFonts w:ascii="Arial" w:hAnsi="Arial" w:cs="Arial"/>
                <w:szCs w:val="22"/>
                <w:lang w:val="en-US"/>
              </w:rPr>
              <w:t xml:space="preserve">is a period within a </w:t>
            </w:r>
            <w:r w:rsidRPr="00530856">
              <w:rPr>
                <w:rFonts w:ascii="Arial" w:hAnsi="Arial" w:cs="Arial"/>
                <w:b/>
                <w:bCs/>
                <w:szCs w:val="22"/>
                <w:lang w:val="en-US"/>
              </w:rPr>
              <w:t>Financial Year</w:t>
            </w:r>
            <w:r w:rsidRPr="00530856">
              <w:rPr>
                <w:rFonts w:ascii="Arial" w:hAnsi="Arial" w:cs="Arial"/>
                <w:szCs w:val="22"/>
                <w:lang w:val="en-US"/>
              </w:rPr>
              <w:t xml:space="preserve"> as specified in the </w:t>
            </w:r>
            <w:r w:rsidRPr="00530856">
              <w:rPr>
                <w:rFonts w:ascii="Arial" w:hAnsi="Arial" w:cs="Arial"/>
                <w:b/>
                <w:szCs w:val="22"/>
                <w:lang w:val="en-US"/>
              </w:rPr>
              <w:t>Temporary TEC Exchange Rate Request Form</w:t>
            </w:r>
            <w:r w:rsidRPr="00530856">
              <w:rPr>
                <w:rFonts w:ascii="Arial" w:hAnsi="Arial" w:cs="Arial"/>
                <w:szCs w:val="22"/>
                <w:lang w:val="en-US"/>
              </w:rPr>
              <w:t xml:space="preserve"> being for a minimum of four weeks and commencing at 0.00 hours on a Monday and finishing at 23.59 on any given day no later than the last day of such </w:t>
            </w:r>
            <w:r w:rsidRPr="00530856">
              <w:rPr>
                <w:rFonts w:ascii="Arial" w:hAnsi="Arial" w:cs="Arial"/>
                <w:b/>
                <w:szCs w:val="22"/>
                <w:lang w:val="en-US"/>
              </w:rPr>
              <w:t>Financial Year</w:t>
            </w:r>
            <w:bookmarkStart w:id="189" w:name="_BPDCD_177"/>
            <w:r w:rsidRPr="00530856">
              <w:rPr>
                <w:rFonts w:ascii="Arial" w:hAnsi="Arial" w:cs="Arial"/>
                <w:szCs w:val="22"/>
                <w:lang w:val="en-US"/>
              </w:rPr>
              <w:t>;</w:t>
            </w:r>
            <w:bookmarkEnd w:id="189"/>
          </w:p>
        </w:tc>
      </w:tr>
      <w:tr w:rsidR="006E7788" w14:paraId="30A2DDF8" w14:textId="77777777" w:rsidTr="00ED2860">
        <w:tc>
          <w:tcPr>
            <w:tcW w:w="3545" w:type="dxa"/>
          </w:tcPr>
          <w:p w14:paraId="5E8BA2E5"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Fee"</w:t>
            </w:r>
          </w:p>
        </w:tc>
        <w:tc>
          <w:tcPr>
            <w:tcW w:w="6775" w:type="dxa"/>
          </w:tcPr>
          <w:p w14:paraId="2DF52540" w14:textId="77777777" w:rsidR="006E7788" w:rsidRDefault="006E7788" w:rsidP="006E7788">
            <w:pPr>
              <w:pStyle w:val="BodyTextIndent"/>
              <w:tabs>
                <w:tab w:val="left" w:pos="1134"/>
                <w:tab w:val="left" w:pos="1161"/>
              </w:tabs>
              <w:ind w:left="67"/>
              <w:rPr>
                <w:rFonts w:ascii="Arial" w:hAnsi="Arial" w:cs="Arial"/>
              </w:rPr>
            </w:pPr>
            <w:r>
              <w:rPr>
                <w:rFonts w:ascii="Arial" w:hAnsi="Arial" w:cs="Arial"/>
                <w:szCs w:val="22"/>
                <w:lang w:val="en-US"/>
              </w:rPr>
              <w:t xml:space="preserve">is the single fee to be paid to </w:t>
            </w:r>
            <w:r>
              <w:rPr>
                <w:rFonts w:ascii="Arial" w:hAnsi="Arial" w:cs="Arial"/>
                <w:b/>
                <w:szCs w:val="22"/>
                <w:lang w:val="en-US"/>
              </w:rPr>
              <w:t xml:space="preserve">The Company </w:t>
            </w:r>
            <w:r>
              <w:rPr>
                <w:rFonts w:ascii="Arial" w:hAnsi="Arial" w:cs="Arial"/>
                <w:szCs w:val="22"/>
                <w:lang w:val="en-US"/>
              </w:rPr>
              <w:t xml:space="preserve">for a </w:t>
            </w:r>
            <w:r>
              <w:rPr>
                <w:rFonts w:ascii="Arial" w:hAnsi="Arial" w:cs="Arial"/>
                <w:b/>
                <w:szCs w:val="22"/>
                <w:lang w:val="en-US"/>
              </w:rPr>
              <w:t xml:space="preserve">Temporary TEC Exchange Rate Request </w:t>
            </w:r>
            <w:r>
              <w:rPr>
                <w:rFonts w:ascii="Arial" w:hAnsi="Arial" w:cs="Arial"/>
                <w:szCs w:val="22"/>
                <w:lang w:val="en-US"/>
              </w:rPr>
              <w:t xml:space="preserve">as detailed in the </w:t>
            </w:r>
            <w:r>
              <w:rPr>
                <w:rFonts w:ascii="Arial" w:hAnsi="Arial" w:cs="Arial"/>
                <w:b/>
                <w:szCs w:val="22"/>
                <w:lang w:val="en-US"/>
              </w:rPr>
              <w:t>Charging Statements</w:t>
            </w:r>
            <w:bookmarkStart w:id="190" w:name="_BPDCD_178"/>
            <w:r w:rsidRPr="00E236F2">
              <w:rPr>
                <w:rFonts w:ascii="Arial" w:hAnsi="Arial" w:cs="Arial"/>
                <w:szCs w:val="22"/>
                <w:lang w:val="en-US"/>
              </w:rPr>
              <w:t>;</w:t>
            </w:r>
            <w:bookmarkEnd w:id="190"/>
          </w:p>
        </w:tc>
      </w:tr>
      <w:tr w:rsidR="006E7788" w14:paraId="418D630C" w14:textId="77777777" w:rsidTr="00ED2860">
        <w:tc>
          <w:tcPr>
            <w:tcW w:w="3545" w:type="dxa"/>
          </w:tcPr>
          <w:p w14:paraId="732A4523"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Rate Request Form"</w:t>
            </w:r>
          </w:p>
        </w:tc>
        <w:tc>
          <w:tcPr>
            <w:tcW w:w="6775" w:type="dxa"/>
          </w:tcPr>
          <w:p w14:paraId="37AB4BF2" w14:textId="77777777" w:rsidR="006E7788" w:rsidRDefault="006E7788" w:rsidP="006E7788">
            <w:pPr>
              <w:pStyle w:val="TOC1"/>
              <w:spacing w:before="0"/>
              <w:ind w:left="2" w:hanging="2"/>
              <w:jc w:val="both"/>
              <w:rPr>
                <w:rFonts w:ascii="Arial" w:hAnsi="Arial" w:cs="Arial"/>
                <w:lang w:val="en-US"/>
              </w:rPr>
            </w:pPr>
            <w:r>
              <w:rPr>
                <w:rFonts w:ascii="Arial" w:hAnsi="Arial" w:cs="Arial"/>
                <w:szCs w:val="22"/>
                <w:lang w:val="en-US"/>
              </w:rPr>
              <w:t xml:space="preserve">is the form set out in Exhibit W to the </w:t>
            </w:r>
            <w:r>
              <w:rPr>
                <w:rFonts w:ascii="Arial" w:hAnsi="Arial" w:cs="Arial"/>
                <w:b/>
                <w:szCs w:val="22"/>
                <w:lang w:val="en-US"/>
              </w:rPr>
              <w:t>CUSC</w:t>
            </w:r>
            <w:bookmarkStart w:id="191" w:name="_BPDCD_179"/>
            <w:r w:rsidRPr="00E236F2">
              <w:rPr>
                <w:rFonts w:ascii="Arial" w:hAnsi="Arial" w:cs="Arial"/>
                <w:szCs w:val="22"/>
                <w:lang w:val="en-US"/>
              </w:rPr>
              <w:t>;</w:t>
            </w:r>
            <w:bookmarkEnd w:id="191"/>
          </w:p>
        </w:tc>
      </w:tr>
      <w:tr w:rsidR="006E7788" w14:paraId="22842467" w14:textId="77777777" w:rsidTr="00ED2860">
        <w:trPr>
          <w:trHeight w:val="1069"/>
        </w:trPr>
        <w:tc>
          <w:tcPr>
            <w:tcW w:w="3545" w:type="dxa"/>
          </w:tcPr>
          <w:p w14:paraId="681D9EEB"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 Request"</w:t>
            </w:r>
          </w:p>
        </w:tc>
        <w:tc>
          <w:tcPr>
            <w:tcW w:w="6775" w:type="dxa"/>
          </w:tcPr>
          <w:p w14:paraId="53669C39" w14:textId="77777777" w:rsidR="006E7788" w:rsidRDefault="006E7788" w:rsidP="006E7788">
            <w:pPr>
              <w:pStyle w:val="BodyTextIndent"/>
              <w:tabs>
                <w:tab w:val="left" w:pos="1134"/>
                <w:tab w:val="left" w:pos="1161"/>
              </w:tabs>
              <w:ind w:left="2"/>
              <w:rPr>
                <w:rFonts w:ascii="Arial" w:hAnsi="Arial" w:cs="Arial"/>
                <w:lang w:val="en-US"/>
              </w:rPr>
            </w:pPr>
            <w:r>
              <w:rPr>
                <w:rFonts w:ascii="Arial" w:hAnsi="Arial" w:cs="Arial"/>
                <w:szCs w:val="22"/>
                <w:lang w:val="en-US"/>
              </w:rPr>
              <w:t xml:space="preserve">is a joint application made by a </w:t>
            </w:r>
            <w:r>
              <w:rPr>
                <w:rFonts w:ascii="Arial" w:hAnsi="Arial" w:cs="Arial"/>
                <w:b/>
                <w:szCs w:val="22"/>
                <w:lang w:val="en-US"/>
              </w:rPr>
              <w:t>Temporary TEC Exchange Donor User</w:t>
            </w:r>
            <w:r>
              <w:rPr>
                <w:rFonts w:ascii="Arial" w:hAnsi="Arial" w:cs="Arial"/>
                <w:szCs w:val="22"/>
                <w:lang w:val="en-US"/>
              </w:rPr>
              <w:t xml:space="preserve"> and a </w:t>
            </w:r>
            <w:r>
              <w:rPr>
                <w:rFonts w:ascii="Arial" w:hAnsi="Arial" w:cs="Arial"/>
                <w:b/>
                <w:szCs w:val="22"/>
                <w:lang w:val="en-US"/>
              </w:rPr>
              <w:t>Temporary TEC Exchange Recipient</w:t>
            </w:r>
            <w:r>
              <w:rPr>
                <w:rFonts w:ascii="Arial" w:hAnsi="Arial" w:cs="Arial"/>
                <w:szCs w:val="22"/>
                <w:lang w:val="en-US"/>
              </w:rPr>
              <w:t xml:space="preserve"> </w:t>
            </w:r>
            <w:r>
              <w:rPr>
                <w:rFonts w:ascii="Arial" w:hAnsi="Arial" w:cs="Arial"/>
                <w:b/>
                <w:szCs w:val="22"/>
                <w:lang w:val="en-US"/>
              </w:rPr>
              <w:t>User</w:t>
            </w:r>
            <w:r>
              <w:rPr>
                <w:rFonts w:ascii="Arial" w:hAnsi="Arial" w:cs="Arial"/>
                <w:szCs w:val="22"/>
                <w:lang w:val="en-US"/>
              </w:rPr>
              <w:t xml:space="preserve"> for a </w:t>
            </w:r>
            <w:r>
              <w:rPr>
                <w:rFonts w:ascii="Arial" w:hAnsi="Arial" w:cs="Arial"/>
                <w:b/>
                <w:szCs w:val="22"/>
                <w:lang w:val="en-US"/>
              </w:rPr>
              <w:t>Temporary TEC Exchange Rate Offer</w:t>
            </w:r>
            <w:bookmarkStart w:id="192" w:name="_BPDCD_180"/>
            <w:r w:rsidRPr="00E236F2">
              <w:rPr>
                <w:rFonts w:ascii="Arial" w:hAnsi="Arial" w:cs="Arial"/>
                <w:szCs w:val="22"/>
                <w:lang w:val="en-US"/>
              </w:rPr>
              <w:t>;</w:t>
            </w:r>
            <w:bookmarkEnd w:id="192"/>
          </w:p>
        </w:tc>
      </w:tr>
      <w:tr w:rsidR="006E7788" w14:paraId="4D11F411" w14:textId="77777777" w:rsidTr="00ED2860">
        <w:tc>
          <w:tcPr>
            <w:tcW w:w="3545" w:type="dxa"/>
          </w:tcPr>
          <w:p w14:paraId="42755A4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Exchange Rate"</w:t>
            </w:r>
          </w:p>
        </w:tc>
        <w:tc>
          <w:tcPr>
            <w:tcW w:w="6775" w:type="dxa"/>
          </w:tcPr>
          <w:p w14:paraId="2B1483D3" w14:textId="77777777" w:rsidR="006E7788" w:rsidRDefault="006E7788" w:rsidP="006E7788">
            <w:pPr>
              <w:pStyle w:val="BodyTextIndent"/>
              <w:tabs>
                <w:tab w:val="left" w:pos="1134"/>
                <w:tab w:val="left" w:pos="1161"/>
              </w:tabs>
              <w:ind w:left="2"/>
              <w:rPr>
                <w:rFonts w:ascii="Arial" w:hAnsi="Arial" w:cs="Arial"/>
              </w:rPr>
            </w:pPr>
            <w:r>
              <w:rPr>
                <w:rFonts w:ascii="Arial" w:hAnsi="Arial" w:cs="Arial"/>
                <w:szCs w:val="22"/>
                <w:lang w:val="en-US"/>
              </w:rPr>
              <w:t xml:space="preserve">is a weekly profile of the additional export rights in MW available to the </w:t>
            </w:r>
            <w:r>
              <w:rPr>
                <w:rFonts w:ascii="Arial" w:hAnsi="Arial" w:cs="Arial"/>
                <w:b/>
                <w:szCs w:val="22"/>
                <w:lang w:val="en-US"/>
              </w:rPr>
              <w:t>Temporary TEC Exchange Recipient User</w:t>
            </w:r>
            <w:r>
              <w:rPr>
                <w:rFonts w:ascii="Arial" w:hAnsi="Arial" w:cs="Arial"/>
                <w:szCs w:val="22"/>
                <w:lang w:val="en-US"/>
              </w:rPr>
              <w:t xml:space="preserve"> as a direct result of the temporary reduction in export rights in MW of the </w:t>
            </w:r>
            <w:r>
              <w:rPr>
                <w:rFonts w:ascii="Arial" w:hAnsi="Arial" w:cs="Arial"/>
                <w:b/>
                <w:szCs w:val="22"/>
                <w:lang w:val="en-US"/>
              </w:rPr>
              <w:t>Temporary TEC Exchange Donor User</w:t>
            </w:r>
            <w:bookmarkStart w:id="193" w:name="_BPDCD_181"/>
            <w:r w:rsidRPr="00E236F2">
              <w:rPr>
                <w:rFonts w:ascii="Arial" w:hAnsi="Arial" w:cs="Arial"/>
                <w:color w:val="0000FF"/>
                <w:szCs w:val="22"/>
                <w:lang w:val="en-US"/>
              </w:rPr>
              <w:t>;</w:t>
            </w:r>
            <w:bookmarkEnd w:id="193"/>
          </w:p>
        </w:tc>
      </w:tr>
      <w:tr w:rsidR="006E7788" w14:paraId="69614ED9" w14:textId="77777777" w:rsidTr="00ED2860">
        <w:tc>
          <w:tcPr>
            <w:tcW w:w="3545" w:type="dxa"/>
          </w:tcPr>
          <w:p w14:paraId="44CD15C7" w14:textId="77777777" w:rsidR="006E7788" w:rsidRDefault="006E7788" w:rsidP="006E7788">
            <w:pPr>
              <w:pStyle w:val="BodyTextIndent"/>
              <w:tabs>
                <w:tab w:val="left" w:pos="1134"/>
                <w:tab w:val="left" w:pos="1161"/>
              </w:tabs>
              <w:ind w:left="0"/>
              <w:rPr>
                <w:rFonts w:ascii="Arial" w:hAnsi="Arial" w:cs="Arial"/>
                <w:b/>
                <w:bCs/>
              </w:rPr>
            </w:pPr>
            <w:r>
              <w:rPr>
                <w:rFonts w:ascii="Arial" w:hAnsi="Arial" w:cs="Arial"/>
                <w:b/>
                <w:bCs/>
                <w:szCs w:val="22"/>
              </w:rPr>
              <w:t>"Temporary TEC Exchange Recipient User"</w:t>
            </w:r>
          </w:p>
        </w:tc>
        <w:tc>
          <w:tcPr>
            <w:tcW w:w="6775" w:type="dxa"/>
          </w:tcPr>
          <w:p w14:paraId="0AC958D3"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szCs w:val="22"/>
                <w:lang w:val="en-US"/>
              </w:rPr>
              <w:t xml:space="preserve">is a </w:t>
            </w:r>
            <w:r>
              <w:rPr>
                <w:rFonts w:ascii="Arial" w:hAnsi="Arial" w:cs="Arial"/>
                <w:b/>
                <w:szCs w:val="22"/>
                <w:lang w:val="en-US"/>
              </w:rPr>
              <w:t>User</w:t>
            </w:r>
            <w:r>
              <w:rPr>
                <w:rFonts w:ascii="Arial" w:hAnsi="Arial" w:cs="Arial"/>
                <w:szCs w:val="22"/>
                <w:lang w:val="en-US"/>
              </w:rPr>
              <w:t xml:space="preserve"> that has jointly made a </w:t>
            </w:r>
            <w:r>
              <w:rPr>
                <w:rFonts w:ascii="Arial" w:hAnsi="Arial" w:cs="Arial"/>
                <w:b/>
                <w:szCs w:val="22"/>
                <w:lang w:val="en-US"/>
              </w:rPr>
              <w:t>Temporary TEC Exchange Rate Request</w:t>
            </w:r>
            <w:r>
              <w:rPr>
                <w:rFonts w:ascii="Arial" w:hAnsi="Arial" w:cs="Arial"/>
                <w:szCs w:val="22"/>
                <w:lang w:val="en-US"/>
              </w:rPr>
              <w:t xml:space="preserve"> to increase its rights to export for the duration of the </w:t>
            </w:r>
            <w:r>
              <w:rPr>
                <w:rFonts w:ascii="Arial" w:hAnsi="Arial" w:cs="Arial"/>
                <w:b/>
                <w:szCs w:val="22"/>
                <w:lang w:val="en-US"/>
              </w:rPr>
              <w:t>Temporary TEC Exchange Period</w:t>
            </w:r>
            <w:bookmarkStart w:id="194" w:name="_BPDCD_182"/>
            <w:r w:rsidRPr="00E236F2">
              <w:rPr>
                <w:rFonts w:ascii="Arial" w:hAnsi="Arial" w:cs="Arial"/>
                <w:szCs w:val="22"/>
                <w:lang w:val="en-US"/>
              </w:rPr>
              <w:t>;</w:t>
            </w:r>
            <w:bookmarkEnd w:id="194"/>
          </w:p>
        </w:tc>
      </w:tr>
      <w:tr w:rsidR="006E7788" w14:paraId="5BF83305" w14:textId="77777777" w:rsidTr="00ED2860">
        <w:tc>
          <w:tcPr>
            <w:tcW w:w="3545" w:type="dxa"/>
          </w:tcPr>
          <w:p w14:paraId="551ABD83"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szCs w:val="22"/>
              </w:rPr>
              <w:t>"Temporary TEC Trade Exchange"</w:t>
            </w:r>
          </w:p>
        </w:tc>
        <w:tc>
          <w:tcPr>
            <w:tcW w:w="6775" w:type="dxa"/>
          </w:tcPr>
          <w:p w14:paraId="7DE52CE4" w14:textId="77777777" w:rsidR="006E7788" w:rsidRDefault="006E7788" w:rsidP="006E7788">
            <w:pPr>
              <w:autoSpaceDE w:val="0"/>
              <w:autoSpaceDN w:val="0"/>
              <w:adjustRightInd w:val="0"/>
              <w:spacing w:after="240"/>
              <w:rPr>
                <w:rFonts w:ascii="Arial" w:hAnsi="Arial" w:cs="Arial"/>
                <w:lang w:val="en-US"/>
              </w:rPr>
            </w:pPr>
            <w:r>
              <w:rPr>
                <w:rFonts w:ascii="Arial" w:hAnsi="Arial" w:cs="Arial"/>
                <w:szCs w:val="22"/>
                <w:lang w:val="en-US"/>
              </w:rPr>
              <w:t>a trade made pursuant to CUSC Paragraph 6.34</w:t>
            </w:r>
            <w:bookmarkStart w:id="195" w:name="_BPDCD_183"/>
            <w:r w:rsidRPr="00E236F2">
              <w:rPr>
                <w:rFonts w:ascii="Arial" w:hAnsi="Arial" w:cs="Arial"/>
                <w:szCs w:val="22"/>
                <w:lang w:val="en-US"/>
              </w:rPr>
              <w:t>;</w:t>
            </w:r>
            <w:bookmarkEnd w:id="195"/>
          </w:p>
        </w:tc>
      </w:tr>
      <w:tr w:rsidR="006E7788" w14:paraId="0A14C918" w14:textId="77777777" w:rsidTr="00ED2860">
        <w:tc>
          <w:tcPr>
            <w:tcW w:w="3545" w:type="dxa"/>
          </w:tcPr>
          <w:p w14:paraId="5BCA1AF6" w14:textId="77777777" w:rsidR="006E7788" w:rsidRDefault="006E7788" w:rsidP="006E7788">
            <w:pPr>
              <w:pStyle w:val="BodyTextIndent"/>
              <w:tabs>
                <w:tab w:val="left" w:pos="1134"/>
                <w:tab w:val="left" w:pos="1161"/>
              </w:tabs>
              <w:ind w:left="0"/>
              <w:rPr>
                <w:rFonts w:ascii="Arial" w:hAnsi="Arial" w:cs="Arial"/>
                <w:b/>
                <w:bCs/>
                <w:i/>
              </w:rPr>
            </w:pPr>
            <w:r>
              <w:rPr>
                <w:rFonts w:ascii="Arial" w:hAnsi="Arial" w:cs="Arial"/>
                <w:b/>
                <w:bCs/>
              </w:rPr>
              <w:t>"Tenders"</w:t>
            </w:r>
          </w:p>
        </w:tc>
        <w:tc>
          <w:tcPr>
            <w:tcW w:w="6775" w:type="dxa"/>
          </w:tcPr>
          <w:p w14:paraId="73792887" w14:textId="77777777" w:rsidR="006E7788" w:rsidRDefault="006E7788" w:rsidP="006E7788">
            <w:pPr>
              <w:autoSpaceDE w:val="0"/>
              <w:autoSpaceDN w:val="0"/>
              <w:adjustRightInd w:val="0"/>
              <w:spacing w:after="240"/>
              <w:jc w:val="both"/>
              <w:rPr>
                <w:rFonts w:ascii="Arial" w:hAnsi="Arial" w:cs="Arial"/>
                <w:lang w:val="en-US"/>
              </w:rPr>
            </w:pPr>
            <w:r>
              <w:rPr>
                <w:rFonts w:ascii="Arial" w:hAnsi="Arial" w:cs="Arial"/>
              </w:rPr>
              <w:t>as defined in Paragraph 3.3 of Schedule 3, Part I;</w:t>
            </w:r>
          </w:p>
        </w:tc>
      </w:tr>
      <w:tr w:rsidR="006E7788" w14:paraId="11921D8A" w14:textId="77777777" w:rsidTr="00ED2860">
        <w:tc>
          <w:tcPr>
            <w:tcW w:w="3545" w:type="dxa"/>
          </w:tcPr>
          <w:p w14:paraId="5A734F8B" w14:textId="77777777" w:rsidR="006E7788" w:rsidRDefault="006E7788" w:rsidP="006E7788">
            <w:pPr>
              <w:pStyle w:val="BodyText"/>
              <w:rPr>
                <w:rFonts w:ascii="Arial" w:hAnsi="Arial" w:cs="Arial"/>
                <w:b/>
                <w:bCs/>
              </w:rPr>
            </w:pPr>
            <w:r>
              <w:rPr>
                <w:rFonts w:ascii="Arial" w:hAnsi="Arial" w:cs="Arial"/>
                <w:b/>
                <w:bCs/>
              </w:rPr>
              <w:t>"Tenderers"</w:t>
            </w:r>
          </w:p>
        </w:tc>
        <w:tc>
          <w:tcPr>
            <w:tcW w:w="6775" w:type="dxa"/>
          </w:tcPr>
          <w:p w14:paraId="14BF7FAF"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72F11859" w14:textId="77777777" w:rsidTr="00ED2860">
        <w:tc>
          <w:tcPr>
            <w:tcW w:w="3545" w:type="dxa"/>
          </w:tcPr>
          <w:p w14:paraId="2D83FD1E" w14:textId="77777777" w:rsidR="006E7788" w:rsidRDefault="006E7788" w:rsidP="006E7788">
            <w:pPr>
              <w:pStyle w:val="BodyText"/>
              <w:rPr>
                <w:rFonts w:ascii="Arial" w:hAnsi="Arial" w:cs="Arial"/>
                <w:b/>
                <w:bCs/>
              </w:rPr>
            </w:pPr>
            <w:r>
              <w:rPr>
                <w:rFonts w:ascii="Arial" w:hAnsi="Arial" w:cs="Arial"/>
                <w:b/>
                <w:bCs/>
              </w:rPr>
              <w:lastRenderedPageBreak/>
              <w:t>"Tender Period"</w:t>
            </w:r>
          </w:p>
        </w:tc>
        <w:tc>
          <w:tcPr>
            <w:tcW w:w="6775" w:type="dxa"/>
          </w:tcPr>
          <w:p w14:paraId="3B923467" w14:textId="77777777" w:rsidR="006E7788" w:rsidRDefault="006E7788" w:rsidP="006E7788">
            <w:pPr>
              <w:pStyle w:val="BodyText"/>
              <w:jc w:val="both"/>
              <w:rPr>
                <w:rFonts w:ascii="Arial" w:hAnsi="Arial" w:cs="Arial"/>
              </w:rPr>
            </w:pPr>
            <w:r>
              <w:rPr>
                <w:rFonts w:ascii="Arial" w:hAnsi="Arial" w:cs="Arial"/>
              </w:rPr>
              <w:t>as defined in Paragraph 3.3 of Schedule 3, Part I;</w:t>
            </w:r>
          </w:p>
        </w:tc>
      </w:tr>
      <w:tr w:rsidR="006E7788" w14:paraId="4D7C2530" w14:textId="77777777" w:rsidTr="00ED2860">
        <w:tc>
          <w:tcPr>
            <w:tcW w:w="3545" w:type="dxa"/>
          </w:tcPr>
          <w:p w14:paraId="264012BB" w14:textId="77777777" w:rsidR="006E7788" w:rsidRDefault="006E7788" w:rsidP="006E7788">
            <w:pPr>
              <w:pStyle w:val="BodyText"/>
              <w:rPr>
                <w:rFonts w:ascii="Arial" w:hAnsi="Arial" w:cs="Arial"/>
                <w:b/>
                <w:bCs/>
              </w:rPr>
            </w:pPr>
            <w:r>
              <w:rPr>
                <w:rFonts w:ascii="Arial" w:hAnsi="Arial" w:cs="Arial"/>
                <w:b/>
                <w:bCs/>
              </w:rPr>
              <w:t>"Term"</w:t>
            </w:r>
          </w:p>
        </w:tc>
        <w:tc>
          <w:tcPr>
            <w:tcW w:w="6775" w:type="dxa"/>
          </w:tcPr>
          <w:p w14:paraId="031B6847" w14:textId="77777777" w:rsidR="006E7788" w:rsidRDefault="006E7788" w:rsidP="006E7788">
            <w:pPr>
              <w:pStyle w:val="BodyText"/>
              <w:jc w:val="both"/>
              <w:rPr>
                <w:rFonts w:ascii="Arial" w:hAnsi="Arial" w:cs="Arial"/>
              </w:rPr>
            </w:pPr>
            <w:r>
              <w:rPr>
                <w:rFonts w:ascii="Arial" w:hAnsi="Arial" w:cs="Arial"/>
              </w:rPr>
              <w:t xml:space="preserve">without prejudice to the interpretation of </w:t>
            </w:r>
            <w:r>
              <w:rPr>
                <w:rFonts w:ascii="Arial" w:hAnsi="Arial" w:cs="Arial"/>
                <w:b/>
              </w:rPr>
              <w:t>Term</w:t>
            </w:r>
            <w:r>
              <w:rPr>
                <w:rFonts w:ascii="Arial" w:hAnsi="Arial" w:cs="Arial"/>
              </w:rPr>
              <w:t xml:space="preserve"> in respect of </w:t>
            </w:r>
            <w:r>
              <w:rPr>
                <w:rFonts w:ascii="Arial" w:hAnsi="Arial" w:cs="Arial"/>
                <w:b/>
              </w:rPr>
              <w:t>Users</w:t>
            </w:r>
            <w:r>
              <w:rPr>
                <w:rFonts w:ascii="Arial" w:hAnsi="Arial" w:cs="Arial"/>
              </w:rPr>
              <w:t xml:space="preserve"> acting in other capacities, for </w:t>
            </w:r>
            <w:r>
              <w:rPr>
                <w:rFonts w:ascii="Arial" w:hAnsi="Arial" w:cs="Arial"/>
                <w:b/>
              </w:rPr>
              <w:t>Users</w:t>
            </w:r>
            <w:r>
              <w:rPr>
                <w:rFonts w:ascii="Arial" w:hAnsi="Arial" w:cs="Arial"/>
              </w:rPr>
              <w:t xml:space="preserve"> acting in respect of their </w:t>
            </w:r>
            <w:r>
              <w:rPr>
                <w:rFonts w:ascii="Arial" w:hAnsi="Arial" w:cs="Arial"/>
                <w:b/>
              </w:rPr>
              <w:t>Connection Sites</w:t>
            </w:r>
            <w:r>
              <w:rPr>
                <w:rFonts w:ascii="Arial" w:hAnsi="Arial" w:cs="Arial"/>
              </w:rPr>
              <w:t xml:space="preserve"> which were not </w:t>
            </w:r>
            <w:r>
              <w:rPr>
                <w:rFonts w:ascii="Arial" w:hAnsi="Arial" w:cs="Arial"/>
                <w:b/>
              </w:rPr>
              <w:t>Commissioned</w:t>
            </w:r>
            <w:r>
              <w:rPr>
                <w:rFonts w:ascii="Arial" w:hAnsi="Arial" w:cs="Arial"/>
              </w:rPr>
              <w:t xml:space="preserve"> at the </w:t>
            </w:r>
            <w:r>
              <w:rPr>
                <w:rFonts w:ascii="Arial" w:hAnsi="Arial" w:cs="Arial"/>
                <w:b/>
              </w:rPr>
              <w:t>Transfer</w:t>
            </w:r>
            <w:r>
              <w:rPr>
                <w:rFonts w:ascii="Arial" w:hAnsi="Arial" w:cs="Arial"/>
              </w:rPr>
              <w:t xml:space="preserve"> </w:t>
            </w:r>
            <w:r>
              <w:rPr>
                <w:rFonts w:ascii="Arial" w:hAnsi="Arial" w:cs="Arial"/>
                <w:b/>
              </w:rPr>
              <w:t>Date</w:t>
            </w:r>
            <w:r>
              <w:rPr>
                <w:rFonts w:ascii="Arial" w:hAnsi="Arial" w:cs="Arial"/>
              </w:rPr>
              <w:t xml:space="preserve">, it means the term of the relevant </w:t>
            </w:r>
            <w:r>
              <w:rPr>
                <w:rFonts w:ascii="Arial" w:hAnsi="Arial" w:cs="Arial"/>
                <w:b/>
              </w:rPr>
              <w:t>Bilateral Connection Agreement</w:t>
            </w:r>
            <w:r>
              <w:rPr>
                <w:rFonts w:ascii="Arial" w:hAnsi="Arial" w:cs="Arial"/>
              </w:rPr>
              <w:t xml:space="preserve"> commencing on the date of the </w:t>
            </w:r>
            <w:r>
              <w:rPr>
                <w:rFonts w:ascii="Arial" w:hAnsi="Arial" w:cs="Arial"/>
                <w:b/>
              </w:rPr>
              <w:t>Bilateral Connection Agreement</w:t>
            </w:r>
            <w:r>
              <w:rPr>
                <w:rFonts w:ascii="Arial" w:hAnsi="Arial" w:cs="Arial"/>
              </w:rPr>
              <w:t xml:space="preserve"> and ending in accordance with Clause 9 of that agreement; </w:t>
            </w:r>
          </w:p>
        </w:tc>
      </w:tr>
      <w:tr w:rsidR="006E7788" w14:paraId="5BE5F843" w14:textId="77777777" w:rsidTr="00ED2860">
        <w:tc>
          <w:tcPr>
            <w:tcW w:w="3545" w:type="dxa"/>
          </w:tcPr>
          <w:p w14:paraId="2EAB8186" w14:textId="77777777" w:rsidR="006E7788" w:rsidRDefault="006E7788" w:rsidP="006E7788">
            <w:pPr>
              <w:pStyle w:val="BodyText"/>
              <w:rPr>
                <w:rFonts w:ascii="Arial" w:hAnsi="Arial" w:cs="Arial"/>
                <w:b/>
                <w:bCs/>
              </w:rPr>
            </w:pPr>
            <w:r>
              <w:rPr>
                <w:rFonts w:ascii="Arial" w:hAnsi="Arial" w:cs="Arial"/>
                <w:b/>
                <w:bCs/>
              </w:rPr>
              <w:t>"Termination Amount"</w:t>
            </w:r>
          </w:p>
        </w:tc>
        <w:tc>
          <w:tcPr>
            <w:tcW w:w="6775" w:type="dxa"/>
          </w:tcPr>
          <w:p w14:paraId="0494CF6B" w14:textId="77777777" w:rsidR="006E7788" w:rsidRDefault="006E7788" w:rsidP="006E7788">
            <w:pPr>
              <w:pStyle w:val="BodyText"/>
              <w:jc w:val="both"/>
              <w:rPr>
                <w:rFonts w:ascii="Arial" w:hAnsi="Arial" w:cs="Arial"/>
                <w:b/>
              </w:rPr>
            </w:pPr>
            <w:r>
              <w:rPr>
                <w:rFonts w:ascii="Arial" w:hAnsi="Arial" w:cs="Arial"/>
              </w:rPr>
              <w:t xml:space="preserve">in relation to a </w:t>
            </w:r>
            <w:r>
              <w:rPr>
                <w:rFonts w:ascii="Arial" w:hAnsi="Arial" w:cs="Arial"/>
                <w:b/>
              </w:rPr>
              <w:t>Connection Site</w:t>
            </w:r>
            <w:r>
              <w:rPr>
                <w:rFonts w:ascii="Arial" w:hAnsi="Arial" w:cs="Arial"/>
              </w:rPr>
              <w:t xml:space="preserve">, the amount calculated in accordance with the </w:t>
            </w:r>
            <w:r>
              <w:rPr>
                <w:rFonts w:ascii="Arial" w:hAnsi="Arial" w:cs="Arial"/>
                <w:b/>
              </w:rPr>
              <w:t>Charging Statements</w:t>
            </w:r>
            <w:r>
              <w:rPr>
                <w:rFonts w:ascii="Arial" w:hAnsi="Arial" w:cs="Arial"/>
              </w:rPr>
              <w:t>;</w:t>
            </w:r>
          </w:p>
        </w:tc>
      </w:tr>
      <w:tr w:rsidR="006E7788" w14:paraId="3F7CB878" w14:textId="77777777" w:rsidTr="00ED2860">
        <w:tc>
          <w:tcPr>
            <w:tcW w:w="3545" w:type="dxa"/>
          </w:tcPr>
          <w:p w14:paraId="20720B9E" w14:textId="77777777" w:rsidR="006E7788" w:rsidRDefault="006E7788" w:rsidP="006E7788">
            <w:pPr>
              <w:pStyle w:val="BodyText"/>
              <w:rPr>
                <w:rFonts w:ascii="Arial" w:hAnsi="Arial" w:cs="Arial"/>
                <w:b/>
                <w:bCs/>
              </w:rPr>
            </w:pPr>
            <w:r>
              <w:rPr>
                <w:rFonts w:ascii="Arial" w:hAnsi="Arial" w:cs="Arial"/>
                <w:b/>
                <w:bCs/>
              </w:rPr>
              <w:t>"The Company"</w:t>
            </w:r>
          </w:p>
        </w:tc>
        <w:tc>
          <w:tcPr>
            <w:tcW w:w="6775" w:type="dxa"/>
          </w:tcPr>
          <w:p w14:paraId="523467BE" w14:textId="77777777" w:rsidR="006E7788" w:rsidRDefault="006E7788" w:rsidP="006E7788">
            <w:pPr>
              <w:pStyle w:val="BodyText"/>
              <w:jc w:val="both"/>
              <w:rPr>
                <w:rFonts w:ascii="Arial" w:hAnsi="Arial" w:cs="Arial"/>
              </w:rPr>
            </w:pPr>
            <w:r>
              <w:rPr>
                <w:rFonts w:ascii="Arial" w:hAnsi="Arial" w:cs="Arial"/>
              </w:rPr>
              <w:t xml:space="preserve">National Grid Electricity System Operator Limited (No:11014266) whose registered office is at 1-3 Strand, London, WC2N 5EH as the holder of the </w:t>
            </w:r>
            <w:r w:rsidRPr="00A742E1">
              <w:rPr>
                <w:rFonts w:ascii="Arial" w:hAnsi="Arial" w:cs="Arial"/>
                <w:b/>
              </w:rPr>
              <w:t>Transmission Licence</w:t>
            </w:r>
            <w:r>
              <w:rPr>
                <w:rFonts w:ascii="Arial" w:hAnsi="Arial" w:cs="Arial"/>
              </w:rPr>
              <w:t>;</w:t>
            </w:r>
          </w:p>
        </w:tc>
      </w:tr>
      <w:tr w:rsidR="006E7788" w14:paraId="3320BAF7" w14:textId="77777777" w:rsidTr="00ED2860">
        <w:tc>
          <w:tcPr>
            <w:tcW w:w="3545" w:type="dxa"/>
          </w:tcPr>
          <w:p w14:paraId="2EBDA245" w14:textId="77777777" w:rsidR="006E7788" w:rsidRDefault="006E7788" w:rsidP="006E7788">
            <w:pPr>
              <w:pStyle w:val="BodyText"/>
              <w:rPr>
                <w:rFonts w:ascii="Arial" w:hAnsi="Arial" w:cs="Arial"/>
                <w:b/>
                <w:bCs/>
              </w:rPr>
            </w:pPr>
            <w:r>
              <w:rPr>
                <w:rFonts w:ascii="Arial" w:hAnsi="Arial" w:cs="Arial"/>
                <w:b/>
                <w:bCs/>
              </w:rPr>
              <w:t>"The Company Credit Rating"</w:t>
            </w:r>
          </w:p>
        </w:tc>
        <w:tc>
          <w:tcPr>
            <w:tcW w:w="6775" w:type="dxa"/>
          </w:tcPr>
          <w:p w14:paraId="3C070044" w14:textId="77777777" w:rsidR="006E7788" w:rsidRDefault="006E7788" w:rsidP="006E7788">
            <w:pPr>
              <w:spacing w:after="240"/>
              <w:jc w:val="both"/>
              <w:rPr>
                <w:rFonts w:ascii="Arial" w:hAnsi="Arial" w:cs="Arial"/>
              </w:rPr>
            </w:pPr>
            <w:r>
              <w:rPr>
                <w:rFonts w:ascii="Arial" w:hAnsi="Arial" w:cs="Arial"/>
              </w:rPr>
              <w:t>any one of the following:-</w:t>
            </w:r>
          </w:p>
          <w:p w14:paraId="73A20A51"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(a) a credit rating for long term debt of A- and A3 respectively as set by Standard and Poor’s or Moody’s respectively;</w:t>
            </w:r>
          </w:p>
          <w:p w14:paraId="2A72A88F"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(b)</w:t>
            </w:r>
            <w:r>
              <w:rPr>
                <w:rFonts w:ascii="Arial" w:hAnsi="Arial" w:cs="Arial"/>
              </w:rPr>
              <w:tab/>
              <w:t>an indicative long term private credit rating of A- and A3 respectively as set by Standard and Poor’s or Moody’s as the basis of issuing senior unsecured debt;</w:t>
            </w:r>
          </w:p>
          <w:p w14:paraId="0BB9356B"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(c)</w:t>
            </w:r>
            <w:r>
              <w:rPr>
                <w:rFonts w:ascii="Arial" w:hAnsi="Arial" w:cs="Arial"/>
              </w:rPr>
              <w:tab/>
              <w:t>a short term rating by Standard and Poor’s or Moody’s which correlates to a long term rating of A- and A3 respectively; or</w:t>
            </w:r>
          </w:p>
          <w:p w14:paraId="5B42F793" w14:textId="77777777" w:rsidR="006E7788" w:rsidRDefault="006E7788" w:rsidP="006E7788">
            <w:pPr>
              <w:pStyle w:val="BodyTextIndent"/>
              <w:tabs>
                <w:tab w:val="left" w:pos="425"/>
              </w:tabs>
              <w:ind w:left="425" w:hanging="425"/>
              <w:jc w:val="both"/>
              <w:rPr>
                <w:rFonts w:ascii="Arial" w:hAnsi="Arial" w:cs="Arial"/>
              </w:rPr>
            </w:pPr>
            <w:r>
              <w:rPr>
                <w:rFonts w:ascii="Arial" w:hAnsi="Arial" w:cs="Arial"/>
              </w:rPr>
              <w:t>(d)</w:t>
            </w:r>
            <w:r>
              <w:rPr>
                <w:rFonts w:ascii="Arial" w:hAnsi="Arial" w:cs="Arial"/>
              </w:rPr>
              <w:tab/>
              <w:t xml:space="preserve">where the </w:t>
            </w:r>
            <w:r>
              <w:rPr>
                <w:rFonts w:ascii="Arial" w:hAnsi="Arial" w:cs="Arial"/>
                <w:b/>
              </w:rPr>
              <w:t>User’s Licence</w:t>
            </w:r>
            <w:r>
              <w:rPr>
                <w:rFonts w:ascii="Arial" w:hAnsi="Arial" w:cs="Arial"/>
              </w:rPr>
              <w:t xml:space="preserve"> issued under the Electricity Act 1989 (as amended by the Utilities Act 2000) requires that User to maintain a credit rating, the credit rating defined in that </w:t>
            </w:r>
            <w:r>
              <w:rPr>
                <w:rFonts w:ascii="Arial" w:hAnsi="Arial" w:cs="Arial"/>
                <w:b/>
              </w:rPr>
              <w:t>User’s Licence</w:t>
            </w:r>
            <w:bookmarkStart w:id="196" w:name="_BPDCD_184"/>
            <w:r w:rsidRPr="00E236F2">
              <w:rPr>
                <w:rFonts w:ascii="Arial" w:hAnsi="Arial" w:cs="Arial"/>
              </w:rPr>
              <w:t>;</w:t>
            </w:r>
            <w:bookmarkEnd w:id="196"/>
          </w:p>
        </w:tc>
      </w:tr>
      <w:tr w:rsidR="006E7788" w14:paraId="47332BF2" w14:textId="77777777" w:rsidTr="00ED2860">
        <w:tc>
          <w:tcPr>
            <w:tcW w:w="3545" w:type="dxa"/>
          </w:tcPr>
          <w:p w14:paraId="09B1532D" w14:textId="77777777" w:rsidR="006E7788" w:rsidRDefault="006E7788" w:rsidP="006E7788">
            <w:pPr>
              <w:spacing w:after="240"/>
              <w:rPr>
                <w:rFonts w:ascii="Arial" w:hAnsi="Arial" w:cs="Arial"/>
                <w:b/>
                <w:bCs/>
              </w:rPr>
            </w:pPr>
            <w:r>
              <w:rPr>
                <w:rFonts w:ascii="Arial" w:hAnsi="Arial" w:cs="Arial"/>
                <w:b/>
                <w:bCs/>
              </w:rPr>
              <w:t xml:space="preserve"> "The Company’s Engineering Charges"</w:t>
            </w:r>
          </w:p>
        </w:tc>
        <w:tc>
          <w:tcPr>
            <w:tcW w:w="6775" w:type="dxa"/>
          </w:tcPr>
          <w:p w14:paraId="72D096B9" w14:textId="77777777" w:rsidR="006E7788" w:rsidRDefault="006E7788" w:rsidP="006E7788">
            <w:pPr>
              <w:spacing w:after="240"/>
              <w:jc w:val="both"/>
              <w:rPr>
                <w:rFonts w:ascii="Arial" w:hAnsi="Arial" w:cs="Arial"/>
                <w:b/>
                <w:i/>
              </w:rPr>
            </w:pPr>
            <w:r>
              <w:rPr>
                <w:rFonts w:ascii="Arial" w:hAnsi="Arial" w:cs="Arial"/>
              </w:rPr>
              <w:t xml:space="preserve">the charges levied by </w:t>
            </w:r>
            <w:r>
              <w:rPr>
                <w:rFonts w:ascii="Arial" w:hAnsi="Arial" w:cs="Arial"/>
                <w:b/>
                <w:bCs/>
              </w:rPr>
              <w:t>The Company</w:t>
            </w:r>
            <w:r>
              <w:rPr>
                <w:rFonts w:ascii="Arial" w:hAnsi="Arial" w:cs="Arial"/>
              </w:rPr>
              <w:t xml:space="preserve"> in relation to an application for connection and/or use of the </w:t>
            </w:r>
            <w:r>
              <w:rPr>
                <w:rFonts w:ascii="Arial" w:hAnsi="Arial" w:cs="Arial"/>
                <w:b/>
              </w:rPr>
              <w:t>National Electricity Transmission System</w:t>
            </w:r>
            <w:r>
              <w:rPr>
                <w:rFonts w:ascii="Arial" w:hAnsi="Arial" w:cs="Arial"/>
              </w:rPr>
              <w:t>;</w:t>
            </w:r>
          </w:p>
        </w:tc>
      </w:tr>
      <w:tr w:rsidR="006E7788" w14:paraId="38F33D69" w14:textId="77777777" w:rsidTr="00ED2860">
        <w:tc>
          <w:tcPr>
            <w:tcW w:w="3545" w:type="dxa"/>
            <w:shd w:val="clear" w:color="auto" w:fill="auto"/>
          </w:tcPr>
          <w:p w14:paraId="1129BCC2" w14:textId="504A6B7D" w:rsidR="006E7788" w:rsidRPr="00530856" w:rsidRDefault="006E7788" w:rsidP="006E7788">
            <w:pPr>
              <w:spacing w:after="240"/>
              <w:rPr>
                <w:rFonts w:ascii="Arial" w:hAnsi="Arial" w:cs="Arial"/>
                <w:b/>
                <w:bCs/>
              </w:rPr>
            </w:pPr>
            <w:bookmarkStart w:id="197" w:name="_BPDCI_185"/>
            <w:r w:rsidRPr="00530856">
              <w:rPr>
                <w:rFonts w:ascii="Arial" w:hAnsi="Arial" w:cs="Arial"/>
                <w:b/>
                <w:bCs/>
              </w:rPr>
              <w:t>"The Company Prescribed Level"</w:t>
            </w:r>
            <w:bookmarkEnd w:id="197"/>
          </w:p>
        </w:tc>
        <w:tc>
          <w:tcPr>
            <w:tcW w:w="6775" w:type="dxa"/>
            <w:shd w:val="clear" w:color="auto" w:fill="auto"/>
          </w:tcPr>
          <w:p w14:paraId="093B09CA" w14:textId="77777777" w:rsidR="006E7788" w:rsidRPr="00530856" w:rsidRDefault="006E7788" w:rsidP="006E7788">
            <w:pPr>
              <w:spacing w:after="240"/>
              <w:jc w:val="both"/>
              <w:rPr>
                <w:rFonts w:ascii="Arial" w:hAnsi="Arial" w:cs="Arial"/>
              </w:rPr>
            </w:pPr>
            <w:bookmarkStart w:id="198" w:name="_BPDCI_186"/>
            <w:r w:rsidRPr="00530856">
              <w:rPr>
                <w:rFonts w:ascii="Arial" w:hAnsi="Arial" w:cs="Arial"/>
              </w:rPr>
              <w:t xml:space="preserve">the forecast value of the regulatory asset value of </w:t>
            </w:r>
            <w:bookmarkStart w:id="199" w:name="_BPDCI_187"/>
            <w:bookmarkEnd w:id="198"/>
            <w:r>
              <w:rPr>
                <w:rFonts w:ascii="Arial" w:hAnsi="Arial" w:cs="Arial"/>
                <w:b/>
                <w:bCs/>
              </w:rPr>
              <w:t>NGET</w:t>
            </w:r>
            <w:r w:rsidRPr="00530856">
              <w:rPr>
                <w:rFonts w:ascii="Arial" w:hAnsi="Arial" w:cs="Arial"/>
              </w:rPr>
              <w:t xml:space="preserve"> </w:t>
            </w:r>
            <w:bookmarkStart w:id="200" w:name="_BPDCI_188"/>
            <w:bookmarkEnd w:id="199"/>
            <w:r w:rsidRPr="00530856">
              <w:rPr>
                <w:rFonts w:ascii="Arial" w:hAnsi="Arial" w:cs="Arial"/>
              </w:rPr>
              <w:t xml:space="preserve">for a </w:t>
            </w:r>
            <w:r w:rsidRPr="00530856">
              <w:rPr>
                <w:rFonts w:ascii="Arial" w:hAnsi="Arial" w:cs="Arial"/>
                <w:b/>
                <w:bCs/>
              </w:rPr>
              <w:t>Financial Year</w:t>
            </w:r>
            <w:r w:rsidRPr="00530856">
              <w:rPr>
                <w:rFonts w:ascii="Arial" w:hAnsi="Arial" w:cs="Arial"/>
              </w:rPr>
              <w:t xml:space="preserve"> as set out in the document published from time to time by Ofgem setting this out and currently know as "Ofgem’s Transmission Price Control Review of </w:t>
            </w:r>
            <w:bookmarkStart w:id="201" w:name="_BPDCI_189"/>
            <w:bookmarkEnd w:id="200"/>
            <w:r w:rsidRPr="00530856">
              <w:rPr>
                <w:rFonts w:ascii="Arial" w:hAnsi="Arial" w:cs="Arial"/>
              </w:rPr>
              <w:t xml:space="preserve">The Company </w:t>
            </w:r>
            <w:bookmarkStart w:id="202" w:name="_BPDCI_190"/>
            <w:bookmarkEnd w:id="201"/>
            <w:r w:rsidRPr="00530856">
              <w:rPr>
                <w:rFonts w:ascii="Arial" w:hAnsi="Arial" w:cs="Arial"/>
              </w:rPr>
              <w:t xml:space="preserve">– Transmission Owner Final Proposals" such values to be published on </w:t>
            </w:r>
            <w:bookmarkStart w:id="203" w:name="_BPDCI_191"/>
            <w:bookmarkEnd w:id="202"/>
            <w:r w:rsidRPr="00530856">
              <w:rPr>
                <w:rFonts w:ascii="Arial" w:hAnsi="Arial" w:cs="Arial"/>
                <w:b/>
                <w:bCs/>
              </w:rPr>
              <w:t>The Company Website</w:t>
            </w:r>
            <w:r w:rsidRPr="00530856">
              <w:rPr>
                <w:rFonts w:ascii="Arial" w:hAnsi="Arial" w:cs="Arial"/>
              </w:rPr>
              <w:t xml:space="preserve"> by reference to </w:t>
            </w:r>
            <w:r w:rsidRPr="00530856">
              <w:rPr>
                <w:rFonts w:ascii="Arial" w:hAnsi="Arial" w:cs="Arial"/>
                <w:b/>
                <w:bCs/>
              </w:rPr>
              <w:t xml:space="preserve">The Company </w:t>
            </w:r>
            <w:bookmarkStart w:id="204" w:name="_BPDCI_192"/>
            <w:bookmarkEnd w:id="203"/>
            <w:r w:rsidRPr="00530856">
              <w:rPr>
                <w:rFonts w:ascii="Arial" w:hAnsi="Arial" w:cs="Arial"/>
              </w:rPr>
              <w:t xml:space="preserve">credit arrangements no later than 31 January prior to the beginning of the </w:t>
            </w:r>
            <w:r w:rsidRPr="00530856">
              <w:rPr>
                <w:rFonts w:ascii="Arial" w:hAnsi="Arial" w:cs="Arial"/>
                <w:b/>
                <w:bCs/>
              </w:rPr>
              <w:t>Financial Year</w:t>
            </w:r>
            <w:r w:rsidRPr="00530856">
              <w:rPr>
                <w:rFonts w:ascii="Arial" w:hAnsi="Arial" w:cs="Arial"/>
              </w:rPr>
              <w:t xml:space="preserve"> to which such value relates;</w:t>
            </w:r>
            <w:bookmarkEnd w:id="204"/>
          </w:p>
        </w:tc>
      </w:tr>
      <w:tr w:rsidR="006E7788" w14:paraId="33CB6FAE" w14:textId="77777777" w:rsidTr="00ED2860">
        <w:tc>
          <w:tcPr>
            <w:tcW w:w="3545" w:type="dxa"/>
          </w:tcPr>
          <w:p w14:paraId="6687B35E" w14:textId="77777777" w:rsidR="006E7788" w:rsidRDefault="006E7788" w:rsidP="006E7788">
            <w:pPr>
              <w:pStyle w:val="BodyText"/>
              <w:rPr>
                <w:rFonts w:ascii="Arial" w:hAnsi="Arial" w:cs="Arial"/>
                <w:b/>
                <w:bCs/>
              </w:rPr>
            </w:pPr>
            <w:r>
              <w:rPr>
                <w:rFonts w:ascii="Arial" w:hAnsi="Arial" w:cs="Arial"/>
                <w:b/>
                <w:bCs/>
              </w:rPr>
              <w:t>"Third Party Claim"</w:t>
            </w:r>
          </w:p>
        </w:tc>
        <w:tc>
          <w:tcPr>
            <w:tcW w:w="6775" w:type="dxa"/>
          </w:tcPr>
          <w:p w14:paraId="7EF90F43" w14:textId="77777777" w:rsidR="006E7788" w:rsidRDefault="006E7788" w:rsidP="006E7788">
            <w:pPr>
              <w:pStyle w:val="BodyText"/>
              <w:jc w:val="both"/>
              <w:rPr>
                <w:rFonts w:ascii="Arial" w:hAnsi="Arial" w:cs="Arial"/>
              </w:rPr>
            </w:pPr>
            <w:r>
              <w:rPr>
                <w:rFonts w:ascii="Arial" w:hAnsi="Arial" w:cs="Arial"/>
              </w:rPr>
              <w:t>as defined in Paragraph 7.5.3;</w:t>
            </w:r>
          </w:p>
        </w:tc>
      </w:tr>
      <w:tr w:rsidR="006E7788" w14:paraId="2469A07D" w14:textId="77777777" w:rsidTr="00ED2860">
        <w:tc>
          <w:tcPr>
            <w:tcW w:w="3545" w:type="dxa"/>
          </w:tcPr>
          <w:p w14:paraId="1E88473F" w14:textId="77777777" w:rsidR="006E7788" w:rsidRDefault="006E7788" w:rsidP="006E7788">
            <w:pPr>
              <w:pStyle w:val="BodyText"/>
              <w:rPr>
                <w:rFonts w:ascii="Arial" w:hAnsi="Arial" w:cs="Arial"/>
                <w:b/>
                <w:bCs/>
              </w:rPr>
            </w:pPr>
            <w:r>
              <w:rPr>
                <w:rFonts w:ascii="Arial" w:hAnsi="Arial" w:cs="Arial"/>
                <w:b/>
                <w:bCs/>
              </w:rPr>
              <w:t>"Third Party Works"</w:t>
            </w:r>
          </w:p>
          <w:p w14:paraId="6D21F7FA" w14:textId="77777777" w:rsidR="006E7788" w:rsidRDefault="006E7788" w:rsidP="006E7788">
            <w:pPr>
              <w:pStyle w:val="BodyText"/>
              <w:rPr>
                <w:rFonts w:ascii="Arial" w:hAnsi="Arial" w:cs="Arial"/>
                <w:b/>
                <w:bCs/>
              </w:rPr>
            </w:pPr>
          </w:p>
          <w:p w14:paraId="4B332596" w14:textId="77777777" w:rsidR="006E7788" w:rsidRDefault="006E7788" w:rsidP="006E7788">
            <w:pPr>
              <w:pStyle w:val="BodyText"/>
              <w:rPr>
                <w:rFonts w:ascii="Arial" w:hAnsi="Arial" w:cs="Arial"/>
                <w:b/>
                <w:bCs/>
              </w:rPr>
            </w:pPr>
          </w:p>
          <w:p w14:paraId="0435B766" w14:textId="77777777" w:rsidR="006E7788" w:rsidRDefault="006E7788" w:rsidP="006E7788">
            <w:pPr>
              <w:pStyle w:val="BodyText"/>
              <w:rPr>
                <w:rFonts w:ascii="Arial" w:hAnsi="Arial" w:cs="Arial"/>
                <w:b/>
                <w:bCs/>
              </w:rPr>
            </w:pPr>
          </w:p>
          <w:p w14:paraId="1BC9779C" w14:textId="77777777" w:rsidR="006E7788" w:rsidRDefault="006E7788" w:rsidP="006E7788">
            <w:pPr>
              <w:pStyle w:val="BodyText"/>
              <w:rPr>
                <w:rFonts w:ascii="Arial" w:hAnsi="Arial" w:cs="Arial"/>
                <w:b/>
                <w:bCs/>
              </w:rPr>
            </w:pPr>
          </w:p>
          <w:p w14:paraId="1AFE4DF4" w14:textId="77777777" w:rsidR="006E7788" w:rsidRDefault="006E7788" w:rsidP="006E7788">
            <w:pPr>
              <w:pStyle w:val="BodyText"/>
              <w:rPr>
                <w:rFonts w:ascii="Arial" w:hAnsi="Arial" w:cs="Arial"/>
                <w:b/>
                <w:bCs/>
              </w:rPr>
            </w:pPr>
          </w:p>
          <w:p w14:paraId="2901388C" w14:textId="77777777" w:rsidR="006E7788" w:rsidRDefault="006E7788" w:rsidP="006E7788">
            <w:pPr>
              <w:pStyle w:val="BodyText"/>
              <w:rPr>
                <w:rFonts w:ascii="Arial" w:hAnsi="Arial" w:cs="Arial"/>
                <w:b/>
                <w:bCs/>
              </w:rPr>
            </w:pPr>
          </w:p>
          <w:p w14:paraId="2EE32176" w14:textId="77777777" w:rsidR="006E7788" w:rsidRDefault="006E7788" w:rsidP="006E7788">
            <w:pPr>
              <w:pStyle w:val="BodyText"/>
              <w:rPr>
                <w:rFonts w:ascii="Arial" w:hAnsi="Arial" w:cs="Arial"/>
                <w:b/>
                <w:bCs/>
              </w:rPr>
            </w:pPr>
            <w:r>
              <w:rPr>
                <w:rFonts w:ascii="Arial" w:hAnsi="Arial" w:cs="Arial"/>
                <w:b/>
                <w:bCs/>
              </w:rPr>
              <w:t>TNUoS Tariff Forecast Timetable</w:t>
            </w:r>
          </w:p>
        </w:tc>
        <w:tc>
          <w:tcPr>
            <w:tcW w:w="6775" w:type="dxa"/>
          </w:tcPr>
          <w:p w14:paraId="5A877419" w14:textId="77777777" w:rsidR="006E7788" w:rsidRDefault="006E7788" w:rsidP="006E7788">
            <w:pPr>
              <w:spacing w:after="240"/>
              <w:jc w:val="both"/>
              <w:rPr>
                <w:rFonts w:ascii="Arial" w:hAnsi="Arial" w:cs="Arial"/>
              </w:rPr>
            </w:pPr>
            <w:r>
              <w:rPr>
                <w:rFonts w:ascii="Arial" w:hAnsi="Arial" w:cs="Arial"/>
              </w:rPr>
              <w:lastRenderedPageBreak/>
              <w:t xml:space="preserve">in relation to a particular </w:t>
            </w:r>
            <w:r>
              <w:rPr>
                <w:rFonts w:ascii="Arial" w:hAnsi="Arial" w:cs="Arial"/>
                <w:b/>
              </w:rPr>
              <w:t xml:space="preserve">User </w:t>
            </w:r>
            <w:r>
              <w:rPr>
                <w:rFonts w:ascii="Arial" w:hAnsi="Arial" w:cs="Arial"/>
              </w:rPr>
              <w:t>those</w:t>
            </w:r>
            <w:r>
              <w:rPr>
                <w:rFonts w:ascii="Arial" w:hAnsi="Arial" w:cs="Arial"/>
                <w:b/>
              </w:rPr>
              <w:t xml:space="preserve"> </w:t>
            </w:r>
            <w:r>
              <w:rPr>
                <w:rFonts w:ascii="Arial" w:hAnsi="Arial" w:cs="Arial"/>
              </w:rPr>
              <w:t xml:space="preserve">works, defined as such in its </w:t>
            </w:r>
            <w:r>
              <w:rPr>
                <w:rFonts w:ascii="Arial" w:hAnsi="Arial" w:cs="Arial"/>
                <w:b/>
              </w:rPr>
              <w:t>Construction Agreement</w:t>
            </w:r>
            <w:r>
              <w:rPr>
                <w:rFonts w:ascii="Arial" w:hAnsi="Arial" w:cs="Arial"/>
              </w:rPr>
              <w:t xml:space="preserve">; being works undertaken on assets </w:t>
            </w:r>
            <w:r>
              <w:rPr>
                <w:rFonts w:ascii="Arial" w:hAnsi="Arial" w:cs="Arial"/>
              </w:rPr>
              <w:lastRenderedPageBreak/>
              <w:t xml:space="preserve">belonging to someone other than a </w:t>
            </w:r>
            <w:r w:rsidRPr="00A742E1">
              <w:rPr>
                <w:rFonts w:ascii="Arial" w:hAnsi="Arial" w:cs="Arial"/>
                <w:b/>
              </w:rPr>
              <w:t>Relevant Transmission Licensee</w:t>
            </w:r>
            <w:r>
              <w:rPr>
                <w:rFonts w:ascii="Arial" w:hAnsi="Arial" w:cs="Arial"/>
              </w:rPr>
              <w:t xml:space="preserve"> or the </w:t>
            </w:r>
            <w:r>
              <w:rPr>
                <w:rFonts w:ascii="Arial" w:hAnsi="Arial" w:cs="Arial"/>
                <w:b/>
              </w:rPr>
              <w:t>User</w:t>
            </w:r>
            <w:r>
              <w:rPr>
                <w:rFonts w:ascii="Arial" w:hAnsi="Arial" w:cs="Arial"/>
              </w:rPr>
              <w:t xml:space="preserve"> where such works are required by </w:t>
            </w:r>
            <w:r>
              <w:rPr>
                <w:rFonts w:ascii="Arial" w:hAnsi="Arial" w:cs="Arial"/>
                <w:b/>
              </w:rPr>
              <w:t>The Company</w:t>
            </w:r>
            <w:r>
              <w:rPr>
                <w:rFonts w:ascii="Arial" w:hAnsi="Arial" w:cs="Arial"/>
              </w:rPr>
              <w:t xml:space="preserve"> to enable it to provide the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 xml:space="preserve">User </w:t>
            </w:r>
            <w:r>
              <w:rPr>
                <w:rFonts w:ascii="Arial" w:hAnsi="Arial" w:cs="Arial"/>
              </w:rPr>
              <w:t xml:space="preserve">or required as a consequence  of connection to and\or use of the </w:t>
            </w:r>
            <w:r>
              <w:rPr>
                <w:rFonts w:ascii="Arial" w:hAnsi="Arial" w:cs="Arial"/>
                <w:b/>
              </w:rPr>
              <w:t>National Electricity Transmission System</w:t>
            </w:r>
            <w:r>
              <w:rPr>
                <w:rFonts w:ascii="Arial" w:hAnsi="Arial" w:cs="Arial"/>
              </w:rPr>
              <w:t xml:space="preserve"> by the </w:t>
            </w:r>
            <w:r>
              <w:rPr>
                <w:rFonts w:ascii="Arial" w:hAnsi="Arial" w:cs="Arial"/>
                <w:b/>
              </w:rPr>
              <w:t>User</w:t>
            </w:r>
            <w:r>
              <w:rPr>
                <w:rFonts w:ascii="Arial" w:hAnsi="Arial" w:cs="Arial"/>
              </w:rPr>
              <w:t>;</w:t>
            </w:r>
          </w:p>
          <w:p w14:paraId="197DC0D2" w14:textId="77777777" w:rsidR="006E7788" w:rsidRDefault="006E7788" w:rsidP="006E7788">
            <w:pPr>
              <w:spacing w:after="240"/>
              <w:jc w:val="both"/>
              <w:rPr>
                <w:rFonts w:ascii="Arial" w:hAnsi="Arial" w:cs="Arial"/>
              </w:rPr>
            </w:pPr>
          </w:p>
          <w:p w14:paraId="085AF4AF" w14:textId="77777777" w:rsidR="006E7788" w:rsidRDefault="006E7788" w:rsidP="006E7788">
            <w:pPr>
              <w:spacing w:after="240"/>
              <w:jc w:val="both"/>
              <w:rPr>
                <w:rFonts w:ascii="Arial" w:hAnsi="Arial" w:cs="Arial"/>
              </w:rPr>
            </w:pPr>
            <w:r>
              <w:rPr>
                <w:rFonts w:ascii="Arial" w:hAnsi="Arial" w:cs="Arial"/>
              </w:rPr>
              <w:t xml:space="preserve">an annual timetable prepared and published by </w:t>
            </w:r>
            <w:r w:rsidRPr="00D24F76">
              <w:rPr>
                <w:rFonts w:ascii="Arial" w:hAnsi="Arial" w:cs="Arial"/>
                <w:b/>
              </w:rPr>
              <w:t>The Company</w:t>
            </w:r>
            <w:r>
              <w:rPr>
                <w:rFonts w:ascii="Arial" w:hAnsi="Arial" w:cs="Arial"/>
              </w:rPr>
              <w:t xml:space="preserve"> by the end of January of each </w:t>
            </w:r>
            <w:r w:rsidRPr="00D24F76">
              <w:rPr>
                <w:rFonts w:ascii="Arial" w:hAnsi="Arial" w:cs="Arial"/>
                <w:b/>
              </w:rPr>
              <w:t>Financial Year</w:t>
            </w:r>
            <w:r>
              <w:rPr>
                <w:rFonts w:ascii="Arial" w:hAnsi="Arial" w:cs="Arial"/>
              </w:rPr>
              <w:t xml:space="preserve"> (t) which sets out when </w:t>
            </w:r>
            <w:r w:rsidRPr="00D24F76">
              <w:rPr>
                <w:rFonts w:ascii="Arial" w:hAnsi="Arial" w:cs="Arial"/>
                <w:b/>
              </w:rPr>
              <w:t>The Company</w:t>
            </w:r>
            <w:r>
              <w:rPr>
                <w:rFonts w:ascii="Arial" w:hAnsi="Arial" w:cs="Arial"/>
              </w:rPr>
              <w:t xml:space="preserve"> will publish updates in </w:t>
            </w:r>
            <w:r w:rsidRPr="00D24F76">
              <w:rPr>
                <w:rFonts w:ascii="Arial" w:hAnsi="Arial" w:cs="Arial"/>
                <w:b/>
              </w:rPr>
              <w:t>Financial Year</w:t>
            </w:r>
            <w:r>
              <w:rPr>
                <w:rFonts w:ascii="Arial" w:hAnsi="Arial" w:cs="Arial"/>
              </w:rPr>
              <w:t xml:space="preserve"> (t+1) (being not less than quarterly) to the forecast of </w:t>
            </w:r>
            <w:r w:rsidRPr="00D24F76">
              <w:rPr>
                <w:rFonts w:ascii="Arial" w:hAnsi="Arial" w:cs="Arial"/>
                <w:b/>
              </w:rPr>
              <w:t>Transmission Network Use of System Charges</w:t>
            </w:r>
            <w:r>
              <w:rPr>
                <w:rFonts w:ascii="Arial" w:hAnsi="Arial" w:cs="Arial"/>
              </w:rPr>
              <w:t xml:space="preserve"> for the </w:t>
            </w:r>
            <w:r w:rsidRPr="00D24F76">
              <w:rPr>
                <w:rFonts w:ascii="Arial" w:hAnsi="Arial" w:cs="Arial"/>
                <w:b/>
              </w:rPr>
              <w:t xml:space="preserve">Financial </w:t>
            </w:r>
            <w:r>
              <w:rPr>
                <w:rFonts w:ascii="Arial" w:hAnsi="Arial" w:cs="Arial"/>
              </w:rPr>
              <w:t>(t+2).</w:t>
            </w:r>
          </w:p>
        </w:tc>
      </w:tr>
      <w:tr w:rsidR="006E7788" w14:paraId="56AEC2A0" w14:textId="77777777" w:rsidTr="00ED2860">
        <w:tc>
          <w:tcPr>
            <w:tcW w:w="3545" w:type="dxa"/>
          </w:tcPr>
          <w:p w14:paraId="033E96C2" w14:textId="77777777" w:rsidR="006E7788" w:rsidRDefault="006E7788" w:rsidP="006E7788">
            <w:pPr>
              <w:spacing w:after="240"/>
              <w:rPr>
                <w:rFonts w:ascii="Arial" w:hAnsi="Arial" w:cs="Arial"/>
                <w:b/>
                <w:bCs/>
              </w:rPr>
            </w:pPr>
            <w:r>
              <w:rPr>
                <w:rFonts w:ascii="Arial" w:hAnsi="Arial" w:cs="Arial"/>
                <w:b/>
                <w:bCs/>
              </w:rPr>
              <w:lastRenderedPageBreak/>
              <w:t>"Total System"</w:t>
            </w:r>
          </w:p>
        </w:tc>
        <w:tc>
          <w:tcPr>
            <w:tcW w:w="6775" w:type="dxa"/>
          </w:tcPr>
          <w:p w14:paraId="132A3E8F" w14:textId="77777777" w:rsidR="006E7788" w:rsidRDefault="006E7788" w:rsidP="006E7788">
            <w:pPr>
              <w:spacing w:after="240"/>
              <w:jc w:val="both"/>
              <w:rPr>
                <w:rFonts w:ascii="Arial" w:hAnsi="Arial" w:cs="Arial"/>
              </w:rPr>
            </w:pPr>
            <w:r>
              <w:rPr>
                <w:rFonts w:ascii="Arial" w:hAnsi="Arial" w:cs="Arial"/>
              </w:rPr>
              <w:t xml:space="preserve">the </w:t>
            </w:r>
            <w:r>
              <w:rPr>
                <w:rFonts w:ascii="Arial" w:hAnsi="Arial" w:cs="Arial"/>
                <w:b/>
              </w:rPr>
              <w:t>National Electricity Transmission System</w:t>
            </w:r>
            <w:r>
              <w:rPr>
                <w:rFonts w:ascii="Arial" w:hAnsi="Arial" w:cs="Arial"/>
              </w:rPr>
              <w:t xml:space="preserve"> and all </w:t>
            </w:r>
            <w:r>
              <w:rPr>
                <w:rFonts w:ascii="Arial" w:hAnsi="Arial" w:cs="Arial"/>
                <w:b/>
              </w:rPr>
              <w:t>User Systems</w:t>
            </w:r>
            <w:r>
              <w:rPr>
                <w:rFonts w:ascii="Arial" w:hAnsi="Arial" w:cs="Arial"/>
              </w:rPr>
              <w:t xml:space="preserve"> in </w:t>
            </w:r>
            <w:r>
              <w:rPr>
                <w:rFonts w:ascii="Arial" w:hAnsi="Arial" w:cs="Arial"/>
                <w:b/>
              </w:rPr>
              <w:t>Great</w:t>
            </w:r>
            <w:r>
              <w:rPr>
                <w:rFonts w:ascii="Arial" w:hAnsi="Arial" w:cs="Arial"/>
              </w:rPr>
              <w:t xml:space="preserve"> </w:t>
            </w:r>
            <w:r>
              <w:rPr>
                <w:rFonts w:ascii="Arial" w:hAnsi="Arial" w:cs="Arial"/>
                <w:b/>
              </w:rPr>
              <w:t>Britain</w:t>
            </w:r>
            <w:r>
              <w:rPr>
                <w:rFonts w:ascii="Arial" w:hAnsi="Arial" w:cs="Arial"/>
              </w:rPr>
              <w:t xml:space="preserve"> and</w:t>
            </w:r>
            <w:r>
              <w:rPr>
                <w:rFonts w:ascii="Arial" w:hAnsi="Arial" w:cs="Arial"/>
                <w:b/>
              </w:rPr>
              <w:t xml:space="preserve"> Offshore</w:t>
            </w:r>
            <w:r>
              <w:rPr>
                <w:rFonts w:ascii="Arial" w:hAnsi="Arial" w:cs="Arial"/>
              </w:rPr>
              <w:t>;</w:t>
            </w:r>
          </w:p>
        </w:tc>
      </w:tr>
      <w:tr w:rsidR="006E7788" w14:paraId="00E15EC5" w14:textId="77777777" w:rsidTr="00ED2860">
        <w:tc>
          <w:tcPr>
            <w:tcW w:w="3545" w:type="dxa"/>
          </w:tcPr>
          <w:p w14:paraId="096D5A55" w14:textId="77777777" w:rsidR="006E7788" w:rsidRDefault="006E7788" w:rsidP="006E7788">
            <w:pPr>
              <w:pStyle w:val="BodyText"/>
              <w:rPr>
                <w:rFonts w:ascii="Arial" w:hAnsi="Arial" w:cs="Arial"/>
                <w:b/>
                <w:bCs/>
              </w:rPr>
            </w:pPr>
            <w:r>
              <w:rPr>
                <w:rFonts w:ascii="Arial" w:hAnsi="Arial" w:cs="Arial"/>
                <w:b/>
                <w:bCs/>
              </w:rPr>
              <w:t>"Total System Chargeable HH Demand"</w:t>
            </w:r>
          </w:p>
        </w:tc>
        <w:tc>
          <w:tcPr>
            <w:tcW w:w="6775" w:type="dxa"/>
          </w:tcPr>
          <w:p w14:paraId="432F1910"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HH Charges</w:t>
            </w:r>
            <w:r>
              <w:rPr>
                <w:rFonts w:ascii="Arial" w:hAnsi="Arial" w:cs="Arial"/>
              </w:rPr>
              <w:t xml:space="preserve"> are paid, taken over a period of time which may or may not be that to which </w:t>
            </w:r>
            <w:r>
              <w:rPr>
                <w:rFonts w:ascii="Arial" w:hAnsi="Arial" w:cs="Arial"/>
                <w:b/>
              </w:rPr>
              <w:t>HH Charges</w:t>
            </w:r>
            <w:r>
              <w:rPr>
                <w:rFonts w:ascii="Arial" w:hAnsi="Arial" w:cs="Arial"/>
              </w:rPr>
              <w:t xml:space="preserve"> relate;</w:t>
            </w:r>
          </w:p>
        </w:tc>
      </w:tr>
      <w:tr w:rsidR="006E7788" w14:paraId="3B99B1B3" w14:textId="77777777" w:rsidTr="00ED2860">
        <w:tc>
          <w:tcPr>
            <w:tcW w:w="3545" w:type="dxa"/>
          </w:tcPr>
          <w:p w14:paraId="60FD6AE1" w14:textId="77777777" w:rsidR="006E7788" w:rsidRDefault="006E7788" w:rsidP="006E7788">
            <w:pPr>
              <w:pStyle w:val="BodyText"/>
              <w:rPr>
                <w:rFonts w:ascii="Arial" w:hAnsi="Arial" w:cs="Arial"/>
                <w:b/>
                <w:bCs/>
              </w:rPr>
            </w:pPr>
            <w:r>
              <w:rPr>
                <w:rFonts w:ascii="Arial" w:hAnsi="Arial" w:cs="Arial"/>
                <w:b/>
                <w:bCs/>
              </w:rPr>
              <w:t>"Total System Chargeable NHH Demand"</w:t>
            </w:r>
          </w:p>
        </w:tc>
        <w:tc>
          <w:tcPr>
            <w:tcW w:w="6775" w:type="dxa"/>
          </w:tcPr>
          <w:p w14:paraId="74FA263C" w14:textId="77777777" w:rsidR="006E7788" w:rsidRDefault="006E7788" w:rsidP="006E7788">
            <w:pPr>
              <w:pStyle w:val="BodyText"/>
              <w:jc w:val="both"/>
              <w:rPr>
                <w:rFonts w:ascii="Arial" w:hAnsi="Arial" w:cs="Arial"/>
              </w:rPr>
            </w:pPr>
            <w:r>
              <w:rPr>
                <w:rFonts w:ascii="Arial" w:hAnsi="Arial" w:cs="Arial"/>
              </w:rPr>
              <w:t xml:space="preserve">the total of all half-hourly metered </w:t>
            </w:r>
            <w:r>
              <w:rPr>
                <w:rFonts w:ascii="Arial" w:hAnsi="Arial" w:cs="Arial"/>
                <w:b/>
              </w:rPr>
              <w:t>Demands</w:t>
            </w:r>
            <w:r>
              <w:rPr>
                <w:rFonts w:ascii="Arial" w:hAnsi="Arial" w:cs="Arial"/>
              </w:rPr>
              <w:t xml:space="preserve"> for which </w:t>
            </w:r>
            <w:r>
              <w:rPr>
                <w:rFonts w:ascii="Arial" w:hAnsi="Arial" w:cs="Arial"/>
                <w:b/>
              </w:rPr>
              <w:t>NHH Charges</w:t>
            </w:r>
            <w:r>
              <w:rPr>
                <w:rFonts w:ascii="Arial" w:hAnsi="Arial" w:cs="Arial"/>
              </w:rPr>
              <w:t xml:space="preserve"> are paid, taken over a period of time which may or may not be that to which </w:t>
            </w:r>
            <w:r>
              <w:rPr>
                <w:rFonts w:ascii="Arial" w:hAnsi="Arial" w:cs="Arial"/>
                <w:b/>
              </w:rPr>
              <w:t>NHH Charges</w:t>
            </w:r>
            <w:r>
              <w:rPr>
                <w:rFonts w:ascii="Arial" w:hAnsi="Arial" w:cs="Arial"/>
              </w:rPr>
              <w:t xml:space="preserve"> relate.</w:t>
            </w:r>
          </w:p>
        </w:tc>
      </w:tr>
      <w:tr w:rsidR="006E7788" w14:paraId="45EC406E" w14:textId="77777777" w:rsidTr="00ED2860">
        <w:tc>
          <w:tcPr>
            <w:tcW w:w="3545" w:type="dxa"/>
          </w:tcPr>
          <w:p w14:paraId="1242FB11" w14:textId="77777777" w:rsidR="006E7788" w:rsidRDefault="006E7788" w:rsidP="006E7788">
            <w:pPr>
              <w:pStyle w:val="BodyText"/>
              <w:rPr>
                <w:rFonts w:ascii="Arial" w:hAnsi="Arial" w:cs="Arial"/>
                <w:b/>
                <w:bCs/>
              </w:rPr>
            </w:pPr>
            <w:r>
              <w:rPr>
                <w:rFonts w:ascii="Arial" w:hAnsi="Arial" w:cs="Arial"/>
                <w:b/>
                <w:bCs/>
              </w:rPr>
              <w:t>"Trading Party"</w:t>
            </w:r>
          </w:p>
        </w:tc>
        <w:tc>
          <w:tcPr>
            <w:tcW w:w="6775" w:type="dxa"/>
          </w:tcPr>
          <w:p w14:paraId="2EA68941"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2E247E08" w14:textId="77777777" w:rsidTr="00ED2860">
        <w:tc>
          <w:tcPr>
            <w:tcW w:w="3545" w:type="dxa"/>
          </w:tcPr>
          <w:p w14:paraId="1370902F" w14:textId="77777777" w:rsidR="006E7788" w:rsidRDefault="006E7788" w:rsidP="006E7788">
            <w:pPr>
              <w:pStyle w:val="BodyText"/>
              <w:rPr>
                <w:rFonts w:ascii="Arial" w:hAnsi="Arial" w:cs="Arial"/>
                <w:b/>
                <w:bCs/>
              </w:rPr>
            </w:pPr>
            <w:r>
              <w:rPr>
                <w:rFonts w:ascii="Arial" w:hAnsi="Arial" w:cs="Arial"/>
                <w:b/>
                <w:bCs/>
              </w:rPr>
              <w:t>"Trading Unit"</w:t>
            </w:r>
          </w:p>
        </w:tc>
        <w:tc>
          <w:tcPr>
            <w:tcW w:w="6775" w:type="dxa"/>
          </w:tcPr>
          <w:p w14:paraId="605814D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Balancing and Settlement Code</w:t>
            </w:r>
            <w:r>
              <w:rPr>
                <w:rFonts w:ascii="Arial" w:hAnsi="Arial" w:cs="Arial"/>
              </w:rPr>
              <w:t>;</w:t>
            </w:r>
          </w:p>
        </w:tc>
      </w:tr>
      <w:tr w:rsidR="006E7788" w14:paraId="32F995CF" w14:textId="77777777" w:rsidTr="00ED2860">
        <w:tc>
          <w:tcPr>
            <w:tcW w:w="3545" w:type="dxa"/>
          </w:tcPr>
          <w:p w14:paraId="4903D165" w14:textId="77777777" w:rsidR="006E7788" w:rsidRDefault="006E7788" w:rsidP="006E7788">
            <w:pPr>
              <w:pStyle w:val="BodyText"/>
              <w:rPr>
                <w:rFonts w:ascii="Arial" w:hAnsi="Arial" w:cs="Arial"/>
                <w:b/>
                <w:bCs/>
              </w:rPr>
            </w:pPr>
            <w:r>
              <w:rPr>
                <w:rFonts w:ascii="Arial" w:hAnsi="Arial" w:cs="Arial"/>
                <w:b/>
                <w:bCs/>
              </w:rPr>
              <w:t>"Transfer Date"</w:t>
            </w:r>
          </w:p>
        </w:tc>
        <w:tc>
          <w:tcPr>
            <w:tcW w:w="6775" w:type="dxa"/>
          </w:tcPr>
          <w:p w14:paraId="3284FD63" w14:textId="77777777" w:rsidR="006E7788" w:rsidRDefault="006E7788" w:rsidP="006E7788">
            <w:pPr>
              <w:pStyle w:val="BodyText"/>
              <w:jc w:val="both"/>
              <w:rPr>
                <w:rFonts w:ascii="Arial" w:hAnsi="Arial" w:cs="Arial"/>
              </w:rPr>
            </w:pPr>
            <w:r>
              <w:rPr>
                <w:rFonts w:ascii="Arial" w:hAnsi="Arial" w:cs="Arial"/>
              </w:rPr>
              <w:t>"24.00" hours on 30th March 1990;</w:t>
            </w:r>
            <w:r>
              <w:rPr>
                <w:rFonts w:ascii="Arial" w:hAnsi="Arial" w:cs="Arial"/>
                <w:b/>
              </w:rPr>
              <w:t xml:space="preserve"> </w:t>
            </w:r>
          </w:p>
        </w:tc>
      </w:tr>
      <w:tr w:rsidR="006E7788" w14:paraId="6A4B9F83" w14:textId="77777777" w:rsidTr="00ED2860">
        <w:tc>
          <w:tcPr>
            <w:tcW w:w="3545" w:type="dxa"/>
          </w:tcPr>
          <w:p w14:paraId="2BF4EDAF" w14:textId="77777777" w:rsidR="006E7788" w:rsidRDefault="006E7788" w:rsidP="006E7788">
            <w:pPr>
              <w:pStyle w:val="BodyText"/>
              <w:rPr>
                <w:rFonts w:ascii="Arial" w:hAnsi="Arial" w:cs="Arial"/>
                <w:b/>
                <w:bCs/>
              </w:rPr>
            </w:pPr>
            <w:r>
              <w:rPr>
                <w:rFonts w:ascii="Arial" w:hAnsi="Arial" w:cs="Arial"/>
                <w:b/>
                <w:bCs/>
              </w:rPr>
              <w:t>"Transfer Scheme"</w:t>
            </w:r>
          </w:p>
        </w:tc>
        <w:tc>
          <w:tcPr>
            <w:tcW w:w="6775" w:type="dxa"/>
          </w:tcPr>
          <w:p w14:paraId="6E4F10FD" w14:textId="77777777" w:rsidR="006E7788" w:rsidRDefault="006E7788" w:rsidP="006E7788">
            <w:pPr>
              <w:pStyle w:val="BodyText"/>
              <w:jc w:val="both"/>
              <w:rPr>
                <w:rFonts w:ascii="Arial" w:hAnsi="Arial" w:cs="Arial"/>
              </w:rPr>
            </w:pPr>
            <w:r>
              <w:rPr>
                <w:rFonts w:ascii="Arial" w:hAnsi="Arial" w:cs="Arial"/>
              </w:rPr>
              <w:t xml:space="preserve">schemes made under sections 65 and 66 of the </w:t>
            </w:r>
            <w:r>
              <w:rPr>
                <w:rFonts w:ascii="Arial" w:hAnsi="Arial" w:cs="Arial"/>
                <w:b/>
              </w:rPr>
              <w:t xml:space="preserve">Act </w:t>
            </w:r>
            <w:r>
              <w:rPr>
                <w:rFonts w:ascii="Arial" w:hAnsi="Arial" w:cs="Arial"/>
              </w:rPr>
              <w:t xml:space="preserve">and effected on the </w:t>
            </w:r>
            <w:r>
              <w:rPr>
                <w:rFonts w:ascii="Arial" w:hAnsi="Arial" w:cs="Arial"/>
                <w:b/>
              </w:rPr>
              <w:t>Transfer Date</w:t>
            </w:r>
            <w:r>
              <w:rPr>
                <w:rFonts w:ascii="Arial" w:hAnsi="Arial" w:cs="Arial"/>
              </w:rPr>
              <w:t>;</w:t>
            </w:r>
          </w:p>
        </w:tc>
      </w:tr>
      <w:tr w:rsidR="006E7788" w14:paraId="42224E56" w14:textId="77777777" w:rsidTr="00ED2860">
        <w:tc>
          <w:tcPr>
            <w:tcW w:w="3545" w:type="dxa"/>
          </w:tcPr>
          <w:p w14:paraId="72334A1D" w14:textId="77777777" w:rsidR="006E7788" w:rsidRDefault="006E7788" w:rsidP="006E7788">
            <w:pPr>
              <w:spacing w:after="240"/>
              <w:rPr>
                <w:rFonts w:ascii="Arial" w:hAnsi="Arial" w:cs="Arial"/>
                <w:b/>
                <w:bCs/>
              </w:rPr>
            </w:pPr>
            <w:r>
              <w:rPr>
                <w:rFonts w:ascii="Arial" w:hAnsi="Arial" w:cs="Arial"/>
                <w:b/>
                <w:bCs/>
              </w:rPr>
              <w:t>"Transmission"</w:t>
            </w:r>
          </w:p>
        </w:tc>
        <w:tc>
          <w:tcPr>
            <w:tcW w:w="6775" w:type="dxa"/>
          </w:tcPr>
          <w:p w14:paraId="34AF3F75" w14:textId="77777777" w:rsidR="006E7788" w:rsidRDefault="006E7788" w:rsidP="006E7788">
            <w:pPr>
              <w:spacing w:after="240"/>
              <w:jc w:val="both"/>
              <w:rPr>
                <w:rFonts w:ascii="Arial" w:hAnsi="Arial" w:cs="Arial"/>
                <w:b/>
                <w:i/>
              </w:rPr>
            </w:pPr>
            <w:r>
              <w:rPr>
                <w:rFonts w:ascii="Arial" w:hAnsi="Arial" w:cs="Arial"/>
              </w:rPr>
              <w:t xml:space="preserve">means, when used in conjunction with another term relating to equipment,  whether defined or not, that the associated term is to be read as being part of or directly associated with the </w:t>
            </w:r>
            <w:r>
              <w:rPr>
                <w:rFonts w:ascii="Arial" w:hAnsi="Arial" w:cs="Arial"/>
                <w:b/>
              </w:rPr>
              <w:t>National Electricity Transmission</w:t>
            </w:r>
            <w:r>
              <w:rPr>
                <w:rFonts w:ascii="Arial" w:hAnsi="Arial" w:cs="Arial"/>
              </w:rPr>
              <w:t xml:space="preserve"> </w:t>
            </w:r>
            <w:r>
              <w:rPr>
                <w:rFonts w:ascii="Arial" w:hAnsi="Arial" w:cs="Arial"/>
                <w:b/>
              </w:rPr>
              <w:t>System</w:t>
            </w:r>
            <w:r>
              <w:rPr>
                <w:rFonts w:ascii="Arial" w:hAnsi="Arial" w:cs="Arial"/>
              </w:rPr>
              <w:t xml:space="preserve"> and not of or with the </w:t>
            </w:r>
            <w:r>
              <w:rPr>
                <w:rFonts w:ascii="Arial" w:hAnsi="Arial" w:cs="Arial"/>
                <w:b/>
              </w:rPr>
              <w:t>User System</w:t>
            </w:r>
            <w:r>
              <w:rPr>
                <w:rFonts w:ascii="Arial" w:hAnsi="Arial" w:cs="Arial"/>
              </w:rPr>
              <w:t>;</w:t>
            </w:r>
          </w:p>
        </w:tc>
      </w:tr>
      <w:tr w:rsidR="006E7788" w14:paraId="3A52EEA7" w14:textId="77777777" w:rsidTr="00ED2860">
        <w:tc>
          <w:tcPr>
            <w:tcW w:w="3545" w:type="dxa"/>
          </w:tcPr>
          <w:p w14:paraId="3924031F" w14:textId="77777777" w:rsidR="006E7788" w:rsidRDefault="006E7788" w:rsidP="006E7788">
            <w:pPr>
              <w:pStyle w:val="BodyText"/>
              <w:rPr>
                <w:rFonts w:ascii="Arial" w:hAnsi="Arial" w:cs="Arial"/>
                <w:b/>
                <w:bCs/>
              </w:rPr>
            </w:pPr>
            <w:r>
              <w:rPr>
                <w:rFonts w:ascii="Arial" w:hAnsi="Arial" w:cs="Arial"/>
                <w:b/>
                <w:bCs/>
              </w:rPr>
              <w:t>"Transmission Business"</w:t>
            </w:r>
          </w:p>
        </w:tc>
        <w:tc>
          <w:tcPr>
            <w:tcW w:w="6775" w:type="dxa"/>
          </w:tcPr>
          <w:p w14:paraId="359899D9" w14:textId="77777777" w:rsidR="006E7788" w:rsidRDefault="006E7788" w:rsidP="006E7788">
            <w:pPr>
              <w:pStyle w:val="BodyText"/>
              <w:jc w:val="both"/>
              <w:rPr>
                <w:rFonts w:ascii="Arial" w:hAnsi="Arial" w:cs="Arial"/>
              </w:rPr>
            </w:pPr>
            <w:r>
              <w:rPr>
                <w:rFonts w:ascii="Arial" w:hAnsi="Arial" w:cs="Arial"/>
              </w:rPr>
              <w:t xml:space="preserve">the authorised business of </w:t>
            </w:r>
            <w:r>
              <w:rPr>
                <w:rFonts w:ascii="Arial" w:hAnsi="Arial" w:cs="Arial"/>
                <w:b/>
                <w:bCs/>
              </w:rPr>
              <w:t>The Company</w:t>
            </w:r>
            <w:r>
              <w:rPr>
                <w:rFonts w:ascii="Arial" w:hAnsi="Arial" w:cs="Arial"/>
              </w:rPr>
              <w:t xml:space="preserve"> or any </w:t>
            </w:r>
            <w:r>
              <w:rPr>
                <w:rFonts w:ascii="Arial" w:hAnsi="Arial" w:cs="Arial"/>
                <w:b/>
              </w:rPr>
              <w:t>Affiliate</w:t>
            </w:r>
            <w:r>
              <w:rPr>
                <w:rFonts w:ascii="Arial" w:hAnsi="Arial" w:cs="Arial"/>
              </w:rPr>
              <w:t xml:space="preserve"> or </w:t>
            </w:r>
            <w:r>
              <w:rPr>
                <w:rFonts w:ascii="Arial" w:hAnsi="Arial" w:cs="Arial"/>
                <w:b/>
              </w:rPr>
              <w:t>Related Undertaking</w:t>
            </w:r>
            <w:r>
              <w:rPr>
                <w:rFonts w:ascii="Arial" w:hAnsi="Arial" w:cs="Arial"/>
              </w:rPr>
              <w:t xml:space="preserve"> in the planning, development, construction and maintenance of the </w:t>
            </w:r>
            <w:r>
              <w:rPr>
                <w:rFonts w:ascii="Arial" w:hAnsi="Arial" w:cs="Arial"/>
                <w:b/>
              </w:rPr>
              <w:t>National Electricity Transmission System</w:t>
            </w:r>
            <w:r>
              <w:rPr>
                <w:rFonts w:ascii="Arial" w:hAnsi="Arial" w:cs="Arial"/>
              </w:rPr>
              <w:t xml:space="preserve"> (whether or not pursuant to directions of the Secretary of State made under section 34 or 35 of the </w:t>
            </w:r>
            <w:r>
              <w:rPr>
                <w:rFonts w:ascii="Arial" w:hAnsi="Arial" w:cs="Arial"/>
                <w:b/>
              </w:rPr>
              <w:t>Act</w:t>
            </w:r>
            <w:r>
              <w:rPr>
                <w:rFonts w:ascii="Arial" w:hAnsi="Arial" w:cs="Arial"/>
              </w:rPr>
              <w:t xml:space="preserve">) and the operation of such system for the transmission of electricity, including any business in providing connections to the </w:t>
            </w:r>
            <w:r>
              <w:rPr>
                <w:rFonts w:ascii="Arial" w:hAnsi="Arial" w:cs="Arial"/>
                <w:b/>
              </w:rPr>
              <w:t>National Electricity Transmission System</w:t>
            </w:r>
            <w:r>
              <w:rPr>
                <w:rFonts w:ascii="Arial" w:hAnsi="Arial" w:cs="Arial"/>
              </w:rPr>
              <w:t xml:space="preserve"> but shall not include (i) any other </w:t>
            </w:r>
            <w:r>
              <w:rPr>
                <w:rFonts w:ascii="Arial" w:hAnsi="Arial" w:cs="Arial"/>
                <w:b/>
              </w:rPr>
              <w:t>Separate Business</w:t>
            </w:r>
            <w:r>
              <w:rPr>
                <w:rFonts w:ascii="Arial" w:hAnsi="Arial" w:cs="Arial"/>
              </w:rPr>
              <w:t xml:space="preserve"> or (ii) any other business (not being a </w:t>
            </w:r>
            <w:r>
              <w:rPr>
                <w:rFonts w:ascii="Arial" w:hAnsi="Arial" w:cs="Arial"/>
                <w:b/>
              </w:rPr>
              <w:t>Separate Business</w:t>
            </w:r>
            <w:r>
              <w:rPr>
                <w:rFonts w:ascii="Arial" w:hAnsi="Arial" w:cs="Arial"/>
              </w:rPr>
              <w:t xml:space="preserve">) of </w:t>
            </w:r>
            <w:r>
              <w:rPr>
                <w:rFonts w:ascii="Arial" w:hAnsi="Arial" w:cs="Arial"/>
                <w:b/>
                <w:bCs/>
              </w:rPr>
              <w:t>The Company</w:t>
            </w:r>
            <w:r>
              <w:rPr>
                <w:rFonts w:ascii="Arial" w:hAnsi="Arial" w:cs="Arial"/>
              </w:rPr>
              <w:t xml:space="preserve"> or any </w:t>
            </w:r>
            <w:r>
              <w:rPr>
                <w:rFonts w:ascii="Arial" w:hAnsi="Arial" w:cs="Arial"/>
                <w:b/>
              </w:rPr>
              <w:lastRenderedPageBreak/>
              <w:t>Affiliate</w:t>
            </w:r>
            <w:r>
              <w:rPr>
                <w:rFonts w:ascii="Arial" w:hAnsi="Arial" w:cs="Arial"/>
              </w:rPr>
              <w:t xml:space="preserve"> or </w:t>
            </w:r>
            <w:r>
              <w:rPr>
                <w:rFonts w:ascii="Arial" w:hAnsi="Arial" w:cs="Arial"/>
                <w:b/>
              </w:rPr>
              <w:t>Related Undertaking</w:t>
            </w:r>
            <w:r>
              <w:rPr>
                <w:rFonts w:ascii="Arial" w:hAnsi="Arial" w:cs="Arial"/>
              </w:rPr>
              <w:t xml:space="preserve"> in the provision of services to or on behalf of any one or more persons; </w:t>
            </w:r>
          </w:p>
        </w:tc>
      </w:tr>
      <w:tr w:rsidR="006E7788" w14:paraId="51F56060" w14:textId="77777777" w:rsidTr="00ED2860">
        <w:tc>
          <w:tcPr>
            <w:tcW w:w="3545" w:type="dxa"/>
          </w:tcPr>
          <w:p w14:paraId="1A9A47D3" w14:textId="77777777" w:rsidR="006E7788" w:rsidRDefault="006E7788" w:rsidP="006E7788">
            <w:pPr>
              <w:pStyle w:val="BodyText"/>
              <w:rPr>
                <w:rFonts w:ascii="Arial" w:hAnsi="Arial" w:cs="Arial"/>
                <w:b/>
                <w:bCs/>
              </w:rPr>
            </w:pPr>
            <w:r>
              <w:rPr>
                <w:rFonts w:ascii="Arial" w:hAnsi="Arial" w:cs="Arial"/>
                <w:b/>
                <w:bCs/>
              </w:rPr>
              <w:lastRenderedPageBreak/>
              <w:t>“Transmission Charging Methodology Forum”</w:t>
            </w:r>
          </w:p>
        </w:tc>
        <w:tc>
          <w:tcPr>
            <w:tcW w:w="6775" w:type="dxa"/>
          </w:tcPr>
          <w:p w14:paraId="2BC2243F" w14:textId="77777777" w:rsidR="006E7788" w:rsidRDefault="006E7788" w:rsidP="006E7788">
            <w:pPr>
              <w:pStyle w:val="BodyText"/>
              <w:jc w:val="both"/>
              <w:rPr>
                <w:rFonts w:ascii="Arial" w:hAnsi="Arial" w:cs="Arial"/>
              </w:rPr>
            </w:pPr>
            <w:r>
              <w:rPr>
                <w:rFonts w:ascii="Arial" w:hAnsi="Arial" w:cs="Arial"/>
              </w:rPr>
              <w:t xml:space="preserve">the charging methodology forum (and related arrangements) established to facilitate meetings between </w:t>
            </w:r>
            <w:r>
              <w:rPr>
                <w:rFonts w:ascii="Arial" w:hAnsi="Arial" w:cs="Arial"/>
                <w:b/>
                <w:bCs/>
              </w:rPr>
              <w:t>The Company</w:t>
            </w:r>
            <w:r>
              <w:rPr>
                <w:rFonts w:ascii="Arial" w:hAnsi="Arial" w:cs="Arial"/>
              </w:rPr>
              <w:t xml:space="preserve"> and any other persons whose interests are materially affected by the applicable </w:t>
            </w:r>
            <w:r>
              <w:rPr>
                <w:rFonts w:ascii="Arial" w:hAnsi="Arial" w:cs="Arial"/>
                <w:b/>
                <w:bCs/>
              </w:rPr>
              <w:t>Charging Methodologies</w:t>
            </w:r>
            <w:r>
              <w:rPr>
                <w:rFonts w:ascii="Arial" w:hAnsi="Arial" w:cs="Arial"/>
              </w:rPr>
              <w:t xml:space="preserve"> for the purpose of discussing the further development of the applicable </w:t>
            </w:r>
            <w:r>
              <w:rPr>
                <w:rFonts w:ascii="Arial" w:hAnsi="Arial" w:cs="Arial"/>
                <w:b/>
                <w:bCs/>
              </w:rPr>
              <w:t>Charging Methodologies</w:t>
            </w:r>
            <w:r>
              <w:rPr>
                <w:rFonts w:ascii="Arial" w:hAnsi="Arial" w:cs="Arial"/>
              </w:rPr>
              <w:t>;</w:t>
            </w:r>
          </w:p>
        </w:tc>
      </w:tr>
      <w:tr w:rsidR="006E7788" w14:paraId="35D649B2" w14:textId="77777777" w:rsidTr="00ED2860">
        <w:tc>
          <w:tcPr>
            <w:tcW w:w="3545" w:type="dxa"/>
          </w:tcPr>
          <w:p w14:paraId="4D7F1466" w14:textId="77777777" w:rsidR="006E7788" w:rsidRDefault="006E7788" w:rsidP="006E7788">
            <w:pPr>
              <w:pStyle w:val="BodyText"/>
              <w:rPr>
                <w:rFonts w:ascii="Arial" w:hAnsi="Arial" w:cs="Arial"/>
                <w:b/>
                <w:bCs/>
              </w:rPr>
            </w:pPr>
            <w:r>
              <w:rPr>
                <w:rFonts w:ascii="Arial" w:hAnsi="Arial"/>
                <w:b/>
              </w:rPr>
              <w:t>“Transmission Circuits”</w:t>
            </w:r>
          </w:p>
        </w:tc>
        <w:tc>
          <w:tcPr>
            <w:tcW w:w="6775" w:type="dxa"/>
          </w:tcPr>
          <w:p w14:paraId="1F3E5883" w14:textId="77777777" w:rsidR="006E7788" w:rsidRDefault="006E7788" w:rsidP="006E7788">
            <w:pPr>
              <w:pStyle w:val="BodyText"/>
              <w:jc w:val="both"/>
              <w:rPr>
                <w:rFonts w:ascii="Arial" w:hAnsi="Arial" w:cs="Arial"/>
              </w:rPr>
            </w:pPr>
            <w:r>
              <w:rPr>
                <w:rFonts w:ascii="Arial" w:hAnsi="Arial" w:cs="Arial"/>
                <w:sz w:val="24"/>
              </w:rPr>
              <w:t xml:space="preserve">as defined in the </w:t>
            </w:r>
            <w:r>
              <w:rPr>
                <w:rFonts w:ascii="Arial" w:hAnsi="Arial" w:cs="Arial"/>
                <w:b/>
                <w:sz w:val="24"/>
              </w:rPr>
              <w:t>NETS SQSS</w:t>
            </w:r>
            <w:r>
              <w:rPr>
                <w:rFonts w:ascii="Arial" w:hAnsi="Arial" w:cs="Arial"/>
                <w:sz w:val="24"/>
              </w:rPr>
              <w:t>;</w:t>
            </w:r>
          </w:p>
        </w:tc>
      </w:tr>
      <w:tr w:rsidR="006E7788" w14:paraId="0C2AEBD0" w14:textId="77777777" w:rsidTr="00ED2860">
        <w:tc>
          <w:tcPr>
            <w:tcW w:w="3545" w:type="dxa"/>
          </w:tcPr>
          <w:p w14:paraId="5DF24E51" w14:textId="77777777" w:rsidR="006E7788" w:rsidRDefault="006E7788" w:rsidP="006E7788">
            <w:pPr>
              <w:pStyle w:val="BodyText"/>
              <w:rPr>
                <w:rFonts w:ascii="Arial" w:hAnsi="Arial" w:cs="Arial"/>
                <w:b/>
                <w:bCs/>
              </w:rPr>
            </w:pPr>
            <w:r>
              <w:rPr>
                <w:rFonts w:ascii="Arial" w:hAnsi="Arial" w:cs="Arial"/>
                <w:b/>
                <w:bCs/>
              </w:rPr>
              <w:t>"Transmission Connection Assets"</w:t>
            </w:r>
          </w:p>
          <w:p w14:paraId="2F2097E4" w14:textId="77777777" w:rsidR="00F71292" w:rsidRDefault="00F71292" w:rsidP="006E7788">
            <w:pPr>
              <w:pStyle w:val="BodyText"/>
              <w:rPr>
                <w:rFonts w:ascii="Arial" w:hAnsi="Arial" w:cs="Arial"/>
                <w:b/>
                <w:bCs/>
              </w:rPr>
            </w:pPr>
          </w:p>
          <w:p w14:paraId="78D5FCAA" w14:textId="3935A5D0" w:rsidR="00D47036" w:rsidRDefault="00D47036" w:rsidP="001C24DF">
            <w:pPr>
              <w:pStyle w:val="BodyText"/>
              <w:rPr>
                <w:rFonts w:ascii="Arial" w:hAnsi="Arial" w:cs="Arial"/>
                <w:b/>
                <w:bCs/>
              </w:rPr>
            </w:pPr>
          </w:p>
        </w:tc>
        <w:tc>
          <w:tcPr>
            <w:tcW w:w="6775" w:type="dxa"/>
          </w:tcPr>
          <w:p w14:paraId="444AFF24" w14:textId="00C76734" w:rsidR="00E26B2E" w:rsidRDefault="006E7788" w:rsidP="001C24DF">
            <w:pPr>
              <w:pStyle w:val="BodyText"/>
              <w:jc w:val="both"/>
              <w:rPr>
                <w:rFonts w:ascii="Arial" w:hAnsi="Arial" w:cs="Arial"/>
                <w:b/>
                <w:i/>
              </w:rPr>
            </w:pPr>
            <w:r>
              <w:rPr>
                <w:rFonts w:ascii="Arial" w:hAnsi="Arial" w:cs="Arial"/>
              </w:rPr>
              <w:t xml:space="preserve">the </w:t>
            </w:r>
            <w:r>
              <w:rPr>
                <w:rFonts w:ascii="Arial" w:hAnsi="Arial" w:cs="Arial"/>
                <w:b/>
              </w:rPr>
              <w:t>Transmission Plant</w:t>
            </w:r>
            <w:r>
              <w:rPr>
                <w:rFonts w:ascii="Arial" w:hAnsi="Arial" w:cs="Arial"/>
              </w:rPr>
              <w:t xml:space="preserve"> and </w:t>
            </w:r>
            <w:r>
              <w:rPr>
                <w:rFonts w:ascii="Arial" w:hAnsi="Arial" w:cs="Arial"/>
                <w:b/>
              </w:rPr>
              <w:t>Transmission Apparatus</w:t>
            </w:r>
            <w:r>
              <w:rPr>
                <w:rFonts w:ascii="Arial" w:hAnsi="Arial" w:cs="Arial"/>
              </w:rPr>
              <w:t xml:space="preserve"> necessary to connect the </w:t>
            </w:r>
            <w:r>
              <w:rPr>
                <w:rFonts w:ascii="Arial" w:hAnsi="Arial" w:cs="Arial"/>
                <w:b/>
              </w:rPr>
              <w:t>User's Equipment</w:t>
            </w:r>
            <w:r>
              <w:rPr>
                <w:rFonts w:ascii="Arial" w:hAnsi="Arial" w:cs="Arial"/>
              </w:rPr>
              <w:t xml:space="preserve"> to the </w:t>
            </w:r>
            <w:r>
              <w:rPr>
                <w:rFonts w:ascii="Arial" w:hAnsi="Arial" w:cs="Arial"/>
                <w:b/>
              </w:rPr>
              <w:t>National Electricity Transmission System</w:t>
            </w:r>
            <w:r>
              <w:rPr>
                <w:rFonts w:ascii="Arial" w:hAnsi="Arial" w:cs="Arial"/>
              </w:rPr>
              <w:t xml:space="preserve"> at any particular </w:t>
            </w:r>
            <w:r>
              <w:rPr>
                <w:rFonts w:ascii="Arial" w:hAnsi="Arial" w:cs="Arial"/>
                <w:b/>
              </w:rPr>
              <w:t>Connection Site</w:t>
            </w:r>
            <w:r>
              <w:rPr>
                <w:rFonts w:ascii="Arial" w:hAnsi="Arial" w:cs="Arial"/>
              </w:rPr>
              <w:t xml:space="preserve"> in respect of which </w:t>
            </w:r>
            <w:r>
              <w:rPr>
                <w:rFonts w:ascii="Arial" w:hAnsi="Arial" w:cs="Arial"/>
                <w:b/>
                <w:bCs/>
              </w:rPr>
              <w:t>The Company</w:t>
            </w:r>
            <w:r>
              <w:rPr>
                <w:rFonts w:ascii="Arial" w:hAnsi="Arial" w:cs="Arial"/>
                <w:b/>
              </w:rPr>
              <w:t xml:space="preserve"> </w:t>
            </w:r>
            <w:r>
              <w:rPr>
                <w:rFonts w:ascii="Arial" w:hAnsi="Arial" w:cs="Arial"/>
              </w:rPr>
              <w:t xml:space="preserve">charges </w:t>
            </w:r>
            <w:r>
              <w:rPr>
                <w:rFonts w:ascii="Arial" w:hAnsi="Arial" w:cs="Arial"/>
                <w:b/>
              </w:rPr>
              <w:t>Connection Charges</w:t>
            </w:r>
            <w:r>
              <w:rPr>
                <w:rFonts w:ascii="Arial" w:hAnsi="Arial" w:cs="Arial"/>
              </w:rPr>
              <w:t xml:space="preserve"> (if any) as listed or identified in Appendix A to the </w:t>
            </w:r>
            <w:r>
              <w:rPr>
                <w:rFonts w:ascii="Arial" w:hAnsi="Arial" w:cs="Arial"/>
                <w:b/>
              </w:rPr>
              <w:t>Bilateral Connection Agreement</w:t>
            </w:r>
            <w:r>
              <w:rPr>
                <w:rFonts w:ascii="Arial" w:hAnsi="Arial" w:cs="Arial"/>
              </w:rPr>
              <w:t xml:space="preserve"> relating to each such </w:t>
            </w:r>
            <w:r>
              <w:rPr>
                <w:rFonts w:ascii="Arial" w:hAnsi="Arial" w:cs="Arial"/>
                <w:b/>
              </w:rPr>
              <w:t>Connection Site</w:t>
            </w:r>
            <w:r>
              <w:rPr>
                <w:rFonts w:ascii="Arial" w:hAnsi="Arial" w:cs="Arial"/>
              </w:rPr>
              <w:t>;</w:t>
            </w:r>
          </w:p>
        </w:tc>
      </w:tr>
      <w:tr w:rsidR="001C24DF" w14:paraId="36E57107" w14:textId="77777777" w:rsidTr="00ED2860">
        <w:tc>
          <w:tcPr>
            <w:tcW w:w="3545" w:type="dxa"/>
          </w:tcPr>
          <w:p w14:paraId="0C414DF8" w14:textId="77777777" w:rsidR="001C24DF" w:rsidRDefault="001C24DF" w:rsidP="001C24DF">
            <w:pPr>
              <w:pStyle w:val="BodyText"/>
              <w:rPr>
                <w:rFonts w:ascii="Arial" w:hAnsi="Arial" w:cs="Arial"/>
                <w:b/>
                <w:sz w:val="24"/>
              </w:rPr>
            </w:pPr>
            <w:r w:rsidRPr="00991CA1">
              <w:rPr>
                <w:rFonts w:ascii="Arial" w:hAnsi="Arial" w:cs="Arial"/>
                <w:b/>
                <w:sz w:val="24"/>
              </w:rPr>
              <w:t>“Transmission Demand Residual”</w:t>
            </w:r>
          </w:p>
          <w:p w14:paraId="1545A160" w14:textId="77777777" w:rsidR="001C24DF" w:rsidRDefault="001C24DF" w:rsidP="006E7788">
            <w:pPr>
              <w:pStyle w:val="BodyText"/>
              <w:rPr>
                <w:rFonts w:ascii="Arial" w:hAnsi="Arial" w:cs="Arial"/>
                <w:b/>
                <w:bCs/>
              </w:rPr>
            </w:pPr>
          </w:p>
        </w:tc>
        <w:tc>
          <w:tcPr>
            <w:tcW w:w="6775" w:type="dxa"/>
          </w:tcPr>
          <w:p w14:paraId="2B4CA868" w14:textId="31DE8AF5" w:rsidR="001C24DF" w:rsidRDefault="001C24DF" w:rsidP="001C24DF">
            <w:pPr>
              <w:pStyle w:val="BodyText"/>
              <w:jc w:val="both"/>
              <w:rPr>
                <w:rFonts w:ascii="Arial" w:hAnsi="Arial" w:cs="Arial"/>
              </w:rPr>
            </w:pPr>
            <w:r w:rsidRPr="00991CA1">
              <w:rPr>
                <w:rFonts w:ascii="Arial" w:hAnsi="Arial" w:cs="Arial"/>
                <w:sz w:val="24"/>
              </w:rPr>
              <w:t xml:space="preserve">the total sum of annual </w:t>
            </w:r>
            <w:r w:rsidRPr="00991CA1">
              <w:rPr>
                <w:rFonts w:ascii="Arial" w:hAnsi="Arial" w:cs="Arial"/>
                <w:b/>
                <w:sz w:val="24"/>
              </w:rPr>
              <w:t>Transmission Network Use of System</w:t>
            </w:r>
            <w:r w:rsidRPr="00991CA1">
              <w:rPr>
                <w:rFonts w:ascii="Arial" w:hAnsi="Arial" w:cs="Arial"/>
                <w:sz w:val="24"/>
              </w:rPr>
              <w:t xml:space="preserve"> revenue to be recovered through the </w:t>
            </w:r>
            <w:r w:rsidRPr="00991CA1">
              <w:rPr>
                <w:rFonts w:ascii="Arial" w:hAnsi="Arial" w:cs="Arial"/>
                <w:b/>
                <w:sz w:val="24"/>
              </w:rPr>
              <w:t>Transmission Demand Residual Tariffs</w:t>
            </w:r>
            <w:r w:rsidRPr="00991CA1">
              <w:rPr>
                <w:rFonts w:ascii="Arial" w:hAnsi="Arial" w:cs="Arial"/>
                <w:sz w:val="24"/>
              </w:rPr>
              <w:t xml:space="preserve"> from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Unmetered Supplies</w:t>
            </w:r>
            <w:r w:rsidRPr="00991CA1">
              <w:rPr>
                <w:rFonts w:ascii="Arial" w:hAnsi="Arial" w:cs="Arial"/>
                <w:sz w:val="24"/>
              </w:rPr>
              <w:t xml:space="preserve"> only;</w:t>
            </w:r>
          </w:p>
        </w:tc>
      </w:tr>
      <w:tr w:rsidR="001C24DF" w14:paraId="042A3BEA" w14:textId="77777777" w:rsidTr="00ED2860">
        <w:tc>
          <w:tcPr>
            <w:tcW w:w="3545" w:type="dxa"/>
          </w:tcPr>
          <w:p w14:paraId="08A40916" w14:textId="77777777" w:rsidR="001C24DF" w:rsidRPr="00681D96" w:rsidRDefault="001C24DF" w:rsidP="001C24DF">
            <w:pPr>
              <w:pStyle w:val="BodyText"/>
              <w:rPr>
                <w:rFonts w:ascii="Arial" w:hAnsi="Arial" w:cs="Arial"/>
                <w:b/>
                <w:sz w:val="24"/>
              </w:rPr>
            </w:pPr>
            <w:r w:rsidRPr="00991CA1">
              <w:rPr>
                <w:rFonts w:ascii="Arial" w:hAnsi="Arial" w:cs="Arial"/>
                <w:b/>
                <w:bCs/>
                <w:sz w:val="24"/>
              </w:rPr>
              <w:t>“Transmission Demand Residual Tariffs”</w:t>
            </w:r>
          </w:p>
          <w:p w14:paraId="32D32487" w14:textId="77777777" w:rsidR="001C24DF" w:rsidRDefault="001C24DF" w:rsidP="006E7788">
            <w:pPr>
              <w:pStyle w:val="BodyText"/>
              <w:rPr>
                <w:rFonts w:ascii="Arial" w:hAnsi="Arial" w:cs="Arial"/>
                <w:b/>
                <w:bCs/>
              </w:rPr>
            </w:pPr>
          </w:p>
        </w:tc>
        <w:tc>
          <w:tcPr>
            <w:tcW w:w="6775" w:type="dxa"/>
          </w:tcPr>
          <w:p w14:paraId="692D267B" w14:textId="209A6872" w:rsidR="001C24DF" w:rsidRDefault="001C24DF" w:rsidP="006E7788">
            <w:pPr>
              <w:pStyle w:val="BodyText"/>
              <w:jc w:val="both"/>
              <w:rPr>
                <w:rFonts w:ascii="Arial" w:hAnsi="Arial" w:cs="Arial"/>
              </w:rPr>
            </w:pPr>
            <w:r w:rsidRPr="00991CA1">
              <w:rPr>
                <w:rFonts w:ascii="Arial" w:hAnsi="Arial" w:cs="Arial"/>
                <w:sz w:val="24"/>
              </w:rPr>
              <w:t xml:space="preserve">the £/site </w:t>
            </w:r>
            <w:r w:rsidRPr="00991CA1">
              <w:rPr>
                <w:rFonts w:ascii="Arial" w:hAnsi="Arial" w:cs="Arial"/>
                <w:b/>
                <w:sz w:val="24"/>
              </w:rPr>
              <w:t xml:space="preserve">Transmission Network Use of System </w:t>
            </w:r>
            <w:r w:rsidRPr="00991CA1">
              <w:rPr>
                <w:rFonts w:ascii="Arial" w:hAnsi="Arial" w:cs="Arial"/>
                <w:sz w:val="24"/>
              </w:rPr>
              <w:t xml:space="preserve">tariffs or £/kWh </w:t>
            </w:r>
            <w:r w:rsidRPr="00991CA1">
              <w:rPr>
                <w:rFonts w:ascii="Arial" w:hAnsi="Arial" w:cs="Arial"/>
                <w:b/>
                <w:sz w:val="24"/>
              </w:rPr>
              <w:t>UMS Tariff</w:t>
            </w:r>
            <w:r w:rsidRPr="00991CA1">
              <w:rPr>
                <w:rFonts w:ascii="Arial" w:hAnsi="Arial" w:cs="Arial"/>
                <w:sz w:val="24"/>
              </w:rPr>
              <w:t xml:space="preserve"> that are levied on </w:t>
            </w:r>
            <w:r w:rsidRPr="00991CA1">
              <w:rPr>
                <w:rFonts w:ascii="Arial" w:hAnsi="Arial" w:cs="Arial"/>
                <w:b/>
                <w:sz w:val="24"/>
              </w:rPr>
              <w:t xml:space="preserve">Final Demand Sites </w:t>
            </w:r>
            <w:r w:rsidRPr="00991CA1">
              <w:rPr>
                <w:rFonts w:ascii="Arial" w:hAnsi="Arial" w:cs="Arial"/>
                <w:sz w:val="24"/>
              </w:rPr>
              <w:t xml:space="preserve">and </w:t>
            </w:r>
            <w:r w:rsidRPr="00991CA1">
              <w:rPr>
                <w:rFonts w:ascii="Arial" w:hAnsi="Arial" w:cs="Arial"/>
                <w:b/>
                <w:sz w:val="24"/>
              </w:rPr>
              <w:t xml:space="preserve">Unmetered Supplies </w:t>
            </w:r>
            <w:r w:rsidRPr="001C068E">
              <w:rPr>
                <w:rFonts w:ascii="Arial" w:hAnsi="Arial" w:cs="Arial"/>
                <w:bCs/>
                <w:sz w:val="24"/>
              </w:rPr>
              <w:t>only;</w:t>
            </w:r>
          </w:p>
        </w:tc>
      </w:tr>
      <w:tr w:rsidR="006E7788" w14:paraId="7F8D97F4" w14:textId="77777777" w:rsidTr="00ED2860">
        <w:tc>
          <w:tcPr>
            <w:tcW w:w="3545" w:type="dxa"/>
          </w:tcPr>
          <w:p w14:paraId="65A534F8" w14:textId="77777777" w:rsidR="006E7788" w:rsidRDefault="006E7788" w:rsidP="006E7788">
            <w:pPr>
              <w:pStyle w:val="BodyText"/>
              <w:rPr>
                <w:rFonts w:ascii="Arial" w:hAnsi="Arial" w:cs="Arial"/>
                <w:b/>
                <w:bCs/>
              </w:rPr>
            </w:pPr>
            <w:r>
              <w:rPr>
                <w:rFonts w:ascii="Arial" w:hAnsi="Arial" w:cs="Arial"/>
                <w:b/>
                <w:bCs/>
              </w:rPr>
              <w:t>"Transmission Connection Asset Works"</w:t>
            </w:r>
          </w:p>
        </w:tc>
        <w:tc>
          <w:tcPr>
            <w:tcW w:w="6775" w:type="dxa"/>
          </w:tcPr>
          <w:p w14:paraId="0DEE06F5" w14:textId="77777777" w:rsidR="006E7788" w:rsidRDefault="006E7788" w:rsidP="006E7788">
            <w:pPr>
              <w:pStyle w:val="BodyText"/>
              <w:jc w:val="both"/>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w:t>
            </w:r>
          </w:p>
        </w:tc>
      </w:tr>
      <w:tr w:rsidR="006E7788" w14:paraId="4D5EFC87" w14:textId="77777777" w:rsidTr="00ED2860">
        <w:tc>
          <w:tcPr>
            <w:tcW w:w="3545" w:type="dxa"/>
          </w:tcPr>
          <w:p w14:paraId="754EB629" w14:textId="77777777" w:rsidR="006E7788" w:rsidRPr="009E79CD" w:rsidRDefault="006E7788" w:rsidP="006E7788">
            <w:pPr>
              <w:pStyle w:val="BodyText"/>
              <w:rPr>
                <w:rFonts w:ascii="Arial" w:hAnsi="Arial" w:cs="Arial"/>
                <w:b/>
                <w:bCs/>
              </w:rPr>
            </w:pPr>
            <w:r w:rsidRPr="009E79CD">
              <w:rPr>
                <w:rFonts w:ascii="Arial" w:hAnsi="Arial" w:cs="Arial"/>
                <w:b/>
                <w:bCs/>
              </w:rPr>
              <w:t>"Transmission Entry Capacity"</w:t>
            </w:r>
          </w:p>
          <w:p w14:paraId="46696D63" w14:textId="77777777" w:rsidR="00F93ED9" w:rsidRPr="009E79CD" w:rsidRDefault="00F93ED9" w:rsidP="006E7788">
            <w:pPr>
              <w:pStyle w:val="BodyText"/>
              <w:rPr>
                <w:rFonts w:ascii="Arial" w:hAnsi="Arial" w:cs="Arial"/>
                <w:b/>
                <w:bCs/>
              </w:rPr>
            </w:pPr>
          </w:p>
          <w:p w14:paraId="760B5942" w14:textId="22CB23CA" w:rsidR="00F93ED9" w:rsidRPr="009E79CD" w:rsidRDefault="009A1FA2" w:rsidP="006E7788">
            <w:pPr>
              <w:pStyle w:val="BodyText"/>
              <w:rPr>
                <w:rFonts w:ascii="Arial" w:hAnsi="Arial" w:cs="Arial"/>
                <w:b/>
                <w:bCs/>
              </w:rPr>
            </w:pPr>
            <w:r w:rsidRPr="009E79CD">
              <w:rPr>
                <w:rFonts w:ascii="Arial" w:hAnsi="Arial" w:cs="Arial"/>
                <w:b/>
                <w:bCs/>
              </w:rPr>
              <w:t>“Transmission Impact Assessment”</w:t>
            </w:r>
          </w:p>
        </w:tc>
        <w:tc>
          <w:tcPr>
            <w:tcW w:w="6775" w:type="dxa"/>
          </w:tcPr>
          <w:p w14:paraId="416E952A" w14:textId="77777777" w:rsidR="006E7788" w:rsidRPr="009E79CD" w:rsidRDefault="006E7788" w:rsidP="006E7788">
            <w:pPr>
              <w:pStyle w:val="BodyText"/>
              <w:jc w:val="both"/>
              <w:rPr>
                <w:rFonts w:ascii="Arial" w:hAnsi="Arial" w:cs="Arial"/>
              </w:rPr>
            </w:pPr>
            <w:r w:rsidRPr="009E79CD">
              <w:rPr>
                <w:rFonts w:ascii="Arial" w:hAnsi="Arial" w:cs="Arial"/>
              </w:rPr>
              <w:t xml:space="preserve">the figure specified as such as set out in Appendix C of the relevant </w:t>
            </w:r>
            <w:r w:rsidRPr="009E79CD">
              <w:rPr>
                <w:rFonts w:ascii="Arial" w:hAnsi="Arial" w:cs="Arial"/>
                <w:b/>
              </w:rPr>
              <w:t>Bilateral Connection Agreement</w:t>
            </w:r>
            <w:r w:rsidRPr="009E79CD">
              <w:rPr>
                <w:rFonts w:ascii="Arial" w:hAnsi="Arial" w:cs="Arial"/>
              </w:rPr>
              <w:t xml:space="preserve"> or </w:t>
            </w:r>
            <w:r w:rsidRPr="009E79CD">
              <w:rPr>
                <w:rFonts w:ascii="Arial" w:hAnsi="Arial" w:cs="Arial"/>
                <w:b/>
              </w:rPr>
              <w:t>Bilateral Embedded Generation Agreement</w:t>
            </w:r>
            <w:r w:rsidRPr="009E79CD">
              <w:rPr>
                <w:rFonts w:ascii="Arial" w:hAnsi="Arial" w:cs="Arial"/>
              </w:rPr>
              <w:t>;</w:t>
            </w:r>
          </w:p>
          <w:p w14:paraId="2C6C2F4A" w14:textId="152E2C64" w:rsidR="00F93ED9" w:rsidRPr="009E79CD" w:rsidRDefault="009E79CD" w:rsidP="006E7788">
            <w:pPr>
              <w:pStyle w:val="BodyText"/>
              <w:jc w:val="both"/>
              <w:rPr>
                <w:rFonts w:ascii="Arial" w:hAnsi="Arial" w:cs="Arial"/>
              </w:rPr>
            </w:pPr>
            <w:r w:rsidRPr="009E79CD">
              <w:rPr>
                <w:rFonts w:ascii="Arial" w:hAnsi="Arial" w:cs="Arial"/>
              </w:rPr>
              <w:t xml:space="preserve">A means of conducting an </w:t>
            </w:r>
            <w:r w:rsidRPr="009E79CD">
              <w:rPr>
                <w:rFonts w:ascii="Arial" w:hAnsi="Arial" w:cs="Arial"/>
                <w:b/>
                <w:bCs/>
              </w:rPr>
              <w:t xml:space="preserve">Evaluation of Transmission Impact </w:t>
            </w:r>
            <w:r w:rsidRPr="009E79CD">
              <w:rPr>
                <w:rFonts w:ascii="Arial" w:hAnsi="Arial" w:cs="Arial"/>
              </w:rPr>
              <w:t xml:space="preserve">as more fully described in the </w:t>
            </w:r>
            <w:r w:rsidRPr="009E79CD">
              <w:rPr>
                <w:rFonts w:ascii="Arial" w:hAnsi="Arial" w:cs="Arial"/>
                <w:b/>
                <w:bCs/>
              </w:rPr>
              <w:t>Bilateral Connection Agreement</w:t>
            </w:r>
            <w:r w:rsidRPr="009E79CD">
              <w:rPr>
                <w:rFonts w:ascii="Arial" w:hAnsi="Arial" w:cs="Arial"/>
              </w:rPr>
              <w:t>;</w:t>
            </w:r>
          </w:p>
        </w:tc>
      </w:tr>
      <w:tr w:rsidR="006E7788" w14:paraId="14CDC2C0" w14:textId="77777777" w:rsidTr="00ED2860">
        <w:tc>
          <w:tcPr>
            <w:tcW w:w="3545" w:type="dxa"/>
          </w:tcPr>
          <w:p w14:paraId="500AAE4B" w14:textId="77777777" w:rsidR="006E7788" w:rsidRDefault="006E7788" w:rsidP="006E7788">
            <w:pPr>
              <w:pStyle w:val="BodyText"/>
              <w:rPr>
                <w:rFonts w:ascii="Arial" w:hAnsi="Arial"/>
                <w:b/>
              </w:rPr>
            </w:pPr>
            <w:r>
              <w:rPr>
                <w:rFonts w:ascii="Arial" w:hAnsi="Arial"/>
                <w:b/>
              </w:rPr>
              <w:t>"Transmission Interface Point"</w:t>
            </w:r>
          </w:p>
        </w:tc>
        <w:tc>
          <w:tcPr>
            <w:tcW w:w="6775" w:type="dxa"/>
          </w:tcPr>
          <w:p w14:paraId="44CD58A0" w14:textId="77777777" w:rsidR="006E7788" w:rsidRDefault="006E7788" w:rsidP="006E7788">
            <w:pPr>
              <w:pStyle w:val="BodyText"/>
              <w:jc w:val="both"/>
              <w:rPr>
                <w:rFonts w:ascii="Arial" w:hAnsi="Arial"/>
              </w:rPr>
            </w:pPr>
            <w:r>
              <w:rPr>
                <w:rFonts w:ascii="Arial" w:hAnsi="Arial"/>
              </w:rPr>
              <w:t xml:space="preserve">as defined in the </w:t>
            </w:r>
            <w:r w:rsidRPr="0072062B">
              <w:rPr>
                <w:rFonts w:ascii="Arial" w:hAnsi="Arial"/>
                <w:b/>
              </w:rPr>
              <w:t>Grid Code</w:t>
            </w:r>
            <w:r>
              <w:rPr>
                <w:rFonts w:ascii="Arial" w:hAnsi="Arial"/>
              </w:rPr>
              <w:t xml:space="preserve"> in the context of a </w:t>
            </w:r>
            <w:r>
              <w:rPr>
                <w:rFonts w:ascii="Arial" w:hAnsi="Arial"/>
                <w:b/>
                <w:bCs/>
              </w:rPr>
              <w:t xml:space="preserve">Construction Agreement </w:t>
            </w:r>
            <w:r>
              <w:rPr>
                <w:rFonts w:ascii="Arial" w:hAnsi="Arial"/>
              </w:rPr>
              <w:t xml:space="preserve">means the electrical point of connection between the </w:t>
            </w:r>
            <w:r>
              <w:rPr>
                <w:rFonts w:ascii="Arial" w:hAnsi="Arial"/>
                <w:b/>
                <w:bCs/>
              </w:rPr>
              <w:t>Offshore Transmission System</w:t>
            </w:r>
            <w:r>
              <w:rPr>
                <w:rFonts w:ascii="Arial" w:hAnsi="Arial"/>
              </w:rPr>
              <w:t xml:space="preserve"> and an </w:t>
            </w:r>
            <w:r>
              <w:rPr>
                <w:rFonts w:ascii="Arial" w:hAnsi="Arial"/>
                <w:b/>
                <w:bCs/>
              </w:rPr>
              <w:t xml:space="preserve">Onshore  Transmission System  </w:t>
            </w:r>
            <w:r>
              <w:rPr>
                <w:rFonts w:ascii="Arial" w:hAnsi="Arial"/>
              </w:rPr>
              <w:t xml:space="preserve">as set out in the </w:t>
            </w:r>
            <w:r>
              <w:rPr>
                <w:rFonts w:ascii="Arial" w:hAnsi="Arial"/>
                <w:b/>
                <w:bCs/>
              </w:rPr>
              <w:t>Offshore Works Assumptions</w:t>
            </w:r>
            <w:r>
              <w:rPr>
                <w:rFonts w:ascii="Arial" w:hAnsi="Arial"/>
              </w:rPr>
              <w:t>.</w:t>
            </w:r>
          </w:p>
        </w:tc>
      </w:tr>
      <w:tr w:rsidR="006E7788" w14:paraId="2075A67D" w14:textId="77777777" w:rsidTr="00ED2860">
        <w:tc>
          <w:tcPr>
            <w:tcW w:w="3545" w:type="dxa"/>
          </w:tcPr>
          <w:p w14:paraId="34B5044F" w14:textId="77777777" w:rsidR="006E7788" w:rsidRDefault="006E7788" w:rsidP="006E7788">
            <w:pPr>
              <w:pStyle w:val="BodyText"/>
              <w:rPr>
                <w:rFonts w:ascii="Arial" w:hAnsi="Arial"/>
                <w:b/>
              </w:rPr>
            </w:pPr>
            <w:r>
              <w:rPr>
                <w:rFonts w:ascii="Arial" w:hAnsi="Arial"/>
                <w:b/>
              </w:rPr>
              <w:t>"Transmission Interface Site"</w:t>
            </w:r>
          </w:p>
        </w:tc>
        <w:tc>
          <w:tcPr>
            <w:tcW w:w="6775" w:type="dxa"/>
          </w:tcPr>
          <w:p w14:paraId="1F732C42" w14:textId="77777777" w:rsidR="006E7788" w:rsidRDefault="006E7788" w:rsidP="006E7788">
            <w:pPr>
              <w:pStyle w:val="BodyText"/>
              <w:jc w:val="both"/>
              <w:rPr>
                <w:rFonts w:ascii="Arial" w:hAnsi="Arial"/>
              </w:rPr>
            </w:pPr>
            <w:r>
              <w:rPr>
                <w:rFonts w:ascii="Arial" w:hAnsi="Arial"/>
              </w:rPr>
              <w:t xml:space="preserve">the site at which the </w:t>
            </w:r>
            <w:r>
              <w:rPr>
                <w:rFonts w:ascii="Arial" w:hAnsi="Arial"/>
                <w:b/>
                <w:bCs/>
              </w:rPr>
              <w:t xml:space="preserve">Transmission Interface Point </w:t>
            </w:r>
            <w:r>
              <w:rPr>
                <w:rFonts w:ascii="Arial" w:hAnsi="Arial"/>
              </w:rPr>
              <w:t>is located;</w:t>
            </w:r>
          </w:p>
        </w:tc>
      </w:tr>
      <w:tr w:rsidR="006E7788" w14:paraId="11FF505F" w14:textId="77777777" w:rsidTr="00ED2860">
        <w:tc>
          <w:tcPr>
            <w:tcW w:w="3545" w:type="dxa"/>
          </w:tcPr>
          <w:p w14:paraId="5C80B9F6" w14:textId="77777777" w:rsidR="006E7788" w:rsidRDefault="006E7788" w:rsidP="006E7788">
            <w:pPr>
              <w:pStyle w:val="BodyText"/>
              <w:rPr>
                <w:rFonts w:ascii="Arial" w:hAnsi="Arial" w:cs="Arial"/>
                <w:b/>
                <w:bCs/>
              </w:rPr>
            </w:pPr>
            <w:r>
              <w:rPr>
                <w:rFonts w:ascii="Arial" w:hAnsi="Arial" w:cs="Arial"/>
                <w:b/>
                <w:bCs/>
              </w:rPr>
              <w:t>"Transmission Licence"</w:t>
            </w:r>
          </w:p>
        </w:tc>
        <w:tc>
          <w:tcPr>
            <w:tcW w:w="6775" w:type="dxa"/>
          </w:tcPr>
          <w:p w14:paraId="516B072E" w14:textId="77777777" w:rsidR="006E7788" w:rsidRDefault="006E7788" w:rsidP="006E7788">
            <w:pPr>
              <w:pStyle w:val="BodyText"/>
              <w:jc w:val="both"/>
              <w:rPr>
                <w:rFonts w:ascii="Arial" w:hAnsi="Arial" w:cs="Arial"/>
              </w:rPr>
            </w:pPr>
            <w:r>
              <w:rPr>
                <w:rFonts w:ascii="Arial" w:hAnsi="Arial" w:cs="Arial"/>
              </w:rPr>
              <w:t xml:space="preserve">the licence granted under section 6(1)(b)of the </w:t>
            </w:r>
            <w:r>
              <w:rPr>
                <w:rFonts w:ascii="Arial" w:hAnsi="Arial" w:cs="Arial"/>
                <w:b/>
              </w:rPr>
              <w:t xml:space="preserve">Act </w:t>
            </w:r>
            <w:r w:rsidRPr="00A742E1">
              <w:rPr>
                <w:rFonts w:ascii="Arial" w:hAnsi="Arial" w:cs="Arial"/>
              </w:rPr>
              <w:t>in which the standard conditions in Section C have been given effect</w:t>
            </w:r>
            <w:r>
              <w:rPr>
                <w:rFonts w:ascii="Arial" w:hAnsi="Arial" w:cs="Arial"/>
              </w:rPr>
              <w:t>;</w:t>
            </w:r>
          </w:p>
        </w:tc>
      </w:tr>
      <w:tr w:rsidR="006E7788" w14:paraId="08F755CF" w14:textId="77777777" w:rsidTr="00ED2860">
        <w:tc>
          <w:tcPr>
            <w:tcW w:w="3545" w:type="dxa"/>
          </w:tcPr>
          <w:p w14:paraId="0ABB0C21" w14:textId="77777777" w:rsidR="006E7788" w:rsidRDefault="006E7788" w:rsidP="006E7788">
            <w:pPr>
              <w:pStyle w:val="BodyText"/>
              <w:rPr>
                <w:rFonts w:ascii="Arial" w:hAnsi="Arial" w:cs="Arial"/>
                <w:b/>
                <w:bCs/>
              </w:rPr>
            </w:pPr>
            <w:r>
              <w:rPr>
                <w:rFonts w:ascii="Arial" w:hAnsi="Arial" w:cs="Arial"/>
                <w:b/>
                <w:bCs/>
              </w:rPr>
              <w:t>“Transmission Licences”</w:t>
            </w:r>
          </w:p>
        </w:tc>
        <w:tc>
          <w:tcPr>
            <w:tcW w:w="6775" w:type="dxa"/>
          </w:tcPr>
          <w:p w14:paraId="44CD09A2" w14:textId="0FA082B0" w:rsidR="006E7788" w:rsidRDefault="006E7788" w:rsidP="006E7788">
            <w:pPr>
              <w:pStyle w:val="BodyText"/>
              <w:jc w:val="both"/>
              <w:rPr>
                <w:rFonts w:ascii="Arial" w:hAnsi="Arial" w:cs="Arial"/>
              </w:rPr>
            </w:pPr>
            <w:r>
              <w:rPr>
                <w:rFonts w:ascii="Arial" w:hAnsi="Arial" w:cs="Arial"/>
              </w:rPr>
              <w:t xml:space="preserve">the transmission licences granted to </w:t>
            </w:r>
            <w:r>
              <w:rPr>
                <w:rFonts w:ascii="Arial" w:hAnsi="Arial" w:cs="Arial"/>
                <w:b/>
                <w:bCs/>
              </w:rPr>
              <w:t>The Company</w:t>
            </w:r>
            <w:r>
              <w:rPr>
                <w:rFonts w:ascii="Arial" w:hAnsi="Arial" w:cs="Arial"/>
              </w:rPr>
              <w:t xml:space="preserve">, </w:t>
            </w:r>
            <w:r w:rsidRPr="00A742E1">
              <w:rPr>
                <w:rFonts w:ascii="Arial" w:hAnsi="Arial" w:cs="Arial"/>
                <w:b/>
              </w:rPr>
              <w:t>NGET</w:t>
            </w:r>
            <w:r>
              <w:rPr>
                <w:rFonts w:ascii="Arial" w:hAnsi="Arial" w:cs="Arial"/>
              </w:rPr>
              <w:t>, SP Transmission Limited, Scottish Hydro Electric Transmission Limited</w:t>
            </w:r>
            <w:ins w:id="205" w:author="Author">
              <w:r w:rsidR="00ED2860">
                <w:rPr>
                  <w:rFonts w:ascii="Arial" w:hAnsi="Arial" w:cs="Arial"/>
                </w:rPr>
                <w:t xml:space="preserve">, any </w:t>
              </w:r>
              <w:r w:rsidR="00ED2860" w:rsidRPr="002026FF">
                <w:rPr>
                  <w:rFonts w:ascii="Arial" w:hAnsi="Arial" w:cs="Arial"/>
                  <w:b/>
                  <w:bCs/>
                </w:rPr>
                <w:t>Competitively Appointed Transmission Owner</w:t>
              </w:r>
            </w:ins>
            <w:r>
              <w:rPr>
                <w:rFonts w:ascii="Arial" w:hAnsi="Arial" w:cs="Arial"/>
              </w:rPr>
              <w:t xml:space="preserve"> and any </w:t>
            </w:r>
            <w:r w:rsidRPr="00490AB5">
              <w:rPr>
                <w:rFonts w:ascii="Arial" w:hAnsi="Arial" w:cs="Arial"/>
                <w:b/>
              </w:rPr>
              <w:lastRenderedPageBreak/>
              <w:t xml:space="preserve">Offshore Transmission Licensee </w:t>
            </w:r>
            <w:r>
              <w:rPr>
                <w:rFonts w:ascii="Arial" w:hAnsi="Arial" w:cs="Arial"/>
              </w:rPr>
              <w:t xml:space="preserve">under the Act and references to “transmission licensee” and “transmission licensees” will be construed in the CUSC accordingly; </w:t>
            </w:r>
          </w:p>
        </w:tc>
      </w:tr>
      <w:tr w:rsidR="006E7788" w14:paraId="2C251512" w14:textId="77777777" w:rsidTr="00ED2860">
        <w:tc>
          <w:tcPr>
            <w:tcW w:w="3545" w:type="dxa"/>
          </w:tcPr>
          <w:p w14:paraId="13A3A465" w14:textId="77777777" w:rsidR="006E7788" w:rsidRDefault="006E7788" w:rsidP="006E7788">
            <w:pPr>
              <w:pStyle w:val="BodyText"/>
              <w:rPr>
                <w:rFonts w:ascii="Arial" w:hAnsi="Arial" w:cs="Arial"/>
                <w:b/>
                <w:bCs/>
              </w:rPr>
            </w:pPr>
            <w:r>
              <w:rPr>
                <w:rFonts w:ascii="Arial" w:hAnsi="Arial" w:cs="Arial"/>
                <w:b/>
                <w:bCs/>
              </w:rPr>
              <w:lastRenderedPageBreak/>
              <w:t>"Transmission Network Services"</w:t>
            </w:r>
          </w:p>
        </w:tc>
        <w:tc>
          <w:tcPr>
            <w:tcW w:w="6775" w:type="dxa"/>
          </w:tcPr>
          <w:p w14:paraId="07E6610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0261A5CA" w14:textId="77777777" w:rsidTr="00ED2860">
        <w:tc>
          <w:tcPr>
            <w:tcW w:w="3545" w:type="dxa"/>
          </w:tcPr>
          <w:p w14:paraId="25A630FA" w14:textId="77777777" w:rsidR="006E7788" w:rsidRPr="008E5C4D" w:rsidRDefault="006E7788" w:rsidP="006E7788">
            <w:pPr>
              <w:pStyle w:val="Caption"/>
              <w:rPr>
                <w:rFonts w:ascii="Arial" w:hAnsi="Arial" w:cs="Arial"/>
                <w:bCs w:val="0"/>
              </w:rPr>
            </w:pPr>
            <w:r w:rsidRPr="008E5C4D">
              <w:rPr>
                <w:rFonts w:ascii="Arial" w:hAnsi="Arial"/>
              </w:rPr>
              <w:t>“Transmission Licensees Assets”</w:t>
            </w:r>
          </w:p>
        </w:tc>
        <w:tc>
          <w:tcPr>
            <w:tcW w:w="6775" w:type="dxa"/>
          </w:tcPr>
          <w:p w14:paraId="73B1ADB3" w14:textId="77777777" w:rsidR="006E7788" w:rsidRDefault="006E7788" w:rsidP="006E7788">
            <w:pPr>
              <w:pStyle w:val="Caption"/>
              <w:jc w:val="both"/>
              <w:rPr>
                <w:rFonts w:ascii="Arial" w:hAnsi="Arial" w:cs="Arial"/>
              </w:rPr>
            </w:pPr>
            <w:r w:rsidRPr="008E5C4D">
              <w:rPr>
                <w:rFonts w:ascii="Arial" w:hAnsi="Arial"/>
                <w:b w:val="0"/>
              </w:rPr>
              <w:t>The Plant and Apparatus owned by</w:t>
            </w:r>
            <w:r>
              <w:rPr>
                <w:rFonts w:ascii="Arial" w:hAnsi="Arial"/>
                <w:b w:val="0"/>
              </w:rPr>
              <w:t xml:space="preserve"> the </w:t>
            </w:r>
            <w:r w:rsidRPr="00490AB5">
              <w:rPr>
                <w:rFonts w:ascii="Arial" w:hAnsi="Arial"/>
              </w:rPr>
              <w:t xml:space="preserve">Relevant </w:t>
            </w:r>
            <w:r w:rsidRPr="008E5C4D">
              <w:rPr>
                <w:rFonts w:ascii="Arial" w:hAnsi="Arial"/>
                <w:b w:val="0"/>
              </w:rPr>
              <w:t>Transmission Licensees necessary to connect the User's Equipment to the</w:t>
            </w:r>
            <w:r w:rsidRPr="008D0283">
              <w:rPr>
                <w:rFonts w:ascii="Arial" w:hAnsi="Arial"/>
              </w:rPr>
              <w:t xml:space="preserve"> </w:t>
            </w:r>
            <w:r w:rsidRPr="008E5C4D">
              <w:rPr>
                <w:rFonts w:ascii="Arial" w:hAnsi="Arial"/>
              </w:rPr>
              <w:t>National Electricity</w:t>
            </w:r>
            <w:r w:rsidRPr="00223B83">
              <w:rPr>
                <w:rFonts w:ascii="Arial" w:hAnsi="Arial"/>
                <w:b w:val="0"/>
              </w:rPr>
              <w:t xml:space="preserve"> </w:t>
            </w:r>
            <w:r w:rsidRPr="008E5C4D">
              <w:rPr>
                <w:rFonts w:ascii="Arial" w:hAnsi="Arial"/>
              </w:rPr>
              <w:t>Transmission System</w:t>
            </w:r>
            <w:r w:rsidRPr="008D0283">
              <w:rPr>
                <w:rFonts w:ascii="Arial" w:hAnsi="Arial"/>
              </w:rPr>
              <w:t xml:space="preserve"> </w:t>
            </w:r>
            <w:r w:rsidRPr="008E5C4D">
              <w:rPr>
                <w:rFonts w:ascii="Arial" w:hAnsi="Arial"/>
                <w:b w:val="0"/>
              </w:rPr>
              <w:t xml:space="preserve">at any particular Connection Site in respect of which </w:t>
            </w:r>
            <w:r w:rsidRPr="009D3627">
              <w:rPr>
                <w:rFonts w:ascii="Arial" w:hAnsi="Arial"/>
              </w:rPr>
              <w:t>The Company</w:t>
            </w:r>
            <w:r w:rsidRPr="008E5C4D">
              <w:rPr>
                <w:rFonts w:ascii="Arial" w:hAnsi="Arial"/>
                <w:b w:val="0"/>
              </w:rPr>
              <w:t xml:space="preserve"> charges Connection Charges (if any) as listed or identified in [Appendix A] to the Bilateral Agreement relating to each such Connection Site</w:t>
            </w:r>
            <w:r>
              <w:rPr>
                <w:rFonts w:ascii="Arial" w:hAnsi="Arial"/>
                <w:b w:val="0"/>
              </w:rPr>
              <w:t>;</w:t>
            </w:r>
          </w:p>
        </w:tc>
      </w:tr>
      <w:tr w:rsidR="006E7788" w14:paraId="3BE84049" w14:textId="77777777" w:rsidTr="00ED2860">
        <w:tc>
          <w:tcPr>
            <w:tcW w:w="3545" w:type="dxa"/>
          </w:tcPr>
          <w:p w14:paraId="7721F04D" w14:textId="77777777" w:rsidR="006E7788" w:rsidRDefault="006E7788" w:rsidP="006E7788">
            <w:pPr>
              <w:pStyle w:val="BodyText"/>
              <w:rPr>
                <w:rFonts w:ascii="Arial" w:hAnsi="Arial" w:cs="Arial"/>
                <w:b/>
                <w:bCs/>
              </w:rPr>
            </w:pPr>
            <w:r>
              <w:rPr>
                <w:rFonts w:ascii="Arial" w:hAnsi="Arial" w:cs="Arial"/>
                <w:b/>
                <w:bCs/>
              </w:rPr>
              <w:t>"Transmission Network Use of System Charges"</w:t>
            </w:r>
          </w:p>
        </w:tc>
        <w:tc>
          <w:tcPr>
            <w:tcW w:w="6775" w:type="dxa"/>
          </w:tcPr>
          <w:p w14:paraId="6C0CA379" w14:textId="7143C295"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 xml:space="preserve">Use of System Charges </w:t>
            </w:r>
            <w:r>
              <w:rPr>
                <w:rFonts w:ascii="Arial" w:hAnsi="Arial" w:cs="Arial"/>
              </w:rPr>
              <w:t xml:space="preserve">payable in respect of </w:t>
            </w:r>
            <w:r>
              <w:rPr>
                <w:rFonts w:ascii="Arial" w:hAnsi="Arial" w:cs="Arial"/>
                <w:b/>
              </w:rPr>
              <w:t>Transmission Network Services</w:t>
            </w:r>
            <w:r>
              <w:rPr>
                <w:rFonts w:ascii="Arial" w:hAnsi="Arial" w:cs="Arial"/>
              </w:rPr>
              <w:t xml:space="preserve"> (including for the avoidance of doubt </w:t>
            </w:r>
            <w:r>
              <w:rPr>
                <w:rFonts w:ascii="Arial" w:hAnsi="Arial" w:cs="Arial"/>
                <w:b/>
              </w:rPr>
              <w:t>Transmission Network Use of System Demand Reconciliation Charges</w:t>
            </w:r>
            <w:r>
              <w:rPr>
                <w:rFonts w:ascii="Arial" w:hAnsi="Arial" w:cs="Arial"/>
              </w:rPr>
              <w:t xml:space="preserve"> and </w:t>
            </w:r>
            <w:r>
              <w:rPr>
                <w:rFonts w:ascii="Arial" w:hAnsi="Arial" w:cs="Arial"/>
                <w:b/>
              </w:rPr>
              <w:t>ET Use of System Charges</w:t>
            </w:r>
            <w:r>
              <w:rPr>
                <w:rFonts w:ascii="Arial" w:hAnsi="Arial" w:cs="Arial"/>
              </w:rPr>
              <w:t>);</w:t>
            </w:r>
          </w:p>
        </w:tc>
      </w:tr>
      <w:tr w:rsidR="006E7788" w14:paraId="177867FA" w14:textId="77777777" w:rsidTr="00ED2860">
        <w:tc>
          <w:tcPr>
            <w:tcW w:w="3545" w:type="dxa"/>
          </w:tcPr>
          <w:p w14:paraId="57F6F694" w14:textId="77777777" w:rsidR="006E7788" w:rsidRDefault="006E7788" w:rsidP="006E7788">
            <w:pPr>
              <w:pStyle w:val="BodyText"/>
              <w:rPr>
                <w:rFonts w:ascii="Arial" w:hAnsi="Arial" w:cs="Arial"/>
                <w:b/>
                <w:bCs/>
              </w:rPr>
            </w:pPr>
            <w:r>
              <w:rPr>
                <w:rFonts w:ascii="Arial" w:hAnsi="Arial" w:cs="Arial"/>
                <w:b/>
                <w:bCs/>
              </w:rPr>
              <w:t>"Transmission Network Use of System Demand Charges"</w:t>
            </w:r>
          </w:p>
        </w:tc>
        <w:tc>
          <w:tcPr>
            <w:tcW w:w="6775" w:type="dxa"/>
          </w:tcPr>
          <w:p w14:paraId="385E5F3D" w14:textId="4E10FE8E" w:rsidR="006E7788" w:rsidRPr="005A3444" w:rsidRDefault="006E7788" w:rsidP="006E7788">
            <w:pPr>
              <w:pStyle w:val="BodyText"/>
              <w:jc w:val="both"/>
              <w:rPr>
                <w:rFonts w:ascii="Arial" w:hAnsi="Arial" w:cs="Arial"/>
              </w:rPr>
            </w:pPr>
            <w:r>
              <w:rPr>
                <w:rFonts w:ascii="Arial" w:hAnsi="Arial" w:cs="Arial"/>
              </w:rPr>
              <w:t xml:space="preserve">that element of </w:t>
            </w:r>
            <w:r>
              <w:rPr>
                <w:rFonts w:ascii="Arial" w:hAnsi="Arial" w:cs="Arial"/>
                <w:b/>
                <w:bCs/>
              </w:rPr>
              <w:t>Transmission Network Use of System Charges</w:t>
            </w:r>
            <w:r>
              <w:rPr>
                <w:rFonts w:ascii="Arial" w:hAnsi="Arial" w:cs="Arial"/>
              </w:rPr>
              <w:t xml:space="preserve"> relating to </w:t>
            </w:r>
            <w:r>
              <w:rPr>
                <w:rFonts w:ascii="Arial" w:hAnsi="Arial" w:cs="Arial"/>
                <w:b/>
                <w:bCs/>
              </w:rPr>
              <w:t>Demand</w:t>
            </w:r>
            <w:r w:rsidR="005A3444" w:rsidRPr="005A3444">
              <w:rPr>
                <w:rFonts w:ascii="Arial" w:hAnsi="Arial" w:cs="Arial"/>
                <w:b/>
                <w:bCs/>
              </w:rPr>
              <w:t>, Final Demand Sites</w:t>
            </w:r>
            <w:r w:rsidR="005A3444">
              <w:rPr>
                <w:rFonts w:ascii="Arial" w:hAnsi="Arial" w:cs="Arial"/>
              </w:rPr>
              <w:t xml:space="preserve"> </w:t>
            </w:r>
            <w:r w:rsidR="005A3444" w:rsidRPr="005A3444">
              <w:rPr>
                <w:rFonts w:ascii="Arial" w:hAnsi="Arial" w:cs="Arial"/>
              </w:rPr>
              <w:t>and</w:t>
            </w:r>
            <w:r w:rsidR="005A3444">
              <w:rPr>
                <w:rFonts w:ascii="Arial" w:hAnsi="Arial" w:cs="Arial"/>
                <w:b/>
                <w:bCs/>
              </w:rPr>
              <w:t xml:space="preserve"> </w:t>
            </w:r>
            <w:r w:rsidR="005A3444">
              <w:rPr>
                <w:rFonts w:ascii="Arial" w:hAnsi="Arial" w:cs="Arial"/>
              </w:rPr>
              <w:t xml:space="preserve"> </w:t>
            </w:r>
            <w:r w:rsidR="005A3444" w:rsidRPr="005A3444">
              <w:rPr>
                <w:rFonts w:ascii="Arial" w:hAnsi="Arial" w:cs="Arial"/>
                <w:b/>
                <w:bCs/>
              </w:rPr>
              <w:t>Unmetered Supply</w:t>
            </w:r>
          </w:p>
        </w:tc>
      </w:tr>
      <w:tr w:rsidR="006E7788" w14:paraId="75BF1CE0" w14:textId="77777777" w:rsidTr="00ED2860">
        <w:tc>
          <w:tcPr>
            <w:tcW w:w="3545" w:type="dxa"/>
          </w:tcPr>
          <w:p w14:paraId="013999DF" w14:textId="77777777" w:rsidR="006E7788" w:rsidRDefault="006E7788" w:rsidP="006E7788">
            <w:pPr>
              <w:pStyle w:val="BodyText"/>
              <w:rPr>
                <w:rFonts w:ascii="Arial" w:hAnsi="Arial" w:cs="Arial"/>
                <w:b/>
                <w:bCs/>
              </w:rPr>
            </w:pPr>
            <w:r>
              <w:rPr>
                <w:rFonts w:ascii="Arial" w:hAnsi="Arial" w:cs="Arial"/>
                <w:b/>
                <w:bCs/>
              </w:rPr>
              <w:t>"Transmission Network Use of System Demand Zone"</w:t>
            </w:r>
          </w:p>
        </w:tc>
        <w:tc>
          <w:tcPr>
            <w:tcW w:w="6775" w:type="dxa"/>
          </w:tcPr>
          <w:p w14:paraId="19D0AE65" w14:textId="77777777" w:rsidR="006E7788" w:rsidRDefault="006E7788" w:rsidP="006E7788">
            <w:pPr>
              <w:pStyle w:val="BodyText"/>
              <w:jc w:val="both"/>
              <w:rPr>
                <w:rFonts w:ascii="Arial" w:hAnsi="Arial" w:cs="Arial"/>
              </w:rPr>
            </w:pPr>
            <w:r>
              <w:rPr>
                <w:rFonts w:ascii="Arial" w:hAnsi="Arial" w:cs="Arial"/>
              </w:rPr>
              <w:t xml:space="preserve">each of the zones identified by </w:t>
            </w:r>
            <w:r>
              <w:rPr>
                <w:rFonts w:ascii="Arial" w:hAnsi="Arial" w:cs="Arial"/>
                <w:b/>
                <w:bCs/>
              </w:rPr>
              <w:t>The Company</w:t>
            </w:r>
            <w:r>
              <w:rPr>
                <w:rFonts w:ascii="Arial" w:hAnsi="Arial" w:cs="Arial"/>
              </w:rPr>
              <w:t xml:space="preserve"> in the </w:t>
            </w:r>
            <w:r>
              <w:rPr>
                <w:rFonts w:ascii="Arial" w:hAnsi="Arial" w:cs="Arial"/>
                <w:b/>
              </w:rPr>
              <w:t>Charging</w:t>
            </w:r>
            <w:r>
              <w:rPr>
                <w:rFonts w:ascii="Arial" w:hAnsi="Arial" w:cs="Arial"/>
              </w:rPr>
              <w:t xml:space="preserve"> </w:t>
            </w:r>
            <w:r>
              <w:rPr>
                <w:rFonts w:ascii="Arial" w:hAnsi="Arial" w:cs="Arial"/>
                <w:b/>
              </w:rPr>
              <w:t>Statements</w:t>
            </w:r>
            <w:r>
              <w:rPr>
                <w:rFonts w:ascii="Arial" w:hAnsi="Arial" w:cs="Arial"/>
              </w:rPr>
              <w:t xml:space="preserve"> for charging of </w:t>
            </w:r>
            <w:r>
              <w:rPr>
                <w:rFonts w:ascii="Arial" w:hAnsi="Arial" w:cs="Arial"/>
                <w:b/>
              </w:rPr>
              <w:t>Transmission</w:t>
            </w:r>
            <w:r>
              <w:rPr>
                <w:rFonts w:ascii="Arial" w:hAnsi="Arial" w:cs="Arial"/>
              </w:rPr>
              <w:t xml:space="preserve"> </w:t>
            </w:r>
            <w:r>
              <w:rPr>
                <w:rFonts w:ascii="Arial" w:hAnsi="Arial" w:cs="Arial"/>
                <w:b/>
              </w:rPr>
              <w:t>Network</w:t>
            </w:r>
            <w:r>
              <w:rPr>
                <w:rFonts w:ascii="Arial" w:hAnsi="Arial" w:cs="Arial"/>
              </w:rPr>
              <w:t xml:space="preserve"> </w:t>
            </w:r>
            <w:r>
              <w:rPr>
                <w:rFonts w:ascii="Arial" w:hAnsi="Arial" w:cs="Arial"/>
                <w:b/>
              </w:rPr>
              <w:t>Use</w:t>
            </w:r>
            <w:r>
              <w:rPr>
                <w:rFonts w:ascii="Arial" w:hAnsi="Arial" w:cs="Arial"/>
              </w:rPr>
              <w:t xml:space="preserve"> </w:t>
            </w:r>
            <w:r>
              <w:rPr>
                <w:rFonts w:ascii="Arial" w:hAnsi="Arial" w:cs="Arial"/>
                <w:b/>
              </w:rPr>
              <w:t>of</w:t>
            </w:r>
            <w:r>
              <w:rPr>
                <w:rFonts w:ascii="Arial" w:hAnsi="Arial" w:cs="Arial"/>
              </w:rPr>
              <w:t xml:space="preserve"> </w:t>
            </w:r>
            <w:r>
              <w:rPr>
                <w:rFonts w:ascii="Arial" w:hAnsi="Arial" w:cs="Arial"/>
                <w:b/>
              </w:rPr>
              <w:t>System</w:t>
            </w:r>
            <w:r>
              <w:rPr>
                <w:rFonts w:ascii="Arial" w:hAnsi="Arial" w:cs="Arial"/>
              </w:rPr>
              <w:t xml:space="preserve"> </w:t>
            </w:r>
            <w:r>
              <w:rPr>
                <w:rFonts w:ascii="Arial" w:hAnsi="Arial" w:cs="Arial"/>
                <w:b/>
              </w:rPr>
              <w:t>Charges</w:t>
            </w:r>
            <w:r>
              <w:rPr>
                <w:rFonts w:ascii="Arial" w:hAnsi="Arial" w:cs="Arial"/>
              </w:rPr>
              <w:t xml:space="preserve"> in relation to </w:t>
            </w:r>
            <w:r>
              <w:rPr>
                <w:rFonts w:ascii="Arial" w:hAnsi="Arial" w:cs="Arial"/>
                <w:b/>
              </w:rPr>
              <w:t>Demand</w:t>
            </w:r>
            <w:r>
              <w:rPr>
                <w:rFonts w:ascii="Arial" w:hAnsi="Arial" w:cs="Arial"/>
              </w:rPr>
              <w:t>;</w:t>
            </w:r>
          </w:p>
        </w:tc>
      </w:tr>
      <w:tr w:rsidR="006E7788" w14:paraId="6E91BBAD" w14:textId="77777777" w:rsidTr="00ED2860">
        <w:tc>
          <w:tcPr>
            <w:tcW w:w="3545" w:type="dxa"/>
          </w:tcPr>
          <w:p w14:paraId="3FC3ADF5" w14:textId="77777777" w:rsidR="006E7788" w:rsidRDefault="006E7788" w:rsidP="006E7788">
            <w:pPr>
              <w:pStyle w:val="BodyText"/>
              <w:rPr>
                <w:rFonts w:ascii="Arial" w:hAnsi="Arial" w:cs="Arial"/>
                <w:b/>
                <w:bCs/>
              </w:rPr>
            </w:pPr>
            <w:r>
              <w:rPr>
                <w:rFonts w:ascii="Arial" w:hAnsi="Arial" w:cs="Arial"/>
                <w:b/>
                <w:bCs/>
              </w:rPr>
              <w:t>"Transmission Network Use of System Demand Reconciliation Charges"</w:t>
            </w:r>
          </w:p>
        </w:tc>
        <w:tc>
          <w:tcPr>
            <w:tcW w:w="6775" w:type="dxa"/>
          </w:tcPr>
          <w:p w14:paraId="50F55383" w14:textId="77777777" w:rsidR="006E7788" w:rsidRDefault="006E7788" w:rsidP="006E7788">
            <w:pPr>
              <w:pStyle w:val="BodyText"/>
              <w:jc w:val="both"/>
              <w:rPr>
                <w:rFonts w:ascii="Arial" w:hAnsi="Arial" w:cs="Arial"/>
              </w:rPr>
            </w:pPr>
            <w:r>
              <w:rPr>
                <w:rFonts w:ascii="Arial" w:hAnsi="Arial" w:cs="Arial"/>
              </w:rPr>
              <w:t xml:space="preserve">sums payable by the </w:t>
            </w:r>
            <w:r>
              <w:rPr>
                <w:rFonts w:ascii="Arial" w:hAnsi="Arial" w:cs="Arial"/>
                <w:b/>
              </w:rPr>
              <w:t>User</w:t>
            </w:r>
            <w:r>
              <w:rPr>
                <w:rFonts w:ascii="Arial" w:hAnsi="Arial" w:cs="Arial"/>
              </w:rPr>
              <w:t xml:space="preserve"> to </w:t>
            </w:r>
            <w:r>
              <w:rPr>
                <w:rFonts w:ascii="Arial" w:hAnsi="Arial" w:cs="Arial"/>
                <w:b/>
                <w:bCs/>
              </w:rPr>
              <w:t>The Company</w:t>
            </w:r>
            <w:r>
              <w:rPr>
                <w:rFonts w:ascii="Arial" w:hAnsi="Arial" w:cs="Arial"/>
                <w:b/>
              </w:rPr>
              <w:t xml:space="preserve"> </w:t>
            </w:r>
            <w:r>
              <w:rPr>
                <w:rFonts w:ascii="Arial" w:hAnsi="Arial" w:cs="Arial"/>
              </w:rPr>
              <w:t xml:space="preserve">under invoices issued to the </w:t>
            </w:r>
            <w:r>
              <w:rPr>
                <w:rFonts w:ascii="Arial" w:hAnsi="Arial" w:cs="Arial"/>
                <w:b/>
              </w:rPr>
              <w:t xml:space="preserve">User </w:t>
            </w:r>
            <w:r>
              <w:rPr>
                <w:rFonts w:ascii="Arial" w:hAnsi="Arial" w:cs="Arial"/>
              </w:rPr>
              <w:t>pursuant to Paragraph 3.12.7;</w:t>
            </w:r>
          </w:p>
        </w:tc>
      </w:tr>
      <w:tr w:rsidR="006E7788" w14:paraId="260DCBF4" w14:textId="77777777" w:rsidTr="00ED2860">
        <w:tblPrEx>
          <w:tblCellMar>
            <w:left w:w="108" w:type="dxa"/>
            <w:right w:w="108" w:type="dxa"/>
          </w:tblCellMar>
        </w:tblPrEx>
        <w:tc>
          <w:tcPr>
            <w:tcW w:w="3545" w:type="dxa"/>
          </w:tcPr>
          <w:p w14:paraId="67D9DC0C" w14:textId="77777777" w:rsidR="006E7788" w:rsidRDefault="006E7788" w:rsidP="006E7788">
            <w:pPr>
              <w:pStyle w:val="BodyText"/>
              <w:rPr>
                <w:rFonts w:ascii="Arial" w:hAnsi="Arial" w:cs="Arial"/>
                <w:b/>
                <w:bCs/>
              </w:rPr>
            </w:pPr>
            <w:r>
              <w:rPr>
                <w:rFonts w:ascii="Arial" w:hAnsi="Arial" w:cs="Arial"/>
                <w:b/>
                <w:bCs/>
              </w:rPr>
              <w:t>“Transmission Owner Activity”</w:t>
            </w:r>
          </w:p>
        </w:tc>
        <w:tc>
          <w:tcPr>
            <w:tcW w:w="6775" w:type="dxa"/>
          </w:tcPr>
          <w:p w14:paraId="2BDBB079" w14:textId="77777777" w:rsidR="009F7A98" w:rsidRDefault="006E7788" w:rsidP="006E7788">
            <w:pPr>
              <w:pStyle w:val="BodyText"/>
              <w:jc w:val="both"/>
              <w:rPr>
                <w:rFonts w:ascii="Arial" w:hAnsi="Arial" w:cs="Arial"/>
              </w:rPr>
            </w:pPr>
            <w:r>
              <w:rPr>
                <w:rFonts w:ascii="Arial" w:hAnsi="Arial" w:cs="Arial"/>
              </w:rPr>
              <w:t xml:space="preserve">The Function of the </w:t>
            </w:r>
            <w:r w:rsidRPr="00490AB5">
              <w:rPr>
                <w:rFonts w:ascii="Arial" w:hAnsi="Arial" w:cs="Arial"/>
                <w:b/>
              </w:rPr>
              <w:t xml:space="preserve">Relevant </w:t>
            </w:r>
            <w:r>
              <w:rPr>
                <w:rFonts w:ascii="Arial" w:hAnsi="Arial" w:cs="Arial"/>
              </w:rPr>
              <w:t>Transmission Licensees’ Transmission Business as defined in the Transmission Licences;</w:t>
            </w:r>
          </w:p>
        </w:tc>
      </w:tr>
      <w:tr w:rsidR="009F7A98" w14:paraId="641D1068" w14:textId="77777777" w:rsidTr="00ED2860">
        <w:tblPrEx>
          <w:tblCellMar>
            <w:left w:w="108" w:type="dxa"/>
            <w:right w:w="108" w:type="dxa"/>
          </w:tblCellMar>
        </w:tblPrEx>
        <w:tc>
          <w:tcPr>
            <w:tcW w:w="3545" w:type="dxa"/>
          </w:tcPr>
          <w:p w14:paraId="7A5619BE" w14:textId="1AE3DA2A" w:rsidR="009F7A98" w:rsidRPr="009F7A98" w:rsidRDefault="00A30610" w:rsidP="006E7788">
            <w:pPr>
              <w:pStyle w:val="BodyText"/>
              <w:rPr>
                <w:rFonts w:ascii="Arial" w:hAnsi="Arial" w:cs="Arial"/>
                <w:b/>
                <w:bCs/>
              </w:rPr>
            </w:pPr>
            <w:r>
              <w:rPr>
                <w:rFonts w:ascii="Arial" w:hAnsi="Arial" w:cs="Arial"/>
                <w:b/>
              </w:rPr>
              <w:t>“</w:t>
            </w:r>
            <w:r w:rsidR="009F7A98" w:rsidRPr="002573C0">
              <w:rPr>
                <w:rFonts w:ascii="Arial" w:hAnsi="Arial" w:cs="Arial"/>
                <w:b/>
              </w:rPr>
              <w:t>Transmission Owner Price Index (TOPI)</w:t>
            </w:r>
            <w:r>
              <w:rPr>
                <w:rFonts w:ascii="Arial" w:hAnsi="Arial" w:cs="Arial"/>
                <w:b/>
              </w:rPr>
              <w:t>”</w:t>
            </w:r>
          </w:p>
        </w:tc>
        <w:tc>
          <w:tcPr>
            <w:tcW w:w="6775" w:type="dxa"/>
          </w:tcPr>
          <w:p w14:paraId="54268083" w14:textId="77777777" w:rsidR="009F7A98" w:rsidRPr="009F7A98" w:rsidRDefault="009F7A98" w:rsidP="006E7788">
            <w:pPr>
              <w:pStyle w:val="BodyText"/>
              <w:jc w:val="both"/>
              <w:rPr>
                <w:rFonts w:ascii="Arial" w:hAnsi="Arial" w:cs="Arial"/>
              </w:rPr>
            </w:pPr>
            <w:r w:rsidRPr="002573C0">
              <w:rPr>
                <w:rFonts w:ascii="Arial" w:hAnsi="Arial" w:cs="Arial"/>
              </w:rPr>
              <w:t xml:space="preserve">The price index adjustment method as described in Part F of Special Condition 2.1 of the </w:t>
            </w:r>
            <w:r w:rsidRPr="002573C0">
              <w:rPr>
                <w:rFonts w:ascii="Arial" w:hAnsi="Arial" w:cs="Arial"/>
                <w:b/>
              </w:rPr>
              <w:t>Relevant Transmission Licensee’s Transmission Licence.</w:t>
            </w:r>
          </w:p>
        </w:tc>
      </w:tr>
      <w:tr w:rsidR="006E7788" w14:paraId="6E4DCD85" w14:textId="77777777" w:rsidTr="00ED2860">
        <w:tblPrEx>
          <w:tblCellMar>
            <w:left w:w="108" w:type="dxa"/>
            <w:right w:w="108" w:type="dxa"/>
          </w:tblCellMar>
        </w:tblPrEx>
        <w:tc>
          <w:tcPr>
            <w:tcW w:w="3545" w:type="dxa"/>
          </w:tcPr>
          <w:p w14:paraId="4A0B586C" w14:textId="77777777" w:rsidR="006E7788" w:rsidRDefault="006E7788" w:rsidP="006E7788">
            <w:pPr>
              <w:pStyle w:val="BodyText"/>
              <w:rPr>
                <w:rFonts w:ascii="Arial" w:hAnsi="Arial" w:cs="Arial"/>
                <w:b/>
                <w:bCs/>
              </w:rPr>
            </w:pPr>
            <w:r>
              <w:rPr>
                <w:rFonts w:ascii="Arial" w:hAnsi="Arial" w:cs="Arial"/>
                <w:b/>
                <w:bCs/>
              </w:rPr>
              <w:t>"Transmission Related Agreement"</w:t>
            </w:r>
          </w:p>
        </w:tc>
        <w:tc>
          <w:tcPr>
            <w:tcW w:w="6775" w:type="dxa"/>
          </w:tcPr>
          <w:p w14:paraId="304BFDA1" w14:textId="77777777" w:rsidR="006E7788" w:rsidRDefault="006E7788" w:rsidP="006E7788">
            <w:pPr>
              <w:pStyle w:val="BodyText"/>
              <w:jc w:val="both"/>
              <w:rPr>
                <w:rFonts w:ascii="Arial" w:hAnsi="Arial" w:cs="Arial"/>
              </w:rPr>
            </w:pPr>
            <w:r>
              <w:rPr>
                <w:rFonts w:ascii="Arial" w:hAnsi="Arial" w:cs="Arial"/>
              </w:rPr>
              <w:t xml:space="preserve">an agreement between </w:t>
            </w:r>
            <w:r>
              <w:rPr>
                <w:rFonts w:ascii="Arial" w:hAnsi="Arial" w:cs="Arial"/>
                <w:b/>
              </w:rPr>
              <w:t xml:space="preserve">The Company </w:t>
            </w:r>
            <w:r>
              <w:rPr>
                <w:rFonts w:ascii="Arial" w:hAnsi="Arial" w:cs="Arial"/>
              </w:rPr>
              <w:t xml:space="preserve">and a </w:t>
            </w:r>
            <w:r>
              <w:rPr>
                <w:rFonts w:ascii="Arial" w:hAnsi="Arial" w:cs="Arial"/>
                <w:b/>
              </w:rPr>
              <w:t>User</w:t>
            </w:r>
            <w:r>
              <w:rPr>
                <w:rFonts w:ascii="Arial" w:hAnsi="Arial" w:cs="Arial"/>
              </w:rPr>
              <w:t xml:space="preserve"> substantially in the form of Schedule 2 Exhibit 5;</w:t>
            </w:r>
          </w:p>
        </w:tc>
      </w:tr>
      <w:tr w:rsidR="006E7788" w14:paraId="65CC011B" w14:textId="77777777" w:rsidTr="00ED2860">
        <w:tc>
          <w:tcPr>
            <w:tcW w:w="3545" w:type="dxa"/>
          </w:tcPr>
          <w:p w14:paraId="39D264D2" w14:textId="77777777" w:rsidR="006E7788" w:rsidRDefault="006E7788" w:rsidP="006E7788">
            <w:pPr>
              <w:pStyle w:val="BodyText"/>
              <w:rPr>
                <w:rFonts w:ascii="Arial" w:hAnsi="Arial" w:cs="Arial"/>
                <w:b/>
                <w:bCs/>
              </w:rPr>
            </w:pPr>
            <w:r>
              <w:rPr>
                <w:rFonts w:ascii="Arial" w:hAnsi="Arial" w:cs="Arial"/>
                <w:b/>
                <w:bCs/>
              </w:rPr>
              <w:t>"Transmission Services Activity"</w:t>
            </w:r>
          </w:p>
        </w:tc>
        <w:tc>
          <w:tcPr>
            <w:tcW w:w="6775" w:type="dxa"/>
          </w:tcPr>
          <w:p w14:paraId="5772AFB8"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rPr>
              <w:t>Transmission Licence</w:t>
            </w:r>
            <w:r>
              <w:rPr>
                <w:rFonts w:ascii="Arial" w:hAnsi="Arial" w:cs="Arial"/>
              </w:rPr>
              <w:t>;</w:t>
            </w:r>
          </w:p>
        </w:tc>
      </w:tr>
      <w:tr w:rsidR="006E7788" w14:paraId="62D0E5DE" w14:textId="77777777" w:rsidTr="00ED2860">
        <w:tc>
          <w:tcPr>
            <w:tcW w:w="3545" w:type="dxa"/>
          </w:tcPr>
          <w:p w14:paraId="5E534BCA" w14:textId="77777777" w:rsidR="006E7788" w:rsidRDefault="006E7788" w:rsidP="006E7788">
            <w:pPr>
              <w:pStyle w:val="BodyText"/>
              <w:rPr>
                <w:rFonts w:ascii="Arial" w:hAnsi="Arial" w:cs="Arial"/>
                <w:b/>
                <w:bCs/>
              </w:rPr>
            </w:pPr>
            <w:r>
              <w:rPr>
                <w:rFonts w:ascii="Arial" w:hAnsi="Arial" w:cs="Arial"/>
                <w:b/>
                <w:bCs/>
              </w:rPr>
              <w:t>"Transmission Services Use of System Charges"</w:t>
            </w:r>
          </w:p>
        </w:tc>
        <w:tc>
          <w:tcPr>
            <w:tcW w:w="6775" w:type="dxa"/>
          </w:tcPr>
          <w:p w14:paraId="3C8F5C33" w14:textId="77777777" w:rsidR="006E7788" w:rsidRDefault="006E7788" w:rsidP="006E7788">
            <w:pPr>
              <w:pStyle w:val="BodyText"/>
              <w:jc w:val="both"/>
              <w:rPr>
                <w:rFonts w:ascii="Arial" w:hAnsi="Arial" w:cs="Arial"/>
              </w:rPr>
            </w:pPr>
            <w:r>
              <w:rPr>
                <w:rFonts w:ascii="Arial" w:hAnsi="Arial" w:cs="Arial"/>
              </w:rPr>
              <w:t xml:space="preserve">the element of </w:t>
            </w:r>
            <w:r>
              <w:rPr>
                <w:rFonts w:ascii="Arial" w:hAnsi="Arial" w:cs="Arial"/>
                <w:b/>
              </w:rPr>
              <w:t>Use of System Charges</w:t>
            </w:r>
            <w:r>
              <w:rPr>
                <w:rFonts w:ascii="Arial" w:hAnsi="Arial" w:cs="Arial"/>
              </w:rPr>
              <w:t xml:space="preserve"> payable in respect of the </w:t>
            </w:r>
            <w:r>
              <w:rPr>
                <w:rFonts w:ascii="Arial" w:hAnsi="Arial" w:cs="Arial"/>
                <w:b/>
              </w:rPr>
              <w:t>Transmission Services Activity</w:t>
            </w:r>
            <w:r>
              <w:rPr>
                <w:rFonts w:ascii="Arial" w:hAnsi="Arial" w:cs="Arial"/>
              </w:rPr>
              <w:t>;</w:t>
            </w:r>
          </w:p>
        </w:tc>
      </w:tr>
      <w:tr w:rsidR="006E7788" w14:paraId="48F27346" w14:textId="77777777" w:rsidTr="00ED2860">
        <w:tc>
          <w:tcPr>
            <w:tcW w:w="3545" w:type="dxa"/>
          </w:tcPr>
          <w:p w14:paraId="030F7195" w14:textId="77777777" w:rsidR="006E7788" w:rsidRDefault="006E7788" w:rsidP="006E7788">
            <w:pPr>
              <w:pStyle w:val="BodyText"/>
              <w:rPr>
                <w:rFonts w:ascii="Arial" w:hAnsi="Arial" w:cs="Arial"/>
                <w:b/>
                <w:bCs/>
              </w:rPr>
            </w:pPr>
            <w:r>
              <w:rPr>
                <w:rFonts w:ascii="Arial" w:hAnsi="Arial" w:cs="Arial"/>
                <w:b/>
                <w:bCs/>
              </w:rPr>
              <w:t>"Transmission Reinforcement Works"</w:t>
            </w:r>
          </w:p>
        </w:tc>
        <w:tc>
          <w:tcPr>
            <w:tcW w:w="6775" w:type="dxa"/>
          </w:tcPr>
          <w:p w14:paraId="0285253E" w14:textId="77777777" w:rsidR="006E7788" w:rsidRDefault="006E7788" w:rsidP="006E7788">
            <w:pPr>
              <w:pStyle w:val="BodyText"/>
              <w:jc w:val="both"/>
              <w:rPr>
                <w:rFonts w:ascii="Arial" w:hAnsi="Arial" w:cs="Arial"/>
                <w:i/>
              </w:rPr>
            </w:pPr>
            <w:r>
              <w:rPr>
                <w:rFonts w:ascii="Arial" w:hAnsi="Arial" w:cs="Arial"/>
              </w:rPr>
              <w:t xml:space="preserve">in relation to a particular </w:t>
            </w:r>
            <w:r>
              <w:rPr>
                <w:rFonts w:ascii="Arial" w:hAnsi="Arial" w:cs="Arial"/>
                <w:b/>
              </w:rPr>
              <w:t>User</w:t>
            </w:r>
            <w:r>
              <w:rPr>
                <w:rFonts w:ascii="Arial" w:hAnsi="Arial" w:cs="Arial"/>
              </w:rPr>
              <w:t xml:space="preserve">, as defined in its </w:t>
            </w:r>
            <w:r>
              <w:rPr>
                <w:rFonts w:ascii="Arial" w:hAnsi="Arial" w:cs="Arial"/>
                <w:b/>
              </w:rPr>
              <w:t>Construction Agreement</w:t>
            </w:r>
            <w:r>
              <w:rPr>
                <w:rFonts w:ascii="Arial" w:hAnsi="Arial" w:cs="Arial"/>
              </w:rPr>
              <w:t xml:space="preserve"> or </w:t>
            </w:r>
            <w:r>
              <w:rPr>
                <w:rFonts w:ascii="Arial" w:hAnsi="Arial" w:cs="Arial"/>
                <w:b/>
              </w:rPr>
              <w:t xml:space="preserve">BELLA </w:t>
            </w:r>
            <w:r>
              <w:rPr>
                <w:rFonts w:ascii="Arial" w:hAnsi="Arial" w:cs="Arial"/>
              </w:rPr>
              <w:t>as appropriate;</w:t>
            </w:r>
          </w:p>
        </w:tc>
      </w:tr>
      <w:tr w:rsidR="006E7788" w14:paraId="1A2B4E00" w14:textId="77777777" w:rsidTr="00ED2860">
        <w:tc>
          <w:tcPr>
            <w:tcW w:w="3545" w:type="dxa"/>
          </w:tcPr>
          <w:p w14:paraId="183D144D" w14:textId="77777777" w:rsidR="006E7788" w:rsidRDefault="006E7788" w:rsidP="006E7788">
            <w:pPr>
              <w:pStyle w:val="BodyText"/>
              <w:rPr>
                <w:rFonts w:ascii="Arial" w:hAnsi="Arial" w:cs="Arial"/>
                <w:b/>
                <w:bCs/>
              </w:rPr>
            </w:pPr>
            <w:r>
              <w:rPr>
                <w:rFonts w:ascii="Arial" w:hAnsi="Arial" w:cs="Arial"/>
                <w:b/>
                <w:bCs/>
              </w:rPr>
              <w:lastRenderedPageBreak/>
              <w:t>“Transmission Voltage”</w:t>
            </w:r>
          </w:p>
        </w:tc>
        <w:tc>
          <w:tcPr>
            <w:tcW w:w="6775" w:type="dxa"/>
          </w:tcPr>
          <w:p w14:paraId="7A4091EE" w14:textId="77777777" w:rsidR="006E7788" w:rsidRDefault="006E7788" w:rsidP="006E7788">
            <w:pPr>
              <w:keepNext/>
              <w:spacing w:after="240"/>
              <w:jc w:val="both"/>
              <w:outlineLvl w:val="2"/>
              <w:rPr>
                <w:rFonts w:ascii="Arial" w:hAnsi="Arial" w:cs="Arial"/>
              </w:rPr>
            </w:pPr>
            <w:r>
              <w:rPr>
                <w:rFonts w:ascii="Arial" w:hAnsi="Arial" w:cs="Arial"/>
              </w:rPr>
              <w:t>In Scotland voltages of 132kV and above; in England and Wales voltages above 132kV – usually 275kV and 400kV;</w:t>
            </w:r>
          </w:p>
        </w:tc>
      </w:tr>
      <w:tr w:rsidR="006E7788" w14:paraId="21B92B8C" w14:textId="77777777" w:rsidTr="00ED2860">
        <w:tc>
          <w:tcPr>
            <w:tcW w:w="3545" w:type="dxa"/>
          </w:tcPr>
          <w:p w14:paraId="0A5C1744" w14:textId="77777777" w:rsidR="006E7788" w:rsidRDefault="006E7788" w:rsidP="006E7788">
            <w:pPr>
              <w:pStyle w:val="BodyText"/>
              <w:rPr>
                <w:rFonts w:ascii="Arial" w:hAnsi="Arial" w:cs="Arial"/>
                <w:b/>
                <w:bCs/>
              </w:rPr>
            </w:pPr>
            <w:r>
              <w:rPr>
                <w:rFonts w:ascii="Arial" w:hAnsi="Arial" w:cs="Arial"/>
                <w:b/>
                <w:bCs/>
              </w:rPr>
              <w:t>"Transmission Works Register"</w:t>
            </w:r>
          </w:p>
        </w:tc>
        <w:tc>
          <w:tcPr>
            <w:tcW w:w="6775" w:type="dxa"/>
          </w:tcPr>
          <w:p w14:paraId="09F54733" w14:textId="77777777" w:rsidR="006E7788" w:rsidRDefault="006E7788" w:rsidP="006E7788">
            <w:pPr>
              <w:keepNext/>
              <w:spacing w:after="240"/>
              <w:jc w:val="both"/>
              <w:outlineLvl w:val="2"/>
              <w:rPr>
                <w:rFonts w:ascii="Arial" w:hAnsi="Arial" w:cs="Arial"/>
              </w:rPr>
            </w:pPr>
            <w:r>
              <w:rPr>
                <w:rFonts w:ascii="Arial" w:hAnsi="Arial" w:cs="Arial"/>
              </w:rPr>
              <w:t xml:space="preserve">the register set up by </w:t>
            </w:r>
            <w:r>
              <w:rPr>
                <w:rFonts w:ascii="Arial" w:hAnsi="Arial" w:cs="Arial"/>
                <w:b/>
              </w:rPr>
              <w:t>The Company</w:t>
            </w:r>
            <w:r>
              <w:rPr>
                <w:rFonts w:ascii="Arial" w:hAnsi="Arial" w:cs="Arial"/>
              </w:rPr>
              <w:t xml:space="preserve"> pursuant to Paragraph 6.36.1;</w:t>
            </w:r>
          </w:p>
        </w:tc>
      </w:tr>
      <w:tr w:rsidR="006E7788" w14:paraId="7FF269BB" w14:textId="77777777" w:rsidTr="00ED2860">
        <w:tc>
          <w:tcPr>
            <w:tcW w:w="3545" w:type="dxa"/>
          </w:tcPr>
          <w:p w14:paraId="57C8604A" w14:textId="77777777" w:rsidR="006E7788" w:rsidRDefault="006E7788" w:rsidP="006E7788">
            <w:pPr>
              <w:pStyle w:val="BodyText"/>
              <w:rPr>
                <w:rFonts w:ascii="Arial" w:hAnsi="Arial" w:cs="Arial"/>
                <w:b/>
                <w:bCs/>
              </w:rPr>
            </w:pPr>
            <w:r>
              <w:rPr>
                <w:rFonts w:ascii="Arial" w:hAnsi="Arial" w:cs="Arial"/>
                <w:b/>
                <w:bCs/>
              </w:rPr>
              <w:t>"Transmission Works"</w:t>
            </w:r>
          </w:p>
        </w:tc>
        <w:tc>
          <w:tcPr>
            <w:tcW w:w="6775" w:type="dxa"/>
          </w:tcPr>
          <w:p w14:paraId="3D22ED32" w14:textId="77777777" w:rsidR="006E7788" w:rsidRDefault="006E7788" w:rsidP="006E7788">
            <w:pPr>
              <w:keepNext/>
              <w:spacing w:after="240"/>
              <w:jc w:val="both"/>
              <w:outlineLvl w:val="2"/>
              <w:rPr>
                <w:rFonts w:ascii="Arial" w:hAnsi="Arial" w:cs="Arial"/>
                <w:b/>
                <w:bCs/>
              </w:rPr>
            </w:pPr>
            <w:r>
              <w:rPr>
                <w:rFonts w:ascii="Arial" w:hAnsi="Arial" w:cs="Arial"/>
              </w:rPr>
              <w:t xml:space="preserve">in relation to a particular </w:t>
            </w:r>
            <w:r>
              <w:rPr>
                <w:rFonts w:ascii="Arial" w:hAnsi="Arial" w:cs="Arial"/>
                <w:b/>
              </w:rPr>
              <w:t>User</w:t>
            </w:r>
            <w:r>
              <w:rPr>
                <w:rFonts w:ascii="Arial" w:hAnsi="Arial" w:cs="Arial"/>
              </w:rPr>
              <w:t xml:space="preserve">, those works which are specified in Appendix H or identified as </w:t>
            </w:r>
            <w:r>
              <w:rPr>
                <w:rFonts w:ascii="Arial" w:hAnsi="Arial" w:cs="Arial"/>
                <w:b/>
              </w:rPr>
              <w:t>OTSDUW</w:t>
            </w:r>
            <w:r>
              <w:rPr>
                <w:rFonts w:ascii="Arial" w:hAnsi="Arial" w:cs="Arial"/>
              </w:rPr>
              <w:t xml:space="preserve"> in to the relevant </w:t>
            </w:r>
            <w:r>
              <w:rPr>
                <w:rFonts w:ascii="Arial" w:hAnsi="Arial" w:cs="Arial"/>
                <w:b/>
              </w:rPr>
              <w:t>Construction Agreement</w:t>
            </w:r>
            <w:r>
              <w:rPr>
                <w:rFonts w:ascii="Arial" w:hAnsi="Arial" w:cs="Arial"/>
              </w:rPr>
              <w:t>;</w:t>
            </w:r>
          </w:p>
        </w:tc>
      </w:tr>
      <w:tr w:rsidR="006E7788" w14:paraId="2E1DB4D3" w14:textId="77777777" w:rsidTr="00ED2860">
        <w:tc>
          <w:tcPr>
            <w:tcW w:w="3545" w:type="dxa"/>
          </w:tcPr>
          <w:p w14:paraId="11CF3195" w14:textId="77777777" w:rsidR="006E7788" w:rsidRDefault="006E7788" w:rsidP="006E7788">
            <w:pPr>
              <w:pStyle w:val="BodyText"/>
              <w:rPr>
                <w:rFonts w:ascii="Arial" w:hAnsi="Arial" w:cs="Arial"/>
                <w:b/>
                <w:bCs/>
              </w:rPr>
            </w:pPr>
            <w:r>
              <w:rPr>
                <w:rFonts w:ascii="Arial" w:hAnsi="Arial" w:cs="Arial"/>
                <w:b/>
                <w:bCs/>
              </w:rPr>
              <w:t>“Triad”</w:t>
            </w:r>
          </w:p>
        </w:tc>
        <w:tc>
          <w:tcPr>
            <w:tcW w:w="6775" w:type="dxa"/>
          </w:tcPr>
          <w:p w14:paraId="54ADE457" w14:textId="77777777" w:rsidR="006E7788" w:rsidRDefault="006E7788" w:rsidP="006E7788">
            <w:pPr>
              <w:spacing w:after="240"/>
              <w:jc w:val="both"/>
              <w:rPr>
                <w:rFonts w:ascii="Arial" w:hAnsi="Arial" w:cs="Arial"/>
              </w:rPr>
            </w:pPr>
            <w:r>
              <w:rPr>
                <w:rFonts w:ascii="Arial" w:hAnsi="Arial" w:cs="Arial"/>
              </w:rPr>
              <w:t xml:space="preserve">is used as a short hand way to describe the three </w:t>
            </w:r>
            <w:r>
              <w:rPr>
                <w:rFonts w:ascii="Arial" w:hAnsi="Arial" w:cs="Arial"/>
                <w:b/>
                <w:bCs/>
              </w:rPr>
              <w:t>Settlement Periods</w:t>
            </w:r>
            <w:r>
              <w:rPr>
                <w:rFonts w:ascii="Arial" w:hAnsi="Arial" w:cs="Arial"/>
              </w:rPr>
              <w:t xml:space="preserve"> of highest transmission systems </w:t>
            </w:r>
            <w:r>
              <w:rPr>
                <w:rFonts w:ascii="Arial" w:hAnsi="Arial" w:cs="Arial"/>
                <w:b/>
                <w:bCs/>
              </w:rPr>
              <w:t>Demand</w:t>
            </w:r>
            <w:r>
              <w:rPr>
                <w:rFonts w:ascii="Arial" w:hAnsi="Arial" w:cs="Arial"/>
              </w:rPr>
              <w:t xml:space="preserve">, namely the half hour </w:t>
            </w:r>
            <w:r>
              <w:rPr>
                <w:rFonts w:ascii="Arial" w:hAnsi="Arial" w:cs="Arial"/>
                <w:b/>
                <w:bCs/>
              </w:rPr>
              <w:t>Settlement Period</w:t>
            </w:r>
            <w:r>
              <w:rPr>
                <w:rFonts w:ascii="Arial" w:hAnsi="Arial" w:cs="Arial"/>
              </w:rPr>
              <w:t xml:space="preserve"> of system peak </w:t>
            </w:r>
            <w:r>
              <w:rPr>
                <w:rFonts w:ascii="Arial" w:hAnsi="Arial" w:cs="Arial"/>
                <w:b/>
                <w:bCs/>
              </w:rPr>
              <w:t>Demand</w:t>
            </w:r>
            <w:r>
              <w:rPr>
                <w:rFonts w:ascii="Arial" w:hAnsi="Arial" w:cs="Arial"/>
              </w:rPr>
              <w:t xml:space="preserve"> and the two half hour </w:t>
            </w:r>
            <w:r>
              <w:rPr>
                <w:rFonts w:ascii="Arial" w:hAnsi="Arial" w:cs="Arial"/>
                <w:b/>
                <w:bCs/>
              </w:rPr>
              <w:t>Settlement Periods</w:t>
            </w:r>
            <w:r>
              <w:rPr>
                <w:rFonts w:ascii="Arial" w:hAnsi="Arial" w:cs="Arial"/>
              </w:rPr>
              <w:t xml:space="preserve"> of next highest </w:t>
            </w:r>
            <w:r>
              <w:rPr>
                <w:rFonts w:ascii="Arial" w:hAnsi="Arial" w:cs="Arial"/>
                <w:b/>
                <w:bCs/>
              </w:rPr>
              <w:t>Demand</w:t>
            </w:r>
            <w:r>
              <w:rPr>
                <w:rFonts w:ascii="Arial" w:hAnsi="Arial" w:cs="Arial"/>
              </w:rPr>
              <w:t xml:space="preserve">, which are separated from the system peak </w:t>
            </w:r>
            <w:r>
              <w:rPr>
                <w:rFonts w:ascii="Arial" w:hAnsi="Arial" w:cs="Arial"/>
                <w:b/>
                <w:bCs/>
              </w:rPr>
              <w:t>Demand</w:t>
            </w:r>
            <w:r>
              <w:rPr>
                <w:rFonts w:ascii="Arial" w:hAnsi="Arial" w:cs="Arial"/>
              </w:rPr>
              <w:t xml:space="preserve"> and from each other by at least </w:t>
            </w:r>
            <w:r>
              <w:rPr>
                <w:rFonts w:ascii="Arial" w:hAnsi="Arial" w:cs="Arial"/>
                <w:b/>
                <w:bCs/>
              </w:rPr>
              <w:t>10 Clear Days</w:t>
            </w:r>
            <w:r>
              <w:rPr>
                <w:rFonts w:ascii="Arial" w:hAnsi="Arial" w:cs="Arial"/>
              </w:rPr>
              <w:t>, between November to February inclusive;</w:t>
            </w:r>
          </w:p>
        </w:tc>
      </w:tr>
      <w:tr w:rsidR="006E7788" w14:paraId="38848EC5" w14:textId="77777777" w:rsidTr="00ED2860">
        <w:trPr>
          <w:trHeight w:val="284"/>
        </w:trPr>
        <w:tc>
          <w:tcPr>
            <w:tcW w:w="3545" w:type="dxa"/>
          </w:tcPr>
          <w:p w14:paraId="334A7E4E" w14:textId="64190480" w:rsidR="00FC0F92" w:rsidRDefault="006E7788" w:rsidP="006E7788">
            <w:pPr>
              <w:tabs>
                <w:tab w:val="left" w:pos="0"/>
              </w:tabs>
              <w:rPr>
                <w:rFonts w:ascii="Arial" w:hAnsi="Arial" w:cs="Arial"/>
                <w:b/>
              </w:rPr>
            </w:pPr>
            <w:r w:rsidRPr="009625ED">
              <w:rPr>
                <w:rFonts w:ascii="Arial" w:hAnsi="Arial" w:cs="Arial"/>
                <w:bCs/>
              </w:rPr>
              <w:t>“</w:t>
            </w:r>
            <w:r w:rsidRPr="009625ED">
              <w:rPr>
                <w:rFonts w:ascii="Arial" w:hAnsi="Arial" w:cs="Arial"/>
                <w:b/>
                <w:bCs/>
              </w:rPr>
              <w:t>Trigger Date</w:t>
            </w:r>
            <w:r w:rsidRPr="009625ED">
              <w:rPr>
                <w:rFonts w:ascii="Arial" w:hAnsi="Arial" w:cs="Arial"/>
                <w:bCs/>
              </w:rPr>
              <w:t>”</w:t>
            </w:r>
          </w:p>
          <w:p w14:paraId="36BB1992" w14:textId="77777777" w:rsidR="00527153" w:rsidRDefault="00527153" w:rsidP="006E7788">
            <w:pPr>
              <w:tabs>
                <w:tab w:val="left" w:pos="0"/>
              </w:tabs>
              <w:rPr>
                <w:rFonts w:ascii="Arial" w:hAnsi="Arial" w:cs="Arial"/>
                <w:b/>
              </w:rPr>
            </w:pPr>
          </w:p>
          <w:p w14:paraId="6036B73C" w14:textId="77777777" w:rsidR="00527153" w:rsidRDefault="00527153" w:rsidP="006E7788">
            <w:pPr>
              <w:tabs>
                <w:tab w:val="left" w:pos="0"/>
              </w:tabs>
              <w:rPr>
                <w:rFonts w:ascii="Arial" w:hAnsi="Arial" w:cs="Arial"/>
                <w:b/>
              </w:rPr>
            </w:pPr>
          </w:p>
          <w:p w14:paraId="73B5C5ED" w14:textId="77777777" w:rsidR="00464EBD" w:rsidRDefault="00464EBD" w:rsidP="006E7788">
            <w:pPr>
              <w:tabs>
                <w:tab w:val="left" w:pos="0"/>
              </w:tabs>
              <w:rPr>
                <w:rFonts w:ascii="Arial" w:hAnsi="Arial" w:cs="Arial"/>
                <w:b/>
              </w:rPr>
            </w:pPr>
          </w:p>
          <w:p w14:paraId="0777EE0F" w14:textId="77777777" w:rsidR="006E7788" w:rsidRPr="009625ED" w:rsidRDefault="006E7788" w:rsidP="00BA6C9C">
            <w:pPr>
              <w:tabs>
                <w:tab w:val="left" w:pos="0"/>
              </w:tabs>
              <w:rPr>
                <w:rFonts w:ascii="Arial" w:hAnsi="Arial" w:cs="Arial"/>
                <w:b/>
                <w:bCs/>
              </w:rPr>
            </w:pPr>
          </w:p>
        </w:tc>
        <w:tc>
          <w:tcPr>
            <w:tcW w:w="6775" w:type="dxa"/>
          </w:tcPr>
          <w:p w14:paraId="3BA414F3" w14:textId="4815B5FB" w:rsidR="00D47ED5" w:rsidRDefault="006E7788" w:rsidP="006E7788">
            <w:pPr>
              <w:tabs>
                <w:tab w:val="left" w:pos="0"/>
              </w:tabs>
              <w:rPr>
                <w:rFonts w:ascii="Arial" w:hAnsi="Arial" w:cs="Arial"/>
                <w:bCs/>
                <w:szCs w:val="22"/>
              </w:rPr>
            </w:pPr>
            <w:r w:rsidRPr="007454CC">
              <w:rPr>
                <w:rFonts w:ascii="Arial" w:hAnsi="Arial" w:cs="Arial"/>
              </w:rPr>
              <w:t xml:space="preserve">as identified by </w:t>
            </w:r>
            <w:r w:rsidRPr="007454CC">
              <w:rPr>
                <w:rFonts w:ascii="Arial" w:hAnsi="Arial" w:cs="Arial"/>
                <w:b/>
              </w:rPr>
              <w:t>The Company</w:t>
            </w:r>
            <w:r w:rsidRPr="007454CC">
              <w:rPr>
                <w:rFonts w:ascii="Arial" w:hAnsi="Arial" w:cs="Arial"/>
              </w:rPr>
              <w:t xml:space="preserve"> in accordance with Part Two of the </w:t>
            </w:r>
            <w:r w:rsidRPr="007454CC">
              <w:rPr>
                <w:rFonts w:ascii="Arial" w:hAnsi="Arial" w:cs="Arial"/>
                <w:b/>
                <w:bCs/>
              </w:rPr>
              <w:t xml:space="preserve">User Commitment Methodology </w:t>
            </w:r>
            <w:r w:rsidRPr="007454CC">
              <w:rPr>
                <w:rFonts w:ascii="Arial" w:hAnsi="Arial" w:cs="Arial"/>
                <w:szCs w:val="22"/>
              </w:rPr>
              <w:t xml:space="preserve">and in  relation to a particular </w:t>
            </w:r>
            <w:r w:rsidRPr="007454CC">
              <w:rPr>
                <w:rFonts w:ascii="Arial" w:hAnsi="Arial" w:cs="Arial"/>
                <w:b/>
                <w:bCs/>
                <w:szCs w:val="22"/>
              </w:rPr>
              <w:t>User</w:t>
            </w:r>
            <w:r w:rsidRPr="007454CC">
              <w:rPr>
                <w:rFonts w:ascii="Arial" w:hAnsi="Arial" w:cs="Arial"/>
                <w:szCs w:val="22"/>
              </w:rPr>
              <w:t xml:space="preserve"> as defined in its </w:t>
            </w:r>
            <w:r w:rsidRPr="007454CC">
              <w:rPr>
                <w:rFonts w:ascii="Arial" w:hAnsi="Arial" w:cs="Arial"/>
                <w:b/>
                <w:bCs/>
                <w:szCs w:val="22"/>
              </w:rPr>
              <w:t>Construction Agreement</w:t>
            </w:r>
            <w:r w:rsidRPr="007454CC">
              <w:rPr>
                <w:rFonts w:ascii="Arial" w:hAnsi="Arial" w:cs="Arial"/>
                <w:bCs/>
                <w:szCs w:val="22"/>
              </w:rPr>
              <w:t>;</w:t>
            </w:r>
          </w:p>
          <w:p w14:paraId="2113E1A7" w14:textId="77777777" w:rsidR="006E7788" w:rsidRPr="007454CC" w:rsidRDefault="006E7788" w:rsidP="006E7788">
            <w:pPr>
              <w:tabs>
                <w:tab w:val="left" w:pos="0"/>
              </w:tabs>
              <w:rPr>
                <w:rFonts w:ascii="Arial" w:hAnsi="Arial" w:cs="Arial"/>
                <w:bCs/>
                <w:szCs w:val="22"/>
              </w:rPr>
            </w:pPr>
          </w:p>
          <w:p w14:paraId="0824B718" w14:textId="77777777" w:rsidR="0038685E" w:rsidRDefault="0038685E" w:rsidP="006E7788">
            <w:pPr>
              <w:autoSpaceDE w:val="0"/>
              <w:autoSpaceDN w:val="0"/>
              <w:adjustRightInd w:val="0"/>
              <w:rPr>
                <w:rFonts w:ascii="Arial" w:hAnsi="Arial" w:cs="Arial"/>
                <w:szCs w:val="22"/>
                <w:lang w:eastAsia="en-GB"/>
              </w:rPr>
            </w:pPr>
          </w:p>
          <w:p w14:paraId="452506D9" w14:textId="77777777" w:rsidR="006E7788" w:rsidRPr="007454CC" w:rsidRDefault="006E7788" w:rsidP="00BA6C9C">
            <w:pPr>
              <w:tabs>
                <w:tab w:val="left" w:pos="0"/>
              </w:tabs>
              <w:rPr>
                <w:rFonts w:ascii="Arial" w:hAnsi="Arial" w:cs="Arial"/>
              </w:rPr>
            </w:pPr>
          </w:p>
        </w:tc>
      </w:tr>
      <w:tr w:rsidR="00ED0CF6" w14:paraId="2C972219" w14:textId="77777777" w:rsidTr="00ED2860">
        <w:tc>
          <w:tcPr>
            <w:tcW w:w="3545" w:type="dxa"/>
          </w:tcPr>
          <w:p w14:paraId="5191B96D" w14:textId="77777777" w:rsidR="00ED0CF6" w:rsidRDefault="00ED0CF6" w:rsidP="00ED0CF6">
            <w:pPr>
              <w:tabs>
                <w:tab w:val="left" w:pos="0"/>
              </w:tabs>
              <w:rPr>
                <w:rFonts w:ascii="Arial" w:hAnsi="Arial" w:cs="Arial"/>
                <w:b/>
              </w:rPr>
            </w:pPr>
            <w:r w:rsidRPr="00442339">
              <w:rPr>
                <w:rFonts w:ascii="Arial" w:hAnsi="Arial" w:cs="Arial"/>
                <w:b/>
              </w:rPr>
              <w:t>“UMS Base Percentage</w:t>
            </w:r>
            <w:r>
              <w:rPr>
                <w:rFonts w:ascii="Arial" w:hAnsi="Arial" w:cs="Arial"/>
                <w:b/>
              </w:rPr>
              <w:t>”</w:t>
            </w:r>
          </w:p>
          <w:p w14:paraId="05612793" w14:textId="77777777" w:rsidR="00ED0CF6" w:rsidRDefault="00ED0CF6" w:rsidP="00BA6C9C">
            <w:pPr>
              <w:tabs>
                <w:tab w:val="left" w:pos="0"/>
              </w:tabs>
              <w:rPr>
                <w:rFonts w:ascii="Arial" w:hAnsi="Arial" w:cs="Arial"/>
                <w:b/>
              </w:rPr>
            </w:pPr>
          </w:p>
        </w:tc>
        <w:tc>
          <w:tcPr>
            <w:tcW w:w="6775" w:type="dxa"/>
          </w:tcPr>
          <w:p w14:paraId="56DBAEC3" w14:textId="77777777" w:rsidR="00ED0CF6" w:rsidRDefault="00ED0CF6" w:rsidP="00ED0CF6">
            <w:pPr>
              <w:tabs>
                <w:tab w:val="left" w:pos="0"/>
              </w:tabs>
              <w:rPr>
                <w:rFonts w:ascii="Arial" w:hAnsi="Arial" w:cs="Arial"/>
                <w:bCs/>
                <w:szCs w:val="22"/>
              </w:rPr>
            </w:pPr>
            <w:r>
              <w:rPr>
                <w:rFonts w:ascii="Arial" w:hAnsi="Arial" w:cs="Arial"/>
                <w:bCs/>
                <w:szCs w:val="22"/>
              </w:rPr>
              <w:t xml:space="preserve">the % value of the relevant </w:t>
            </w:r>
            <w:r>
              <w:rPr>
                <w:rFonts w:ascii="Arial" w:hAnsi="Arial" w:cs="Arial"/>
                <w:b/>
                <w:szCs w:val="22"/>
              </w:rPr>
              <w:t>Security Period</w:t>
            </w:r>
            <w:r>
              <w:rPr>
                <w:rFonts w:ascii="Arial" w:hAnsi="Arial" w:cs="Arial"/>
                <w:bCs/>
                <w:szCs w:val="22"/>
              </w:rPr>
              <w:t xml:space="preserve"> as specified in the table in paragraph 2B Section 3, Appendix 2</w:t>
            </w:r>
          </w:p>
          <w:p w14:paraId="7B37F3F6" w14:textId="77777777" w:rsidR="00ED0CF6" w:rsidRDefault="00ED0CF6" w:rsidP="00BA6C9C">
            <w:pPr>
              <w:tabs>
                <w:tab w:val="left" w:pos="0"/>
              </w:tabs>
              <w:rPr>
                <w:rFonts w:ascii="Arial" w:hAnsi="Arial" w:cs="Arial"/>
                <w:bCs/>
                <w:szCs w:val="22"/>
              </w:rPr>
            </w:pPr>
          </w:p>
        </w:tc>
      </w:tr>
      <w:tr w:rsidR="00BA6C9C" w14:paraId="491AD0F1" w14:textId="77777777" w:rsidTr="00ED2860">
        <w:tc>
          <w:tcPr>
            <w:tcW w:w="3545" w:type="dxa"/>
          </w:tcPr>
          <w:p w14:paraId="451443CE" w14:textId="77777777" w:rsidR="00BA6C9C" w:rsidRDefault="00BA6C9C" w:rsidP="00BA6C9C">
            <w:pPr>
              <w:tabs>
                <w:tab w:val="left" w:pos="0"/>
              </w:tabs>
              <w:rPr>
                <w:rFonts w:ascii="Arial" w:hAnsi="Arial" w:cs="Arial"/>
                <w:b/>
              </w:rPr>
            </w:pPr>
            <w:r>
              <w:rPr>
                <w:rFonts w:ascii="Arial" w:hAnsi="Arial" w:cs="Arial"/>
                <w:b/>
              </w:rPr>
              <w:t>“</w:t>
            </w:r>
            <w:r w:rsidRPr="00442339">
              <w:rPr>
                <w:rFonts w:ascii="Arial" w:hAnsi="Arial" w:cs="Arial"/>
                <w:b/>
              </w:rPr>
              <w:t>UMS Charges”</w:t>
            </w:r>
          </w:p>
          <w:p w14:paraId="09D9E9DF" w14:textId="77777777" w:rsidR="00BA6C9C" w:rsidRPr="009625ED" w:rsidRDefault="00BA6C9C" w:rsidP="006E7788">
            <w:pPr>
              <w:tabs>
                <w:tab w:val="left" w:pos="0"/>
              </w:tabs>
              <w:rPr>
                <w:rFonts w:ascii="Arial" w:hAnsi="Arial" w:cs="Arial"/>
                <w:bCs/>
              </w:rPr>
            </w:pPr>
          </w:p>
        </w:tc>
        <w:tc>
          <w:tcPr>
            <w:tcW w:w="6775" w:type="dxa"/>
          </w:tcPr>
          <w:p w14:paraId="6E1121F3" w14:textId="19D99C49" w:rsidR="00BA6C9C" w:rsidRDefault="00BA6C9C" w:rsidP="00BA6C9C">
            <w:pPr>
              <w:tabs>
                <w:tab w:val="left" w:pos="0"/>
              </w:tabs>
              <w:rPr>
                <w:rFonts w:ascii="Arial" w:hAnsi="Arial" w:cs="Arial"/>
                <w:bCs/>
                <w:szCs w:val="22"/>
              </w:rPr>
            </w:pPr>
            <w:r>
              <w:rPr>
                <w:rFonts w:ascii="Arial" w:hAnsi="Arial" w:cs="Arial"/>
                <w:bCs/>
                <w:szCs w:val="22"/>
              </w:rPr>
              <w:t>t</w:t>
            </w:r>
            <w:r w:rsidR="000C2D12">
              <w:rPr>
                <w:rFonts w:ascii="Arial" w:hAnsi="Arial" w:cs="Arial"/>
                <w:bCs/>
                <w:szCs w:val="22"/>
              </w:rPr>
              <w:t>hat</w:t>
            </w:r>
            <w:r>
              <w:rPr>
                <w:rFonts w:ascii="Arial" w:hAnsi="Arial" w:cs="Arial"/>
                <w:bCs/>
                <w:szCs w:val="22"/>
              </w:rPr>
              <w:t xml:space="preserve"> element of </w:t>
            </w:r>
            <w:r w:rsidRPr="00175EE8">
              <w:rPr>
                <w:rFonts w:ascii="Arial" w:hAnsi="Arial" w:cs="Arial"/>
                <w:b/>
                <w:szCs w:val="22"/>
              </w:rPr>
              <w:t>Transmission Network Use of System Demand</w:t>
            </w:r>
            <w:r>
              <w:rPr>
                <w:rFonts w:ascii="Arial" w:hAnsi="Arial" w:cs="Arial"/>
                <w:bCs/>
                <w:szCs w:val="22"/>
              </w:rPr>
              <w:t xml:space="preserve"> </w:t>
            </w:r>
            <w:r>
              <w:rPr>
                <w:rFonts w:ascii="Arial" w:hAnsi="Arial" w:cs="Arial"/>
                <w:b/>
                <w:szCs w:val="22"/>
              </w:rPr>
              <w:t>C</w:t>
            </w:r>
            <w:r w:rsidRPr="00527153">
              <w:rPr>
                <w:rFonts w:ascii="Arial" w:hAnsi="Arial" w:cs="Arial"/>
                <w:b/>
                <w:szCs w:val="22"/>
              </w:rPr>
              <w:t>harges</w:t>
            </w:r>
            <w:r>
              <w:rPr>
                <w:rFonts w:ascii="Arial" w:hAnsi="Arial" w:cs="Arial"/>
                <w:bCs/>
                <w:szCs w:val="22"/>
              </w:rPr>
              <w:t xml:space="preserve"> relating to </w:t>
            </w:r>
            <w:r w:rsidRPr="00527153">
              <w:rPr>
                <w:rFonts w:ascii="Arial" w:hAnsi="Arial" w:cs="Arial"/>
                <w:b/>
                <w:szCs w:val="22"/>
              </w:rPr>
              <w:t>Unmetered Supply</w:t>
            </w:r>
            <w:r>
              <w:rPr>
                <w:rFonts w:ascii="Arial" w:hAnsi="Arial" w:cs="Arial"/>
                <w:bCs/>
                <w:szCs w:val="22"/>
              </w:rPr>
              <w:t>.</w:t>
            </w:r>
          </w:p>
          <w:p w14:paraId="07EDCE95" w14:textId="77777777" w:rsidR="00BA6C9C" w:rsidRPr="007454CC" w:rsidRDefault="00BA6C9C" w:rsidP="006E7788">
            <w:pPr>
              <w:tabs>
                <w:tab w:val="left" w:pos="0"/>
              </w:tabs>
              <w:rPr>
                <w:rFonts w:ascii="Arial" w:hAnsi="Arial" w:cs="Arial"/>
              </w:rPr>
            </w:pPr>
          </w:p>
        </w:tc>
      </w:tr>
      <w:tr w:rsidR="00BA6C9C" w14:paraId="0B3200CA" w14:textId="77777777" w:rsidTr="00ED2860">
        <w:tc>
          <w:tcPr>
            <w:tcW w:w="3545" w:type="dxa"/>
          </w:tcPr>
          <w:p w14:paraId="1B11660F" w14:textId="77777777" w:rsidR="00BA6C9C" w:rsidRDefault="00BA6C9C" w:rsidP="00BA6C9C">
            <w:pPr>
              <w:tabs>
                <w:tab w:val="left" w:pos="0"/>
              </w:tabs>
              <w:rPr>
                <w:rFonts w:ascii="Arial" w:hAnsi="Arial" w:cs="Arial"/>
                <w:b/>
              </w:rPr>
            </w:pPr>
            <w:r>
              <w:rPr>
                <w:rFonts w:ascii="Arial" w:hAnsi="Arial" w:cs="Arial"/>
                <w:b/>
              </w:rPr>
              <w:t>“UMS Base Value at Risk”</w:t>
            </w:r>
          </w:p>
          <w:p w14:paraId="01698EBD" w14:textId="77777777" w:rsidR="00BA6C9C" w:rsidRPr="009625ED" w:rsidRDefault="00BA6C9C" w:rsidP="006E7788">
            <w:pPr>
              <w:tabs>
                <w:tab w:val="left" w:pos="0"/>
              </w:tabs>
              <w:rPr>
                <w:rFonts w:ascii="Arial" w:hAnsi="Arial" w:cs="Arial"/>
                <w:bCs/>
              </w:rPr>
            </w:pPr>
          </w:p>
        </w:tc>
        <w:tc>
          <w:tcPr>
            <w:tcW w:w="6775" w:type="dxa"/>
          </w:tcPr>
          <w:p w14:paraId="4103AA0D" w14:textId="77777777" w:rsidR="00BA6C9C" w:rsidRDefault="00BA6C9C" w:rsidP="00BA6C9C">
            <w:pPr>
              <w:tabs>
                <w:tab w:val="left" w:pos="0"/>
              </w:tabs>
              <w:rPr>
                <w:rFonts w:ascii="Arial" w:hAnsi="Arial" w:cs="Arial"/>
                <w:bCs/>
                <w:szCs w:val="22"/>
              </w:rPr>
            </w:pPr>
            <w:r>
              <w:rPr>
                <w:rFonts w:ascii="Arial" w:hAnsi="Arial" w:cs="Arial"/>
                <w:bCs/>
                <w:szCs w:val="22"/>
              </w:rPr>
              <w:t>the sum as calculated in accordance with Paragraph 3.23.4b</w:t>
            </w:r>
          </w:p>
          <w:p w14:paraId="49959997" w14:textId="77777777" w:rsidR="00BA6C9C" w:rsidRPr="007454CC" w:rsidRDefault="00BA6C9C" w:rsidP="006E7788">
            <w:pPr>
              <w:tabs>
                <w:tab w:val="left" w:pos="0"/>
              </w:tabs>
              <w:rPr>
                <w:rFonts w:ascii="Arial" w:hAnsi="Arial" w:cs="Arial"/>
              </w:rPr>
            </w:pPr>
          </w:p>
        </w:tc>
      </w:tr>
      <w:tr w:rsidR="00BA6C9C" w14:paraId="222C440E" w14:textId="77777777" w:rsidTr="00ED2860">
        <w:tc>
          <w:tcPr>
            <w:tcW w:w="3545" w:type="dxa"/>
          </w:tcPr>
          <w:p w14:paraId="5E2A96A3" w14:textId="77777777" w:rsidR="00BA6C9C" w:rsidRDefault="00BA6C9C" w:rsidP="00BA6C9C">
            <w:pPr>
              <w:tabs>
                <w:tab w:val="left" w:pos="0"/>
              </w:tabs>
              <w:rPr>
                <w:rFonts w:ascii="Arial" w:hAnsi="Arial" w:cs="Arial"/>
                <w:b/>
              </w:rPr>
            </w:pPr>
            <w:r>
              <w:rPr>
                <w:rFonts w:ascii="Arial" w:hAnsi="Arial" w:cs="Arial"/>
                <w:b/>
              </w:rPr>
              <w:t>“UMS Tariff”</w:t>
            </w:r>
          </w:p>
          <w:p w14:paraId="7F1CACDE" w14:textId="77777777" w:rsidR="00BA6C9C" w:rsidRPr="009625ED" w:rsidRDefault="00BA6C9C" w:rsidP="006E7788">
            <w:pPr>
              <w:tabs>
                <w:tab w:val="left" w:pos="0"/>
              </w:tabs>
              <w:rPr>
                <w:rFonts w:ascii="Arial" w:hAnsi="Arial" w:cs="Arial"/>
                <w:bCs/>
              </w:rPr>
            </w:pPr>
          </w:p>
        </w:tc>
        <w:tc>
          <w:tcPr>
            <w:tcW w:w="6775" w:type="dxa"/>
          </w:tcPr>
          <w:p w14:paraId="6C01877B" w14:textId="77777777" w:rsidR="00BA6C9C" w:rsidRPr="00594DD2" w:rsidRDefault="00BA6C9C" w:rsidP="00BA6C9C">
            <w:pPr>
              <w:tabs>
                <w:tab w:val="left" w:pos="0"/>
              </w:tabs>
              <w:rPr>
                <w:rFonts w:ascii="Arial" w:hAnsi="Arial" w:cs="Arial"/>
                <w:b/>
                <w:szCs w:val="22"/>
              </w:rPr>
            </w:pPr>
            <w:r w:rsidRPr="00637FF9">
              <w:rPr>
                <w:rFonts w:ascii="Arial" w:hAnsi="Arial" w:cs="Arial"/>
                <w:bCs/>
                <w:szCs w:val="22"/>
              </w:rPr>
              <w:t xml:space="preserve">a </w:t>
            </w:r>
            <w:r w:rsidRPr="00594DD2">
              <w:rPr>
                <w:rFonts w:ascii="Arial" w:hAnsi="Arial" w:cs="Arial"/>
                <w:b/>
                <w:szCs w:val="22"/>
              </w:rPr>
              <w:t>Transmission Demand Residual Tariff</w:t>
            </w:r>
            <w:r w:rsidRPr="00464EBD">
              <w:rPr>
                <w:rFonts w:ascii="Arial" w:hAnsi="Arial" w:cs="Arial"/>
                <w:bCs/>
                <w:szCs w:val="22"/>
              </w:rPr>
              <w:t xml:space="preserve"> levied on </w:t>
            </w:r>
            <w:r w:rsidRPr="00594DD2">
              <w:rPr>
                <w:rFonts w:ascii="Arial" w:hAnsi="Arial" w:cs="Arial"/>
                <w:b/>
                <w:szCs w:val="22"/>
              </w:rPr>
              <w:t>Unmetered Supplies;</w:t>
            </w:r>
          </w:p>
          <w:p w14:paraId="0A20AA27" w14:textId="77777777" w:rsidR="00BA6C9C" w:rsidRPr="007454CC" w:rsidRDefault="00BA6C9C" w:rsidP="006E7788">
            <w:pPr>
              <w:tabs>
                <w:tab w:val="left" w:pos="0"/>
              </w:tabs>
              <w:rPr>
                <w:rFonts w:ascii="Arial" w:hAnsi="Arial" w:cs="Arial"/>
              </w:rPr>
            </w:pPr>
          </w:p>
        </w:tc>
      </w:tr>
      <w:tr w:rsidR="00BA6C9C" w14:paraId="07D69065" w14:textId="77777777" w:rsidTr="00ED2860">
        <w:tc>
          <w:tcPr>
            <w:tcW w:w="3545" w:type="dxa"/>
          </w:tcPr>
          <w:p w14:paraId="06A9CCAB" w14:textId="77777777" w:rsidR="00BA6C9C" w:rsidRDefault="00BA6C9C" w:rsidP="00BA6C9C">
            <w:pPr>
              <w:tabs>
                <w:tab w:val="left" w:pos="0"/>
              </w:tabs>
              <w:rPr>
                <w:rFonts w:ascii="Arial" w:hAnsi="Arial" w:cs="Arial"/>
                <w:b/>
              </w:rPr>
            </w:pPr>
            <w:r>
              <w:rPr>
                <w:rFonts w:ascii="Arial" w:hAnsi="Arial" w:cs="Arial"/>
                <w:b/>
              </w:rPr>
              <w:t>“Unmetered Supply Volume”</w:t>
            </w:r>
          </w:p>
          <w:p w14:paraId="1634FEA2" w14:textId="77777777" w:rsidR="00BA6C9C" w:rsidRPr="009625ED" w:rsidRDefault="00BA6C9C" w:rsidP="006E7788">
            <w:pPr>
              <w:tabs>
                <w:tab w:val="left" w:pos="0"/>
              </w:tabs>
              <w:rPr>
                <w:rFonts w:ascii="Arial" w:hAnsi="Arial" w:cs="Arial"/>
                <w:bCs/>
              </w:rPr>
            </w:pPr>
          </w:p>
        </w:tc>
        <w:tc>
          <w:tcPr>
            <w:tcW w:w="6775" w:type="dxa"/>
          </w:tcPr>
          <w:p w14:paraId="74F01F6A" w14:textId="20663098" w:rsidR="00BA6C9C" w:rsidRPr="00247A78" w:rsidRDefault="00BA6C9C" w:rsidP="00BA6C9C">
            <w:pPr>
              <w:tabs>
                <w:tab w:val="left" w:pos="0"/>
              </w:tabs>
              <w:rPr>
                <w:rFonts w:ascii="Arial" w:hAnsi="Arial" w:cs="Arial"/>
                <w:b/>
                <w:szCs w:val="22"/>
              </w:rPr>
            </w:pPr>
            <w:r>
              <w:rPr>
                <w:rFonts w:ascii="Arial" w:hAnsi="Arial" w:cs="Arial"/>
                <w:bCs/>
                <w:szCs w:val="22"/>
              </w:rPr>
              <w:t xml:space="preserve">the amount of </w:t>
            </w:r>
            <w:r w:rsidR="003B4281">
              <w:rPr>
                <w:rFonts w:ascii="Arial" w:hAnsi="Arial" w:cs="Arial"/>
                <w:b/>
                <w:szCs w:val="22"/>
              </w:rPr>
              <w:t>E</w:t>
            </w:r>
            <w:r>
              <w:rPr>
                <w:rFonts w:ascii="Arial" w:hAnsi="Arial" w:cs="Arial"/>
                <w:b/>
                <w:szCs w:val="22"/>
              </w:rPr>
              <w:t xml:space="preserve">nergy </w:t>
            </w:r>
            <w:r>
              <w:rPr>
                <w:rFonts w:ascii="Arial" w:hAnsi="Arial" w:cs="Arial"/>
                <w:bCs/>
                <w:szCs w:val="22"/>
              </w:rPr>
              <w:t xml:space="preserve">associated with </w:t>
            </w:r>
            <w:r>
              <w:rPr>
                <w:rFonts w:ascii="Arial" w:hAnsi="Arial" w:cs="Arial"/>
                <w:b/>
                <w:szCs w:val="22"/>
              </w:rPr>
              <w:t>Unmetered Supply</w:t>
            </w:r>
          </w:p>
          <w:p w14:paraId="0A194E1E" w14:textId="77777777" w:rsidR="00BA6C9C" w:rsidRPr="007454CC" w:rsidRDefault="00BA6C9C" w:rsidP="006E7788">
            <w:pPr>
              <w:tabs>
                <w:tab w:val="left" w:pos="0"/>
              </w:tabs>
              <w:rPr>
                <w:rFonts w:ascii="Arial" w:hAnsi="Arial" w:cs="Arial"/>
              </w:rPr>
            </w:pPr>
          </w:p>
        </w:tc>
      </w:tr>
      <w:tr w:rsidR="00BA6C9C" w14:paraId="144E62C8" w14:textId="77777777" w:rsidTr="00ED2860">
        <w:tc>
          <w:tcPr>
            <w:tcW w:w="3545" w:type="dxa"/>
          </w:tcPr>
          <w:p w14:paraId="4F2EF7DB" w14:textId="77777777" w:rsidR="00BA6C9C" w:rsidRDefault="00BA6C9C" w:rsidP="00BA6C9C">
            <w:pPr>
              <w:tabs>
                <w:tab w:val="left" w:pos="0"/>
              </w:tabs>
              <w:rPr>
                <w:rFonts w:ascii="Arial" w:hAnsi="Arial" w:cs="Arial"/>
                <w:b/>
              </w:rPr>
            </w:pPr>
            <w:r>
              <w:rPr>
                <w:rFonts w:ascii="Arial" w:hAnsi="Arial" w:cs="Arial"/>
                <w:b/>
              </w:rPr>
              <w:t>“Unmetered Supply Volume Forecast”</w:t>
            </w:r>
          </w:p>
          <w:p w14:paraId="5DBBB12D" w14:textId="77777777" w:rsidR="00BA6C9C" w:rsidRPr="009625ED" w:rsidRDefault="00BA6C9C" w:rsidP="006E7788">
            <w:pPr>
              <w:tabs>
                <w:tab w:val="left" w:pos="0"/>
              </w:tabs>
              <w:rPr>
                <w:rFonts w:ascii="Arial" w:hAnsi="Arial" w:cs="Arial"/>
                <w:bCs/>
              </w:rPr>
            </w:pPr>
          </w:p>
        </w:tc>
        <w:tc>
          <w:tcPr>
            <w:tcW w:w="6775" w:type="dxa"/>
          </w:tcPr>
          <w:p w14:paraId="2FC6D978" w14:textId="77777777" w:rsidR="00BA6C9C" w:rsidRPr="00A07ED3" w:rsidRDefault="00BA6C9C" w:rsidP="00BA6C9C">
            <w:pPr>
              <w:autoSpaceDE w:val="0"/>
              <w:autoSpaceDN w:val="0"/>
              <w:adjustRightInd w:val="0"/>
              <w:rPr>
                <w:rFonts w:ascii="Arial" w:hAnsi="Arial" w:cs="Arial"/>
                <w:b/>
                <w:bCs/>
                <w:szCs w:val="22"/>
                <w:lang w:eastAsia="en-GB"/>
              </w:rPr>
            </w:pPr>
            <w:r>
              <w:rPr>
                <w:rFonts w:ascii="Arial" w:hAnsi="Arial" w:cs="Arial"/>
                <w:szCs w:val="22"/>
                <w:lang w:eastAsia="en-GB"/>
              </w:rPr>
              <w:t xml:space="preserve">the forecast, produced by </w:t>
            </w:r>
            <w:r>
              <w:rPr>
                <w:rFonts w:ascii="Arial" w:hAnsi="Arial" w:cs="Arial"/>
                <w:b/>
                <w:bCs/>
                <w:szCs w:val="22"/>
                <w:lang w:eastAsia="en-GB"/>
              </w:rPr>
              <w:t>The Company,</w:t>
            </w:r>
            <w:r>
              <w:rPr>
                <w:rFonts w:ascii="Arial" w:hAnsi="Arial" w:cs="Arial"/>
                <w:szCs w:val="22"/>
                <w:lang w:eastAsia="en-GB"/>
              </w:rPr>
              <w:t xml:space="preserve"> of the </w:t>
            </w:r>
            <w:r>
              <w:rPr>
                <w:rFonts w:ascii="Arial" w:hAnsi="Arial" w:cs="Arial"/>
                <w:b/>
                <w:bCs/>
                <w:szCs w:val="22"/>
                <w:lang w:eastAsia="en-GB"/>
              </w:rPr>
              <w:t>Unmetered Supply Volume.</w:t>
            </w:r>
          </w:p>
          <w:p w14:paraId="0488EF3B" w14:textId="77777777" w:rsidR="00BA6C9C" w:rsidRPr="007454CC" w:rsidRDefault="00BA6C9C" w:rsidP="006E7788">
            <w:pPr>
              <w:tabs>
                <w:tab w:val="left" w:pos="0"/>
              </w:tabs>
              <w:rPr>
                <w:rFonts w:ascii="Arial" w:hAnsi="Arial" w:cs="Arial"/>
              </w:rPr>
            </w:pPr>
          </w:p>
        </w:tc>
      </w:tr>
      <w:tr w:rsidR="00B24020" w14:paraId="62400805" w14:textId="77777777" w:rsidTr="00ED2860">
        <w:tc>
          <w:tcPr>
            <w:tcW w:w="3545" w:type="dxa"/>
          </w:tcPr>
          <w:p w14:paraId="500533ED"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Bold" w:hAnsi="Arial,Bold" w:cs="Arial,Bold"/>
                <w:b/>
                <w:bCs/>
                <w:szCs w:val="22"/>
                <w:lang w:eastAsia="en-GB"/>
              </w:rPr>
              <w:t>Unacceptable Operating</w:t>
            </w:r>
          </w:p>
          <w:p w14:paraId="72A5F20C" w14:textId="77777777" w:rsidR="00BA6C9C" w:rsidRPr="007454CC" w:rsidRDefault="00BA6C9C" w:rsidP="00BA6C9C">
            <w:pPr>
              <w:tabs>
                <w:tab w:val="left" w:pos="0"/>
              </w:tabs>
              <w:rPr>
                <w:rFonts w:ascii="Arial,Bold" w:hAnsi="Arial,Bold" w:cs="Arial,Bold"/>
                <w:b/>
                <w:bCs/>
                <w:szCs w:val="22"/>
                <w:lang w:eastAsia="en-GB"/>
              </w:rPr>
            </w:pPr>
            <w:r w:rsidRPr="007454CC">
              <w:rPr>
                <w:rFonts w:ascii="Arial,Bold" w:hAnsi="Arial,Bold" w:cs="Arial,Bold"/>
                <w:b/>
                <w:bCs/>
                <w:szCs w:val="22"/>
                <w:lang w:eastAsia="en-GB"/>
              </w:rPr>
              <w:t>Condition</w:t>
            </w:r>
          </w:p>
          <w:p w14:paraId="1DA266EC" w14:textId="77777777" w:rsidR="00B24020" w:rsidRPr="009625ED" w:rsidRDefault="00B24020" w:rsidP="006E7788">
            <w:pPr>
              <w:tabs>
                <w:tab w:val="left" w:pos="0"/>
              </w:tabs>
              <w:rPr>
                <w:rFonts w:ascii="Arial" w:hAnsi="Arial" w:cs="Arial"/>
                <w:bCs/>
              </w:rPr>
            </w:pPr>
          </w:p>
        </w:tc>
        <w:tc>
          <w:tcPr>
            <w:tcW w:w="6775" w:type="dxa"/>
          </w:tcPr>
          <w:p w14:paraId="13563984" w14:textId="77777777" w:rsidR="00BA6C9C" w:rsidRPr="007454CC" w:rsidRDefault="00BA6C9C" w:rsidP="00BA6C9C">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 xml:space="preserve">a failure of </w:t>
            </w:r>
            <w:r w:rsidRPr="007454CC">
              <w:rPr>
                <w:rFonts w:ascii="Arial,Bold" w:hAnsi="Arial,Bold" w:cs="Arial,Bold"/>
                <w:b/>
                <w:bCs/>
                <w:szCs w:val="22"/>
                <w:lang w:eastAsia="en-GB"/>
              </w:rPr>
              <w:t xml:space="preserve">Plant </w:t>
            </w:r>
            <w:r w:rsidRPr="007454CC">
              <w:rPr>
                <w:rFonts w:ascii="Arial" w:hAnsi="Arial" w:cs="Arial"/>
                <w:szCs w:val="22"/>
                <w:lang w:eastAsia="en-GB"/>
              </w:rPr>
              <w:t xml:space="preserve">and </w:t>
            </w:r>
            <w:r w:rsidRPr="007454CC">
              <w:rPr>
                <w:rFonts w:ascii="Arial,Bold" w:hAnsi="Arial,Bold" w:cs="Arial,Bold"/>
                <w:b/>
                <w:bCs/>
                <w:szCs w:val="22"/>
                <w:lang w:eastAsia="en-GB"/>
              </w:rPr>
              <w:t xml:space="preserve">Apparatus </w:t>
            </w:r>
            <w:r w:rsidRPr="007454CC">
              <w:rPr>
                <w:rFonts w:ascii="Arial" w:hAnsi="Arial" w:cs="Arial"/>
                <w:szCs w:val="22"/>
                <w:lang w:eastAsia="en-GB"/>
              </w:rPr>
              <w:t xml:space="preserve">forming part of the </w:t>
            </w:r>
            <w:r w:rsidRPr="007454CC">
              <w:rPr>
                <w:rFonts w:ascii="Arial,Bold" w:hAnsi="Arial,Bold" w:cs="Arial,Bold"/>
                <w:b/>
                <w:bCs/>
                <w:szCs w:val="22"/>
                <w:lang w:eastAsia="en-GB"/>
              </w:rPr>
              <w:t>National</w:t>
            </w:r>
          </w:p>
          <w:p w14:paraId="6DE94BDA"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Bold" w:hAnsi="Arial,Bold" w:cs="Arial,Bold"/>
                <w:b/>
                <w:bCs/>
                <w:szCs w:val="22"/>
                <w:lang w:eastAsia="en-GB"/>
              </w:rPr>
              <w:t xml:space="preserve">Electricity System Transmission System </w:t>
            </w:r>
            <w:r w:rsidRPr="007454CC">
              <w:rPr>
                <w:rFonts w:ascii="Arial" w:hAnsi="Arial" w:cs="Arial"/>
                <w:szCs w:val="22"/>
                <w:lang w:eastAsia="en-GB"/>
              </w:rPr>
              <w:t>that results in the</w:t>
            </w:r>
          </w:p>
          <w:p w14:paraId="2A0FCE4D"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following effect at the </w:t>
            </w:r>
            <w:r w:rsidRPr="007454CC">
              <w:rPr>
                <w:rFonts w:ascii="Arial,Bold" w:hAnsi="Arial,Bold" w:cs="Arial,Bold"/>
                <w:b/>
                <w:bCs/>
                <w:szCs w:val="22"/>
                <w:lang w:eastAsia="en-GB"/>
              </w:rPr>
              <w:t>Connection Site</w:t>
            </w:r>
            <w:r w:rsidRPr="007454CC">
              <w:rPr>
                <w:rFonts w:ascii="Arial" w:hAnsi="Arial" w:cs="Arial"/>
                <w:szCs w:val="22"/>
                <w:lang w:eastAsia="en-GB"/>
              </w:rPr>
              <w:t>:</w:t>
            </w:r>
          </w:p>
          <w:p w14:paraId="3B6A2D39" w14:textId="77777777" w:rsidR="00BA6C9C" w:rsidRPr="007454CC" w:rsidRDefault="00BA6C9C" w:rsidP="00BA6C9C">
            <w:pPr>
              <w:autoSpaceDE w:val="0"/>
              <w:autoSpaceDN w:val="0"/>
              <w:adjustRightInd w:val="0"/>
              <w:rPr>
                <w:rFonts w:ascii="Arial" w:hAnsi="Arial" w:cs="Arial"/>
                <w:szCs w:val="22"/>
                <w:lang w:eastAsia="en-GB"/>
              </w:rPr>
            </w:pPr>
          </w:p>
          <w:p w14:paraId="7355C7F5"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i)  the loss of one or more phases causing an energy</w:t>
            </w:r>
          </w:p>
          <w:p w14:paraId="3CE5038E"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    </w:t>
            </w:r>
            <w:r w:rsidRPr="007454CC">
              <w:rPr>
                <w:rFonts w:ascii="Arial" w:hAnsi="Arial" w:cs="Arial"/>
                <w:szCs w:val="22"/>
                <w:lang w:eastAsia="en-GB"/>
              </w:rPr>
              <w:t>unbalance (</w:t>
            </w:r>
            <w:r w:rsidRPr="007454CC">
              <w:rPr>
                <w:rFonts w:ascii="Arial,Bold" w:hAnsi="Arial,Bold" w:cs="Arial,Bold"/>
                <w:b/>
                <w:bCs/>
                <w:szCs w:val="22"/>
                <w:lang w:eastAsia="en-GB"/>
              </w:rPr>
              <w:t xml:space="preserve">Grid Code </w:t>
            </w:r>
            <w:r w:rsidRPr="007454CC">
              <w:rPr>
                <w:rFonts w:ascii="Arial" w:hAnsi="Arial" w:cs="Arial"/>
                <w:szCs w:val="22"/>
                <w:lang w:eastAsia="en-GB"/>
              </w:rPr>
              <w:t>CC6.1.6);</w:t>
            </w:r>
          </w:p>
          <w:p w14:paraId="38C63AAC" w14:textId="77777777" w:rsidR="00BA6C9C" w:rsidRPr="007454CC" w:rsidRDefault="00BA6C9C" w:rsidP="00BA6C9C">
            <w:pPr>
              <w:autoSpaceDE w:val="0"/>
              <w:autoSpaceDN w:val="0"/>
              <w:adjustRightInd w:val="0"/>
              <w:rPr>
                <w:rFonts w:ascii="Arial" w:hAnsi="Arial" w:cs="Arial"/>
                <w:szCs w:val="22"/>
                <w:lang w:eastAsia="en-GB"/>
              </w:rPr>
            </w:pPr>
            <w:r w:rsidRPr="007454CC">
              <w:rPr>
                <w:rFonts w:ascii="Arial" w:hAnsi="Arial" w:cs="Arial"/>
                <w:szCs w:val="22"/>
                <w:lang w:eastAsia="en-GB"/>
              </w:rPr>
              <w:t xml:space="preserve">ii)  frequency being outside the ranges listed in </w:t>
            </w:r>
            <w:r w:rsidRPr="007454CC">
              <w:rPr>
                <w:rFonts w:ascii="Arial,Bold" w:hAnsi="Arial,Bold" w:cs="Arial,Bold"/>
                <w:b/>
                <w:bCs/>
                <w:szCs w:val="22"/>
                <w:lang w:eastAsia="en-GB"/>
              </w:rPr>
              <w:t>Grid Code</w:t>
            </w:r>
            <w:r>
              <w:rPr>
                <w:rFonts w:ascii="Arial" w:hAnsi="Arial" w:cs="Arial"/>
                <w:szCs w:val="22"/>
                <w:lang w:eastAsia="en-GB"/>
              </w:rPr>
              <w:t xml:space="preserve"> </w:t>
            </w:r>
            <w:r w:rsidRPr="007454CC">
              <w:rPr>
                <w:rFonts w:ascii="Arial" w:hAnsi="Arial" w:cs="Arial"/>
                <w:szCs w:val="22"/>
                <w:lang w:eastAsia="en-GB"/>
              </w:rPr>
              <w:t>CC6.1.3;</w:t>
            </w:r>
          </w:p>
          <w:p w14:paraId="27C5BB64" w14:textId="77777777" w:rsidR="00BA6C9C" w:rsidRPr="007454CC" w:rsidRDefault="00BA6C9C" w:rsidP="00BA6C9C">
            <w:pPr>
              <w:autoSpaceDE w:val="0"/>
              <w:autoSpaceDN w:val="0"/>
              <w:adjustRightInd w:val="0"/>
              <w:rPr>
                <w:rFonts w:ascii="Arial" w:hAnsi="Arial" w:cs="Arial"/>
                <w:szCs w:val="22"/>
                <w:lang w:eastAsia="en-GB"/>
              </w:rPr>
            </w:pPr>
            <w:r>
              <w:rPr>
                <w:rFonts w:ascii="Arial" w:hAnsi="Arial" w:cs="Arial"/>
                <w:szCs w:val="22"/>
                <w:lang w:eastAsia="en-GB"/>
              </w:rPr>
              <w:t xml:space="preserve">iii) </w:t>
            </w:r>
            <w:r w:rsidRPr="007454CC">
              <w:rPr>
                <w:rFonts w:ascii="Arial" w:hAnsi="Arial" w:cs="Arial"/>
                <w:szCs w:val="22"/>
                <w:lang w:eastAsia="en-GB"/>
              </w:rPr>
              <w:t xml:space="preserve">voltages being outside values stated in </w:t>
            </w:r>
            <w:r w:rsidRPr="007454CC">
              <w:rPr>
                <w:rFonts w:ascii="Arial,Bold" w:hAnsi="Arial,Bold" w:cs="Arial,Bold"/>
                <w:b/>
                <w:bCs/>
                <w:szCs w:val="22"/>
                <w:lang w:eastAsia="en-GB"/>
              </w:rPr>
              <w:t>Grid Code</w:t>
            </w:r>
            <w:r w:rsidRPr="00F141DD">
              <w:rPr>
                <w:rFonts w:ascii="Arial" w:hAnsi="Arial" w:cs="Arial"/>
                <w:szCs w:val="22"/>
                <w:lang w:eastAsia="en-GB"/>
              </w:rPr>
              <w:t xml:space="preserve"> CC6.1.4;</w:t>
            </w:r>
            <w:r w:rsidRPr="007454CC">
              <w:rPr>
                <w:rFonts w:ascii="Arial,Bold" w:hAnsi="Arial,Bold" w:cs="Arial,Bold"/>
                <w:b/>
                <w:bCs/>
                <w:szCs w:val="22"/>
                <w:lang w:eastAsia="en-GB"/>
              </w:rPr>
              <w:t xml:space="preserve">        </w:t>
            </w:r>
            <w:r>
              <w:rPr>
                <w:rFonts w:ascii="Arial,Bold" w:hAnsi="Arial,Bold" w:cs="Arial,Bold"/>
                <w:b/>
                <w:bCs/>
                <w:szCs w:val="22"/>
                <w:lang w:eastAsia="en-GB"/>
              </w:rPr>
              <w:t xml:space="preserve">           </w:t>
            </w:r>
          </w:p>
          <w:p w14:paraId="67B2BC2C" w14:textId="77777777" w:rsidR="00BA6C9C" w:rsidRPr="009625ED" w:rsidRDefault="00BA6C9C" w:rsidP="00BA6C9C">
            <w:pPr>
              <w:tabs>
                <w:tab w:val="left" w:pos="0"/>
              </w:tabs>
              <w:rPr>
                <w:rFonts w:ascii="Arial" w:hAnsi="Arial" w:cs="Arial"/>
                <w:bCs/>
                <w:szCs w:val="22"/>
              </w:rPr>
            </w:pPr>
            <w:r w:rsidRPr="007454CC">
              <w:rPr>
                <w:rFonts w:ascii="Arial" w:hAnsi="Arial" w:cs="Arial"/>
                <w:szCs w:val="22"/>
                <w:lang w:eastAsia="en-GB"/>
              </w:rPr>
              <w:t xml:space="preserve">iv) loss of synchronising signal to an </w:t>
            </w:r>
            <w:r w:rsidRPr="007454CC">
              <w:rPr>
                <w:rFonts w:ascii="Arial,Bold" w:hAnsi="Arial,Bold" w:cs="Arial,Bold"/>
                <w:b/>
                <w:bCs/>
                <w:szCs w:val="22"/>
                <w:lang w:eastAsia="en-GB"/>
              </w:rPr>
              <w:t>Export BMU Unit</w:t>
            </w:r>
            <w:r w:rsidRPr="007454CC">
              <w:rPr>
                <w:rFonts w:ascii="Arial" w:hAnsi="Arial" w:cs="Arial"/>
                <w:szCs w:val="22"/>
                <w:lang w:eastAsia="en-GB"/>
              </w:rPr>
              <w:t>;</w:t>
            </w:r>
          </w:p>
          <w:p w14:paraId="7A5321AE" w14:textId="77777777" w:rsidR="00B24020" w:rsidRPr="007454CC" w:rsidRDefault="00B24020" w:rsidP="006E7788">
            <w:pPr>
              <w:tabs>
                <w:tab w:val="left" w:pos="0"/>
              </w:tabs>
              <w:rPr>
                <w:rFonts w:ascii="Arial" w:hAnsi="Arial" w:cs="Arial"/>
              </w:rPr>
            </w:pPr>
          </w:p>
        </w:tc>
      </w:tr>
      <w:tr w:rsidR="006E7788" w14:paraId="5CC720A3" w14:textId="77777777" w:rsidTr="00ED2860">
        <w:tc>
          <w:tcPr>
            <w:tcW w:w="3545" w:type="dxa"/>
          </w:tcPr>
          <w:p w14:paraId="50583BDE" w14:textId="77777777" w:rsidR="006E7788" w:rsidRDefault="006E7788" w:rsidP="006E7788">
            <w:pPr>
              <w:pStyle w:val="BodyText"/>
              <w:rPr>
                <w:rFonts w:ascii="Arial" w:hAnsi="Arial" w:cs="Arial"/>
                <w:b/>
                <w:bCs/>
              </w:rPr>
            </w:pPr>
            <w:r>
              <w:rPr>
                <w:rFonts w:ascii="Arial" w:hAnsi="Arial" w:cs="Arial"/>
                <w:b/>
                <w:bCs/>
              </w:rPr>
              <w:t>"Undertaking"</w:t>
            </w:r>
          </w:p>
          <w:p w14:paraId="5065F089" w14:textId="46AB4C1B" w:rsidR="00EE7607" w:rsidRDefault="00701D81" w:rsidP="00701D81">
            <w:pPr>
              <w:pStyle w:val="BodyText"/>
              <w:rPr>
                <w:rFonts w:ascii="Arial" w:hAnsi="Arial" w:cs="Arial"/>
                <w:b/>
                <w:bCs/>
              </w:rPr>
            </w:pPr>
            <w:r>
              <w:rPr>
                <w:rFonts w:ascii="Arial" w:hAnsi="Arial" w:cs="Arial"/>
                <w:b/>
                <w:bCs/>
              </w:rPr>
              <w:lastRenderedPageBreak/>
              <w:t>“Unmetered Supply”</w:t>
            </w:r>
          </w:p>
        </w:tc>
        <w:tc>
          <w:tcPr>
            <w:tcW w:w="6775" w:type="dxa"/>
          </w:tcPr>
          <w:p w14:paraId="07CD44A5" w14:textId="77777777" w:rsidR="006E7788" w:rsidRDefault="006E7788" w:rsidP="006E7788">
            <w:pPr>
              <w:spacing w:after="240"/>
              <w:jc w:val="both"/>
              <w:rPr>
                <w:rFonts w:ascii="Arial" w:hAnsi="Arial" w:cs="Arial"/>
              </w:rPr>
            </w:pPr>
            <w:r>
              <w:rPr>
                <w:rFonts w:ascii="Arial" w:hAnsi="Arial" w:cs="Arial"/>
              </w:rPr>
              <w:lastRenderedPageBreak/>
              <w:t>as defined in section 259 of the Companies Act 1985;</w:t>
            </w:r>
          </w:p>
          <w:p w14:paraId="71C990DB" w14:textId="7094A97D" w:rsidR="00022DEC" w:rsidRDefault="00EE7607" w:rsidP="00701D81">
            <w:pPr>
              <w:spacing w:after="240"/>
              <w:jc w:val="both"/>
              <w:rPr>
                <w:rFonts w:ascii="Arial" w:hAnsi="Arial" w:cs="Arial"/>
                <w:b/>
              </w:rPr>
            </w:pPr>
            <w:r w:rsidRPr="00EE7607">
              <w:rPr>
                <w:rFonts w:ascii="Arial" w:hAnsi="Arial" w:cs="Arial"/>
                <w:bCs/>
              </w:rPr>
              <w:lastRenderedPageBreak/>
              <w:t xml:space="preserve">as </w:t>
            </w:r>
            <w:r w:rsidRPr="000D7253">
              <w:rPr>
                <w:rFonts w:ascii="Arial" w:hAnsi="Arial" w:cs="Arial"/>
                <w:sz w:val="24"/>
              </w:rPr>
              <w:t xml:space="preserve">defined in the </w:t>
            </w:r>
            <w:r w:rsidRPr="000D7253">
              <w:rPr>
                <w:rFonts w:ascii="Arial" w:hAnsi="Arial" w:cs="Arial"/>
                <w:b/>
                <w:sz w:val="24"/>
              </w:rPr>
              <w:t>Balancing and Settlement Code;</w:t>
            </w:r>
          </w:p>
        </w:tc>
      </w:tr>
      <w:tr w:rsidR="006E7788" w14:paraId="7EB1895D" w14:textId="77777777" w:rsidTr="00ED2860">
        <w:tc>
          <w:tcPr>
            <w:tcW w:w="3545" w:type="dxa"/>
          </w:tcPr>
          <w:p w14:paraId="5E3BE973" w14:textId="77777777" w:rsidR="006E7788" w:rsidRDefault="006E7788" w:rsidP="006E7788">
            <w:pPr>
              <w:pStyle w:val="BodyText"/>
              <w:rPr>
                <w:rFonts w:ascii="Arial" w:hAnsi="Arial" w:cs="Arial"/>
                <w:b/>
                <w:bCs/>
              </w:rPr>
            </w:pPr>
            <w:r>
              <w:rPr>
                <w:rFonts w:ascii="Arial" w:hAnsi="Arial" w:cs="Arial"/>
                <w:b/>
                <w:bCs/>
              </w:rPr>
              <w:lastRenderedPageBreak/>
              <w:t>"Unsecured Credit Cover"</w:t>
            </w:r>
          </w:p>
        </w:tc>
        <w:tc>
          <w:tcPr>
            <w:tcW w:w="6775" w:type="dxa"/>
          </w:tcPr>
          <w:p w14:paraId="3B77D19F" w14:textId="77777777" w:rsidR="006E7788" w:rsidRDefault="006E7788" w:rsidP="006E7788">
            <w:pPr>
              <w:pStyle w:val="BodyText"/>
              <w:jc w:val="both"/>
              <w:rPr>
                <w:rFonts w:ascii="Arial" w:hAnsi="Arial" w:cs="Arial"/>
              </w:rPr>
            </w:pPr>
            <w:r>
              <w:rPr>
                <w:rFonts w:ascii="Arial" w:hAnsi="Arial" w:cs="Arial"/>
              </w:rPr>
              <w:t xml:space="preserve">the maximum amount of unsecured credit available to each </w:t>
            </w:r>
            <w:r>
              <w:rPr>
                <w:rFonts w:ascii="Arial" w:hAnsi="Arial" w:cs="Arial"/>
                <w:b/>
                <w:bCs/>
              </w:rPr>
              <w:t>User</w:t>
            </w:r>
            <w:r>
              <w:rPr>
                <w:rFonts w:ascii="Arial" w:hAnsi="Arial" w:cs="Arial"/>
              </w:rPr>
              <w:t xml:space="preserve"> for the purposes of Part III of Section 3 of the </w:t>
            </w:r>
            <w:r>
              <w:rPr>
                <w:rFonts w:ascii="Arial" w:hAnsi="Arial" w:cs="Arial"/>
                <w:b/>
                <w:bCs/>
              </w:rPr>
              <w:t>CUSC</w:t>
            </w:r>
            <w:r>
              <w:rPr>
                <w:rFonts w:ascii="Arial" w:hAnsi="Arial" w:cs="Arial"/>
              </w:rPr>
              <w:t xml:space="preserve"> at any time which shall be a sum equal to 2% of the </w:t>
            </w:r>
            <w:bookmarkStart w:id="206" w:name="_BPDCD_198"/>
            <w:r w:rsidRPr="00530856">
              <w:rPr>
                <w:rFonts w:ascii="Arial Bold" w:hAnsi="Arial Bold" w:cs="Arial"/>
                <w:b/>
                <w:bCs/>
              </w:rPr>
              <w:t xml:space="preserve">The Company </w:t>
            </w:r>
            <w:bookmarkEnd w:id="206"/>
            <w:r>
              <w:rPr>
                <w:rFonts w:ascii="Arial" w:hAnsi="Arial" w:cs="Arial"/>
                <w:b/>
                <w:bCs/>
              </w:rPr>
              <w:t xml:space="preserve">Prescribed Level </w:t>
            </w:r>
            <w:r>
              <w:rPr>
                <w:rFonts w:ascii="Arial" w:hAnsi="Arial" w:cs="Arial"/>
              </w:rPr>
              <w:t>in the relevant</w:t>
            </w:r>
            <w:r>
              <w:rPr>
                <w:rFonts w:ascii="Arial" w:hAnsi="Arial" w:cs="Arial"/>
                <w:b/>
                <w:bCs/>
              </w:rPr>
              <w:t xml:space="preserve"> Financial Year</w:t>
            </w:r>
            <w:r>
              <w:rPr>
                <w:rFonts w:ascii="Arial" w:hAnsi="Arial" w:cs="Arial"/>
              </w:rPr>
              <w:t>;</w:t>
            </w:r>
          </w:p>
        </w:tc>
      </w:tr>
      <w:tr w:rsidR="006E7788" w14:paraId="3ECB820C" w14:textId="77777777" w:rsidTr="00ED2860">
        <w:tc>
          <w:tcPr>
            <w:tcW w:w="3545" w:type="dxa"/>
          </w:tcPr>
          <w:p w14:paraId="7BEFB55C" w14:textId="77777777" w:rsidR="006E7788" w:rsidRDefault="006E7788" w:rsidP="006E7788">
            <w:pPr>
              <w:pStyle w:val="BodyText"/>
              <w:rPr>
                <w:rFonts w:ascii="Arial" w:hAnsi="Arial" w:cs="Arial"/>
                <w:b/>
                <w:bCs/>
              </w:rPr>
            </w:pPr>
            <w:r>
              <w:rPr>
                <w:rFonts w:ascii="Arial" w:hAnsi="Arial" w:cs="Arial"/>
                <w:b/>
                <w:bCs/>
              </w:rPr>
              <w:t>"Unusual Load Characteristics"</w:t>
            </w:r>
          </w:p>
        </w:tc>
        <w:tc>
          <w:tcPr>
            <w:tcW w:w="6775" w:type="dxa"/>
          </w:tcPr>
          <w:p w14:paraId="360D7EF0" w14:textId="77777777" w:rsidR="006E7788" w:rsidRDefault="006E7788" w:rsidP="006E7788">
            <w:pPr>
              <w:pStyle w:val="BodyText"/>
              <w:jc w:val="both"/>
              <w:rPr>
                <w:rFonts w:ascii="Arial" w:hAnsi="Arial" w:cs="Arial"/>
              </w:rPr>
            </w:pPr>
            <w:r>
              <w:rPr>
                <w:rFonts w:ascii="Arial" w:hAnsi="Arial" w:cs="Arial"/>
              </w:rPr>
              <w:t>loads which have characteristics which are significantly different from those of the normal range of domestic, commercial and industrial loads (including loads which vary considerably in duration or magnitude)</w:t>
            </w:r>
            <w:bookmarkStart w:id="207" w:name="_BPDCD_199"/>
            <w:r w:rsidRPr="00530856">
              <w:rPr>
                <w:rFonts w:ascii="Arial" w:hAnsi="Arial" w:cs="Arial"/>
                <w:color w:val="0000FF"/>
              </w:rPr>
              <w:t>;</w:t>
            </w:r>
            <w:r>
              <w:rPr>
                <w:rFonts w:ascii="Arial" w:hAnsi="Arial" w:cs="Arial"/>
                <w:color w:val="0000FF"/>
                <w:u w:val="double"/>
              </w:rPr>
              <w:t xml:space="preserve"> </w:t>
            </w:r>
            <w:bookmarkEnd w:id="207"/>
          </w:p>
        </w:tc>
      </w:tr>
      <w:tr w:rsidR="006E7788" w14:paraId="5171EDF6" w14:textId="77777777" w:rsidTr="00ED2860">
        <w:tc>
          <w:tcPr>
            <w:tcW w:w="3545" w:type="dxa"/>
          </w:tcPr>
          <w:p w14:paraId="2048DD6E" w14:textId="77777777" w:rsidR="006E7788" w:rsidRDefault="006E7788" w:rsidP="006E7788">
            <w:pPr>
              <w:pStyle w:val="BodyText"/>
              <w:rPr>
                <w:rFonts w:ascii="Arial" w:hAnsi="Arial" w:cs="Arial"/>
                <w:b/>
                <w:bCs/>
              </w:rPr>
            </w:pPr>
            <w:r>
              <w:rPr>
                <w:rFonts w:ascii="Arial" w:hAnsi="Arial" w:cs="Arial"/>
                <w:b/>
                <w:bCs/>
              </w:rPr>
              <w:t>"Urgent CUSC Modification Proposal"</w:t>
            </w:r>
          </w:p>
        </w:tc>
        <w:tc>
          <w:tcPr>
            <w:tcW w:w="6775" w:type="dxa"/>
          </w:tcPr>
          <w:p w14:paraId="26637AFC" w14:textId="77777777" w:rsidR="006E7788" w:rsidRDefault="006E7788" w:rsidP="006E7788">
            <w:pPr>
              <w:pStyle w:val="BodyText"/>
              <w:jc w:val="both"/>
              <w:rPr>
                <w:rFonts w:ascii="Arial" w:hAnsi="Arial" w:cs="Arial"/>
              </w:rPr>
            </w:pPr>
            <w:r>
              <w:rPr>
                <w:rFonts w:ascii="Arial" w:hAnsi="Arial" w:cs="Arial"/>
              </w:rPr>
              <w:t xml:space="preserve">an </w:t>
            </w:r>
            <w:r>
              <w:rPr>
                <w:rFonts w:ascii="Arial" w:hAnsi="Arial" w:cs="Arial"/>
                <w:b/>
              </w:rPr>
              <w:t xml:space="preserve">CUSC Modification Proposal </w:t>
            </w:r>
            <w:r>
              <w:rPr>
                <w:rFonts w:ascii="Arial" w:hAnsi="Arial" w:cs="Arial"/>
              </w:rPr>
              <w:t xml:space="preserve">treated or to be treated as an </w:t>
            </w:r>
            <w:r>
              <w:rPr>
                <w:rFonts w:ascii="Arial" w:hAnsi="Arial" w:cs="Arial"/>
                <w:b/>
              </w:rPr>
              <w:t xml:space="preserve">Urgent CUSC Modification Proposal </w:t>
            </w:r>
            <w:r>
              <w:rPr>
                <w:rFonts w:ascii="Arial" w:hAnsi="Arial" w:cs="Arial"/>
              </w:rPr>
              <w:t>in accordance with Paragraph 8.24;</w:t>
            </w:r>
          </w:p>
        </w:tc>
      </w:tr>
      <w:tr w:rsidR="006E7788" w14:paraId="245B4CAF" w14:textId="77777777" w:rsidTr="00ED2860">
        <w:tc>
          <w:tcPr>
            <w:tcW w:w="3545" w:type="dxa"/>
          </w:tcPr>
          <w:p w14:paraId="1AC2DD19" w14:textId="77777777" w:rsidR="006E7788" w:rsidRDefault="006E7788" w:rsidP="006E7788">
            <w:pPr>
              <w:pStyle w:val="BodyText"/>
              <w:rPr>
                <w:rFonts w:ascii="Arial" w:hAnsi="Arial" w:cs="Arial"/>
                <w:b/>
                <w:bCs/>
              </w:rPr>
            </w:pPr>
            <w:r>
              <w:rPr>
                <w:rFonts w:ascii="Arial" w:hAnsi="Arial" w:cs="Arial"/>
                <w:b/>
                <w:bCs/>
              </w:rPr>
              <w:t>"Use of System"</w:t>
            </w:r>
          </w:p>
        </w:tc>
        <w:tc>
          <w:tcPr>
            <w:tcW w:w="6775" w:type="dxa"/>
          </w:tcPr>
          <w:p w14:paraId="40A8BCAF" w14:textId="77777777" w:rsidR="006E7788" w:rsidRDefault="006E7788" w:rsidP="006E7788">
            <w:pPr>
              <w:pStyle w:val="BodyText"/>
              <w:jc w:val="both"/>
              <w:rPr>
                <w:rFonts w:ascii="Arial" w:hAnsi="Arial" w:cs="Arial"/>
              </w:rPr>
            </w:pPr>
            <w:r>
              <w:rPr>
                <w:rFonts w:ascii="Arial" w:hAnsi="Arial" w:cs="Arial"/>
              </w:rPr>
              <w:t xml:space="preserve">use of the </w:t>
            </w:r>
            <w:r>
              <w:rPr>
                <w:rFonts w:ascii="Arial" w:hAnsi="Arial" w:cs="Arial"/>
                <w:b/>
              </w:rPr>
              <w:t>National Electricity Transmission System</w:t>
            </w:r>
            <w:r>
              <w:rPr>
                <w:rFonts w:ascii="Arial" w:hAnsi="Arial" w:cs="Arial"/>
              </w:rPr>
              <w:t xml:space="preserve"> for the transport of electricity by any </w:t>
            </w:r>
            <w:r>
              <w:rPr>
                <w:rFonts w:ascii="Arial" w:hAnsi="Arial" w:cs="Arial"/>
                <w:b/>
              </w:rPr>
              <w:t>Authorised Electricity Operator</w:t>
            </w:r>
            <w:r>
              <w:rPr>
                <w:rFonts w:ascii="Arial" w:hAnsi="Arial" w:cs="Arial"/>
              </w:rPr>
              <w:t xml:space="preserve"> or </w:t>
            </w:r>
            <w:r>
              <w:rPr>
                <w:rFonts w:ascii="Arial" w:hAnsi="Arial" w:cs="Arial"/>
                <w:b/>
              </w:rPr>
              <w:t xml:space="preserve">Interconnector User </w:t>
            </w:r>
            <w:r>
              <w:rPr>
                <w:rFonts w:ascii="Arial" w:hAnsi="Arial" w:cs="Arial"/>
              </w:rPr>
              <w:t xml:space="preserve">or </w:t>
            </w:r>
            <w:r>
              <w:rPr>
                <w:rFonts w:ascii="Arial" w:hAnsi="Arial" w:cs="Arial"/>
                <w:b/>
              </w:rPr>
              <w:t>Interconnector Error Administrator</w:t>
            </w:r>
            <w:r>
              <w:rPr>
                <w:rFonts w:ascii="Arial" w:hAnsi="Arial" w:cs="Arial"/>
              </w:rPr>
              <w:t xml:space="preserve">; </w:t>
            </w:r>
          </w:p>
        </w:tc>
      </w:tr>
      <w:tr w:rsidR="006E7788" w14:paraId="525895FA" w14:textId="77777777" w:rsidTr="00ED2860">
        <w:tc>
          <w:tcPr>
            <w:tcW w:w="3545" w:type="dxa"/>
          </w:tcPr>
          <w:p w14:paraId="5D999782" w14:textId="77777777" w:rsidR="006E7788" w:rsidRDefault="006E7788" w:rsidP="006E7788">
            <w:pPr>
              <w:pStyle w:val="BodyText"/>
              <w:rPr>
                <w:rFonts w:ascii="Arial" w:hAnsi="Arial" w:cs="Arial"/>
                <w:b/>
                <w:bCs/>
              </w:rPr>
            </w:pPr>
            <w:r>
              <w:rPr>
                <w:rFonts w:ascii="Arial" w:hAnsi="Arial" w:cs="Arial"/>
                <w:b/>
                <w:bCs/>
              </w:rPr>
              <w:t>"Use of System Application"</w:t>
            </w:r>
          </w:p>
        </w:tc>
        <w:tc>
          <w:tcPr>
            <w:tcW w:w="6775" w:type="dxa"/>
          </w:tcPr>
          <w:p w14:paraId="6856506F" w14:textId="77777777" w:rsidR="006E7788" w:rsidRDefault="006E7788" w:rsidP="006E7788">
            <w:pPr>
              <w:pStyle w:val="BodyText"/>
              <w:jc w:val="both"/>
              <w:rPr>
                <w:rFonts w:ascii="Arial" w:hAnsi="Arial" w:cs="Arial"/>
              </w:rPr>
            </w:pPr>
            <w:r>
              <w:rPr>
                <w:rFonts w:ascii="Arial" w:hAnsi="Arial" w:cs="Arial"/>
              </w:rPr>
              <w:t xml:space="preserve">an application for a </w:t>
            </w:r>
            <w:r>
              <w:rPr>
                <w:rFonts w:ascii="Arial" w:hAnsi="Arial" w:cs="Arial"/>
                <w:b/>
              </w:rPr>
              <w:t>Bilateral Embedded Generation Agreement</w:t>
            </w:r>
            <w:r>
              <w:rPr>
                <w:rFonts w:ascii="Arial" w:hAnsi="Arial" w:cs="Arial"/>
              </w:rPr>
              <w:t xml:space="preserve"> or for </w:t>
            </w:r>
            <w:r>
              <w:rPr>
                <w:rFonts w:ascii="Arial" w:hAnsi="Arial" w:cs="Arial"/>
                <w:b/>
              </w:rPr>
              <w:t xml:space="preserve">Use of System </w:t>
            </w:r>
            <w:r>
              <w:rPr>
                <w:rFonts w:ascii="Arial" w:hAnsi="Arial" w:cs="Arial"/>
              </w:rPr>
              <w:t xml:space="preserve">in the form or substantially in the form set out in Exhibit D or F to the </w:t>
            </w:r>
            <w:r>
              <w:rPr>
                <w:rFonts w:ascii="Arial" w:hAnsi="Arial" w:cs="Arial"/>
                <w:b/>
              </w:rPr>
              <w:t>CUSC</w:t>
            </w:r>
            <w:r>
              <w:rPr>
                <w:rFonts w:ascii="Arial" w:hAnsi="Arial" w:cs="Arial"/>
              </w:rPr>
              <w:t xml:space="preserve"> as appropriate;</w:t>
            </w:r>
          </w:p>
        </w:tc>
      </w:tr>
      <w:tr w:rsidR="006E7788" w14:paraId="4E13D2FB" w14:textId="77777777" w:rsidTr="00ED2860">
        <w:tc>
          <w:tcPr>
            <w:tcW w:w="3545" w:type="dxa"/>
          </w:tcPr>
          <w:p w14:paraId="2B7E87FD" w14:textId="77777777" w:rsidR="006E7788" w:rsidRDefault="006E7788" w:rsidP="006E7788">
            <w:pPr>
              <w:pStyle w:val="BodyText"/>
              <w:rPr>
                <w:rFonts w:ascii="Arial" w:hAnsi="Arial" w:cs="Arial"/>
                <w:b/>
                <w:bCs/>
              </w:rPr>
            </w:pPr>
            <w:r>
              <w:rPr>
                <w:rFonts w:ascii="Arial" w:hAnsi="Arial" w:cs="Arial"/>
                <w:b/>
                <w:bCs/>
              </w:rPr>
              <w:t>"Use of System Charges"</w:t>
            </w:r>
          </w:p>
        </w:tc>
        <w:tc>
          <w:tcPr>
            <w:tcW w:w="6775" w:type="dxa"/>
          </w:tcPr>
          <w:p w14:paraId="3033CB87" w14:textId="77777777" w:rsidR="006E7788" w:rsidRDefault="006E7788" w:rsidP="006E7788">
            <w:pPr>
              <w:pStyle w:val="BodyText"/>
              <w:jc w:val="both"/>
              <w:rPr>
                <w:rFonts w:ascii="Arial" w:hAnsi="Arial" w:cs="Arial"/>
              </w:rPr>
            </w:pPr>
            <w:r>
              <w:rPr>
                <w:rFonts w:ascii="Arial" w:hAnsi="Arial" w:cs="Arial"/>
              </w:rPr>
              <w:t xml:space="preserve">charges made or levied or to be made or levied by </w:t>
            </w:r>
            <w:r>
              <w:rPr>
                <w:rFonts w:ascii="Arial" w:hAnsi="Arial" w:cs="Arial"/>
                <w:b/>
                <w:bCs/>
              </w:rPr>
              <w:t>The Company</w:t>
            </w:r>
            <w:r>
              <w:rPr>
                <w:rFonts w:ascii="Arial" w:hAnsi="Arial" w:cs="Arial"/>
              </w:rPr>
              <w:t xml:space="preserve"> for the provision of services as part of the </w:t>
            </w:r>
            <w:r>
              <w:rPr>
                <w:rFonts w:ascii="Arial" w:hAnsi="Arial" w:cs="Arial"/>
                <w:b/>
              </w:rPr>
              <w:t>Transmission Business</w:t>
            </w:r>
            <w:r>
              <w:rPr>
                <w:rFonts w:ascii="Arial" w:hAnsi="Arial" w:cs="Arial"/>
              </w:rPr>
              <w:t xml:space="preserve"> to any </w:t>
            </w:r>
            <w:r>
              <w:rPr>
                <w:rFonts w:ascii="Arial" w:hAnsi="Arial" w:cs="Arial"/>
                <w:b/>
              </w:rPr>
              <w:t>Authorised Electricity Operator</w:t>
            </w:r>
            <w:r>
              <w:rPr>
                <w:rFonts w:ascii="Arial" w:hAnsi="Arial" w:cs="Arial"/>
              </w:rPr>
              <w:t xml:space="preserve"> as more fully described at Standard Condition C4 and C5 ofthe </w:t>
            </w:r>
            <w:r>
              <w:rPr>
                <w:rFonts w:ascii="Arial" w:hAnsi="Arial" w:cs="Arial"/>
                <w:b/>
              </w:rPr>
              <w:t>Transmission Licence</w:t>
            </w:r>
            <w:r>
              <w:rPr>
                <w:rFonts w:ascii="Arial" w:hAnsi="Arial" w:cs="Arial"/>
              </w:rPr>
              <w:t xml:space="preserve"> and in the </w:t>
            </w:r>
            <w:r>
              <w:rPr>
                <w:rFonts w:ascii="Arial" w:hAnsi="Arial" w:cs="Arial"/>
                <w:b/>
              </w:rPr>
              <w:t xml:space="preserve">Bilateral Agreements </w:t>
            </w:r>
            <w:r>
              <w:rPr>
                <w:rFonts w:ascii="Arial" w:hAnsi="Arial" w:cs="Arial"/>
              </w:rPr>
              <w:t xml:space="preserve">and Section 3 and Section 9 Part II and as amended in accordance with Standard Condition C13 of the </w:t>
            </w:r>
            <w:r>
              <w:rPr>
                <w:rFonts w:ascii="Arial" w:hAnsi="Arial" w:cs="Arial"/>
                <w:b/>
              </w:rPr>
              <w:t>Transmission Licence</w:t>
            </w:r>
            <w:r>
              <w:rPr>
                <w:rFonts w:ascii="Arial" w:hAnsi="Arial" w:cs="Arial"/>
              </w:rPr>
              <w:t xml:space="preserve"> but shall not include </w:t>
            </w:r>
            <w:r>
              <w:rPr>
                <w:rFonts w:ascii="Arial" w:hAnsi="Arial" w:cs="Arial"/>
                <w:b/>
              </w:rPr>
              <w:t>Connection Charges</w:t>
            </w:r>
            <w:r>
              <w:rPr>
                <w:rFonts w:ascii="Arial" w:hAnsi="Arial" w:cs="Arial"/>
              </w:rPr>
              <w:t>;</w:t>
            </w:r>
          </w:p>
        </w:tc>
      </w:tr>
      <w:tr w:rsidR="006E7788" w14:paraId="6DCB2C94" w14:textId="77777777" w:rsidTr="00ED2860">
        <w:tc>
          <w:tcPr>
            <w:tcW w:w="3545" w:type="dxa"/>
          </w:tcPr>
          <w:p w14:paraId="6991D853" w14:textId="77777777" w:rsidR="006E7788" w:rsidRDefault="006E7788" w:rsidP="006E7788">
            <w:pPr>
              <w:pStyle w:val="BodyText"/>
              <w:rPr>
                <w:rFonts w:ascii="Arial" w:hAnsi="Arial" w:cs="Arial"/>
                <w:b/>
                <w:bCs/>
              </w:rPr>
            </w:pPr>
            <w:r>
              <w:rPr>
                <w:rFonts w:ascii="Arial" w:hAnsi="Arial" w:cs="Arial"/>
                <w:b/>
                <w:bCs/>
              </w:rPr>
              <w:t>“Use of System Charging Methodology”</w:t>
            </w:r>
          </w:p>
        </w:tc>
        <w:tc>
          <w:tcPr>
            <w:tcW w:w="6775" w:type="dxa"/>
          </w:tcPr>
          <w:p w14:paraId="1B24CCA2" w14:textId="77777777" w:rsidR="006E7788" w:rsidRDefault="006E7788" w:rsidP="006E7788">
            <w:pPr>
              <w:pStyle w:val="BodyText"/>
              <w:jc w:val="both"/>
              <w:rPr>
                <w:rFonts w:ascii="Arial" w:hAnsi="Arial" w:cs="Arial"/>
              </w:rPr>
            </w:pPr>
            <w:r>
              <w:rPr>
                <w:rFonts w:ascii="Arial" w:hAnsi="Arial" w:cs="Arial"/>
              </w:rPr>
              <w:t xml:space="preserve">as defined in the </w:t>
            </w:r>
            <w:r>
              <w:rPr>
                <w:rFonts w:ascii="Arial" w:hAnsi="Arial" w:cs="Arial"/>
                <w:b/>
                <w:bCs/>
              </w:rPr>
              <w:t>Transmission Licence</w:t>
            </w:r>
            <w:r>
              <w:rPr>
                <w:rFonts w:ascii="Arial" w:hAnsi="Arial" w:cs="Arial"/>
              </w:rPr>
              <w:t xml:space="preserve"> and set out in Section </w:t>
            </w:r>
            <w:bookmarkStart w:id="208" w:name="_BPDCD_200"/>
            <w:r w:rsidRPr="00530856">
              <w:rPr>
                <w:rFonts w:ascii="Arial" w:hAnsi="Arial" w:cs="Arial"/>
              </w:rPr>
              <w:t>14</w:t>
            </w:r>
            <w:bookmarkEnd w:id="208"/>
            <w:r>
              <w:rPr>
                <w:rFonts w:ascii="Arial" w:hAnsi="Arial" w:cs="Arial"/>
              </w:rPr>
              <w:t>;</w:t>
            </w:r>
          </w:p>
        </w:tc>
      </w:tr>
      <w:tr w:rsidR="006E7788" w14:paraId="4F5E3755" w14:textId="77777777" w:rsidTr="00ED2860">
        <w:tc>
          <w:tcPr>
            <w:tcW w:w="3545" w:type="dxa"/>
          </w:tcPr>
          <w:p w14:paraId="267A1FC8" w14:textId="77777777" w:rsidR="006E7788" w:rsidRDefault="006E7788" w:rsidP="006E7788">
            <w:pPr>
              <w:pStyle w:val="BodyText"/>
              <w:rPr>
                <w:rFonts w:ascii="Arial" w:hAnsi="Arial" w:cs="Arial"/>
                <w:b/>
                <w:bCs/>
              </w:rPr>
            </w:pPr>
            <w:r>
              <w:rPr>
                <w:rFonts w:ascii="Arial" w:hAnsi="Arial" w:cs="Arial"/>
                <w:b/>
                <w:bCs/>
              </w:rPr>
              <w:t>"Use of System Interconnector Confirmation Notice"</w:t>
            </w:r>
          </w:p>
        </w:tc>
        <w:tc>
          <w:tcPr>
            <w:tcW w:w="6775" w:type="dxa"/>
          </w:tcPr>
          <w:p w14:paraId="3621F26E" w14:textId="77777777" w:rsidR="006E7788" w:rsidRDefault="006E7788" w:rsidP="006E7788">
            <w:pPr>
              <w:pStyle w:val="BodyText"/>
              <w:jc w:val="both"/>
              <w:rPr>
                <w:rFonts w:ascii="Arial" w:hAnsi="Arial" w:cs="Arial"/>
                <w:b/>
                <w:i/>
              </w:rPr>
            </w:pPr>
            <w:r>
              <w:rPr>
                <w:rFonts w:ascii="Arial" w:hAnsi="Arial" w:cs="Arial"/>
              </w:rPr>
              <w:t xml:space="preserve">the part of the </w:t>
            </w:r>
            <w:r>
              <w:rPr>
                <w:rFonts w:ascii="Arial" w:hAnsi="Arial" w:cs="Arial"/>
                <w:b/>
              </w:rPr>
              <w:t>Use of System Interconnector Offer</w:t>
            </w:r>
            <w:r>
              <w:rPr>
                <w:rFonts w:ascii="Arial" w:hAnsi="Arial" w:cs="Arial"/>
              </w:rPr>
              <w:t xml:space="preserve"> </w:t>
            </w:r>
            <w:r>
              <w:rPr>
                <w:rFonts w:ascii="Arial" w:hAnsi="Arial" w:cs="Arial"/>
                <w:b/>
              </w:rPr>
              <w:t>and</w:t>
            </w:r>
            <w:r>
              <w:rPr>
                <w:rFonts w:ascii="Arial" w:hAnsi="Arial" w:cs="Arial"/>
              </w:rPr>
              <w:t xml:space="preserve"> </w:t>
            </w:r>
            <w:r>
              <w:rPr>
                <w:rFonts w:ascii="Arial" w:hAnsi="Arial" w:cs="Arial"/>
                <w:b/>
              </w:rPr>
              <w:t>Confirmation Notice</w:t>
            </w:r>
            <w:r>
              <w:rPr>
                <w:rFonts w:ascii="Arial" w:hAnsi="Arial" w:cs="Arial"/>
              </w:rPr>
              <w:t xml:space="preserve"> by which </w:t>
            </w:r>
            <w:r>
              <w:rPr>
                <w:rFonts w:ascii="Arial" w:hAnsi="Arial" w:cs="Arial"/>
                <w:b/>
                <w:bCs/>
              </w:rPr>
              <w:t>The Company</w:t>
            </w:r>
            <w:r>
              <w:rPr>
                <w:rFonts w:ascii="Arial" w:hAnsi="Arial" w:cs="Arial"/>
              </w:rPr>
              <w:t xml:space="preserve"> confirms the use of the </w:t>
            </w:r>
            <w:r>
              <w:rPr>
                <w:rFonts w:ascii="Arial" w:hAnsi="Arial" w:cs="Arial"/>
                <w:b/>
              </w:rPr>
              <w:t>National Electricity Transmission System</w:t>
            </w:r>
            <w:r>
              <w:rPr>
                <w:rFonts w:ascii="Arial" w:hAnsi="Arial" w:cs="Arial"/>
              </w:rPr>
              <w:t xml:space="preserve"> by an </w:t>
            </w:r>
            <w:r>
              <w:rPr>
                <w:rFonts w:ascii="Arial" w:hAnsi="Arial" w:cs="Arial"/>
                <w:b/>
              </w:rPr>
              <w:t xml:space="preserve">Interconnector User </w:t>
            </w:r>
            <w:r>
              <w:rPr>
                <w:rFonts w:ascii="Arial" w:hAnsi="Arial" w:cs="Arial"/>
              </w:rPr>
              <w:t xml:space="preserve">or an </w:t>
            </w:r>
            <w:r>
              <w:rPr>
                <w:rFonts w:ascii="Arial" w:hAnsi="Arial" w:cs="Arial"/>
                <w:b/>
              </w:rPr>
              <w:t>Interconnector Error Administrator</w:t>
            </w:r>
            <w:r>
              <w:rPr>
                <w:rFonts w:ascii="Arial" w:hAnsi="Arial" w:cs="Arial"/>
              </w:rPr>
              <w:t>;</w:t>
            </w:r>
          </w:p>
        </w:tc>
      </w:tr>
      <w:tr w:rsidR="006E7788" w14:paraId="42243BB1" w14:textId="77777777" w:rsidTr="00ED2860">
        <w:tc>
          <w:tcPr>
            <w:tcW w:w="3545" w:type="dxa"/>
          </w:tcPr>
          <w:p w14:paraId="6C7D9BC2" w14:textId="77777777" w:rsidR="006E7788" w:rsidRDefault="006E7788" w:rsidP="006E7788">
            <w:pPr>
              <w:pStyle w:val="BodyText"/>
              <w:rPr>
                <w:rFonts w:ascii="Arial" w:hAnsi="Arial" w:cs="Arial"/>
                <w:b/>
                <w:bCs/>
              </w:rPr>
            </w:pPr>
            <w:r>
              <w:rPr>
                <w:rFonts w:ascii="Arial" w:hAnsi="Arial" w:cs="Arial"/>
                <w:b/>
                <w:bCs/>
              </w:rPr>
              <w:t>"Use of System Interconnector Offer and Confirmation Notice"</w:t>
            </w:r>
          </w:p>
        </w:tc>
        <w:tc>
          <w:tcPr>
            <w:tcW w:w="6775" w:type="dxa"/>
          </w:tcPr>
          <w:p w14:paraId="29CD4030"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an </w:t>
            </w:r>
            <w:r>
              <w:rPr>
                <w:rFonts w:ascii="Arial" w:hAnsi="Arial" w:cs="Arial"/>
                <w:b/>
              </w:rPr>
              <w:t>Interconnector</w:t>
            </w:r>
            <w:r>
              <w:rPr>
                <w:rFonts w:ascii="Arial" w:hAnsi="Arial" w:cs="Arial"/>
              </w:rPr>
              <w:t xml:space="preserve"> </w:t>
            </w:r>
            <w:r>
              <w:rPr>
                <w:rFonts w:ascii="Arial" w:hAnsi="Arial" w:cs="Arial"/>
                <w:b/>
              </w:rPr>
              <w:t xml:space="preserve">User </w:t>
            </w:r>
            <w:r>
              <w:rPr>
                <w:rFonts w:ascii="Arial" w:hAnsi="Arial" w:cs="Arial"/>
              </w:rPr>
              <w:t xml:space="preserve">or an </w:t>
            </w:r>
            <w:r>
              <w:rPr>
                <w:rFonts w:ascii="Arial" w:hAnsi="Arial" w:cs="Arial"/>
                <w:b/>
              </w:rPr>
              <w:t>Interconnector Error Administrator</w:t>
            </w:r>
            <w:r>
              <w:rPr>
                <w:rFonts w:ascii="Arial" w:hAnsi="Arial" w:cs="Arial"/>
              </w:rPr>
              <w:t xml:space="preserve">, in the form set out in Exhibit H to the </w:t>
            </w:r>
            <w:r>
              <w:rPr>
                <w:rFonts w:ascii="Arial" w:hAnsi="Arial" w:cs="Arial"/>
                <w:b/>
              </w:rPr>
              <w:t>CUSC</w:t>
            </w:r>
            <w:r>
              <w:rPr>
                <w:rFonts w:ascii="Arial" w:hAnsi="Arial" w:cs="Arial"/>
              </w:rPr>
              <w:t>;</w:t>
            </w:r>
          </w:p>
        </w:tc>
      </w:tr>
      <w:tr w:rsidR="006E7788" w14:paraId="2D3601D1" w14:textId="77777777" w:rsidTr="00ED2860">
        <w:tc>
          <w:tcPr>
            <w:tcW w:w="3545" w:type="dxa"/>
          </w:tcPr>
          <w:p w14:paraId="0312CF5E" w14:textId="77777777" w:rsidR="006E7788" w:rsidRDefault="006E7788" w:rsidP="006E7788">
            <w:pPr>
              <w:pStyle w:val="BodyText"/>
              <w:rPr>
                <w:rFonts w:ascii="Arial" w:hAnsi="Arial" w:cs="Arial"/>
                <w:b/>
                <w:bCs/>
              </w:rPr>
            </w:pPr>
            <w:r>
              <w:rPr>
                <w:rFonts w:ascii="Arial" w:hAnsi="Arial" w:cs="Arial"/>
                <w:b/>
                <w:bCs/>
              </w:rPr>
              <w:t>"Use of System Interconnector Offer Notice"</w:t>
            </w:r>
          </w:p>
        </w:tc>
        <w:tc>
          <w:tcPr>
            <w:tcW w:w="6775" w:type="dxa"/>
          </w:tcPr>
          <w:p w14:paraId="03AA095E"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Interconnector Offer and Confirmation Notice</w:t>
            </w:r>
            <w:r>
              <w:rPr>
                <w:rFonts w:ascii="Arial" w:hAnsi="Arial" w:cs="Arial"/>
              </w:rPr>
              <w:t xml:space="preserve"> by which </w:t>
            </w:r>
            <w:r>
              <w:rPr>
                <w:rFonts w:ascii="Arial" w:hAnsi="Arial" w:cs="Arial"/>
                <w:b/>
                <w:bCs/>
              </w:rPr>
              <w:t>The Company</w:t>
            </w:r>
            <w:r>
              <w:rPr>
                <w:rFonts w:ascii="Arial" w:hAnsi="Arial" w:cs="Arial"/>
              </w:rPr>
              <w:t xml:space="preserve"> offers an </w:t>
            </w:r>
            <w:r>
              <w:rPr>
                <w:rFonts w:ascii="Arial" w:hAnsi="Arial" w:cs="Arial"/>
                <w:b/>
              </w:rPr>
              <w:t>Interconnector</w:t>
            </w:r>
            <w:r>
              <w:rPr>
                <w:rFonts w:ascii="Arial" w:hAnsi="Arial" w:cs="Arial"/>
              </w:rPr>
              <w:t xml:space="preserve"> </w:t>
            </w:r>
            <w:r>
              <w:rPr>
                <w:rFonts w:ascii="Arial" w:hAnsi="Arial" w:cs="Arial"/>
                <w:b/>
              </w:rPr>
              <w:t>User</w:t>
            </w:r>
            <w:r>
              <w:rPr>
                <w:rFonts w:ascii="Arial" w:hAnsi="Arial" w:cs="Arial"/>
              </w:rPr>
              <w:t xml:space="preserve"> or an </w:t>
            </w:r>
            <w:r>
              <w:rPr>
                <w:rFonts w:ascii="Arial" w:hAnsi="Arial" w:cs="Arial"/>
                <w:b/>
              </w:rPr>
              <w:t>Interconnector Error Administrator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7E377D3B" w14:textId="77777777" w:rsidTr="00ED2860">
        <w:tc>
          <w:tcPr>
            <w:tcW w:w="3545" w:type="dxa"/>
          </w:tcPr>
          <w:p w14:paraId="0BF06EE9" w14:textId="77777777" w:rsidR="006E7788" w:rsidRDefault="006E7788" w:rsidP="006E7788">
            <w:pPr>
              <w:pStyle w:val="BodyText"/>
              <w:rPr>
                <w:rFonts w:ascii="Arial" w:hAnsi="Arial" w:cs="Arial"/>
                <w:b/>
                <w:bCs/>
              </w:rPr>
            </w:pPr>
            <w:r>
              <w:rPr>
                <w:rFonts w:ascii="Arial" w:hAnsi="Arial" w:cs="Arial"/>
                <w:b/>
                <w:bCs/>
              </w:rPr>
              <w:lastRenderedPageBreak/>
              <w:t xml:space="preserve"> "Use of System Offer"</w:t>
            </w:r>
          </w:p>
        </w:tc>
        <w:tc>
          <w:tcPr>
            <w:tcW w:w="6775" w:type="dxa"/>
          </w:tcPr>
          <w:p w14:paraId="21DB8985" w14:textId="77777777" w:rsidR="006E7788" w:rsidRDefault="006E7788" w:rsidP="006E7788">
            <w:pPr>
              <w:pStyle w:val="BodyText"/>
              <w:jc w:val="both"/>
              <w:rPr>
                <w:rFonts w:ascii="Arial" w:hAnsi="Arial" w:cs="Arial"/>
              </w:rPr>
            </w:pPr>
            <w:r>
              <w:rPr>
                <w:rFonts w:ascii="Arial" w:hAnsi="Arial" w:cs="Arial"/>
              </w:rPr>
              <w:t xml:space="preserve">an offer (or in the case of a use of system generation offer and where appropriate, offers) made by </w:t>
            </w:r>
            <w:r>
              <w:rPr>
                <w:rFonts w:ascii="Arial" w:hAnsi="Arial" w:cs="Arial"/>
                <w:b/>
              </w:rPr>
              <w:t>The Company</w:t>
            </w:r>
            <w:r>
              <w:rPr>
                <w:rFonts w:ascii="Arial" w:hAnsi="Arial" w:cs="Arial"/>
              </w:rPr>
              <w:t xml:space="preserve"> to a </w:t>
            </w:r>
            <w:r>
              <w:rPr>
                <w:rFonts w:ascii="Arial" w:hAnsi="Arial" w:cs="Arial"/>
                <w:b/>
              </w:rPr>
              <w:t>User</w:t>
            </w:r>
            <w:r>
              <w:rPr>
                <w:rFonts w:ascii="Arial" w:hAnsi="Arial" w:cs="Arial"/>
              </w:rPr>
              <w:t xml:space="preserve"> pursuant to Paragraph 3.7 or 9.19 substantially in the form of </w:t>
            </w:r>
            <w:r w:rsidRPr="006B59DB">
              <w:rPr>
                <w:rFonts w:ascii="Arial" w:hAnsi="Arial" w:cs="Arial"/>
                <w:b/>
              </w:rPr>
              <w:t>Exhibit G</w:t>
            </w:r>
            <w:r>
              <w:rPr>
                <w:rFonts w:ascii="Arial" w:hAnsi="Arial" w:cs="Arial"/>
              </w:rPr>
              <w:t xml:space="preserve"> (</w:t>
            </w:r>
            <w:r w:rsidRPr="006B59DB">
              <w:rPr>
                <w:rFonts w:ascii="Arial" w:hAnsi="Arial" w:cs="Arial"/>
              </w:rPr>
              <w:t>Use of System Supply Offer</w:t>
            </w:r>
            <w:r>
              <w:rPr>
                <w:rFonts w:ascii="Arial" w:hAnsi="Arial" w:cs="Arial"/>
              </w:rPr>
              <w:t xml:space="preserve">) or </w:t>
            </w:r>
            <w:r w:rsidRPr="006B59DB">
              <w:rPr>
                <w:rFonts w:ascii="Arial" w:hAnsi="Arial" w:cs="Arial"/>
                <w:b/>
              </w:rPr>
              <w:t>Exhibit E</w:t>
            </w:r>
            <w:r>
              <w:rPr>
                <w:rFonts w:ascii="Arial" w:hAnsi="Arial" w:cs="Arial"/>
              </w:rPr>
              <w:t xml:space="preserve"> (</w:t>
            </w:r>
            <w:r>
              <w:rPr>
                <w:rFonts w:ascii="Arial" w:hAnsi="Arial" w:cs="Arial"/>
                <w:b/>
              </w:rPr>
              <w:t>Use of System Generation Offer</w:t>
            </w:r>
            <w:r>
              <w:rPr>
                <w:rFonts w:ascii="Arial" w:hAnsi="Arial" w:cs="Arial"/>
              </w:rPr>
              <w:t xml:space="preserve">) or </w:t>
            </w:r>
            <w:r w:rsidRPr="006B59DB">
              <w:rPr>
                <w:rFonts w:ascii="Arial" w:hAnsi="Arial" w:cs="Arial"/>
                <w:b/>
              </w:rPr>
              <w:t>Exhibit H</w:t>
            </w:r>
            <w:r>
              <w:rPr>
                <w:rFonts w:ascii="Arial" w:hAnsi="Arial" w:cs="Arial"/>
              </w:rPr>
              <w:t xml:space="preserve"> (</w:t>
            </w:r>
            <w:r>
              <w:rPr>
                <w:rFonts w:ascii="Arial" w:hAnsi="Arial" w:cs="Arial"/>
                <w:b/>
              </w:rPr>
              <w:t>Use of System Interconnector Offer</w:t>
            </w:r>
            <w:r>
              <w:rPr>
                <w:rFonts w:ascii="Arial" w:hAnsi="Arial" w:cs="Arial"/>
              </w:rPr>
              <w:t>) or Exhibit 7 Schedule 2 (</w:t>
            </w:r>
            <w:r w:rsidRPr="006B59DB">
              <w:rPr>
                <w:rFonts w:ascii="Arial" w:hAnsi="Arial" w:cs="Arial"/>
                <w:b/>
              </w:rPr>
              <w:t>Use of System Virtual Lead Party Offer</w:t>
            </w:r>
            <w:r w:rsidRPr="006D4452">
              <w:rPr>
                <w:rFonts w:ascii="Arial" w:hAnsi="Arial" w:cs="Arial"/>
              </w:rPr>
              <w:t>) to</w:t>
            </w:r>
            <w:r>
              <w:rPr>
                <w:rFonts w:ascii="Arial" w:hAnsi="Arial" w:cs="Arial"/>
              </w:rPr>
              <w:t xml:space="preserve"> the </w:t>
            </w:r>
            <w:r>
              <w:rPr>
                <w:rFonts w:ascii="Arial" w:hAnsi="Arial" w:cs="Arial"/>
                <w:b/>
              </w:rPr>
              <w:t>CUSC</w:t>
            </w:r>
            <w:r>
              <w:rPr>
                <w:rFonts w:ascii="Arial" w:hAnsi="Arial" w:cs="Arial"/>
              </w:rPr>
              <w:t>;</w:t>
            </w:r>
          </w:p>
        </w:tc>
      </w:tr>
      <w:tr w:rsidR="006E7788" w14:paraId="6EAB1A3A" w14:textId="77777777" w:rsidTr="00ED2860">
        <w:tc>
          <w:tcPr>
            <w:tcW w:w="3545" w:type="dxa"/>
          </w:tcPr>
          <w:p w14:paraId="31CC34B0" w14:textId="77777777" w:rsidR="006E7788" w:rsidRDefault="006E7788" w:rsidP="006E7788">
            <w:pPr>
              <w:pStyle w:val="BodyText"/>
              <w:rPr>
                <w:rFonts w:ascii="Arial" w:hAnsi="Arial" w:cs="Arial"/>
                <w:b/>
                <w:bCs/>
              </w:rPr>
            </w:pPr>
            <w:r>
              <w:rPr>
                <w:rFonts w:ascii="Arial" w:hAnsi="Arial" w:cs="Arial"/>
                <w:b/>
                <w:bCs/>
              </w:rPr>
              <w:t>"Use of System Payment Date"</w:t>
            </w:r>
          </w:p>
        </w:tc>
        <w:tc>
          <w:tcPr>
            <w:tcW w:w="6775" w:type="dxa"/>
          </w:tcPr>
          <w:p w14:paraId="020E038E" w14:textId="77777777" w:rsidR="006E7788" w:rsidRDefault="006E7788" w:rsidP="006E7788">
            <w:pPr>
              <w:pStyle w:val="BodyText"/>
              <w:jc w:val="both"/>
              <w:rPr>
                <w:rFonts w:ascii="Arial" w:hAnsi="Arial" w:cs="Arial"/>
              </w:rPr>
            </w:pPr>
            <w:r>
              <w:rPr>
                <w:rFonts w:ascii="Arial" w:hAnsi="Arial" w:cs="Arial"/>
              </w:rPr>
              <w:t xml:space="preserve">the date for payment of </w:t>
            </w:r>
            <w:r>
              <w:rPr>
                <w:rFonts w:ascii="Arial" w:hAnsi="Arial" w:cs="Arial"/>
                <w:b/>
              </w:rPr>
              <w:t>Use of System Charges</w:t>
            </w:r>
            <w:r>
              <w:rPr>
                <w:rFonts w:ascii="Arial" w:hAnsi="Arial" w:cs="Arial"/>
              </w:rPr>
              <w:t>;</w:t>
            </w:r>
          </w:p>
        </w:tc>
      </w:tr>
      <w:tr w:rsidR="006E7788" w14:paraId="33C1B450" w14:textId="77777777" w:rsidTr="00ED2860">
        <w:tc>
          <w:tcPr>
            <w:tcW w:w="3545" w:type="dxa"/>
          </w:tcPr>
          <w:p w14:paraId="351A1364" w14:textId="77777777" w:rsidR="006E7788" w:rsidRDefault="006E7788" w:rsidP="006E7788">
            <w:pPr>
              <w:pStyle w:val="BodyText"/>
              <w:rPr>
                <w:rFonts w:ascii="Arial" w:hAnsi="Arial" w:cs="Arial"/>
                <w:b/>
                <w:bCs/>
              </w:rPr>
            </w:pPr>
            <w:r>
              <w:rPr>
                <w:rFonts w:ascii="Arial" w:hAnsi="Arial" w:cs="Arial"/>
                <w:b/>
                <w:bCs/>
              </w:rPr>
              <w:t>"Use of System Supply Confirmation Notice"</w:t>
            </w:r>
          </w:p>
        </w:tc>
        <w:tc>
          <w:tcPr>
            <w:tcW w:w="6775" w:type="dxa"/>
          </w:tcPr>
          <w:p w14:paraId="4466B886"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 xml:space="preserve">Use of System Supply Offer and Confirmation Notice </w:t>
            </w:r>
            <w:r>
              <w:rPr>
                <w:rFonts w:ascii="Arial" w:hAnsi="Arial" w:cs="Arial"/>
              </w:rPr>
              <w:t xml:space="preserve">by which </w:t>
            </w:r>
            <w:r>
              <w:rPr>
                <w:rFonts w:ascii="Arial" w:hAnsi="Arial" w:cs="Arial"/>
                <w:b/>
                <w:bCs/>
              </w:rPr>
              <w:t>The Company</w:t>
            </w:r>
            <w:r>
              <w:rPr>
                <w:rFonts w:ascii="Arial" w:hAnsi="Arial" w:cs="Arial"/>
                <w:b/>
              </w:rPr>
              <w:t xml:space="preserve"> </w:t>
            </w:r>
            <w:r>
              <w:rPr>
                <w:rFonts w:ascii="Arial" w:hAnsi="Arial" w:cs="Arial"/>
              </w:rPr>
              <w:t xml:space="preserve">confirms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w:t>
            </w:r>
          </w:p>
        </w:tc>
      </w:tr>
      <w:tr w:rsidR="006E7788" w14:paraId="763CE2EC" w14:textId="77777777" w:rsidTr="00ED2860">
        <w:tc>
          <w:tcPr>
            <w:tcW w:w="3545" w:type="dxa"/>
          </w:tcPr>
          <w:p w14:paraId="292F2D6B" w14:textId="77777777" w:rsidR="006E7788" w:rsidRDefault="006E7788" w:rsidP="006E7788">
            <w:pPr>
              <w:pStyle w:val="BodyText"/>
              <w:rPr>
                <w:rFonts w:ascii="Arial" w:hAnsi="Arial" w:cs="Arial"/>
                <w:b/>
                <w:bCs/>
              </w:rPr>
            </w:pPr>
            <w:r>
              <w:rPr>
                <w:rFonts w:ascii="Arial" w:hAnsi="Arial" w:cs="Arial"/>
                <w:b/>
                <w:bCs/>
              </w:rPr>
              <w:t>"Use of System Supply Offer and Confirmation Notice"</w:t>
            </w:r>
          </w:p>
        </w:tc>
        <w:tc>
          <w:tcPr>
            <w:tcW w:w="6775" w:type="dxa"/>
          </w:tcPr>
          <w:p w14:paraId="5B09AECB" w14:textId="77777777" w:rsidR="006E7788" w:rsidRDefault="006E7788" w:rsidP="006E7788">
            <w:pPr>
              <w:pStyle w:val="BodyText"/>
              <w:jc w:val="both"/>
              <w:rPr>
                <w:rFonts w:ascii="Arial" w:hAnsi="Arial" w:cs="Arial"/>
              </w:rPr>
            </w:pPr>
            <w:r>
              <w:rPr>
                <w:rFonts w:ascii="Arial" w:hAnsi="Arial" w:cs="Arial"/>
              </w:rPr>
              <w:t xml:space="preserve">the notice which combines the offer and confirmation in relation to the use of the </w:t>
            </w:r>
            <w:r>
              <w:rPr>
                <w:rFonts w:ascii="Arial" w:hAnsi="Arial" w:cs="Arial"/>
                <w:b/>
              </w:rPr>
              <w:t>National Electricity Transmission System</w:t>
            </w:r>
            <w:r>
              <w:rPr>
                <w:rFonts w:ascii="Arial" w:hAnsi="Arial" w:cs="Arial"/>
              </w:rPr>
              <w:t xml:space="preserve"> by a </w:t>
            </w:r>
            <w:r>
              <w:rPr>
                <w:rFonts w:ascii="Arial" w:hAnsi="Arial" w:cs="Arial"/>
                <w:b/>
              </w:rPr>
              <w:t>Supplier</w:t>
            </w:r>
            <w:r>
              <w:rPr>
                <w:rFonts w:ascii="Arial" w:hAnsi="Arial" w:cs="Arial"/>
              </w:rPr>
              <w:t xml:space="preserve">, in the form set out in Exhibit G to the </w:t>
            </w:r>
            <w:r>
              <w:rPr>
                <w:rFonts w:ascii="Arial" w:hAnsi="Arial" w:cs="Arial"/>
                <w:b/>
              </w:rPr>
              <w:t>CUSC</w:t>
            </w:r>
            <w:r>
              <w:rPr>
                <w:rFonts w:ascii="Arial" w:hAnsi="Arial" w:cs="Arial"/>
              </w:rPr>
              <w:t>;</w:t>
            </w:r>
          </w:p>
          <w:p w14:paraId="58D85346" w14:textId="77777777" w:rsidR="005E3910" w:rsidRPr="002A088A" w:rsidRDefault="005E3910" w:rsidP="002A088A"/>
          <w:p w14:paraId="501CF1E6" w14:textId="77777777" w:rsidR="005E3910" w:rsidRPr="002A088A" w:rsidRDefault="005E3910" w:rsidP="002A088A"/>
          <w:p w14:paraId="152C580A" w14:textId="77777777" w:rsidR="005E3910" w:rsidRPr="002A088A" w:rsidRDefault="005E3910" w:rsidP="002A088A"/>
          <w:p w14:paraId="0FE52ABA" w14:textId="77777777" w:rsidR="005E3910" w:rsidRPr="002A088A" w:rsidRDefault="005E3910" w:rsidP="002A088A"/>
          <w:p w14:paraId="11EE18DF" w14:textId="77777777" w:rsidR="005E3910" w:rsidRPr="002A088A" w:rsidRDefault="005E3910" w:rsidP="002A088A"/>
        </w:tc>
      </w:tr>
      <w:tr w:rsidR="006E7788" w14:paraId="757215B3" w14:textId="77777777" w:rsidTr="00ED2860">
        <w:tc>
          <w:tcPr>
            <w:tcW w:w="3545" w:type="dxa"/>
          </w:tcPr>
          <w:p w14:paraId="18DA759E" w14:textId="77777777" w:rsidR="006E7788" w:rsidRDefault="006E7788" w:rsidP="006E7788">
            <w:pPr>
              <w:pStyle w:val="BodyText"/>
              <w:rPr>
                <w:rFonts w:ascii="Arial" w:hAnsi="Arial" w:cs="Arial"/>
                <w:b/>
                <w:bCs/>
              </w:rPr>
            </w:pPr>
            <w:r>
              <w:rPr>
                <w:rFonts w:ascii="Arial" w:hAnsi="Arial" w:cs="Arial"/>
                <w:b/>
                <w:bCs/>
              </w:rPr>
              <w:t>"Use of System Supply Offer Notice"</w:t>
            </w:r>
          </w:p>
        </w:tc>
        <w:tc>
          <w:tcPr>
            <w:tcW w:w="6775" w:type="dxa"/>
          </w:tcPr>
          <w:p w14:paraId="0FDEE7DF" w14:textId="77777777" w:rsidR="006E7788" w:rsidRDefault="006E7788" w:rsidP="006E7788">
            <w:pPr>
              <w:pStyle w:val="BodyText"/>
              <w:jc w:val="both"/>
              <w:rPr>
                <w:rFonts w:ascii="Arial" w:hAnsi="Arial" w:cs="Arial"/>
              </w:rPr>
            </w:pPr>
            <w:r>
              <w:rPr>
                <w:rFonts w:ascii="Arial" w:hAnsi="Arial" w:cs="Arial"/>
              </w:rPr>
              <w:t xml:space="preserve">the part of the </w:t>
            </w:r>
            <w:r>
              <w:rPr>
                <w:rFonts w:ascii="Arial" w:hAnsi="Arial" w:cs="Arial"/>
                <w:b/>
              </w:rPr>
              <w:t>Use of System Supply</w:t>
            </w:r>
            <w:r>
              <w:rPr>
                <w:rFonts w:ascii="Arial" w:hAnsi="Arial" w:cs="Arial"/>
              </w:rPr>
              <w:t xml:space="preserve"> </w:t>
            </w:r>
            <w:r>
              <w:rPr>
                <w:rFonts w:ascii="Arial" w:hAnsi="Arial" w:cs="Arial"/>
                <w:b/>
              </w:rPr>
              <w:t>Offer and Confirmation</w:t>
            </w:r>
            <w:r>
              <w:rPr>
                <w:rFonts w:ascii="Arial" w:hAnsi="Arial" w:cs="Arial"/>
              </w:rPr>
              <w:t xml:space="preserve"> </w:t>
            </w:r>
            <w:r>
              <w:rPr>
                <w:rFonts w:ascii="Arial" w:hAnsi="Arial" w:cs="Arial"/>
                <w:b/>
              </w:rPr>
              <w:t>Notice</w:t>
            </w:r>
            <w:r>
              <w:rPr>
                <w:rFonts w:ascii="Arial" w:hAnsi="Arial" w:cs="Arial"/>
              </w:rPr>
              <w:t xml:space="preserve"> by which </w:t>
            </w:r>
            <w:r>
              <w:rPr>
                <w:rFonts w:ascii="Arial" w:hAnsi="Arial" w:cs="Arial"/>
                <w:b/>
                <w:bCs/>
              </w:rPr>
              <w:t>The Company</w:t>
            </w:r>
            <w:r>
              <w:rPr>
                <w:rFonts w:ascii="Arial" w:hAnsi="Arial" w:cs="Arial"/>
              </w:rPr>
              <w:t xml:space="preserve"> offers a </w:t>
            </w:r>
            <w:r>
              <w:rPr>
                <w:rFonts w:ascii="Arial" w:hAnsi="Arial" w:cs="Arial"/>
                <w:b/>
              </w:rPr>
              <w:t>Supplier</w:t>
            </w:r>
            <w:r>
              <w:rPr>
                <w:rFonts w:ascii="Arial" w:hAnsi="Arial" w:cs="Arial"/>
              </w:rPr>
              <w:t xml:space="preserve"> use of the </w:t>
            </w:r>
            <w:r>
              <w:rPr>
                <w:rFonts w:ascii="Arial" w:hAnsi="Arial" w:cs="Arial"/>
                <w:b/>
              </w:rPr>
              <w:t>National Electricity Transmission System</w:t>
            </w:r>
            <w:r>
              <w:rPr>
                <w:rFonts w:ascii="Arial" w:hAnsi="Arial" w:cs="Arial"/>
              </w:rPr>
              <w:t>;</w:t>
            </w:r>
          </w:p>
        </w:tc>
      </w:tr>
      <w:tr w:rsidR="006E7788" w14:paraId="3A73C180" w14:textId="77777777" w:rsidTr="00ED2860">
        <w:tc>
          <w:tcPr>
            <w:tcW w:w="3545" w:type="dxa"/>
          </w:tcPr>
          <w:p w14:paraId="310EE3C9" w14:textId="77777777" w:rsidR="006E7788" w:rsidRDefault="006E7788" w:rsidP="006E7788">
            <w:pPr>
              <w:pStyle w:val="BodyText"/>
              <w:rPr>
                <w:rFonts w:ascii="Arial" w:hAnsi="Arial" w:cs="Arial"/>
                <w:b/>
                <w:bCs/>
              </w:rPr>
            </w:pPr>
            <w:r>
              <w:rPr>
                <w:rFonts w:ascii="Arial" w:hAnsi="Arial" w:cs="Arial"/>
                <w:b/>
                <w:bCs/>
              </w:rPr>
              <w:t>"User"</w:t>
            </w:r>
          </w:p>
        </w:tc>
        <w:tc>
          <w:tcPr>
            <w:tcW w:w="6775" w:type="dxa"/>
          </w:tcPr>
          <w:p w14:paraId="234573AF" w14:textId="77777777" w:rsidR="006E7788" w:rsidRDefault="006E7788" w:rsidP="006E7788">
            <w:pPr>
              <w:pStyle w:val="BodyText"/>
              <w:jc w:val="both"/>
              <w:rPr>
                <w:rFonts w:ascii="Arial" w:hAnsi="Arial" w:cs="Arial"/>
                <w:b/>
                <w:i/>
              </w:rPr>
            </w:pPr>
            <w:r>
              <w:rPr>
                <w:rFonts w:ascii="Arial" w:hAnsi="Arial" w:cs="Arial"/>
              </w:rPr>
              <w:t xml:space="preserve">a person who is a party to the </w:t>
            </w:r>
            <w:r>
              <w:rPr>
                <w:rFonts w:ascii="Arial" w:hAnsi="Arial" w:cs="Arial"/>
                <w:b/>
              </w:rPr>
              <w:t>CUSC</w:t>
            </w:r>
            <w:r>
              <w:rPr>
                <w:rFonts w:ascii="Arial" w:hAnsi="Arial" w:cs="Arial"/>
              </w:rPr>
              <w:t xml:space="preserve"> </w:t>
            </w:r>
            <w:r>
              <w:rPr>
                <w:rFonts w:ascii="Arial" w:hAnsi="Arial" w:cs="Arial"/>
                <w:b/>
              </w:rPr>
              <w:t>Framework</w:t>
            </w:r>
            <w:r>
              <w:rPr>
                <w:rFonts w:ascii="Arial" w:hAnsi="Arial" w:cs="Arial"/>
              </w:rPr>
              <w:t xml:space="preserve"> </w:t>
            </w:r>
            <w:r>
              <w:rPr>
                <w:rFonts w:ascii="Arial" w:hAnsi="Arial" w:cs="Arial"/>
                <w:b/>
              </w:rPr>
              <w:t>Agreement</w:t>
            </w:r>
            <w:r>
              <w:rPr>
                <w:rFonts w:ascii="Arial" w:hAnsi="Arial" w:cs="Arial"/>
              </w:rPr>
              <w:t xml:space="preserve"> other than </w:t>
            </w:r>
            <w:r>
              <w:rPr>
                <w:rFonts w:ascii="Arial" w:hAnsi="Arial" w:cs="Arial"/>
                <w:b/>
                <w:bCs/>
              </w:rPr>
              <w:t>The Company</w:t>
            </w:r>
            <w:r>
              <w:rPr>
                <w:rFonts w:ascii="Arial" w:hAnsi="Arial" w:cs="Arial"/>
              </w:rPr>
              <w:t>;</w:t>
            </w:r>
          </w:p>
        </w:tc>
      </w:tr>
      <w:tr w:rsidR="006E7788" w14:paraId="14FF561A" w14:textId="77777777" w:rsidTr="00ED2860">
        <w:tc>
          <w:tcPr>
            <w:tcW w:w="3545" w:type="dxa"/>
          </w:tcPr>
          <w:p w14:paraId="05D3212F" w14:textId="77777777" w:rsidR="006E7788" w:rsidRPr="000F2200" w:rsidRDefault="006E7788" w:rsidP="006E7788">
            <w:pPr>
              <w:tabs>
                <w:tab w:val="left" w:pos="0"/>
              </w:tabs>
              <w:rPr>
                <w:rFonts w:ascii="Arial" w:hAnsi="Arial" w:cs="Arial"/>
                <w:b/>
                <w:bCs/>
              </w:rPr>
            </w:pPr>
            <w:r w:rsidRPr="000F2200">
              <w:rPr>
                <w:rFonts w:ascii="Arial" w:hAnsi="Arial" w:cs="Arial"/>
              </w:rPr>
              <w:t>“</w:t>
            </w:r>
            <w:r w:rsidRPr="000F2200">
              <w:rPr>
                <w:rFonts w:ascii="Arial" w:hAnsi="Arial" w:cs="Arial"/>
                <w:b/>
              </w:rPr>
              <w:t xml:space="preserve">User Commitment </w:t>
            </w:r>
            <w:r>
              <w:rPr>
                <w:rFonts w:ascii="Arial" w:hAnsi="Arial" w:cs="Arial"/>
                <w:b/>
              </w:rPr>
              <w:t>Methodology</w:t>
            </w:r>
            <w:r w:rsidRPr="000F2200">
              <w:rPr>
                <w:rFonts w:ascii="Arial" w:hAnsi="Arial" w:cs="Arial"/>
              </w:rPr>
              <w:t>”</w:t>
            </w:r>
          </w:p>
        </w:tc>
        <w:tc>
          <w:tcPr>
            <w:tcW w:w="6775" w:type="dxa"/>
          </w:tcPr>
          <w:p w14:paraId="0FACC36C" w14:textId="77777777" w:rsidR="006E7788" w:rsidRPr="0000119F" w:rsidRDefault="006E7788" w:rsidP="006E7788">
            <w:pPr>
              <w:jc w:val="both"/>
              <w:rPr>
                <w:rFonts w:cs="Arial"/>
              </w:rPr>
            </w:pPr>
            <w:r w:rsidRPr="0000119F">
              <w:rPr>
                <w:rFonts w:ascii="Arial" w:hAnsi="Arial" w:cs="Arial"/>
              </w:rPr>
              <w:t xml:space="preserve">the methodology and principles applied by </w:t>
            </w:r>
            <w:r w:rsidRPr="0000119F">
              <w:rPr>
                <w:rFonts w:ascii="Arial" w:hAnsi="Arial" w:cs="Arial"/>
                <w:b/>
              </w:rPr>
              <w:t xml:space="preserve">The Company </w:t>
            </w:r>
            <w:r w:rsidRPr="0000119F">
              <w:rPr>
                <w:rFonts w:ascii="Arial" w:hAnsi="Arial" w:cs="Arial"/>
              </w:rPr>
              <w:t xml:space="preserve">in the application and calculation of the </w:t>
            </w:r>
            <w:r w:rsidRPr="0000119F">
              <w:rPr>
                <w:rFonts w:ascii="Arial" w:hAnsi="Arial" w:cs="Arial"/>
                <w:b/>
              </w:rPr>
              <w:t>Cancellation Charge</w:t>
            </w:r>
            <w:r w:rsidRPr="0000119F">
              <w:rPr>
                <w:rFonts w:ascii="Arial" w:hAnsi="Arial" w:cs="Arial"/>
              </w:rPr>
              <w:t xml:space="preserve"> </w:t>
            </w:r>
            <w:r>
              <w:rPr>
                <w:rFonts w:ascii="Arial" w:hAnsi="Arial" w:cs="Arial"/>
              </w:rPr>
              <w:t xml:space="preserve">and </w:t>
            </w:r>
            <w:r w:rsidRPr="0000119F">
              <w:rPr>
                <w:rFonts w:ascii="Arial" w:hAnsi="Arial" w:cs="Arial"/>
                <w:b/>
              </w:rPr>
              <w:t>C</w:t>
            </w:r>
            <w:r>
              <w:rPr>
                <w:rFonts w:ascii="Arial" w:hAnsi="Arial" w:cs="Arial"/>
                <w:b/>
              </w:rPr>
              <w:t>ancellation Charge Secured</w:t>
            </w:r>
            <w:r w:rsidRPr="0000119F">
              <w:rPr>
                <w:rFonts w:ascii="Arial" w:hAnsi="Arial" w:cs="Arial"/>
                <w:b/>
              </w:rPr>
              <w:t xml:space="preserve"> </w:t>
            </w:r>
            <w:r>
              <w:rPr>
                <w:rFonts w:ascii="Arial" w:hAnsi="Arial" w:cs="Arial"/>
                <w:b/>
              </w:rPr>
              <w:t>Amount</w:t>
            </w:r>
            <w:r w:rsidRPr="0000119F">
              <w:rPr>
                <w:rFonts w:ascii="Arial" w:hAnsi="Arial" w:cs="Arial"/>
              </w:rPr>
              <w:t xml:space="preserve"> such principles being set out in </w:t>
            </w:r>
            <w:r w:rsidRPr="0000119F">
              <w:rPr>
                <w:rFonts w:ascii="Arial" w:hAnsi="Arial" w:cs="Arial"/>
                <w:b/>
              </w:rPr>
              <w:t>CUSC</w:t>
            </w:r>
            <w:r w:rsidRPr="0000119F">
              <w:rPr>
                <w:rFonts w:ascii="Arial" w:hAnsi="Arial" w:cs="Arial"/>
              </w:rPr>
              <w:t xml:space="preserve"> S</w:t>
            </w:r>
            <w:r>
              <w:rPr>
                <w:rFonts w:ascii="Arial" w:hAnsi="Arial" w:cs="Arial"/>
              </w:rPr>
              <w:t>ection</w:t>
            </w:r>
            <w:r w:rsidRPr="0000119F">
              <w:rPr>
                <w:rFonts w:ascii="Arial" w:hAnsi="Arial" w:cs="Arial"/>
              </w:rPr>
              <w:t xml:space="preserve"> </w:t>
            </w:r>
            <w:r>
              <w:rPr>
                <w:rFonts w:ascii="Arial" w:hAnsi="Arial" w:cs="Arial"/>
              </w:rPr>
              <w:t>15</w:t>
            </w:r>
            <w:r w:rsidRPr="0000119F">
              <w:rPr>
                <w:rFonts w:ascii="Arial" w:hAnsi="Arial" w:cs="Arial"/>
              </w:rPr>
              <w:t>;</w:t>
            </w:r>
          </w:p>
          <w:p w14:paraId="71D1B450" w14:textId="77777777" w:rsidR="006E7788" w:rsidRPr="0000119F" w:rsidRDefault="006E7788" w:rsidP="006E7788">
            <w:pPr>
              <w:tabs>
                <w:tab w:val="left" w:pos="0"/>
              </w:tabs>
              <w:rPr>
                <w:rFonts w:ascii="Arial" w:hAnsi="Arial" w:cs="Arial"/>
                <w:b/>
                <w:bCs/>
              </w:rPr>
            </w:pPr>
          </w:p>
        </w:tc>
      </w:tr>
      <w:tr w:rsidR="006E7788" w14:paraId="0F556780" w14:textId="77777777" w:rsidTr="00ED2860">
        <w:tc>
          <w:tcPr>
            <w:tcW w:w="3545" w:type="dxa"/>
          </w:tcPr>
          <w:p w14:paraId="12785B3E" w14:textId="1CD926E1" w:rsidR="00C86E3D" w:rsidRDefault="006E7788" w:rsidP="006E7788">
            <w:pPr>
              <w:pStyle w:val="BodyText"/>
              <w:rPr>
                <w:rFonts w:ascii="Arial" w:hAnsi="Arial" w:cs="Arial"/>
                <w:b/>
                <w:bCs/>
              </w:rPr>
            </w:pPr>
            <w:r>
              <w:rPr>
                <w:rFonts w:ascii="Arial" w:hAnsi="Arial" w:cs="Arial"/>
                <w:b/>
                <w:bCs/>
              </w:rPr>
              <w:t>"User Development"</w:t>
            </w:r>
          </w:p>
          <w:p w14:paraId="2296F2CC" w14:textId="7489C050" w:rsidR="00C86E3D" w:rsidRPr="009A47A8" w:rsidRDefault="00C86E3D" w:rsidP="006E7788">
            <w:pPr>
              <w:pStyle w:val="BodyText"/>
              <w:rPr>
                <w:rFonts w:ascii="Arial" w:hAnsi="Arial" w:cs="Arial"/>
                <w:b/>
                <w:bCs/>
                <w:szCs w:val="22"/>
              </w:rPr>
            </w:pPr>
          </w:p>
        </w:tc>
        <w:tc>
          <w:tcPr>
            <w:tcW w:w="6775" w:type="dxa"/>
          </w:tcPr>
          <w:p w14:paraId="13ED3D4D" w14:textId="45B13A70" w:rsidR="006C24FC" w:rsidRDefault="006E7788" w:rsidP="00132183">
            <w:pPr>
              <w:pStyle w:val="BodyText"/>
              <w:jc w:val="both"/>
              <w:rPr>
                <w:rFonts w:ascii="Arial" w:hAnsi="Arial" w:cs="Arial"/>
              </w:rPr>
            </w:pPr>
            <w:r>
              <w:rPr>
                <w:rFonts w:ascii="Arial" w:hAnsi="Arial" w:cs="Arial"/>
              </w:rPr>
              <w:t xml:space="preserve">shall have the meaning set out in the </w:t>
            </w:r>
            <w:r>
              <w:rPr>
                <w:rFonts w:ascii="Arial" w:hAnsi="Arial" w:cs="Arial"/>
                <w:b/>
              </w:rPr>
              <w:t>Connection Application</w:t>
            </w:r>
            <w:r>
              <w:rPr>
                <w:rFonts w:ascii="Arial" w:hAnsi="Arial" w:cs="Arial"/>
              </w:rPr>
              <w:t xml:space="preserve"> or the </w:t>
            </w:r>
            <w:r>
              <w:rPr>
                <w:rFonts w:ascii="Arial" w:hAnsi="Arial" w:cs="Arial"/>
                <w:b/>
              </w:rPr>
              <w:t>Use of System Application</w:t>
            </w:r>
            <w:r>
              <w:rPr>
                <w:rFonts w:ascii="Arial" w:hAnsi="Arial" w:cs="Arial"/>
              </w:rPr>
              <w:t xml:space="preserve"> as the case may be;</w:t>
            </w:r>
          </w:p>
        </w:tc>
      </w:tr>
      <w:tr w:rsidR="00132183" w14:paraId="71B00D59" w14:textId="77777777" w:rsidTr="00ED2860">
        <w:tc>
          <w:tcPr>
            <w:tcW w:w="3545" w:type="dxa"/>
          </w:tcPr>
          <w:p w14:paraId="6F4DB9A9" w14:textId="4F1DF3C5" w:rsidR="00132183" w:rsidRPr="007454CC" w:rsidRDefault="00132183" w:rsidP="006E7788">
            <w:pPr>
              <w:pStyle w:val="BodyText"/>
              <w:rPr>
                <w:rFonts w:ascii="Arial" w:hAnsi="Arial" w:cs="Arial"/>
                <w:b/>
                <w:bCs/>
              </w:rPr>
            </w:pPr>
            <w:r w:rsidRPr="009A47A8">
              <w:rPr>
                <w:rFonts w:ascii="Arial" w:hAnsi="Arial" w:cs="Arial"/>
                <w:b/>
                <w:bCs/>
                <w:szCs w:val="22"/>
              </w:rPr>
              <w:t>“User Progression Milestones”</w:t>
            </w:r>
          </w:p>
        </w:tc>
        <w:tc>
          <w:tcPr>
            <w:tcW w:w="6775" w:type="dxa"/>
          </w:tcPr>
          <w:p w14:paraId="13D87292" w14:textId="710A8901" w:rsidR="00132183" w:rsidRPr="00AC1101" w:rsidRDefault="00132183" w:rsidP="006E7788">
            <w:pPr>
              <w:pStyle w:val="BodyText"/>
              <w:jc w:val="both"/>
              <w:rPr>
                <w:rFonts w:ascii="Arial" w:hAnsi="Arial" w:cs="Arial"/>
              </w:rPr>
            </w:pPr>
            <w:r w:rsidRPr="10019E9F">
              <w:rPr>
                <w:rFonts w:ascii="Arial" w:hAnsi="Arial" w:cs="Arial"/>
              </w:rPr>
              <w:t xml:space="preserve">the </w:t>
            </w:r>
            <w:r w:rsidRPr="10019E9F">
              <w:rPr>
                <w:rFonts w:ascii="Arial" w:hAnsi="Arial" w:cs="Arial"/>
                <w:b/>
              </w:rPr>
              <w:t>Conditional Progression Milestone</w:t>
            </w:r>
            <w:r w:rsidRPr="005E3910">
              <w:rPr>
                <w:rFonts w:ascii="Arial" w:hAnsi="Arial" w:cs="Arial"/>
                <w:b/>
                <w:bCs/>
              </w:rPr>
              <w:t>s</w:t>
            </w:r>
            <w:r w:rsidRPr="10019E9F">
              <w:rPr>
                <w:rFonts w:ascii="Arial" w:hAnsi="Arial" w:cs="Arial"/>
              </w:rPr>
              <w:t xml:space="preserve"> and </w:t>
            </w:r>
            <w:r w:rsidRPr="10019E9F">
              <w:rPr>
                <w:rFonts w:ascii="Arial" w:hAnsi="Arial" w:cs="Arial"/>
                <w:b/>
              </w:rPr>
              <w:t>Construction Progression Milestones</w:t>
            </w:r>
            <w:r w:rsidRPr="10019E9F">
              <w:rPr>
                <w:rFonts w:ascii="Arial" w:hAnsi="Arial" w:cs="Arial"/>
              </w:rPr>
              <w:t xml:space="preserve"> used for the purposes of the </w:t>
            </w:r>
            <w:r w:rsidRPr="10019E9F">
              <w:rPr>
                <w:rFonts w:ascii="Arial" w:hAnsi="Arial" w:cs="Arial"/>
                <w:b/>
              </w:rPr>
              <w:t>Queue Management Process</w:t>
            </w:r>
            <w:r w:rsidRPr="10019E9F">
              <w:rPr>
                <w:rFonts w:ascii="Arial" w:hAnsi="Arial" w:cs="Arial"/>
              </w:rPr>
              <w:t xml:space="preserve"> to demonstrate that a </w:t>
            </w:r>
            <w:r w:rsidRPr="10019E9F">
              <w:rPr>
                <w:rFonts w:ascii="Arial" w:hAnsi="Arial" w:cs="Arial"/>
                <w:b/>
              </w:rPr>
              <w:t>User</w:t>
            </w:r>
            <w:r w:rsidRPr="10019E9F">
              <w:rPr>
                <w:rFonts w:ascii="Arial" w:hAnsi="Arial" w:cs="Arial"/>
              </w:rPr>
              <w:t xml:space="preserve"> is progressing with that </w:t>
            </w:r>
            <w:r w:rsidRPr="10019E9F">
              <w:rPr>
                <w:rFonts w:ascii="Arial" w:hAnsi="Arial" w:cs="Arial"/>
                <w:b/>
              </w:rPr>
              <w:t>User’s</w:t>
            </w:r>
            <w:r w:rsidRPr="10019E9F">
              <w:rPr>
                <w:rFonts w:ascii="Arial" w:hAnsi="Arial" w:cs="Arial"/>
              </w:rPr>
              <w:t xml:space="preserve"> project to the required timescales for that </w:t>
            </w:r>
            <w:r w:rsidRPr="10019E9F">
              <w:rPr>
                <w:rFonts w:ascii="Arial" w:hAnsi="Arial" w:cs="Arial"/>
                <w:b/>
              </w:rPr>
              <w:t>User’s</w:t>
            </w:r>
            <w:r w:rsidRPr="10019E9F">
              <w:rPr>
                <w:rFonts w:ascii="Arial" w:hAnsi="Arial" w:cs="Arial"/>
              </w:rPr>
              <w:t xml:space="preserve"> project, the </w:t>
            </w:r>
            <w:r w:rsidRPr="10019E9F">
              <w:rPr>
                <w:rFonts w:ascii="Arial" w:hAnsi="Arial" w:cs="Arial"/>
                <w:b/>
              </w:rPr>
              <w:t>User Progression Milestones</w:t>
            </w:r>
            <w:r w:rsidRPr="10019E9F">
              <w:rPr>
                <w:rFonts w:ascii="Arial" w:hAnsi="Arial" w:cs="Arial"/>
              </w:rPr>
              <w:t xml:space="preserve"> for a </w:t>
            </w:r>
            <w:r w:rsidRPr="10019E9F">
              <w:rPr>
                <w:rFonts w:ascii="Arial" w:hAnsi="Arial" w:cs="Arial"/>
                <w:b/>
              </w:rPr>
              <w:t>User</w:t>
            </w:r>
            <w:r w:rsidRPr="10019E9F">
              <w:rPr>
                <w:rFonts w:ascii="Arial" w:hAnsi="Arial" w:cs="Arial"/>
              </w:rPr>
              <w:t xml:space="preserve"> (derived in accordance with </w:t>
            </w:r>
            <w:r w:rsidRPr="10019E9F">
              <w:rPr>
                <w:rFonts w:ascii="Arial" w:hAnsi="Arial" w:cs="Arial"/>
                <w:b/>
              </w:rPr>
              <w:t>CUSC</w:t>
            </w:r>
            <w:r w:rsidRPr="10019E9F">
              <w:rPr>
                <w:rFonts w:ascii="Arial" w:hAnsi="Arial" w:cs="Arial"/>
              </w:rPr>
              <w:t xml:space="preserve"> Section 16) being set out in Appendix Q of the </w:t>
            </w:r>
            <w:r w:rsidRPr="10019E9F">
              <w:rPr>
                <w:rFonts w:ascii="Arial" w:hAnsi="Arial" w:cs="Arial"/>
                <w:b/>
              </w:rPr>
              <w:t xml:space="preserve">Construction Agreement </w:t>
            </w:r>
            <w:r w:rsidRPr="10019E9F">
              <w:rPr>
                <w:rFonts w:ascii="Arial" w:hAnsi="Arial" w:cs="Arial"/>
              </w:rPr>
              <w:t>relating to a specific</w:t>
            </w:r>
            <w:r w:rsidRPr="10019E9F">
              <w:rPr>
                <w:rFonts w:ascii="Arial" w:hAnsi="Arial" w:cs="Arial"/>
                <w:b/>
              </w:rPr>
              <w:t xml:space="preserve"> User’s </w:t>
            </w:r>
            <w:r w:rsidRPr="10019E9F">
              <w:rPr>
                <w:rFonts w:ascii="Arial" w:hAnsi="Arial" w:cs="Arial"/>
              </w:rPr>
              <w:t>project;</w:t>
            </w:r>
          </w:p>
        </w:tc>
      </w:tr>
      <w:tr w:rsidR="006E7788" w14:paraId="5919F8EA" w14:textId="77777777" w:rsidTr="00ED2860">
        <w:tc>
          <w:tcPr>
            <w:tcW w:w="3545" w:type="dxa"/>
          </w:tcPr>
          <w:p w14:paraId="2DF0FEC0" w14:textId="56EB3C47" w:rsidR="006E7788" w:rsidRPr="007454CC" w:rsidRDefault="006E7788" w:rsidP="00132183">
            <w:pPr>
              <w:pStyle w:val="BodyText"/>
              <w:rPr>
                <w:rFonts w:ascii="Arial" w:hAnsi="Arial" w:cs="Arial"/>
                <w:b/>
                <w:bCs/>
              </w:rPr>
            </w:pPr>
            <w:r w:rsidRPr="007454CC">
              <w:rPr>
                <w:rFonts w:ascii="Arial" w:hAnsi="Arial" w:cs="Arial"/>
                <w:b/>
                <w:bCs/>
              </w:rPr>
              <w:t>"User’s Allowed Credit"</w:t>
            </w:r>
          </w:p>
        </w:tc>
        <w:tc>
          <w:tcPr>
            <w:tcW w:w="6775" w:type="dxa"/>
          </w:tcPr>
          <w:p w14:paraId="65005717" w14:textId="72EC3C0D" w:rsidR="006E7788" w:rsidRPr="007454CC" w:rsidRDefault="006E7788" w:rsidP="00132183">
            <w:pPr>
              <w:pStyle w:val="BodyText"/>
              <w:jc w:val="both"/>
              <w:rPr>
                <w:rFonts w:ascii="Arial" w:hAnsi="Arial" w:cs="Arial"/>
              </w:rPr>
            </w:pPr>
            <w:r w:rsidRPr="007454CC">
              <w:rPr>
                <w:rFonts w:ascii="Arial" w:hAnsi="Arial" w:cs="Arial"/>
              </w:rPr>
              <w:t xml:space="preserve">that proportion of the </w:t>
            </w:r>
            <w:r w:rsidRPr="007454CC">
              <w:rPr>
                <w:rFonts w:ascii="Arial" w:hAnsi="Arial" w:cs="Arial"/>
                <w:b/>
                <w:bCs/>
              </w:rPr>
              <w:t>Unsecured Credit Cover</w:t>
            </w:r>
            <w:r w:rsidRPr="007454CC">
              <w:rPr>
                <w:rFonts w:ascii="Arial" w:hAnsi="Arial" w:cs="Arial"/>
              </w:rPr>
              <w:t xml:space="preserve"> extended to a </w:t>
            </w:r>
            <w:r w:rsidRPr="007454CC">
              <w:rPr>
                <w:rFonts w:ascii="Arial" w:hAnsi="Arial" w:cs="Arial"/>
                <w:b/>
                <w:bCs/>
              </w:rPr>
              <w:t xml:space="preserve">User </w:t>
            </w:r>
            <w:r w:rsidRPr="007454CC">
              <w:rPr>
                <w:rFonts w:ascii="Arial" w:hAnsi="Arial" w:cs="Arial"/>
              </w:rPr>
              <w:t xml:space="preserve">by </w:t>
            </w:r>
            <w:bookmarkStart w:id="209" w:name="_BPDCD_201"/>
            <w:r w:rsidRPr="007454CC">
              <w:rPr>
                <w:rFonts w:ascii="Arial Bold" w:hAnsi="Arial Bold" w:cs="Arial"/>
                <w:b/>
                <w:bCs/>
              </w:rPr>
              <w:t>The Company</w:t>
            </w:r>
            <w:r w:rsidRPr="007454CC">
              <w:rPr>
                <w:rFonts w:ascii="Arial" w:hAnsi="Arial" w:cs="Arial"/>
              </w:rPr>
              <w:t xml:space="preserve"> </w:t>
            </w:r>
            <w:bookmarkEnd w:id="209"/>
            <w:r w:rsidRPr="007454CC">
              <w:rPr>
                <w:rFonts w:ascii="Arial" w:hAnsi="Arial" w:cs="Arial"/>
              </w:rPr>
              <w:t>as calculated in accordance with Paragraph 3.26;</w:t>
            </w:r>
          </w:p>
        </w:tc>
      </w:tr>
      <w:tr w:rsidR="00132183" w14:paraId="5AA2277C" w14:textId="77777777" w:rsidTr="00ED2860">
        <w:tc>
          <w:tcPr>
            <w:tcW w:w="3545" w:type="dxa"/>
          </w:tcPr>
          <w:p w14:paraId="4F13D950" w14:textId="77777777" w:rsidR="00132183" w:rsidRPr="007454CC" w:rsidRDefault="00132183" w:rsidP="00132183">
            <w:pPr>
              <w:autoSpaceDE w:val="0"/>
              <w:autoSpaceDN w:val="0"/>
              <w:adjustRightInd w:val="0"/>
              <w:rPr>
                <w:rFonts w:ascii="Arial,Bold" w:hAnsi="Arial,Bold" w:cs="Arial,Bold"/>
                <w:b/>
                <w:bCs/>
                <w:szCs w:val="22"/>
                <w:lang w:eastAsia="en-GB"/>
              </w:rPr>
            </w:pPr>
            <w:r w:rsidRPr="007454CC">
              <w:rPr>
                <w:rFonts w:ascii="Arial" w:hAnsi="Arial" w:cs="Arial"/>
                <w:szCs w:val="22"/>
                <w:lang w:eastAsia="en-GB"/>
              </w:rPr>
              <w:t>"</w:t>
            </w:r>
            <w:r w:rsidRPr="007454CC">
              <w:rPr>
                <w:rFonts w:ascii="Arial,Bold" w:hAnsi="Arial,Bold" w:cs="Arial,Bold"/>
                <w:b/>
                <w:bCs/>
                <w:szCs w:val="22"/>
                <w:lang w:eastAsia="en-GB"/>
              </w:rPr>
              <w:t>User Emergency</w:t>
            </w:r>
          </w:p>
          <w:p w14:paraId="54D49802" w14:textId="4784C29B" w:rsidR="00132183" w:rsidRDefault="00132183" w:rsidP="00132183">
            <w:pPr>
              <w:pStyle w:val="BodyText"/>
              <w:rPr>
                <w:rFonts w:ascii="Arial" w:hAnsi="Arial" w:cs="Arial"/>
                <w:b/>
                <w:bCs/>
              </w:rPr>
            </w:pPr>
            <w:r w:rsidRPr="007454CC">
              <w:rPr>
                <w:rFonts w:ascii="Arial,Bold" w:hAnsi="Arial,Bold" w:cs="Arial,Bold"/>
                <w:b/>
                <w:bCs/>
                <w:szCs w:val="22"/>
                <w:lang w:eastAsia="en-GB"/>
              </w:rPr>
              <w:lastRenderedPageBreak/>
              <w:t>Deenergisation</w:t>
            </w:r>
            <w:r w:rsidRPr="007454CC">
              <w:rPr>
                <w:rFonts w:ascii="Arial" w:hAnsi="Arial" w:cs="Arial"/>
                <w:szCs w:val="22"/>
                <w:lang w:eastAsia="en-GB"/>
              </w:rPr>
              <w:t>"</w:t>
            </w:r>
          </w:p>
        </w:tc>
        <w:tc>
          <w:tcPr>
            <w:tcW w:w="6775" w:type="dxa"/>
          </w:tcPr>
          <w:p w14:paraId="1633AAD1"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lastRenderedPageBreak/>
              <w:t xml:space="preserve">the </w:t>
            </w:r>
            <w:r w:rsidRPr="007454CC">
              <w:rPr>
                <w:rFonts w:ascii="Arial,Bold" w:hAnsi="Arial,Bold" w:cs="Arial,Bold"/>
                <w:b/>
                <w:bCs/>
                <w:szCs w:val="22"/>
                <w:lang w:eastAsia="en-GB"/>
              </w:rPr>
              <w:t xml:space="preserve">Deenergisation </w:t>
            </w:r>
            <w:r w:rsidRPr="007454CC">
              <w:rPr>
                <w:rFonts w:ascii="Arial" w:hAnsi="Arial" w:cs="Arial"/>
                <w:szCs w:val="22"/>
                <w:lang w:eastAsia="en-GB"/>
              </w:rPr>
              <w:t xml:space="preserve">of the </w:t>
            </w:r>
            <w:r w:rsidRPr="007454CC">
              <w:rPr>
                <w:rFonts w:ascii="Arial,Bold" w:hAnsi="Arial,Bold" w:cs="Arial,Bold"/>
                <w:b/>
                <w:bCs/>
                <w:szCs w:val="22"/>
                <w:lang w:eastAsia="en-GB"/>
              </w:rPr>
              <w:t xml:space="preserve">User’s Equipment </w:t>
            </w:r>
            <w:r w:rsidRPr="007454CC">
              <w:rPr>
                <w:rFonts w:ascii="Arial" w:hAnsi="Arial" w:cs="Arial"/>
                <w:szCs w:val="22"/>
                <w:lang w:eastAsia="en-GB"/>
              </w:rPr>
              <w:t>or equipment for</w:t>
            </w:r>
          </w:p>
          <w:p w14:paraId="572CC35B" w14:textId="77777777" w:rsidR="00132183" w:rsidRPr="007454CC" w:rsidRDefault="00132183" w:rsidP="00132183">
            <w:pPr>
              <w:autoSpaceDE w:val="0"/>
              <w:autoSpaceDN w:val="0"/>
              <w:adjustRightInd w:val="0"/>
              <w:rPr>
                <w:rFonts w:ascii="Arial" w:hAnsi="Arial" w:cs="Arial"/>
                <w:szCs w:val="22"/>
                <w:lang w:eastAsia="en-GB"/>
              </w:rPr>
            </w:pPr>
            <w:r w:rsidRPr="007454CC">
              <w:rPr>
                <w:rFonts w:ascii="Arial" w:hAnsi="Arial" w:cs="Arial"/>
                <w:szCs w:val="22"/>
                <w:lang w:eastAsia="en-GB"/>
              </w:rPr>
              <w:lastRenderedPageBreak/>
              <w:t xml:space="preserve">which that </w:t>
            </w:r>
            <w:r w:rsidRPr="007454CC">
              <w:rPr>
                <w:rFonts w:ascii="Arial,Bold" w:hAnsi="Arial,Bold" w:cs="Arial,Bold"/>
                <w:b/>
                <w:bCs/>
                <w:szCs w:val="22"/>
                <w:lang w:eastAsia="en-GB"/>
              </w:rPr>
              <w:t xml:space="preserve">User </w:t>
            </w:r>
            <w:r w:rsidRPr="007454CC">
              <w:rPr>
                <w:rFonts w:ascii="Arial" w:hAnsi="Arial" w:cs="Arial"/>
                <w:szCs w:val="22"/>
                <w:lang w:eastAsia="en-GB"/>
              </w:rPr>
              <w:t>is responsible (as defined in Section K of the</w:t>
            </w:r>
          </w:p>
          <w:p w14:paraId="6B4F5312" w14:textId="77777777" w:rsidR="00132183" w:rsidRPr="007454CC" w:rsidRDefault="00132183" w:rsidP="00132183">
            <w:pPr>
              <w:autoSpaceDE w:val="0"/>
              <w:autoSpaceDN w:val="0"/>
              <w:adjustRightInd w:val="0"/>
              <w:jc w:val="both"/>
              <w:rPr>
                <w:rFonts w:ascii="Arial,Bold" w:hAnsi="Arial,Bold" w:cs="Arial,Bold"/>
                <w:b/>
                <w:bCs/>
                <w:szCs w:val="22"/>
                <w:lang w:eastAsia="en-GB"/>
              </w:rPr>
            </w:pPr>
            <w:r w:rsidRPr="007454CC">
              <w:rPr>
                <w:rFonts w:ascii="Arial,Bold" w:hAnsi="Arial,Bold" w:cs="Arial,Bold"/>
                <w:b/>
                <w:bCs/>
                <w:szCs w:val="22"/>
                <w:lang w:eastAsia="en-GB"/>
              </w:rPr>
              <w:t>Balancing and Settlement Code</w:t>
            </w:r>
            <w:r w:rsidRPr="007454CC">
              <w:rPr>
                <w:rFonts w:ascii="Arial" w:hAnsi="Arial" w:cs="Arial"/>
                <w:szCs w:val="22"/>
                <w:lang w:eastAsia="en-GB"/>
              </w:rPr>
              <w:t xml:space="preserve">) by a </w:t>
            </w:r>
            <w:r w:rsidRPr="007454CC">
              <w:rPr>
                <w:rFonts w:ascii="Arial,Bold" w:hAnsi="Arial,Bold" w:cs="Arial,Bold"/>
                <w:b/>
                <w:bCs/>
                <w:szCs w:val="22"/>
                <w:lang w:eastAsia="en-GB"/>
              </w:rPr>
              <w:t xml:space="preserve">User </w:t>
            </w:r>
            <w:r w:rsidRPr="007454CC">
              <w:rPr>
                <w:rFonts w:ascii="Arial" w:hAnsi="Arial" w:cs="Arial"/>
                <w:szCs w:val="22"/>
                <w:lang w:eastAsia="en-GB"/>
              </w:rPr>
              <w:t xml:space="preserve">pursuant to </w:t>
            </w:r>
            <w:r w:rsidRPr="007454CC">
              <w:rPr>
                <w:rFonts w:ascii="Arial,Bold" w:hAnsi="Arial,Bold" w:cs="Arial,Bold"/>
                <w:b/>
                <w:bCs/>
                <w:szCs w:val="22"/>
                <w:lang w:eastAsia="en-GB"/>
              </w:rPr>
              <w:t>CUSC</w:t>
            </w:r>
          </w:p>
          <w:p w14:paraId="5D32D1A6" w14:textId="77777777" w:rsidR="00132183" w:rsidRPr="007454CC" w:rsidRDefault="00132183" w:rsidP="00132183">
            <w:pPr>
              <w:autoSpaceDE w:val="0"/>
              <w:autoSpaceDN w:val="0"/>
              <w:adjustRightInd w:val="0"/>
              <w:jc w:val="both"/>
              <w:rPr>
                <w:rFonts w:ascii="Arial" w:hAnsi="Arial" w:cs="Arial"/>
                <w:szCs w:val="22"/>
                <w:lang w:eastAsia="en-GB"/>
              </w:rPr>
            </w:pPr>
            <w:r w:rsidRPr="007454CC">
              <w:rPr>
                <w:rFonts w:ascii="Arial" w:hAnsi="Arial" w:cs="Arial"/>
                <w:szCs w:val="22"/>
                <w:lang w:eastAsia="en-GB"/>
              </w:rPr>
              <w:t>Paragraph 5.2.2 or by automatic means as a direct consequence of</w:t>
            </w:r>
          </w:p>
          <w:p w14:paraId="7AD864DB" w14:textId="01A1ADBE" w:rsidR="00132183" w:rsidRDefault="00132183" w:rsidP="00132183">
            <w:pPr>
              <w:pStyle w:val="BodyText"/>
              <w:jc w:val="both"/>
              <w:rPr>
                <w:rFonts w:ascii="Arial" w:hAnsi="Arial" w:cs="Arial"/>
                <w:szCs w:val="22"/>
              </w:rPr>
            </w:pPr>
            <w:r w:rsidRPr="007454CC">
              <w:rPr>
                <w:rFonts w:ascii="Arial" w:hAnsi="Arial" w:cs="Arial"/>
                <w:szCs w:val="22"/>
                <w:lang w:eastAsia="en-GB"/>
              </w:rPr>
              <w:t xml:space="preserve">an </w:t>
            </w:r>
            <w:r w:rsidRPr="007454CC">
              <w:rPr>
                <w:rFonts w:ascii="Arial,Bold" w:hAnsi="Arial,Bold" w:cs="Arial,Bold"/>
                <w:b/>
                <w:bCs/>
                <w:szCs w:val="22"/>
                <w:lang w:eastAsia="en-GB"/>
              </w:rPr>
              <w:t>Unacceptable Operating Condition</w:t>
            </w:r>
            <w:r w:rsidRPr="007454CC">
              <w:rPr>
                <w:rFonts w:ascii="Arial" w:hAnsi="Arial" w:cs="Arial"/>
                <w:szCs w:val="22"/>
                <w:lang w:eastAsia="en-GB"/>
              </w:rPr>
              <w:t>;</w:t>
            </w:r>
          </w:p>
        </w:tc>
      </w:tr>
      <w:tr w:rsidR="006E7788" w14:paraId="154419FC" w14:textId="77777777" w:rsidTr="00ED2860">
        <w:tc>
          <w:tcPr>
            <w:tcW w:w="3545" w:type="dxa"/>
          </w:tcPr>
          <w:p w14:paraId="546F0C36" w14:textId="77777777" w:rsidR="006E7788" w:rsidRDefault="006E7788" w:rsidP="006E7788">
            <w:pPr>
              <w:pStyle w:val="BodyText"/>
              <w:rPr>
                <w:rFonts w:ascii="Arial" w:hAnsi="Arial" w:cs="Arial"/>
                <w:b/>
                <w:bCs/>
              </w:rPr>
            </w:pPr>
            <w:r>
              <w:rPr>
                <w:rFonts w:ascii="Arial" w:hAnsi="Arial" w:cs="Arial"/>
                <w:b/>
                <w:bCs/>
              </w:rPr>
              <w:lastRenderedPageBreak/>
              <w:t>"User's Equipment"</w:t>
            </w:r>
          </w:p>
        </w:tc>
        <w:tc>
          <w:tcPr>
            <w:tcW w:w="6775" w:type="dxa"/>
          </w:tcPr>
          <w:p w14:paraId="43346057" w14:textId="77777777" w:rsidR="006E7788" w:rsidRDefault="006E7788" w:rsidP="006E7788">
            <w:pPr>
              <w:pStyle w:val="BodyText"/>
              <w:jc w:val="both"/>
              <w:rPr>
                <w:rFonts w:ascii="Arial" w:hAnsi="Arial" w:cs="Arial"/>
                <w:szCs w:val="22"/>
              </w:rPr>
            </w:pPr>
            <w:r>
              <w:rPr>
                <w:rFonts w:ascii="Arial" w:hAnsi="Arial" w:cs="Arial"/>
                <w:szCs w:val="22"/>
              </w:rPr>
              <w:t xml:space="preserve">Means; </w:t>
            </w:r>
          </w:p>
          <w:p w14:paraId="4B60B296" w14:textId="77777777" w:rsidR="006E7788" w:rsidRPr="006D4452" w:rsidRDefault="006E7788" w:rsidP="00B06914">
            <w:pPr>
              <w:pStyle w:val="BodyText"/>
              <w:numPr>
                <w:ilvl w:val="0"/>
                <w:numId w:val="44"/>
              </w:numPr>
              <w:jc w:val="both"/>
              <w:rPr>
                <w:rFonts w:ascii="Arial" w:hAnsi="Arial" w:cs="Arial"/>
              </w:rPr>
            </w:pPr>
            <w:r w:rsidRPr="006E0BC8">
              <w:rPr>
                <w:rFonts w:ascii="Arial" w:hAnsi="Arial" w:cs="Arial"/>
                <w:szCs w:val="22"/>
              </w:rPr>
              <w:t xml:space="preserve">the </w:t>
            </w:r>
            <w:r w:rsidRPr="006E0BC8">
              <w:rPr>
                <w:rFonts w:ascii="Arial" w:hAnsi="Arial" w:cs="Arial"/>
                <w:b/>
                <w:szCs w:val="22"/>
              </w:rPr>
              <w:t>Plant</w:t>
            </w:r>
            <w:r w:rsidRPr="006E0BC8">
              <w:rPr>
                <w:rFonts w:ascii="Arial" w:hAnsi="Arial" w:cs="Arial"/>
                <w:szCs w:val="22"/>
              </w:rPr>
              <w:t xml:space="preserve"> and </w:t>
            </w:r>
            <w:r w:rsidRPr="006E0BC8">
              <w:rPr>
                <w:rFonts w:ascii="Arial" w:hAnsi="Arial" w:cs="Arial"/>
                <w:b/>
                <w:szCs w:val="22"/>
              </w:rPr>
              <w:t>Apparatus</w:t>
            </w:r>
            <w:r w:rsidRPr="006E0BC8">
              <w:rPr>
                <w:rFonts w:ascii="Arial" w:hAnsi="Arial" w:cs="Arial"/>
                <w:szCs w:val="22"/>
              </w:rPr>
              <w:t xml:space="preserve"> owned by a </w:t>
            </w:r>
            <w:r w:rsidRPr="006E0BC8">
              <w:rPr>
                <w:rFonts w:ascii="Arial" w:hAnsi="Arial" w:cs="Arial"/>
                <w:b/>
                <w:szCs w:val="22"/>
              </w:rPr>
              <w:t>User</w:t>
            </w:r>
            <w:r w:rsidRPr="006E0BC8">
              <w:rPr>
                <w:rFonts w:ascii="Arial" w:hAnsi="Arial" w:cs="Arial"/>
                <w:szCs w:val="22"/>
              </w:rPr>
              <w:t xml:space="preserve"> (ascertained in the absence of agreement to the contrary by reference to the rules set out in Paragraph 2.12) which: (a) is connected to (or in the case of </w:t>
            </w:r>
            <w:r w:rsidRPr="006E0BC8">
              <w:rPr>
                <w:rFonts w:ascii="Arial" w:hAnsi="Arial" w:cs="Arial"/>
                <w:b/>
                <w:szCs w:val="22"/>
              </w:rPr>
              <w:t>OTSDUW Build</w:t>
            </w:r>
            <w:r w:rsidRPr="006E0BC8">
              <w:rPr>
                <w:rFonts w:ascii="Arial" w:hAnsi="Arial" w:cs="Arial"/>
                <w:szCs w:val="22"/>
              </w:rPr>
              <w:t xml:space="preserve"> will, at the </w:t>
            </w:r>
            <w:r w:rsidRPr="006E0BC8">
              <w:rPr>
                <w:rFonts w:ascii="Arial" w:hAnsi="Arial" w:cs="Arial"/>
                <w:b/>
                <w:szCs w:val="22"/>
              </w:rPr>
              <w:t>OTSUA Transfer Time</w:t>
            </w:r>
            <w:r w:rsidRPr="006E0BC8">
              <w:rPr>
                <w:rFonts w:ascii="Arial" w:hAnsi="Arial" w:cs="Arial"/>
                <w:szCs w:val="22"/>
              </w:rPr>
              <w:t>, be connected to) the</w:t>
            </w:r>
            <w:r w:rsidRPr="006E0BC8">
              <w:rPr>
                <w:rFonts w:ascii="Arial" w:hAnsi="Arial" w:cs="Arial"/>
                <w:b/>
                <w:szCs w:val="22"/>
              </w:rPr>
              <w:t xml:space="preserve"> Transmission Connection  Assets</w:t>
            </w:r>
            <w:r w:rsidRPr="006E0BC8">
              <w:rPr>
                <w:rFonts w:ascii="Arial" w:hAnsi="Arial" w:cs="Arial"/>
                <w:szCs w:val="22"/>
              </w:rPr>
              <w:t xml:space="preserve"> forming part of the </w:t>
            </w:r>
            <w:r w:rsidRPr="006E0BC8">
              <w:rPr>
                <w:rFonts w:ascii="Arial" w:hAnsi="Arial" w:cs="Arial"/>
                <w:b/>
                <w:szCs w:val="22"/>
              </w:rPr>
              <w:t>National Electricity Transmission System</w:t>
            </w:r>
            <w:r w:rsidRPr="006E0BC8">
              <w:rPr>
                <w:rFonts w:ascii="Arial" w:hAnsi="Arial" w:cs="Arial"/>
                <w:szCs w:val="22"/>
              </w:rPr>
              <w:t xml:space="preserve"> at any particular </w:t>
            </w:r>
            <w:r w:rsidRPr="006E0BC8">
              <w:rPr>
                <w:rFonts w:ascii="Arial" w:hAnsi="Arial" w:cs="Arial"/>
                <w:b/>
                <w:szCs w:val="22"/>
              </w:rPr>
              <w:t>Connection Site</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or (b) is connected to a </w:t>
            </w:r>
            <w:r w:rsidRPr="006E0BC8">
              <w:rPr>
                <w:rFonts w:ascii="Arial" w:hAnsi="Arial" w:cs="Arial"/>
                <w:b/>
                <w:szCs w:val="22"/>
              </w:rPr>
              <w:t>Distribution System</w:t>
            </w:r>
            <w:r w:rsidRPr="006E0BC8">
              <w:rPr>
                <w:rFonts w:ascii="Arial" w:hAnsi="Arial" w:cs="Arial"/>
                <w:szCs w:val="22"/>
              </w:rPr>
              <w:t xml:space="preserve"> to which that </w:t>
            </w:r>
            <w:r w:rsidRPr="006E0BC8">
              <w:rPr>
                <w:rFonts w:ascii="Arial" w:hAnsi="Arial" w:cs="Arial"/>
                <w:b/>
                <w:szCs w:val="22"/>
              </w:rPr>
              <w:t>User</w:t>
            </w:r>
            <w:r w:rsidRPr="006E0BC8">
              <w:rPr>
                <w:rFonts w:ascii="Arial" w:hAnsi="Arial" w:cs="Arial"/>
                <w:szCs w:val="22"/>
              </w:rPr>
              <w:t xml:space="preserve"> wishes so to connect but excluding for the avoidance of doubt any </w:t>
            </w:r>
            <w:r w:rsidRPr="006E0BC8">
              <w:rPr>
                <w:rFonts w:ascii="Arial" w:hAnsi="Arial" w:cs="Arial"/>
                <w:b/>
                <w:szCs w:val="22"/>
              </w:rPr>
              <w:t>OTSUA</w:t>
            </w:r>
            <w:r w:rsidRPr="003F7C99">
              <w:rPr>
                <w:rFonts w:ascii="Arial" w:hAnsi="Arial" w:cs="Arial"/>
                <w:szCs w:val="22"/>
              </w:rPr>
              <w:t>;</w:t>
            </w:r>
          </w:p>
          <w:p w14:paraId="57AFFB2F" w14:textId="77777777" w:rsidR="006E7788" w:rsidRPr="006B59DB" w:rsidRDefault="006E7788" w:rsidP="00B06914">
            <w:pPr>
              <w:pStyle w:val="BodyText"/>
              <w:numPr>
                <w:ilvl w:val="0"/>
                <w:numId w:val="44"/>
              </w:numPr>
              <w:jc w:val="both"/>
              <w:rPr>
                <w:rFonts w:ascii="Arial" w:hAnsi="Arial" w:cs="Arial"/>
                <w:b/>
              </w:rPr>
            </w:pPr>
            <w:r w:rsidRPr="006B59DB">
              <w:rPr>
                <w:rFonts w:ascii="Arial" w:hAnsi="Arial" w:cs="Arial"/>
                <w:b/>
                <w:szCs w:val="22"/>
              </w:rPr>
              <w:t>VLP Assets</w:t>
            </w:r>
          </w:p>
        </w:tc>
      </w:tr>
      <w:tr w:rsidR="006E7788" w14:paraId="5D13CFBE" w14:textId="77777777" w:rsidTr="00ED2860">
        <w:tc>
          <w:tcPr>
            <w:tcW w:w="3545" w:type="dxa"/>
          </w:tcPr>
          <w:p w14:paraId="70A59F34" w14:textId="77777777" w:rsidR="006E7788" w:rsidRDefault="006E7788" w:rsidP="006E7788">
            <w:pPr>
              <w:pStyle w:val="BodyText"/>
              <w:rPr>
                <w:rFonts w:ascii="Arial" w:hAnsi="Arial" w:cs="Arial"/>
                <w:b/>
                <w:bCs/>
              </w:rPr>
            </w:pPr>
            <w:r>
              <w:rPr>
                <w:rFonts w:ascii="Arial" w:hAnsi="Arial" w:cs="Arial"/>
                <w:b/>
                <w:bCs/>
              </w:rPr>
              <w:t>"User's Licence"</w:t>
            </w:r>
          </w:p>
        </w:tc>
        <w:tc>
          <w:tcPr>
            <w:tcW w:w="6775" w:type="dxa"/>
          </w:tcPr>
          <w:p w14:paraId="1CD972BF"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User's</w:t>
            </w:r>
            <w:r>
              <w:rPr>
                <w:rFonts w:ascii="Arial" w:hAnsi="Arial" w:cs="Arial"/>
              </w:rPr>
              <w:t xml:space="preserve"> licence to carry on its business granted pursuant to Section 6 of the </w:t>
            </w:r>
            <w:r>
              <w:rPr>
                <w:rFonts w:ascii="Arial" w:hAnsi="Arial" w:cs="Arial"/>
                <w:b/>
              </w:rPr>
              <w:t>Act</w:t>
            </w:r>
            <w:r>
              <w:rPr>
                <w:rFonts w:ascii="Arial" w:hAnsi="Arial" w:cs="Arial"/>
              </w:rPr>
              <w:t>;</w:t>
            </w:r>
          </w:p>
        </w:tc>
      </w:tr>
      <w:tr w:rsidR="006E7788" w14:paraId="58628703" w14:textId="77777777" w:rsidTr="00ED2860">
        <w:tc>
          <w:tcPr>
            <w:tcW w:w="3545" w:type="dxa"/>
          </w:tcPr>
          <w:p w14:paraId="5C159B5E" w14:textId="77777777" w:rsidR="006E7788" w:rsidRDefault="006E7788" w:rsidP="006E7788">
            <w:pPr>
              <w:pStyle w:val="BodyText"/>
              <w:rPr>
                <w:rFonts w:ascii="Arial" w:hAnsi="Arial" w:cs="Arial"/>
                <w:b/>
                <w:bCs/>
              </w:rPr>
            </w:pPr>
            <w:r>
              <w:rPr>
                <w:rFonts w:ascii="Arial" w:hAnsi="Arial" w:cs="Arial"/>
                <w:b/>
                <w:bCs/>
              </w:rPr>
              <w:t>"User System"</w:t>
            </w:r>
          </w:p>
        </w:tc>
        <w:tc>
          <w:tcPr>
            <w:tcW w:w="6775" w:type="dxa"/>
          </w:tcPr>
          <w:p w14:paraId="43F63BD7" w14:textId="77777777" w:rsidR="006E7788" w:rsidRDefault="006E7788" w:rsidP="006E7788">
            <w:pPr>
              <w:pStyle w:val="BodyText"/>
              <w:jc w:val="both"/>
              <w:rPr>
                <w:rFonts w:ascii="Arial" w:hAnsi="Arial" w:cs="Arial"/>
              </w:rPr>
            </w:pPr>
            <w:r w:rsidRPr="003F7C99">
              <w:rPr>
                <w:rFonts w:ascii="Arial" w:hAnsi="Arial" w:cs="Arial"/>
                <w:szCs w:val="22"/>
              </w:rPr>
              <w:t xml:space="preserve">any system owned or operated by a </w:t>
            </w:r>
            <w:r w:rsidRPr="003F7C99">
              <w:rPr>
                <w:rFonts w:ascii="Arial" w:hAnsi="Arial" w:cs="Arial"/>
                <w:b/>
                <w:szCs w:val="22"/>
              </w:rPr>
              <w:t>User</w:t>
            </w:r>
            <w:r w:rsidRPr="003F7C99">
              <w:rPr>
                <w:rFonts w:ascii="Arial" w:hAnsi="Arial" w:cs="Arial"/>
                <w:szCs w:val="22"/>
              </w:rPr>
              <w:t xml:space="preserve"> comprising </w:t>
            </w:r>
            <w:r w:rsidRPr="003F7C99">
              <w:rPr>
                <w:rFonts w:ascii="Arial" w:hAnsi="Arial" w:cs="Arial"/>
                <w:b/>
                <w:szCs w:val="22"/>
              </w:rPr>
              <w:t xml:space="preserve">Generating </w:t>
            </w:r>
            <w:r w:rsidRPr="006E0BC8">
              <w:rPr>
                <w:rFonts w:ascii="Arial" w:hAnsi="Arial" w:cs="Arial"/>
                <w:b/>
                <w:szCs w:val="22"/>
              </w:rPr>
              <w:t>Units</w:t>
            </w:r>
            <w:r w:rsidRPr="006E0BC8">
              <w:rPr>
                <w:rFonts w:ascii="Arial" w:hAnsi="Arial" w:cs="Arial"/>
                <w:szCs w:val="22"/>
              </w:rPr>
              <w:t xml:space="preserve"> and/or </w:t>
            </w:r>
            <w:r w:rsidRPr="006E0BC8">
              <w:rPr>
                <w:rFonts w:ascii="Arial" w:hAnsi="Arial" w:cs="Arial"/>
                <w:b/>
                <w:szCs w:val="22"/>
              </w:rPr>
              <w:t>Distribution Systems</w:t>
            </w:r>
            <w:r w:rsidRPr="006E0BC8">
              <w:rPr>
                <w:rFonts w:ascii="Arial" w:hAnsi="Arial" w:cs="Arial"/>
                <w:szCs w:val="22"/>
              </w:rPr>
              <w:t xml:space="preserve"> (and/or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and </w:t>
            </w:r>
            <w:r w:rsidRPr="006E0BC8">
              <w:rPr>
                <w:rFonts w:ascii="Arial" w:hAnsi="Arial" w:cs="Arial"/>
                <w:b/>
                <w:szCs w:val="22"/>
              </w:rPr>
              <w:t xml:space="preserve">Plant </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(including in the case of </w:t>
            </w:r>
            <w:r w:rsidRPr="006E0BC8">
              <w:rPr>
                <w:rFonts w:ascii="Arial" w:hAnsi="Arial" w:cs="Arial"/>
                <w:b/>
                <w:szCs w:val="22"/>
              </w:rPr>
              <w:t>OTSDUW Build</w:t>
            </w:r>
            <w:r w:rsidRPr="006E0BC8">
              <w:rPr>
                <w:rFonts w:ascii="Arial" w:hAnsi="Arial" w:cs="Arial"/>
                <w:szCs w:val="22"/>
              </w:rPr>
              <w:t xml:space="preserve">, any </w:t>
            </w:r>
            <w:r w:rsidRPr="006E0BC8">
              <w:rPr>
                <w:rFonts w:ascii="Arial" w:hAnsi="Arial" w:cs="Arial"/>
                <w:b/>
                <w:szCs w:val="22"/>
              </w:rPr>
              <w:t xml:space="preserve">OTSUA </w:t>
            </w:r>
            <w:r w:rsidRPr="006E0BC8">
              <w:rPr>
                <w:rFonts w:ascii="Arial" w:hAnsi="Arial" w:cs="Arial"/>
                <w:szCs w:val="22"/>
              </w:rPr>
              <w:t xml:space="preserve">prior to the </w:t>
            </w:r>
            <w:r w:rsidRPr="006E0BC8">
              <w:rPr>
                <w:rFonts w:ascii="Arial" w:hAnsi="Arial" w:cs="Arial"/>
                <w:b/>
                <w:szCs w:val="22"/>
              </w:rPr>
              <w:t>OTSUA Transfer Time</w:t>
            </w:r>
            <w:r w:rsidRPr="006E0BC8">
              <w:rPr>
                <w:rFonts w:ascii="Arial" w:hAnsi="Arial" w:cs="Arial"/>
                <w:szCs w:val="22"/>
              </w:rPr>
              <w:t xml:space="preserve">) connecting </w:t>
            </w:r>
            <w:r w:rsidRPr="006E0BC8">
              <w:rPr>
                <w:rFonts w:ascii="Arial" w:hAnsi="Arial" w:cs="Arial"/>
                <w:b/>
                <w:szCs w:val="22"/>
              </w:rPr>
              <w:t>Generating Units</w:t>
            </w:r>
            <w:r w:rsidRPr="006E0BC8">
              <w:rPr>
                <w:rFonts w:ascii="Arial" w:hAnsi="Arial" w:cs="Arial"/>
                <w:szCs w:val="22"/>
              </w:rPr>
              <w:t xml:space="preserve">, </w:t>
            </w:r>
            <w:r w:rsidRPr="006E0BC8">
              <w:rPr>
                <w:rFonts w:ascii="Arial" w:hAnsi="Arial" w:cs="Arial"/>
                <w:b/>
                <w:szCs w:val="22"/>
              </w:rPr>
              <w:t xml:space="preserve">Distribution Systems </w:t>
            </w:r>
            <w:r w:rsidRPr="006E0BC8">
              <w:rPr>
                <w:rFonts w:ascii="Arial" w:hAnsi="Arial" w:cs="Arial"/>
                <w:szCs w:val="22"/>
              </w:rPr>
              <w:t xml:space="preserve">(and/or other systems consisting wholly or mainly of electric lines which are owned or operated by a person other than a </w:t>
            </w:r>
            <w:r w:rsidRPr="006E0BC8">
              <w:rPr>
                <w:rFonts w:ascii="Arial" w:hAnsi="Arial" w:cs="Arial"/>
                <w:b/>
                <w:szCs w:val="22"/>
              </w:rPr>
              <w:t>Public Distribution System Operator</w:t>
            </w:r>
            <w:r w:rsidRPr="006E0BC8">
              <w:rPr>
                <w:rFonts w:ascii="Arial" w:hAnsi="Arial" w:cs="Arial"/>
                <w:szCs w:val="22"/>
              </w:rPr>
              <w:t xml:space="preserve"> or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w:t>
            </w:r>
            <w:r w:rsidRPr="006E0BC8">
              <w:rPr>
                <w:rFonts w:ascii="Arial" w:hAnsi="Arial" w:cs="Arial"/>
                <w:b/>
                <w:szCs w:val="22"/>
              </w:rPr>
              <w:t>National Electricity Transmission System</w:t>
            </w:r>
            <w:r w:rsidRPr="006E0BC8">
              <w:rPr>
                <w:rFonts w:ascii="Arial" w:hAnsi="Arial" w:cs="Arial"/>
                <w:szCs w:val="22"/>
              </w:rPr>
              <w:t xml:space="preserve"> or (except in the case of </w:t>
            </w:r>
            <w:r w:rsidRPr="006E0BC8">
              <w:rPr>
                <w:rFonts w:ascii="Arial" w:hAnsi="Arial" w:cs="Arial"/>
                <w:b/>
                <w:szCs w:val="22"/>
              </w:rPr>
              <w:t>Non-Embedded</w:t>
            </w:r>
            <w:r w:rsidRPr="006E0BC8">
              <w:rPr>
                <w:rFonts w:ascii="Arial" w:hAnsi="Arial" w:cs="Arial"/>
                <w:szCs w:val="22"/>
              </w:rPr>
              <w:t xml:space="preserve"> </w:t>
            </w:r>
            <w:r w:rsidRPr="006E0BC8">
              <w:rPr>
                <w:rFonts w:ascii="Arial" w:hAnsi="Arial" w:cs="Arial"/>
                <w:b/>
                <w:szCs w:val="22"/>
              </w:rPr>
              <w:t>Customers</w:t>
            </w:r>
            <w:r w:rsidRPr="006E0BC8">
              <w:rPr>
                <w:rFonts w:ascii="Arial" w:hAnsi="Arial" w:cs="Arial"/>
                <w:szCs w:val="22"/>
              </w:rPr>
              <w:t xml:space="preserve">) to the relevant other </w:t>
            </w:r>
            <w:r w:rsidRPr="006E0BC8">
              <w:rPr>
                <w:rFonts w:ascii="Arial" w:hAnsi="Arial" w:cs="Arial"/>
                <w:b/>
                <w:szCs w:val="22"/>
              </w:rPr>
              <w:t>User System</w:t>
            </w:r>
            <w:r w:rsidRPr="006E0BC8">
              <w:rPr>
                <w:rFonts w:ascii="Arial" w:hAnsi="Arial" w:cs="Arial"/>
                <w:szCs w:val="22"/>
              </w:rPr>
              <w:t xml:space="preserve">, as the case may be, including any </w:t>
            </w:r>
            <w:r w:rsidRPr="006E0BC8">
              <w:rPr>
                <w:rFonts w:ascii="Arial" w:hAnsi="Arial" w:cs="Arial"/>
                <w:b/>
                <w:szCs w:val="22"/>
              </w:rPr>
              <w:t>Remote Transmission Assets</w:t>
            </w:r>
            <w:r w:rsidRPr="006E0BC8">
              <w:rPr>
                <w:rFonts w:ascii="Arial" w:hAnsi="Arial" w:cs="Arial"/>
                <w:szCs w:val="22"/>
              </w:rPr>
              <w:t xml:space="preserve"> operated by such </w:t>
            </w:r>
            <w:r w:rsidRPr="006E0BC8">
              <w:rPr>
                <w:rFonts w:ascii="Arial" w:hAnsi="Arial" w:cs="Arial"/>
                <w:b/>
                <w:szCs w:val="22"/>
              </w:rPr>
              <w:t>User</w:t>
            </w:r>
            <w:r w:rsidRPr="006E0BC8">
              <w:rPr>
                <w:rFonts w:ascii="Arial" w:hAnsi="Arial" w:cs="Arial"/>
                <w:szCs w:val="22"/>
              </w:rPr>
              <w:t xml:space="preserve"> or other person and any </w:t>
            </w:r>
            <w:r w:rsidRPr="006E0BC8">
              <w:rPr>
                <w:rFonts w:ascii="Arial" w:hAnsi="Arial" w:cs="Arial"/>
                <w:b/>
                <w:szCs w:val="22"/>
              </w:rPr>
              <w:t>Plant</w:t>
            </w:r>
            <w:r w:rsidRPr="006E0BC8">
              <w:rPr>
                <w:rFonts w:ascii="Arial" w:hAnsi="Arial" w:cs="Arial"/>
                <w:szCs w:val="22"/>
              </w:rPr>
              <w:t xml:space="preserve"> and/or </w:t>
            </w:r>
            <w:r w:rsidRPr="006E0BC8">
              <w:rPr>
                <w:rFonts w:ascii="Arial" w:hAnsi="Arial" w:cs="Arial"/>
                <w:b/>
                <w:szCs w:val="22"/>
              </w:rPr>
              <w:t>Apparatus</w:t>
            </w:r>
            <w:r w:rsidRPr="006E0BC8">
              <w:rPr>
                <w:rFonts w:ascii="Arial" w:hAnsi="Arial" w:cs="Arial"/>
                <w:szCs w:val="22"/>
              </w:rPr>
              <w:t xml:space="preserve"> and meters owned or operated by such </w:t>
            </w:r>
            <w:r w:rsidRPr="006E0BC8">
              <w:rPr>
                <w:rFonts w:ascii="Arial" w:hAnsi="Arial" w:cs="Arial"/>
                <w:b/>
                <w:szCs w:val="22"/>
              </w:rPr>
              <w:t>User</w:t>
            </w:r>
            <w:r w:rsidRPr="006E0BC8">
              <w:rPr>
                <w:rFonts w:ascii="Arial" w:hAnsi="Arial" w:cs="Arial"/>
                <w:szCs w:val="22"/>
              </w:rPr>
              <w:t xml:space="preserve"> or other person in connection with the distribution of electricity but does not include any p</w:t>
            </w:r>
            <w:r w:rsidRPr="003F7C99">
              <w:rPr>
                <w:rFonts w:ascii="Arial" w:hAnsi="Arial" w:cs="Arial"/>
                <w:szCs w:val="22"/>
              </w:rPr>
              <w:t xml:space="preserve">art of the </w:t>
            </w:r>
            <w:r w:rsidRPr="003F7C99">
              <w:rPr>
                <w:rFonts w:ascii="Arial" w:hAnsi="Arial" w:cs="Arial"/>
                <w:b/>
                <w:szCs w:val="22"/>
              </w:rPr>
              <w:t>National Electricity Transmission System</w:t>
            </w:r>
            <w:r w:rsidRPr="003F7C99">
              <w:rPr>
                <w:rFonts w:ascii="Arial" w:hAnsi="Arial" w:cs="Arial"/>
                <w:szCs w:val="22"/>
              </w:rPr>
              <w:t>;</w:t>
            </w:r>
          </w:p>
        </w:tc>
      </w:tr>
      <w:tr w:rsidR="006E7788" w14:paraId="2F7230C1" w14:textId="77777777" w:rsidTr="00ED2860">
        <w:tc>
          <w:tcPr>
            <w:tcW w:w="3545" w:type="dxa"/>
          </w:tcPr>
          <w:p w14:paraId="56E26B1C" w14:textId="77777777" w:rsidR="006E7788" w:rsidRPr="00E236F2" w:rsidRDefault="006E7788" w:rsidP="006E7788">
            <w:pPr>
              <w:pStyle w:val="Caption"/>
              <w:rPr>
                <w:rFonts w:ascii="Arial" w:hAnsi="Arial" w:cs="Arial"/>
                <w:bCs w:val="0"/>
              </w:rPr>
            </w:pPr>
            <w:r w:rsidRPr="00E236F2">
              <w:rPr>
                <w:rFonts w:ascii="Arial" w:hAnsi="Arial"/>
              </w:rPr>
              <w:t>“Utilities Act 2000”</w:t>
            </w:r>
          </w:p>
        </w:tc>
        <w:tc>
          <w:tcPr>
            <w:tcW w:w="6775" w:type="dxa"/>
          </w:tcPr>
          <w:p w14:paraId="4733F606" w14:textId="77777777" w:rsidR="006E7788" w:rsidRPr="00E236F2" w:rsidRDefault="006E7788" w:rsidP="006E7788">
            <w:pPr>
              <w:pStyle w:val="Caption"/>
              <w:jc w:val="both"/>
              <w:rPr>
                <w:rFonts w:ascii="Arial" w:hAnsi="Arial" w:cs="Arial"/>
                <w:b w:val="0"/>
              </w:rPr>
            </w:pPr>
            <w:r w:rsidRPr="00E236F2">
              <w:rPr>
                <w:rFonts w:ascii="Arial" w:hAnsi="Arial"/>
                <w:b w:val="0"/>
              </w:rPr>
              <w:t>Electricity Act 1989, as amended by the Utilities Act 2000</w:t>
            </w:r>
            <w:r>
              <w:rPr>
                <w:rFonts w:ascii="Arial" w:hAnsi="Arial"/>
                <w:b w:val="0"/>
              </w:rPr>
              <w:t>;</w:t>
            </w:r>
          </w:p>
        </w:tc>
      </w:tr>
      <w:tr w:rsidR="006E7788" w14:paraId="1D810C64" w14:textId="77777777" w:rsidTr="00ED2860">
        <w:tc>
          <w:tcPr>
            <w:tcW w:w="3545" w:type="dxa"/>
          </w:tcPr>
          <w:p w14:paraId="4AC51728" w14:textId="77777777" w:rsidR="006E7788" w:rsidRDefault="006E7788" w:rsidP="006E7788">
            <w:pPr>
              <w:pStyle w:val="BodyText"/>
              <w:rPr>
                <w:rFonts w:ascii="Arial" w:hAnsi="Arial" w:cs="Arial"/>
                <w:b/>
                <w:bCs/>
              </w:rPr>
            </w:pPr>
            <w:r>
              <w:rPr>
                <w:rFonts w:ascii="Arial" w:hAnsi="Arial" w:cs="Arial"/>
                <w:b/>
                <w:bCs/>
              </w:rPr>
              <w:t>"Valid"</w:t>
            </w:r>
          </w:p>
        </w:tc>
        <w:tc>
          <w:tcPr>
            <w:tcW w:w="6775" w:type="dxa"/>
          </w:tcPr>
          <w:p w14:paraId="06163878" w14:textId="77777777" w:rsidR="006E7788" w:rsidRDefault="006E7788" w:rsidP="006E7788">
            <w:pPr>
              <w:pStyle w:val="BodyText"/>
              <w:jc w:val="both"/>
              <w:rPr>
                <w:rFonts w:ascii="Arial" w:hAnsi="Arial" w:cs="Arial"/>
                <w:b/>
                <w:i/>
              </w:rPr>
            </w:pPr>
            <w:r>
              <w:rPr>
                <w:rFonts w:ascii="Arial" w:hAnsi="Arial" w:cs="Arial"/>
              </w:rPr>
              <w:t xml:space="preserve">valid for payment to be made thereunder against delivery of a </w:t>
            </w:r>
            <w:r>
              <w:rPr>
                <w:rFonts w:ascii="Arial" w:hAnsi="Arial" w:cs="Arial"/>
                <w:b/>
              </w:rPr>
              <w:t>Notice of Drawing</w:t>
            </w:r>
            <w:r>
              <w:rPr>
                <w:rFonts w:ascii="Arial" w:hAnsi="Arial" w:cs="Arial"/>
              </w:rPr>
              <w:t xml:space="preserve"> given within the period stated therein;</w:t>
            </w:r>
          </w:p>
        </w:tc>
      </w:tr>
      <w:tr w:rsidR="006E7788" w14:paraId="4D38AD59" w14:textId="77777777" w:rsidTr="00ED2860">
        <w:tc>
          <w:tcPr>
            <w:tcW w:w="3545" w:type="dxa"/>
          </w:tcPr>
          <w:p w14:paraId="7AC52607" w14:textId="77777777" w:rsidR="006E7788" w:rsidRDefault="006E7788" w:rsidP="006E7788">
            <w:pPr>
              <w:pStyle w:val="BodyText"/>
              <w:widowControl w:val="0"/>
              <w:rPr>
                <w:rFonts w:ascii="Arial" w:hAnsi="Arial" w:cs="Arial"/>
                <w:b/>
                <w:bCs/>
              </w:rPr>
            </w:pPr>
            <w:r>
              <w:rPr>
                <w:rFonts w:ascii="Arial" w:hAnsi="Arial" w:cs="Arial"/>
                <w:b/>
                <w:bCs/>
              </w:rPr>
              <w:t>"Value Added Tax"</w:t>
            </w:r>
          </w:p>
        </w:tc>
        <w:tc>
          <w:tcPr>
            <w:tcW w:w="6775" w:type="dxa"/>
          </w:tcPr>
          <w:p w14:paraId="7850C23E" w14:textId="77777777" w:rsidR="006E7788" w:rsidRDefault="006E7788" w:rsidP="006E7788">
            <w:pPr>
              <w:pStyle w:val="BodyText"/>
              <w:widowControl w:val="0"/>
              <w:jc w:val="both"/>
              <w:rPr>
                <w:rFonts w:ascii="Arial" w:hAnsi="Arial" w:cs="Arial"/>
                <w:b/>
              </w:rPr>
            </w:pPr>
            <w:r>
              <w:rPr>
                <w:rFonts w:ascii="Arial" w:hAnsi="Arial" w:cs="Arial"/>
              </w:rPr>
              <w:t>United Kingdom value added tax or any tax supplementing or replacing the same;</w:t>
            </w:r>
          </w:p>
        </w:tc>
      </w:tr>
      <w:tr w:rsidR="006E7788" w14:paraId="788D0DDB" w14:textId="77777777" w:rsidTr="00ED2860">
        <w:tc>
          <w:tcPr>
            <w:tcW w:w="3545" w:type="dxa"/>
          </w:tcPr>
          <w:p w14:paraId="125F0DAB" w14:textId="77777777" w:rsidR="006E7788" w:rsidRDefault="006E7788" w:rsidP="006E7788">
            <w:pPr>
              <w:pStyle w:val="BodyText"/>
              <w:rPr>
                <w:rFonts w:ascii="Arial" w:hAnsi="Arial" w:cs="Arial"/>
                <w:b/>
                <w:bCs/>
              </w:rPr>
            </w:pPr>
            <w:r>
              <w:rPr>
                <w:rFonts w:ascii="Arial" w:hAnsi="Arial" w:cs="Arial"/>
                <w:b/>
                <w:bCs/>
              </w:rPr>
              <w:lastRenderedPageBreak/>
              <w:t>"Value At Risk Amendment"</w:t>
            </w:r>
          </w:p>
        </w:tc>
        <w:tc>
          <w:tcPr>
            <w:tcW w:w="6775" w:type="dxa"/>
          </w:tcPr>
          <w:p w14:paraId="639C26E5" w14:textId="77777777" w:rsidR="006E7788" w:rsidRDefault="006E7788" w:rsidP="006E7788">
            <w:pPr>
              <w:pStyle w:val="BodyText"/>
              <w:jc w:val="both"/>
              <w:rPr>
                <w:rFonts w:ascii="Arial" w:hAnsi="Arial" w:cs="Arial"/>
                <w:b/>
              </w:rPr>
            </w:pPr>
            <w:r>
              <w:rPr>
                <w:rFonts w:ascii="Arial" w:hAnsi="Arial" w:cs="Arial"/>
              </w:rPr>
              <w:t xml:space="preserve">the </w:t>
            </w:r>
            <w:r>
              <w:rPr>
                <w:rFonts w:ascii="Arial" w:hAnsi="Arial" w:cs="Arial"/>
                <w:b/>
              </w:rPr>
              <w:t>Proposed Amendment</w:t>
            </w:r>
            <w:r>
              <w:rPr>
                <w:rFonts w:ascii="Arial" w:hAnsi="Arial" w:cs="Arial"/>
              </w:rPr>
              <w:t xml:space="preserve"> in respect of </w:t>
            </w:r>
            <w:r>
              <w:rPr>
                <w:rFonts w:ascii="Arial" w:hAnsi="Arial" w:cs="Arial"/>
                <w:b/>
              </w:rPr>
              <w:t>Amendment Proposal</w:t>
            </w:r>
            <w:r>
              <w:rPr>
                <w:rFonts w:ascii="Arial" w:hAnsi="Arial" w:cs="Arial"/>
              </w:rPr>
              <w:t xml:space="preserve"> 127</w:t>
            </w:r>
            <w:bookmarkStart w:id="210" w:name="_BPDCD_202"/>
            <w:r w:rsidRPr="00E236F2">
              <w:rPr>
                <w:rFonts w:ascii="Arial" w:hAnsi="Arial" w:cs="Arial"/>
              </w:rPr>
              <w:t>;</w:t>
            </w:r>
            <w:bookmarkEnd w:id="210"/>
          </w:p>
        </w:tc>
      </w:tr>
      <w:tr w:rsidR="006E7788" w14:paraId="09F37121" w14:textId="77777777" w:rsidTr="00ED2860">
        <w:tc>
          <w:tcPr>
            <w:tcW w:w="3545" w:type="dxa"/>
          </w:tcPr>
          <w:p w14:paraId="565995A0" w14:textId="77777777" w:rsidR="006E7788" w:rsidRDefault="006E7788" w:rsidP="006E7788">
            <w:pPr>
              <w:pStyle w:val="BodyText"/>
              <w:rPr>
                <w:rFonts w:ascii="Arial" w:hAnsi="Arial" w:cs="Arial"/>
                <w:b/>
                <w:bCs/>
              </w:rPr>
            </w:pPr>
            <w:r>
              <w:rPr>
                <w:rFonts w:ascii="Arial" w:hAnsi="Arial" w:cs="Arial"/>
                <w:b/>
                <w:bCs/>
              </w:rPr>
              <w:t>"Value At Risk Amendment Implementation Date"</w:t>
            </w:r>
          </w:p>
        </w:tc>
        <w:tc>
          <w:tcPr>
            <w:tcW w:w="6775" w:type="dxa"/>
          </w:tcPr>
          <w:p w14:paraId="45CDF9C2" w14:textId="77777777" w:rsidR="006E7788" w:rsidRDefault="006E7788" w:rsidP="006E7788">
            <w:pPr>
              <w:pStyle w:val="BodyText"/>
              <w:jc w:val="both"/>
              <w:rPr>
                <w:rFonts w:ascii="Arial" w:hAnsi="Arial" w:cs="Arial"/>
              </w:rPr>
            </w:pPr>
            <w:r>
              <w:rPr>
                <w:rFonts w:ascii="Arial" w:hAnsi="Arial" w:cs="Arial"/>
              </w:rPr>
              <w:t xml:space="preserve">the </w:t>
            </w:r>
            <w:r>
              <w:rPr>
                <w:rFonts w:ascii="Arial" w:hAnsi="Arial" w:cs="Arial"/>
                <w:b/>
              </w:rPr>
              <w:t>Implementation Date</w:t>
            </w:r>
            <w:r>
              <w:rPr>
                <w:rFonts w:ascii="Arial" w:hAnsi="Arial" w:cs="Arial"/>
              </w:rPr>
              <w:t xml:space="preserve"> of the </w:t>
            </w:r>
            <w:r>
              <w:rPr>
                <w:rFonts w:ascii="Arial" w:hAnsi="Arial" w:cs="Arial"/>
                <w:b/>
              </w:rPr>
              <w:t>Value At Risk Amendment</w:t>
            </w:r>
            <w:bookmarkStart w:id="211" w:name="_BPDCD_203"/>
            <w:r w:rsidRPr="00E236F2">
              <w:rPr>
                <w:rFonts w:ascii="Arial" w:hAnsi="Arial" w:cs="Arial"/>
              </w:rPr>
              <w:t>;</w:t>
            </w:r>
            <w:bookmarkEnd w:id="211"/>
          </w:p>
        </w:tc>
      </w:tr>
      <w:tr w:rsidR="006E7788" w14:paraId="0D5FDBB0" w14:textId="77777777" w:rsidTr="00ED2860">
        <w:tc>
          <w:tcPr>
            <w:tcW w:w="3545" w:type="dxa"/>
          </w:tcPr>
          <w:p w14:paraId="5B47B6CF" w14:textId="77777777" w:rsidR="006E7788" w:rsidRDefault="006E7788" w:rsidP="006E7788">
            <w:pPr>
              <w:pStyle w:val="BodyText"/>
              <w:rPr>
                <w:rFonts w:ascii="Arial" w:hAnsi="Arial" w:cs="Arial"/>
                <w:b/>
                <w:bCs/>
              </w:rPr>
            </w:pPr>
            <w:r>
              <w:rPr>
                <w:rFonts w:ascii="Arial" w:hAnsi="Arial" w:cs="Arial"/>
                <w:b/>
                <w:bCs/>
              </w:rPr>
              <w:t>"Value At Risk Amendment Implementation End Date"</w:t>
            </w:r>
          </w:p>
        </w:tc>
        <w:tc>
          <w:tcPr>
            <w:tcW w:w="6775" w:type="dxa"/>
          </w:tcPr>
          <w:p w14:paraId="693D0966" w14:textId="77777777" w:rsidR="006E7788" w:rsidRDefault="006E7788" w:rsidP="006E7788">
            <w:pPr>
              <w:pStyle w:val="BodyText"/>
              <w:jc w:val="both"/>
              <w:rPr>
                <w:rFonts w:ascii="Arial" w:hAnsi="Arial" w:cs="Arial"/>
              </w:rPr>
            </w:pPr>
            <w:r>
              <w:rPr>
                <w:rFonts w:ascii="Arial" w:hAnsi="Arial" w:cs="Arial"/>
              </w:rPr>
              <w:t xml:space="preserve">the date one year following the </w:t>
            </w:r>
            <w:r>
              <w:rPr>
                <w:rFonts w:ascii="Arial" w:hAnsi="Arial" w:cs="Arial"/>
                <w:b/>
              </w:rPr>
              <w:t>Value At Risk Amendment Implementation Date</w:t>
            </w:r>
            <w:bookmarkStart w:id="212" w:name="_BPDCD_204"/>
            <w:r w:rsidRPr="00530856">
              <w:rPr>
                <w:rFonts w:ascii="Arial" w:hAnsi="Arial" w:cs="Arial"/>
              </w:rPr>
              <w:t>;</w:t>
            </w:r>
            <w:bookmarkEnd w:id="212"/>
          </w:p>
          <w:p w14:paraId="659E84F7" w14:textId="77777777" w:rsidR="006E7788" w:rsidRDefault="006E7788" w:rsidP="006E7788">
            <w:pPr>
              <w:pStyle w:val="BodyText"/>
              <w:jc w:val="both"/>
              <w:rPr>
                <w:rFonts w:ascii="Arial" w:hAnsi="Arial" w:cs="Arial"/>
              </w:rPr>
            </w:pPr>
          </w:p>
        </w:tc>
      </w:tr>
      <w:tr w:rsidR="006E7788" w14:paraId="455AAED3" w14:textId="77777777" w:rsidTr="00ED2860">
        <w:tc>
          <w:tcPr>
            <w:tcW w:w="3545" w:type="dxa"/>
          </w:tcPr>
          <w:p w14:paraId="317BAE41" w14:textId="77777777" w:rsidR="006E7788" w:rsidRDefault="006E7788" w:rsidP="006E7788">
            <w:pPr>
              <w:pStyle w:val="BodyText"/>
              <w:rPr>
                <w:rFonts w:ascii="Arial" w:hAnsi="Arial" w:cs="Arial"/>
                <w:b/>
                <w:bCs/>
              </w:rPr>
            </w:pPr>
            <w:r>
              <w:rPr>
                <w:rFonts w:ascii="Arial" w:hAnsi="Arial" w:cs="Arial"/>
                <w:b/>
                <w:bCs/>
              </w:rPr>
              <w:t>“Voting Group”</w:t>
            </w:r>
          </w:p>
        </w:tc>
        <w:tc>
          <w:tcPr>
            <w:tcW w:w="6775" w:type="dxa"/>
          </w:tcPr>
          <w:p w14:paraId="70D8B9BE" w14:textId="77777777" w:rsidR="006E7788" w:rsidRDefault="006E7788" w:rsidP="006E7788">
            <w:pPr>
              <w:pStyle w:val="BodyText"/>
              <w:jc w:val="both"/>
              <w:rPr>
                <w:rFonts w:ascii="Arial" w:hAnsi="Arial" w:cs="Arial"/>
              </w:rPr>
            </w:pPr>
            <w:r>
              <w:rPr>
                <w:rFonts w:ascii="Arial" w:hAnsi="Arial" w:cs="Arial"/>
              </w:rPr>
              <w:t>as defined in Paragraph 8A.3.1.2;</w:t>
            </w:r>
          </w:p>
        </w:tc>
      </w:tr>
      <w:tr w:rsidR="006E7788" w14:paraId="6386DE3E" w14:textId="77777777" w:rsidTr="00ED2860">
        <w:tc>
          <w:tcPr>
            <w:tcW w:w="3545" w:type="dxa"/>
          </w:tcPr>
          <w:p w14:paraId="42F1B7C8" w14:textId="77777777" w:rsidR="006E7788" w:rsidRDefault="006E7788" w:rsidP="006E7788">
            <w:pPr>
              <w:pStyle w:val="BodyText"/>
              <w:rPr>
                <w:rFonts w:ascii="Arial" w:hAnsi="Arial" w:cs="Arial"/>
                <w:b/>
                <w:bCs/>
              </w:rPr>
            </w:pPr>
            <w:r>
              <w:rPr>
                <w:rFonts w:ascii="Arial" w:hAnsi="Arial" w:cs="Arial"/>
                <w:b/>
                <w:bCs/>
              </w:rPr>
              <w:t>"Voting Sub-Group”</w:t>
            </w:r>
          </w:p>
        </w:tc>
        <w:tc>
          <w:tcPr>
            <w:tcW w:w="6775" w:type="dxa"/>
          </w:tcPr>
          <w:p w14:paraId="4E245969" w14:textId="77777777" w:rsidR="006E7788" w:rsidRDefault="006E7788" w:rsidP="006E7788">
            <w:pPr>
              <w:pStyle w:val="BodyText"/>
              <w:jc w:val="both"/>
              <w:rPr>
                <w:rFonts w:ascii="Arial" w:hAnsi="Arial" w:cs="Arial"/>
              </w:rPr>
            </w:pPr>
            <w:r>
              <w:rPr>
                <w:rFonts w:ascii="Arial" w:hAnsi="Arial" w:cs="Arial"/>
              </w:rPr>
              <w:t>the Demand Voting Sub-Group, Generation Voting Sub-Group, Interconnector Voting Sub-Group and/or Supply Voting Sub-Group.</w:t>
            </w:r>
          </w:p>
        </w:tc>
      </w:tr>
      <w:tr w:rsidR="006E7788" w14:paraId="7C6B700C" w14:textId="77777777" w:rsidTr="00ED2860">
        <w:tc>
          <w:tcPr>
            <w:tcW w:w="3545" w:type="dxa"/>
          </w:tcPr>
          <w:p w14:paraId="4808ED34" w14:textId="77777777" w:rsidR="006E7788" w:rsidRDefault="006E7788" w:rsidP="006E7788">
            <w:pPr>
              <w:pStyle w:val="BodyText"/>
              <w:rPr>
                <w:rFonts w:ascii="Arial" w:hAnsi="Arial" w:cs="Arial"/>
                <w:b/>
                <w:bCs/>
              </w:rPr>
            </w:pPr>
            <w:r>
              <w:rPr>
                <w:rFonts w:ascii="Arial" w:hAnsi="Arial" w:cs="Arial"/>
                <w:b/>
                <w:bCs/>
              </w:rPr>
              <w:t>“Virtual Lead Party (VLP)”</w:t>
            </w:r>
          </w:p>
        </w:tc>
        <w:tc>
          <w:tcPr>
            <w:tcW w:w="6775" w:type="dxa"/>
          </w:tcPr>
          <w:p w14:paraId="1980C753" w14:textId="77777777" w:rsidR="006E7788" w:rsidRDefault="006E7788" w:rsidP="006E7788">
            <w:pPr>
              <w:pStyle w:val="BodyText"/>
              <w:jc w:val="both"/>
              <w:rPr>
                <w:rFonts w:ascii="Arial" w:hAnsi="Arial" w:cs="Arial"/>
              </w:rPr>
            </w:pPr>
            <w:r>
              <w:rPr>
                <w:rFonts w:ascii="Arial" w:hAnsi="Arial" w:cs="Arial"/>
              </w:rPr>
              <w:t xml:space="preserve">as defined in the </w:t>
            </w:r>
            <w:r w:rsidRPr="006B59DB">
              <w:rPr>
                <w:rFonts w:ascii="Arial" w:hAnsi="Arial" w:cs="Arial"/>
                <w:b/>
              </w:rPr>
              <w:t xml:space="preserve">Balancing and Settlement Code </w:t>
            </w:r>
          </w:p>
        </w:tc>
      </w:tr>
      <w:tr w:rsidR="006E7788" w14:paraId="2C140078" w14:textId="77777777" w:rsidTr="00ED2860">
        <w:tc>
          <w:tcPr>
            <w:tcW w:w="3545" w:type="dxa"/>
          </w:tcPr>
          <w:p w14:paraId="40B685B4" w14:textId="77777777" w:rsidR="006E7788" w:rsidRDefault="006E7788" w:rsidP="006E7788">
            <w:pPr>
              <w:pStyle w:val="BodyText"/>
              <w:rPr>
                <w:rFonts w:ascii="Arial" w:hAnsi="Arial" w:cs="Arial"/>
                <w:b/>
                <w:bCs/>
              </w:rPr>
            </w:pPr>
            <w:r>
              <w:rPr>
                <w:rFonts w:ascii="Arial" w:hAnsi="Arial" w:cs="Arial"/>
                <w:b/>
                <w:bCs/>
              </w:rPr>
              <w:t>“Virtual Lead Party Agreement (VLPA)”</w:t>
            </w:r>
          </w:p>
        </w:tc>
        <w:tc>
          <w:tcPr>
            <w:tcW w:w="6775" w:type="dxa"/>
          </w:tcPr>
          <w:p w14:paraId="35342248" w14:textId="77777777" w:rsidR="006E7788" w:rsidRDefault="006E7788" w:rsidP="006E7788">
            <w:pPr>
              <w:pStyle w:val="BodyText"/>
              <w:jc w:val="both"/>
              <w:rPr>
                <w:rFonts w:ascii="Arial" w:hAnsi="Arial" w:cs="Arial"/>
              </w:rPr>
            </w:pPr>
            <w:r>
              <w:rPr>
                <w:rFonts w:ascii="Arial" w:hAnsi="Arial" w:cs="Arial"/>
              </w:rPr>
              <w:t>An agreement entered into pursuant to Paragraph 1.3.1 a form of which is set out in Exhibit 7 to Schedule 2;</w:t>
            </w:r>
          </w:p>
        </w:tc>
      </w:tr>
      <w:tr w:rsidR="006E7788" w14:paraId="0B03C047" w14:textId="77777777" w:rsidTr="00ED2860">
        <w:tc>
          <w:tcPr>
            <w:tcW w:w="3545" w:type="dxa"/>
          </w:tcPr>
          <w:p w14:paraId="1662CD0B" w14:textId="77777777" w:rsidR="006E7788" w:rsidRDefault="006E7788" w:rsidP="006E7788">
            <w:pPr>
              <w:pStyle w:val="BodyText"/>
              <w:rPr>
                <w:rFonts w:ascii="Arial" w:hAnsi="Arial" w:cs="Arial"/>
                <w:b/>
                <w:bCs/>
              </w:rPr>
            </w:pPr>
            <w:r>
              <w:rPr>
                <w:rFonts w:ascii="Arial" w:hAnsi="Arial" w:cs="Arial"/>
                <w:b/>
                <w:bCs/>
              </w:rPr>
              <w:t>“VLP Assets”</w:t>
            </w:r>
          </w:p>
        </w:tc>
        <w:tc>
          <w:tcPr>
            <w:tcW w:w="6775" w:type="dxa"/>
          </w:tcPr>
          <w:p w14:paraId="6760E37A" w14:textId="77777777" w:rsidR="006E7788" w:rsidRDefault="006E7788" w:rsidP="006E7788">
            <w:pPr>
              <w:pStyle w:val="BodyText"/>
              <w:jc w:val="both"/>
              <w:rPr>
                <w:rFonts w:ascii="Arial" w:hAnsi="Arial" w:cs="Arial"/>
              </w:rPr>
            </w:pPr>
            <w:r>
              <w:rPr>
                <w:rFonts w:ascii="Arial" w:hAnsi="Arial" w:cs="Arial"/>
              </w:rPr>
              <w:t xml:space="preserve">Equipment owned or operated by a </w:t>
            </w:r>
            <w:r w:rsidRPr="006B59DB">
              <w:rPr>
                <w:rFonts w:ascii="Arial" w:hAnsi="Arial" w:cs="Arial"/>
                <w:b/>
              </w:rPr>
              <w:t>Virtual Lead Party</w:t>
            </w:r>
            <w:r>
              <w:rPr>
                <w:rFonts w:ascii="Arial" w:hAnsi="Arial" w:cs="Arial"/>
              </w:rPr>
              <w:t xml:space="preserve"> which is part of a </w:t>
            </w:r>
            <w:r w:rsidRPr="006B59DB">
              <w:rPr>
                <w:rFonts w:ascii="Arial" w:hAnsi="Arial" w:cs="Arial"/>
                <w:b/>
              </w:rPr>
              <w:t>Secondary BM Unit</w:t>
            </w:r>
          </w:p>
        </w:tc>
      </w:tr>
      <w:tr w:rsidR="006E7788" w14:paraId="3F4DCB3F" w14:textId="77777777" w:rsidTr="00ED2860">
        <w:tc>
          <w:tcPr>
            <w:tcW w:w="3545" w:type="dxa"/>
          </w:tcPr>
          <w:p w14:paraId="29F4080F" w14:textId="77777777" w:rsidR="006E7788" w:rsidRDefault="006E7788" w:rsidP="006E7788">
            <w:pPr>
              <w:pStyle w:val="BodyText"/>
              <w:rPr>
                <w:rFonts w:ascii="Arial" w:hAnsi="Arial" w:cs="Arial"/>
                <w:b/>
                <w:bCs/>
              </w:rPr>
            </w:pPr>
            <w:r>
              <w:rPr>
                <w:rFonts w:ascii="Arial" w:hAnsi="Arial" w:cs="Arial"/>
                <w:b/>
                <w:bCs/>
              </w:rPr>
              <w:t>"Website"</w:t>
            </w:r>
          </w:p>
        </w:tc>
        <w:tc>
          <w:tcPr>
            <w:tcW w:w="6775" w:type="dxa"/>
          </w:tcPr>
          <w:p w14:paraId="11E5FDFF" w14:textId="77777777" w:rsidR="006E7788" w:rsidRDefault="006E7788" w:rsidP="006E7788">
            <w:pPr>
              <w:pStyle w:val="BodyText"/>
              <w:jc w:val="both"/>
              <w:rPr>
                <w:rFonts w:ascii="Arial" w:hAnsi="Arial" w:cs="Arial"/>
              </w:rPr>
            </w:pPr>
            <w:r>
              <w:rPr>
                <w:rFonts w:ascii="Arial" w:hAnsi="Arial" w:cs="Arial"/>
              </w:rPr>
              <w:t xml:space="preserve">the site established by </w:t>
            </w:r>
            <w:r>
              <w:rPr>
                <w:rFonts w:ascii="Arial" w:hAnsi="Arial" w:cs="Arial"/>
                <w:b/>
                <w:bCs/>
              </w:rPr>
              <w:t>The Company</w:t>
            </w:r>
            <w:r>
              <w:rPr>
                <w:rFonts w:ascii="Arial" w:hAnsi="Arial" w:cs="Arial"/>
              </w:rPr>
              <w:t xml:space="preserve"> on the World-Wide Web for the exchange of information among </w:t>
            </w:r>
            <w:r>
              <w:rPr>
                <w:rFonts w:ascii="Arial" w:hAnsi="Arial" w:cs="Arial"/>
                <w:b/>
              </w:rPr>
              <w:t>CUSC</w:t>
            </w:r>
            <w:r>
              <w:rPr>
                <w:rFonts w:ascii="Arial" w:hAnsi="Arial" w:cs="Arial"/>
              </w:rPr>
              <w:t xml:space="preserve"> </w:t>
            </w:r>
            <w:r>
              <w:rPr>
                <w:rFonts w:ascii="Arial" w:hAnsi="Arial" w:cs="Arial"/>
                <w:b/>
              </w:rPr>
              <w:t>Parties</w:t>
            </w:r>
            <w:r>
              <w:rPr>
                <w:rFonts w:ascii="Arial" w:hAnsi="Arial" w:cs="Arial"/>
              </w:rPr>
              <w:t xml:space="preserve"> and other interested persons in accordance with such restrictions on access as may be determined from time to time by </w:t>
            </w:r>
            <w:r>
              <w:rPr>
                <w:rFonts w:ascii="Arial" w:hAnsi="Arial" w:cs="Arial"/>
                <w:b/>
              </w:rPr>
              <w:t xml:space="preserve"> </w:t>
            </w:r>
            <w:r>
              <w:rPr>
                <w:rFonts w:ascii="Arial" w:hAnsi="Arial" w:cs="Arial"/>
                <w:b/>
                <w:bCs/>
              </w:rPr>
              <w:t>The Company</w:t>
            </w:r>
            <w:r>
              <w:rPr>
                <w:rFonts w:ascii="Arial" w:hAnsi="Arial" w:cs="Arial"/>
              </w:rPr>
              <w:t>;</w:t>
            </w:r>
          </w:p>
        </w:tc>
      </w:tr>
      <w:tr w:rsidR="006E7788" w14:paraId="623B1DE0" w14:textId="77777777" w:rsidTr="00ED2860">
        <w:tc>
          <w:tcPr>
            <w:tcW w:w="3545" w:type="dxa"/>
          </w:tcPr>
          <w:p w14:paraId="267AFECA" w14:textId="77777777" w:rsidR="006E7788" w:rsidRDefault="006E7788" w:rsidP="006E7788">
            <w:pPr>
              <w:pStyle w:val="BodyText"/>
              <w:rPr>
                <w:rFonts w:ascii="Arial" w:hAnsi="Arial" w:cs="Arial"/>
                <w:b/>
                <w:bCs/>
              </w:rPr>
            </w:pPr>
            <w:r>
              <w:rPr>
                <w:rFonts w:ascii="Arial" w:hAnsi="Arial" w:cs="Arial"/>
                <w:b/>
                <w:bCs/>
              </w:rPr>
              <w:t>"Week"</w:t>
            </w:r>
          </w:p>
        </w:tc>
        <w:tc>
          <w:tcPr>
            <w:tcW w:w="6775" w:type="dxa"/>
          </w:tcPr>
          <w:p w14:paraId="578D491F" w14:textId="77777777" w:rsidR="006E7788" w:rsidRDefault="006E7788" w:rsidP="006E7788">
            <w:pPr>
              <w:pStyle w:val="BodyText"/>
              <w:jc w:val="both"/>
              <w:rPr>
                <w:rFonts w:ascii="Arial" w:hAnsi="Arial" w:cs="Arial"/>
              </w:rPr>
            </w:pPr>
            <w:r>
              <w:rPr>
                <w:rFonts w:ascii="Arial" w:hAnsi="Arial" w:cs="Arial"/>
              </w:rPr>
              <w:t xml:space="preserve">means a period of seven </w:t>
            </w:r>
            <w:r>
              <w:rPr>
                <w:rFonts w:ascii="Arial" w:hAnsi="Arial" w:cs="Arial"/>
                <w:b/>
              </w:rPr>
              <w:t>Calendar</w:t>
            </w:r>
            <w:r>
              <w:rPr>
                <w:rFonts w:ascii="Arial" w:hAnsi="Arial" w:cs="Arial"/>
              </w:rPr>
              <w:t xml:space="preserve"> </w:t>
            </w:r>
            <w:r>
              <w:rPr>
                <w:rFonts w:ascii="Arial" w:hAnsi="Arial" w:cs="Arial"/>
                <w:b/>
              </w:rPr>
              <w:t xml:space="preserve"> Days </w:t>
            </w:r>
            <w:r>
              <w:rPr>
                <w:rFonts w:ascii="Arial" w:hAnsi="Arial" w:cs="Arial"/>
              </w:rPr>
              <w:t>commencing at 05.00 hours on a Monday and terminating at 05.00 hours on the next following Monday;</w:t>
            </w:r>
          </w:p>
        </w:tc>
      </w:tr>
      <w:tr w:rsidR="006E7788" w14:paraId="648265DC" w14:textId="77777777" w:rsidTr="00ED2860">
        <w:tc>
          <w:tcPr>
            <w:tcW w:w="3545" w:type="dxa"/>
          </w:tcPr>
          <w:p w14:paraId="10F5FEA2" w14:textId="77777777" w:rsidR="006E7788" w:rsidRDefault="006E7788" w:rsidP="006E7788">
            <w:pPr>
              <w:pStyle w:val="BodyText"/>
              <w:rPr>
                <w:rFonts w:ascii="Arial" w:hAnsi="Arial" w:cs="Arial"/>
                <w:b/>
                <w:bCs/>
              </w:rPr>
            </w:pPr>
            <w:r>
              <w:rPr>
                <w:rFonts w:ascii="Arial" w:hAnsi="Arial" w:cs="Arial"/>
                <w:b/>
                <w:bCs/>
              </w:rPr>
              <w:t>"Weekly Maximum Generation Declaration"</w:t>
            </w:r>
          </w:p>
        </w:tc>
        <w:tc>
          <w:tcPr>
            <w:tcW w:w="6775" w:type="dxa"/>
          </w:tcPr>
          <w:p w14:paraId="483641AD" w14:textId="77777777" w:rsidR="006E7788" w:rsidRDefault="006E7788" w:rsidP="006E7788">
            <w:pPr>
              <w:pStyle w:val="BodyText"/>
              <w:jc w:val="both"/>
              <w:rPr>
                <w:rFonts w:ascii="Arial" w:hAnsi="Arial" w:cs="Arial"/>
              </w:rPr>
            </w:pPr>
            <w:r>
              <w:rPr>
                <w:rFonts w:ascii="Arial" w:hAnsi="Arial" w:cs="Arial"/>
              </w:rPr>
              <w:t>has the meaning attributed to it in Paragraph 4.2.3.1;</w:t>
            </w:r>
          </w:p>
        </w:tc>
      </w:tr>
      <w:tr w:rsidR="006E7788" w14:paraId="3321A6D4" w14:textId="77777777" w:rsidTr="00ED2860">
        <w:tc>
          <w:tcPr>
            <w:tcW w:w="3545" w:type="dxa"/>
          </w:tcPr>
          <w:p w14:paraId="798A84DB" w14:textId="77777777" w:rsidR="006E7788" w:rsidRDefault="006E7788" w:rsidP="006E7788">
            <w:pPr>
              <w:spacing w:line="360" w:lineRule="auto"/>
              <w:jc w:val="both"/>
              <w:rPr>
                <w:rFonts w:ascii="Arial" w:hAnsi="Arial" w:cs="Arial"/>
                <w:szCs w:val="22"/>
              </w:rPr>
            </w:pPr>
            <w:r>
              <w:rPr>
                <w:rFonts w:ascii="Arial" w:hAnsi="Arial" w:cs="Arial"/>
                <w:szCs w:val="22"/>
              </w:rPr>
              <w:t>“</w:t>
            </w:r>
            <w:r>
              <w:rPr>
                <w:rFonts w:ascii="Arial" w:hAnsi="Arial" w:cs="Arial"/>
                <w:b/>
                <w:szCs w:val="22"/>
              </w:rPr>
              <w:t>Wider</w:t>
            </w:r>
            <w:r w:rsidRPr="002069CF">
              <w:rPr>
                <w:rFonts w:ascii="Arial" w:hAnsi="Arial" w:cs="Arial"/>
                <w:b/>
                <w:szCs w:val="22"/>
              </w:rPr>
              <w:t xml:space="preserve"> Cancellation Charge</w:t>
            </w:r>
            <w:r>
              <w:rPr>
                <w:rFonts w:ascii="Arial" w:hAnsi="Arial" w:cs="Arial"/>
                <w:szCs w:val="22"/>
              </w:rPr>
              <w:t>”</w:t>
            </w:r>
          </w:p>
        </w:tc>
        <w:tc>
          <w:tcPr>
            <w:tcW w:w="6775" w:type="dxa"/>
          </w:tcPr>
          <w:p w14:paraId="5217C0E4" w14:textId="77777777" w:rsidR="006E7788" w:rsidRDefault="006E7788" w:rsidP="006E7788">
            <w:pPr>
              <w:jc w:val="both"/>
              <w:rPr>
                <w:rFonts w:ascii="Arial" w:hAnsi="Arial" w:cs="Arial"/>
                <w:szCs w:val="22"/>
              </w:rPr>
            </w:pPr>
            <w:r>
              <w:rPr>
                <w:rFonts w:ascii="Arial" w:hAnsi="Arial" w:cs="Arial"/>
                <w:szCs w:val="22"/>
              </w:rPr>
              <w:t xml:space="preserve">a component of the </w:t>
            </w:r>
            <w:r w:rsidRPr="002069CF">
              <w:rPr>
                <w:rFonts w:ascii="Arial" w:hAnsi="Arial" w:cs="Arial"/>
                <w:b/>
                <w:szCs w:val="22"/>
              </w:rPr>
              <w:t>Cancellation Charge</w:t>
            </w:r>
            <w:r>
              <w:rPr>
                <w:rFonts w:ascii="Arial" w:hAnsi="Arial" w:cs="Arial"/>
                <w:szCs w:val="22"/>
              </w:rPr>
              <w:t xml:space="preserve"> that applies on and after the </w:t>
            </w:r>
            <w:r w:rsidRPr="002D58AB">
              <w:rPr>
                <w:rFonts w:ascii="Arial" w:hAnsi="Arial" w:cs="Arial"/>
                <w:b/>
                <w:szCs w:val="22"/>
              </w:rPr>
              <w:t>Trigger Date</w:t>
            </w:r>
            <w:r>
              <w:rPr>
                <w:rFonts w:ascii="Arial" w:hAnsi="Arial" w:cs="Arial"/>
                <w:szCs w:val="22"/>
              </w:rPr>
              <w:t xml:space="preserve"> as more particularly described in Part Two of the </w:t>
            </w:r>
            <w:r w:rsidRPr="0000119F">
              <w:rPr>
                <w:rFonts w:ascii="Arial" w:hAnsi="Arial" w:cs="Arial"/>
                <w:b/>
                <w:bCs/>
              </w:rPr>
              <w:t>User Commitment Methodology</w:t>
            </w:r>
            <w:r>
              <w:rPr>
                <w:rFonts w:ascii="Arial" w:hAnsi="Arial" w:cs="Arial"/>
                <w:szCs w:val="22"/>
              </w:rPr>
              <w:t xml:space="preserve">; </w:t>
            </w:r>
          </w:p>
          <w:p w14:paraId="744FC411" w14:textId="77777777" w:rsidR="006E7788" w:rsidRDefault="006E7788" w:rsidP="006E7788">
            <w:pPr>
              <w:jc w:val="both"/>
              <w:rPr>
                <w:rFonts w:ascii="Arial" w:hAnsi="Arial" w:cs="Arial"/>
                <w:szCs w:val="22"/>
              </w:rPr>
            </w:pPr>
          </w:p>
        </w:tc>
      </w:tr>
      <w:tr w:rsidR="006E7788" w14:paraId="47FAC422" w14:textId="77777777" w:rsidTr="00ED2860">
        <w:tc>
          <w:tcPr>
            <w:tcW w:w="3545" w:type="dxa"/>
          </w:tcPr>
          <w:p w14:paraId="2D09E729" w14:textId="77777777" w:rsidR="006E7788" w:rsidRDefault="006E7788" w:rsidP="006E7788">
            <w:pPr>
              <w:pStyle w:val="BodyText"/>
              <w:rPr>
                <w:rFonts w:ascii="Arial" w:hAnsi="Arial" w:cs="Arial"/>
                <w:b/>
                <w:bCs/>
              </w:rPr>
            </w:pPr>
            <w:r>
              <w:rPr>
                <w:rFonts w:ascii="Arial" w:hAnsi="Arial"/>
                <w:b/>
              </w:rPr>
              <w:t>“Wider Transmission Reinforcement Works”</w:t>
            </w:r>
          </w:p>
        </w:tc>
        <w:tc>
          <w:tcPr>
            <w:tcW w:w="6775" w:type="dxa"/>
          </w:tcPr>
          <w:p w14:paraId="6FF5E90E" w14:textId="77777777" w:rsidR="006E7788" w:rsidRDefault="006E7788" w:rsidP="006E7788">
            <w:pPr>
              <w:pStyle w:val="CMSHeadL5"/>
              <w:numPr>
                <w:ilvl w:val="0"/>
                <w:numId w:val="0"/>
              </w:numPr>
              <w:ind w:left="2"/>
              <w:rPr>
                <w:rFonts w:ascii="Arial" w:hAnsi="Arial" w:cs="Arial"/>
              </w:rPr>
            </w:pPr>
            <w:r>
              <w:rPr>
                <w:rFonts w:ascii="Arial" w:hAnsi="Arial" w:cs="Arial"/>
              </w:rPr>
              <w:t xml:space="preserve">in relation to a particular </w:t>
            </w:r>
            <w:r>
              <w:rPr>
                <w:rFonts w:ascii="Arial" w:hAnsi="Arial" w:cs="Arial"/>
                <w:b/>
              </w:rPr>
              <w:t>User</w:t>
            </w:r>
            <w:r>
              <w:rPr>
                <w:rFonts w:ascii="Arial" w:hAnsi="Arial" w:cs="Arial"/>
              </w:rPr>
              <w:t xml:space="preserve"> means those </w:t>
            </w:r>
            <w:r>
              <w:rPr>
                <w:rFonts w:ascii="Arial" w:hAnsi="Arial" w:cs="Arial"/>
                <w:b/>
              </w:rPr>
              <w:t>Transmission Reinforcement Works</w:t>
            </w:r>
            <w:r>
              <w:rPr>
                <w:rFonts w:ascii="Arial" w:hAnsi="Arial" w:cs="Arial"/>
              </w:rPr>
              <w:t xml:space="preserve"> other than the </w:t>
            </w:r>
            <w:r>
              <w:rPr>
                <w:rFonts w:ascii="Arial" w:hAnsi="Arial" w:cs="Arial"/>
                <w:b/>
              </w:rPr>
              <w:t>Enabling Works</w:t>
            </w:r>
            <w:r>
              <w:rPr>
                <w:rFonts w:ascii="Arial" w:hAnsi="Arial" w:cs="Arial"/>
              </w:rPr>
              <w:t xml:space="preserve"> and which are specified in the relevant </w:t>
            </w:r>
            <w:r>
              <w:rPr>
                <w:rFonts w:ascii="Arial" w:hAnsi="Arial" w:cs="Arial"/>
                <w:b/>
              </w:rPr>
              <w:t>Construction Agreement</w:t>
            </w:r>
            <w:r>
              <w:rPr>
                <w:rFonts w:ascii="Arial" w:hAnsi="Arial" w:cs="Arial"/>
              </w:rPr>
              <w:t>;</w:t>
            </w:r>
          </w:p>
        </w:tc>
      </w:tr>
      <w:tr w:rsidR="006E7788" w14:paraId="61419CC0" w14:textId="77777777" w:rsidTr="00ED2860">
        <w:tc>
          <w:tcPr>
            <w:tcW w:w="3545" w:type="dxa"/>
          </w:tcPr>
          <w:p w14:paraId="7A43248A" w14:textId="77777777" w:rsidR="006E7788" w:rsidRDefault="006E7788" w:rsidP="006E7788">
            <w:pPr>
              <w:pStyle w:val="BodyText"/>
              <w:rPr>
                <w:rFonts w:ascii="Arial" w:hAnsi="Arial" w:cs="Arial"/>
                <w:b/>
                <w:bCs/>
              </w:rPr>
            </w:pPr>
            <w:r>
              <w:rPr>
                <w:rFonts w:ascii="Arial" w:hAnsi="Arial" w:cs="Arial"/>
                <w:b/>
                <w:bCs/>
              </w:rPr>
              <w:t>"Workgroup"</w:t>
            </w:r>
          </w:p>
        </w:tc>
        <w:tc>
          <w:tcPr>
            <w:tcW w:w="6775" w:type="dxa"/>
          </w:tcPr>
          <w:p w14:paraId="7CDDBA50" w14:textId="77777777" w:rsidR="006E7788" w:rsidRDefault="006E7788" w:rsidP="006E7788">
            <w:pPr>
              <w:pStyle w:val="BodyText"/>
              <w:jc w:val="both"/>
              <w:rPr>
                <w:rFonts w:ascii="Arial" w:hAnsi="Arial" w:cs="Arial"/>
              </w:rPr>
            </w:pPr>
            <w:r>
              <w:rPr>
                <w:rFonts w:ascii="Arial" w:hAnsi="Arial" w:cs="Arial"/>
              </w:rPr>
              <w:t xml:space="preserve">a </w:t>
            </w:r>
            <w:r>
              <w:rPr>
                <w:rFonts w:ascii="Arial" w:hAnsi="Arial" w:cs="Arial"/>
                <w:b/>
              </w:rPr>
              <w:t>Workgroup</w:t>
            </w:r>
            <w:r>
              <w:rPr>
                <w:rFonts w:ascii="Arial" w:hAnsi="Arial" w:cs="Arial"/>
              </w:rPr>
              <w:t xml:space="preserve"> established by the </w:t>
            </w:r>
            <w:r>
              <w:rPr>
                <w:rFonts w:ascii="Arial" w:hAnsi="Arial" w:cs="Arial"/>
                <w:b/>
              </w:rPr>
              <w:t>CUSC Modifications Panel</w:t>
            </w:r>
            <w:r>
              <w:rPr>
                <w:rFonts w:ascii="Arial" w:hAnsi="Arial" w:cs="Arial"/>
              </w:rPr>
              <w:t xml:space="preserve"> pursuant to Paragraph 8.20.1;</w:t>
            </w:r>
          </w:p>
        </w:tc>
      </w:tr>
      <w:tr w:rsidR="006E7788" w14:paraId="795CF650" w14:textId="77777777" w:rsidTr="00ED2860">
        <w:trPr>
          <w:trHeight w:val="1201"/>
        </w:trPr>
        <w:tc>
          <w:tcPr>
            <w:tcW w:w="3545" w:type="dxa"/>
          </w:tcPr>
          <w:p w14:paraId="2D275E2C" w14:textId="61DBAD51" w:rsidR="006E7788" w:rsidRDefault="006E7788" w:rsidP="006E7788">
            <w:pPr>
              <w:pStyle w:val="BodyText"/>
              <w:rPr>
                <w:rFonts w:ascii="Arial" w:hAnsi="Arial" w:cs="Arial"/>
                <w:b/>
                <w:bCs/>
                <w:lang w:val="en-US"/>
              </w:rPr>
            </w:pPr>
            <w:bookmarkStart w:id="213" w:name="_DV_C28"/>
            <w:r>
              <w:rPr>
                <w:rStyle w:val="DeltaViewInsertion"/>
                <w:rFonts w:ascii="Arial" w:hAnsi="Arial" w:cs="Arial"/>
                <w:b/>
                <w:bCs/>
                <w:color w:val="auto"/>
                <w:u w:val="none"/>
                <w:lang w:val="en-US"/>
              </w:rPr>
              <w:t>"</w:t>
            </w:r>
            <w:r>
              <w:rPr>
                <w:rStyle w:val="DeltaViewInsertion"/>
                <w:rFonts w:ascii="Arial" w:hAnsi="Arial" w:cs="Arial"/>
                <w:b/>
                <w:bCs/>
                <w:color w:val="auto"/>
                <w:u w:val="none"/>
              </w:rPr>
              <w:t>Workgroup</w:t>
            </w:r>
            <w:r>
              <w:rPr>
                <w:rStyle w:val="DeltaViewInsertion"/>
                <w:rFonts w:ascii="Arial Bold" w:hAnsi="Arial Bold" w:cs="Arial"/>
                <w:b/>
                <w:bCs/>
                <w:color w:val="auto"/>
                <w:u w:val="none"/>
              </w:rPr>
              <w:t xml:space="preserve"> </w:t>
            </w:r>
            <w:r>
              <w:rPr>
                <w:rStyle w:val="DeltaViewInsertion"/>
                <w:rFonts w:ascii="Arial" w:hAnsi="Arial" w:cs="Arial"/>
                <w:b/>
                <w:bCs/>
                <w:color w:val="auto"/>
                <w:u w:val="none"/>
              </w:rPr>
              <w:t>Consultation"</w:t>
            </w:r>
            <w:bookmarkEnd w:id="213"/>
          </w:p>
        </w:tc>
        <w:tc>
          <w:tcPr>
            <w:tcW w:w="6775" w:type="dxa"/>
          </w:tcPr>
          <w:p w14:paraId="5A549174" w14:textId="6169EC87" w:rsidR="006E7788" w:rsidRDefault="006E7788" w:rsidP="006E7788">
            <w:pPr>
              <w:pStyle w:val="BodyText"/>
              <w:jc w:val="both"/>
              <w:rPr>
                <w:rFonts w:ascii="Arial" w:hAnsi="Arial" w:cs="Arial"/>
              </w:rPr>
            </w:pPr>
            <w:bookmarkStart w:id="214" w:name="_BPDCD_206"/>
            <w:bookmarkStart w:id="215" w:name="_DV_C29"/>
            <w:r w:rsidRPr="00530856">
              <w:rPr>
                <w:rStyle w:val="DeltaViewInsertion"/>
                <w:rFonts w:ascii="Arial" w:hAnsi="Arial" w:cs="Arial"/>
                <w:color w:val="auto"/>
                <w:u w:val="none"/>
              </w:rPr>
              <w:t xml:space="preserve">as </w:t>
            </w:r>
            <w:bookmarkEnd w:id="214"/>
            <w:r>
              <w:rPr>
                <w:rStyle w:val="DeltaViewInsertion"/>
                <w:rFonts w:ascii="Arial" w:hAnsi="Arial" w:cs="Arial"/>
                <w:color w:val="auto"/>
                <w:u w:val="none"/>
              </w:rPr>
              <w:t>defined in Paragraph 8.20.</w:t>
            </w:r>
            <w:r w:rsidR="006E3D76">
              <w:rPr>
                <w:rStyle w:val="DeltaViewInsertion"/>
                <w:rFonts w:ascii="Arial" w:hAnsi="Arial" w:cs="Arial"/>
                <w:color w:val="auto"/>
                <w:u w:val="none"/>
              </w:rPr>
              <w:t>13</w:t>
            </w:r>
            <w:r>
              <w:rPr>
                <w:rStyle w:val="DeltaViewInsertion"/>
                <w:rFonts w:ascii="Arial" w:hAnsi="Arial" w:cs="Arial"/>
                <w:color w:val="auto"/>
                <w:u w:val="none"/>
              </w:rPr>
              <w:t xml:space="preserve">, and any further consultation which may be directed by the </w:t>
            </w:r>
            <w:r>
              <w:rPr>
                <w:rStyle w:val="DeltaViewInsertion"/>
                <w:rFonts w:ascii="Arial" w:hAnsi="Arial" w:cs="Arial"/>
                <w:b/>
                <w:bCs/>
                <w:color w:val="auto"/>
                <w:u w:val="none"/>
              </w:rPr>
              <w:t>CUSC Modifications Panel</w:t>
            </w:r>
            <w:r>
              <w:rPr>
                <w:rStyle w:val="DeltaViewInsertion"/>
                <w:rFonts w:ascii="Arial" w:hAnsi="Arial" w:cs="Arial"/>
                <w:color w:val="auto"/>
                <w:u w:val="none"/>
              </w:rPr>
              <w:t xml:space="preserve"> pursuant to Paragraph 8.20.</w:t>
            </w:r>
            <w:r w:rsidR="004A3465">
              <w:rPr>
                <w:rStyle w:val="DeltaViewInsertion"/>
                <w:rFonts w:ascii="Arial" w:hAnsi="Arial" w:cs="Arial"/>
                <w:color w:val="auto"/>
                <w:u w:val="none"/>
              </w:rPr>
              <w:t>20</w:t>
            </w:r>
            <w:bookmarkEnd w:id="215"/>
          </w:p>
        </w:tc>
      </w:tr>
      <w:tr w:rsidR="006E7788" w14:paraId="60F2A4AB" w14:textId="77777777" w:rsidTr="00ED2860">
        <w:trPr>
          <w:trHeight w:val="1201"/>
        </w:trPr>
        <w:tc>
          <w:tcPr>
            <w:tcW w:w="3545" w:type="dxa"/>
          </w:tcPr>
          <w:p w14:paraId="7E625FD5" w14:textId="77777777" w:rsidR="006E7788" w:rsidRPr="00530856" w:rsidRDefault="006E7788" w:rsidP="006E7788">
            <w:pPr>
              <w:pStyle w:val="BodyText"/>
              <w:rPr>
                <w:rFonts w:ascii="Arial" w:hAnsi="Arial" w:cs="Arial"/>
                <w:b/>
                <w:bCs/>
              </w:rPr>
            </w:pPr>
            <w:r w:rsidRPr="00530856">
              <w:rPr>
                <w:rFonts w:ascii="Arial" w:hAnsi="Arial" w:cs="Arial"/>
                <w:b/>
                <w:bCs/>
                <w:lang w:val="en-US"/>
              </w:rPr>
              <w:lastRenderedPageBreak/>
              <w:t>"</w:t>
            </w:r>
            <w:bookmarkStart w:id="216" w:name="_BPDCD_207"/>
            <w:r w:rsidRPr="00530856">
              <w:rPr>
                <w:rStyle w:val="DeltaViewInsertion"/>
                <w:rFonts w:ascii="Arial" w:hAnsi="Arial" w:cs="Arial"/>
                <w:b/>
                <w:bCs/>
                <w:color w:val="auto"/>
                <w:u w:val="none"/>
              </w:rPr>
              <w:t xml:space="preserve">Workgroup </w:t>
            </w:r>
            <w:bookmarkStart w:id="217" w:name="_DV_M8"/>
            <w:bookmarkEnd w:id="216"/>
            <w:bookmarkEnd w:id="217"/>
            <w:r w:rsidRPr="00530856">
              <w:rPr>
                <w:rFonts w:ascii="Arial" w:hAnsi="Arial" w:cs="Arial"/>
                <w:b/>
                <w:bCs/>
              </w:rPr>
              <w:t xml:space="preserve">Consultation Alternative </w:t>
            </w:r>
            <w:r w:rsidRPr="00530856">
              <w:rPr>
                <w:rStyle w:val="DeltaViewInsertion"/>
                <w:rFonts w:ascii="Arial" w:hAnsi="Arial" w:cs="Arial"/>
                <w:b/>
                <w:bCs/>
                <w:color w:val="auto"/>
                <w:u w:val="none"/>
              </w:rPr>
              <w:t>Request</w:t>
            </w:r>
            <w:bookmarkStart w:id="218" w:name="_DV_M9"/>
            <w:bookmarkEnd w:id="218"/>
            <w:r w:rsidRPr="00530856">
              <w:rPr>
                <w:rFonts w:ascii="Arial" w:hAnsi="Arial" w:cs="Arial"/>
                <w:b/>
                <w:bCs/>
                <w:lang w:val="en-US"/>
              </w:rPr>
              <w:t>"</w:t>
            </w:r>
          </w:p>
        </w:tc>
        <w:tc>
          <w:tcPr>
            <w:tcW w:w="6775" w:type="dxa"/>
          </w:tcPr>
          <w:p w14:paraId="1F03697D" w14:textId="4A82FF44" w:rsidR="006E7788" w:rsidRPr="00530856" w:rsidRDefault="006E7788" w:rsidP="006E7788">
            <w:pPr>
              <w:pStyle w:val="BodyText"/>
              <w:jc w:val="both"/>
              <w:rPr>
                <w:rFonts w:ascii="Arial" w:hAnsi="Arial" w:cs="Arial"/>
              </w:rPr>
            </w:pPr>
            <w:r w:rsidRPr="00530856">
              <w:rPr>
                <w:rFonts w:ascii="Arial" w:hAnsi="Arial" w:cs="Arial"/>
              </w:rPr>
              <w:t xml:space="preserve">any </w:t>
            </w:r>
            <w:bookmarkStart w:id="219" w:name="_DV_C19"/>
            <w:r w:rsidRPr="00530856">
              <w:rPr>
                <w:rStyle w:val="DeltaViewInsertion"/>
                <w:rFonts w:ascii="Arial" w:hAnsi="Arial" w:cs="Arial"/>
                <w:color w:val="auto"/>
                <w:u w:val="none"/>
              </w:rPr>
              <w:t xml:space="preserve">request from a </w:t>
            </w:r>
            <w:r w:rsidRPr="00530856">
              <w:rPr>
                <w:rStyle w:val="DeltaViewInsertion"/>
                <w:rFonts w:ascii="Arial" w:hAnsi="Arial" w:cs="Arial"/>
                <w:b/>
                <w:bCs/>
                <w:color w:val="auto"/>
                <w:u w:val="none"/>
              </w:rPr>
              <w:t xml:space="preserve">CUSC Party, </w:t>
            </w:r>
            <w:r w:rsidRPr="00F77CDC">
              <w:rPr>
                <w:rStyle w:val="DeltaViewInsertion"/>
                <w:rFonts w:ascii="Arial" w:hAnsi="Arial" w:cs="Arial"/>
                <w:bCs/>
                <w:color w:val="auto"/>
                <w:u w:val="none"/>
              </w:rPr>
              <w:t>a</w:t>
            </w:r>
            <w:r w:rsidRPr="00530856">
              <w:rPr>
                <w:rStyle w:val="DeltaViewInsertion"/>
                <w:rFonts w:ascii="Arial" w:hAnsi="Arial" w:cs="Arial"/>
                <w:b/>
                <w:bCs/>
                <w:color w:val="auto"/>
                <w:u w:val="none"/>
              </w:rPr>
              <w:t xml:space="preserve"> BSC Party </w:t>
            </w:r>
            <w:r w:rsidRPr="00F77CDC">
              <w:rPr>
                <w:rStyle w:val="DeltaViewInsertion"/>
                <w:rFonts w:ascii="Arial" w:hAnsi="Arial" w:cs="Arial"/>
                <w:bCs/>
                <w:color w:val="auto"/>
                <w:u w:val="none"/>
              </w:rPr>
              <w:t>t</w:t>
            </w:r>
            <w:r>
              <w:rPr>
                <w:rStyle w:val="DeltaViewInsertion"/>
                <w:rFonts w:ascii="Arial" w:hAnsi="Arial" w:cs="Arial"/>
                <w:bCs/>
                <w:color w:val="auto"/>
                <w:u w:val="none"/>
              </w:rPr>
              <w:t xml:space="preserve">he </w:t>
            </w:r>
            <w:r w:rsidRPr="0076226B">
              <w:rPr>
                <w:rStyle w:val="DeltaViewInsertion"/>
                <w:rFonts w:ascii="Arial" w:hAnsi="Arial" w:cs="Arial"/>
                <w:b/>
                <w:bCs/>
                <w:color w:val="auto"/>
                <w:u w:val="none"/>
              </w:rPr>
              <w:t>Citizen</w:t>
            </w:r>
            <w:r>
              <w:rPr>
                <w:rStyle w:val="DeltaViewInsertion"/>
                <w:rFonts w:ascii="Arial" w:hAnsi="Arial" w:cs="Arial"/>
                <w:b/>
                <w:bCs/>
                <w:color w:val="auto"/>
                <w:u w:val="none"/>
              </w:rPr>
              <w:t>s</w:t>
            </w:r>
            <w:r w:rsidRPr="0076226B">
              <w:rPr>
                <w:rStyle w:val="DeltaViewInsertion"/>
                <w:rFonts w:ascii="Arial" w:hAnsi="Arial" w:cs="Arial"/>
                <w:b/>
                <w:bCs/>
                <w:color w:val="auto"/>
                <w:u w:val="none"/>
              </w:rPr>
              <w:t xml:space="preserve"> Advice</w:t>
            </w:r>
            <w:r>
              <w:rPr>
                <w:rStyle w:val="DeltaViewInsertion"/>
                <w:rFonts w:ascii="Arial" w:hAnsi="Arial" w:cs="Arial"/>
                <w:bCs/>
                <w:color w:val="auto"/>
                <w:u w:val="none"/>
              </w:rPr>
              <w:t xml:space="preserve"> or the </w:t>
            </w:r>
            <w:r w:rsidRPr="0076226B">
              <w:rPr>
                <w:rStyle w:val="DeltaViewInsertion"/>
                <w:rFonts w:ascii="Arial" w:hAnsi="Arial" w:cs="Arial"/>
                <w:b/>
                <w:bCs/>
                <w:color w:val="auto"/>
                <w:u w:val="none"/>
              </w:rPr>
              <w:t>Citizens Advice Scotland</w:t>
            </w:r>
            <w:r w:rsidRPr="00F77CDC">
              <w:rPr>
                <w:rStyle w:val="DeltaViewInsertion"/>
                <w:rFonts w:ascii="Arial" w:hAnsi="Arial" w:cs="Arial"/>
                <w:color w:val="auto"/>
                <w:u w:val="none"/>
              </w:rPr>
              <w:t xml:space="preserve"> </w:t>
            </w:r>
            <w:r w:rsidRPr="00530856">
              <w:rPr>
                <w:rStyle w:val="DeltaViewInsertion"/>
                <w:rFonts w:ascii="Arial" w:hAnsi="Arial" w:cs="Arial"/>
                <w:color w:val="auto"/>
                <w:u w:val="none"/>
              </w:rPr>
              <w:t>for a</w:t>
            </w:r>
            <w:bookmarkStart w:id="220" w:name="_DV_M10"/>
            <w:bookmarkEnd w:id="219"/>
            <w:bookmarkEnd w:id="220"/>
            <w:r w:rsidRPr="00530856">
              <w:rPr>
                <w:rFonts w:ascii="Arial" w:hAnsi="Arial" w:cs="Arial"/>
              </w:rPr>
              <w:t xml:space="preserve"> </w:t>
            </w:r>
            <w:r w:rsidRPr="00530856">
              <w:rPr>
                <w:rFonts w:ascii="Arial" w:hAnsi="Arial" w:cs="Arial"/>
                <w:b/>
                <w:bCs/>
              </w:rPr>
              <w:t xml:space="preserve">Workgroup Alternative CUSC Modification </w:t>
            </w:r>
            <w:bookmarkStart w:id="221" w:name="_BPDCI_208"/>
            <w:bookmarkStart w:id="222" w:name="_DV_C21"/>
            <w:r w:rsidRPr="00530856">
              <w:rPr>
                <w:rFonts w:ascii="Arial" w:hAnsi="Arial" w:cs="Arial"/>
                <w:bCs/>
              </w:rPr>
              <w:t>to</w:t>
            </w:r>
            <w:r w:rsidRPr="00530856">
              <w:rPr>
                <w:rFonts w:ascii="Arial" w:hAnsi="Arial" w:cs="Arial"/>
                <w:b/>
                <w:bCs/>
              </w:rPr>
              <w:t xml:space="preserve"> </w:t>
            </w:r>
            <w:bookmarkEnd w:id="221"/>
            <w:r w:rsidRPr="00530856">
              <w:rPr>
                <w:rStyle w:val="DeltaViewInsertion"/>
                <w:rFonts w:ascii="Arial" w:hAnsi="Arial" w:cs="Arial"/>
                <w:color w:val="auto"/>
                <w:u w:val="none"/>
              </w:rPr>
              <w:t xml:space="preserve">be developed by the </w:t>
            </w:r>
            <w:r w:rsidRPr="00530856">
              <w:rPr>
                <w:rStyle w:val="DeltaViewInsertion"/>
                <w:rFonts w:ascii="Arial" w:hAnsi="Arial" w:cs="Arial"/>
                <w:b/>
                <w:bCs/>
                <w:color w:val="auto"/>
                <w:u w:val="none"/>
              </w:rPr>
              <w:t>Workgroup</w:t>
            </w:r>
            <w:r w:rsidRPr="00530856">
              <w:rPr>
                <w:rStyle w:val="DeltaViewInsertion"/>
                <w:rFonts w:ascii="Arial" w:hAnsi="Arial" w:cs="Arial"/>
                <w:color w:val="auto"/>
                <w:u w:val="none"/>
              </w:rPr>
              <w:t xml:space="preserve"> expressed as such and </w:t>
            </w:r>
            <w:bookmarkStart w:id="223" w:name="_DV_X17"/>
            <w:bookmarkStart w:id="224" w:name="_DV_C22"/>
            <w:bookmarkEnd w:id="222"/>
            <w:r w:rsidRPr="00530856">
              <w:rPr>
                <w:rStyle w:val="DeltaViewMoveDestination"/>
                <w:rFonts w:ascii="Arial" w:hAnsi="Arial" w:cs="Arial"/>
                <w:color w:val="auto"/>
                <w:u w:val="none"/>
              </w:rPr>
              <w:t xml:space="preserve">which contains the information </w:t>
            </w:r>
            <w:bookmarkStart w:id="225" w:name="_DV_C23"/>
            <w:bookmarkEnd w:id="223"/>
            <w:bookmarkEnd w:id="224"/>
            <w:r w:rsidRPr="00530856">
              <w:rPr>
                <w:rStyle w:val="DeltaViewInsertion"/>
                <w:rFonts w:ascii="Arial" w:hAnsi="Arial" w:cs="Arial"/>
                <w:color w:val="auto"/>
                <w:u w:val="none"/>
              </w:rPr>
              <w:t>referred to at Paragraph 8.20.</w:t>
            </w:r>
            <w:r w:rsidR="00F327CF">
              <w:rPr>
                <w:rStyle w:val="DeltaViewInsertion"/>
                <w:rFonts w:ascii="Arial" w:hAnsi="Arial" w:cs="Arial"/>
                <w:color w:val="auto"/>
                <w:u w:val="none"/>
              </w:rPr>
              <w:t>16</w:t>
            </w:r>
            <w:r w:rsidRPr="00530856">
              <w:rPr>
                <w:rStyle w:val="DeltaViewInsertion"/>
                <w:rFonts w:ascii="Arial" w:hAnsi="Arial" w:cs="Arial"/>
                <w:color w:val="auto"/>
                <w:u w:val="none"/>
              </w:rPr>
              <w:t xml:space="preserve">. For the avoidance of doubt any </w:t>
            </w:r>
            <w:r w:rsidRPr="00530856">
              <w:rPr>
                <w:rStyle w:val="DeltaViewInsertion"/>
                <w:rFonts w:ascii="Arial" w:hAnsi="Arial" w:cs="Arial"/>
                <w:b/>
                <w:bCs/>
                <w:color w:val="auto"/>
                <w:u w:val="none"/>
              </w:rPr>
              <w:t>WG Consultation Alternative Request</w:t>
            </w:r>
            <w:r w:rsidRPr="00530856">
              <w:rPr>
                <w:rStyle w:val="DeltaViewInsertion"/>
                <w:rFonts w:ascii="Arial" w:hAnsi="Arial" w:cs="Arial"/>
                <w:color w:val="auto"/>
                <w:u w:val="none"/>
              </w:rPr>
              <w:t xml:space="preserve"> does not constitute either a </w:t>
            </w:r>
            <w:r w:rsidRPr="00530856">
              <w:rPr>
                <w:rStyle w:val="DeltaViewInsertion"/>
                <w:rFonts w:ascii="Arial" w:hAnsi="Arial" w:cs="Arial"/>
                <w:b/>
                <w:bCs/>
                <w:color w:val="auto"/>
                <w:u w:val="none"/>
              </w:rPr>
              <w:t>CUSC Modification Proposal</w:t>
            </w:r>
            <w:bookmarkStart w:id="226" w:name="_DV_M11"/>
            <w:bookmarkEnd w:id="225"/>
            <w:bookmarkEnd w:id="226"/>
            <w:r w:rsidRPr="00530856">
              <w:rPr>
                <w:rStyle w:val="DeltaViewInsertion"/>
                <w:rFonts w:ascii="Arial" w:hAnsi="Arial" w:cs="Arial"/>
                <w:color w:val="auto"/>
                <w:u w:val="none"/>
              </w:rPr>
              <w:t xml:space="preserve"> or a </w:t>
            </w:r>
            <w:r w:rsidRPr="00530856">
              <w:rPr>
                <w:rStyle w:val="DeltaViewInsertion"/>
                <w:rFonts w:ascii="Arial" w:hAnsi="Arial" w:cs="Arial"/>
                <w:b/>
                <w:bCs/>
                <w:color w:val="auto"/>
                <w:u w:val="none"/>
              </w:rPr>
              <w:t>Workgroup Alternative CUSC Modification</w:t>
            </w:r>
            <w:r w:rsidRPr="00530856">
              <w:rPr>
                <w:rFonts w:ascii="Arial" w:hAnsi="Arial" w:cs="Arial"/>
              </w:rPr>
              <w:t>;</w:t>
            </w:r>
          </w:p>
        </w:tc>
      </w:tr>
      <w:tr w:rsidR="006E7788" w14:paraId="2952A475" w14:textId="77777777" w:rsidTr="00ED2860">
        <w:trPr>
          <w:trHeight w:val="1201"/>
        </w:trPr>
        <w:tc>
          <w:tcPr>
            <w:tcW w:w="3545" w:type="dxa"/>
          </w:tcPr>
          <w:p w14:paraId="57A4202B" w14:textId="77777777" w:rsidR="006E7788" w:rsidRPr="00530856" w:rsidRDefault="006E7788" w:rsidP="006E7788">
            <w:pPr>
              <w:pStyle w:val="BodyText"/>
              <w:rPr>
                <w:rFonts w:ascii="Arial" w:hAnsi="Arial" w:cs="Arial"/>
                <w:b/>
                <w:bCs/>
              </w:rPr>
            </w:pPr>
            <w:r w:rsidRPr="00530856">
              <w:rPr>
                <w:rFonts w:ascii="Arial" w:hAnsi="Arial" w:cs="Arial"/>
                <w:b/>
                <w:bCs/>
              </w:rPr>
              <w:t>"Workgroup Alternative CUSC Modification"</w:t>
            </w:r>
          </w:p>
        </w:tc>
        <w:tc>
          <w:tcPr>
            <w:tcW w:w="6775" w:type="dxa"/>
          </w:tcPr>
          <w:p w14:paraId="4E72E89D" w14:textId="09C58896" w:rsidR="006E7788" w:rsidRPr="00530856" w:rsidRDefault="006E7788" w:rsidP="006E7788">
            <w:pPr>
              <w:pStyle w:val="BodyText"/>
              <w:jc w:val="both"/>
              <w:rPr>
                <w:rFonts w:ascii="Arial" w:hAnsi="Arial" w:cs="Arial"/>
              </w:rPr>
            </w:pPr>
            <w:bookmarkStart w:id="227" w:name="_BPDCD_211"/>
            <w:r w:rsidRPr="00530856">
              <w:rPr>
                <w:rFonts w:ascii="Arial" w:hAnsi="Arial" w:cs="Arial"/>
              </w:rPr>
              <w:t xml:space="preserve">an </w:t>
            </w:r>
            <w:bookmarkEnd w:id="227"/>
            <w:r w:rsidRPr="00530856">
              <w:rPr>
                <w:rFonts w:ascii="Arial" w:hAnsi="Arial" w:cs="Arial"/>
              </w:rPr>
              <w:t xml:space="preserve">alternative modification to the </w:t>
            </w:r>
            <w:r w:rsidRPr="00530856">
              <w:rPr>
                <w:rFonts w:ascii="Arial" w:hAnsi="Arial" w:cs="Arial"/>
                <w:b/>
                <w:bCs/>
              </w:rPr>
              <w:t xml:space="preserve">CUSC Modification Proposal </w:t>
            </w:r>
            <w:r w:rsidRPr="00530856">
              <w:rPr>
                <w:rFonts w:ascii="Arial" w:hAnsi="Arial" w:cs="Arial"/>
              </w:rPr>
              <w:t xml:space="preserve">developed by the </w:t>
            </w:r>
            <w:r w:rsidRPr="00530856">
              <w:rPr>
                <w:rFonts w:ascii="Arial" w:hAnsi="Arial" w:cs="Arial"/>
                <w:b/>
                <w:bCs/>
              </w:rPr>
              <w:t xml:space="preserve">Workgroup </w:t>
            </w:r>
            <w:r w:rsidRPr="00530856">
              <w:rPr>
                <w:rFonts w:ascii="Arial" w:hAnsi="Arial" w:cs="Arial"/>
              </w:rPr>
              <w:t xml:space="preserve">under the </w:t>
            </w:r>
            <w:r w:rsidRPr="00530856">
              <w:rPr>
                <w:rFonts w:ascii="Arial" w:hAnsi="Arial" w:cs="Arial"/>
                <w:b/>
                <w:bCs/>
              </w:rPr>
              <w:t>Workgroup</w:t>
            </w:r>
            <w:r w:rsidRPr="00530856">
              <w:rPr>
                <w:rFonts w:ascii="Arial" w:hAnsi="Arial" w:cs="Arial"/>
              </w:rPr>
              <w:t xml:space="preserve"> terms of reference </w:t>
            </w:r>
            <w:bookmarkStart w:id="228" w:name="_DV_C24"/>
            <w:r w:rsidRPr="00530856">
              <w:rPr>
                <w:rStyle w:val="DeltaViewInsertion"/>
                <w:rFonts w:ascii="Arial" w:hAnsi="Arial" w:cs="Arial"/>
                <w:color w:val="auto"/>
                <w:u w:val="none"/>
              </w:rPr>
              <w:t xml:space="preserve">(either as a result of a </w:t>
            </w:r>
            <w:r w:rsidRPr="00530856">
              <w:rPr>
                <w:rStyle w:val="DeltaViewInsertion"/>
                <w:rFonts w:ascii="Arial Bold" w:hAnsi="Arial Bold" w:cs="Arial"/>
                <w:b/>
                <w:bCs/>
                <w:color w:val="auto"/>
                <w:u w:val="none"/>
              </w:rPr>
              <w:t>Workgroup</w:t>
            </w:r>
            <w:r w:rsidRPr="00530856">
              <w:rPr>
                <w:rStyle w:val="DeltaViewInsertion"/>
                <w:rFonts w:ascii="Arial" w:hAnsi="Arial" w:cs="Arial"/>
                <w:b/>
                <w:bCs/>
                <w:color w:val="auto"/>
                <w:u w:val="none"/>
              </w:rPr>
              <w:t xml:space="preserve"> Consultation</w:t>
            </w:r>
            <w:r w:rsidRPr="00530856">
              <w:rPr>
                <w:rStyle w:val="DeltaViewInsertion"/>
                <w:rFonts w:ascii="Arial" w:hAnsi="Arial" w:cs="Arial"/>
                <w:color w:val="auto"/>
                <w:u w:val="none"/>
              </w:rPr>
              <w:t xml:space="preserve"> or otherwise)</w:t>
            </w:r>
            <w:bookmarkStart w:id="229" w:name="_DV_M12"/>
            <w:bookmarkEnd w:id="228"/>
            <w:bookmarkEnd w:id="229"/>
            <w:r w:rsidRPr="00530856">
              <w:rPr>
                <w:rStyle w:val="DeltaViewInsertion"/>
                <w:rFonts w:ascii="Arial" w:hAnsi="Arial" w:cs="Arial"/>
                <w:color w:val="auto"/>
                <w:u w:val="none"/>
              </w:rPr>
              <w:t xml:space="preserve"> </w:t>
            </w:r>
            <w:r w:rsidRPr="00530856">
              <w:rPr>
                <w:rFonts w:ascii="Arial" w:hAnsi="Arial" w:cs="Arial"/>
              </w:rPr>
              <w:t xml:space="preserve">and which is believed by a </w:t>
            </w:r>
            <w:bookmarkStart w:id="230" w:name="_DV_C26"/>
            <w:r w:rsidRPr="00530856">
              <w:rPr>
                <w:rStyle w:val="DeltaViewInsertion"/>
                <w:rFonts w:ascii="Arial" w:hAnsi="Arial" w:cs="Arial"/>
                <w:color w:val="auto"/>
                <w:u w:val="none"/>
              </w:rPr>
              <w:t>majority of the</w:t>
            </w:r>
            <w:bookmarkStart w:id="231" w:name="_DV_M13"/>
            <w:bookmarkEnd w:id="230"/>
            <w:bookmarkEnd w:id="231"/>
            <w:r w:rsidRPr="00530856">
              <w:rPr>
                <w:rFonts w:ascii="Arial" w:hAnsi="Arial" w:cs="Arial"/>
              </w:rPr>
              <w:t xml:space="preserve"> members</w:t>
            </w:r>
            <w:bookmarkStart w:id="232" w:name="_DV_C27"/>
            <w:r w:rsidRPr="00530856">
              <w:rPr>
                <w:rStyle w:val="DeltaViewInsertion"/>
                <w:rFonts w:ascii="Arial" w:hAnsi="Arial" w:cs="Arial"/>
                <w:color w:val="auto"/>
                <w:u w:val="none"/>
              </w:rPr>
              <w:t xml:space="preserve"> of the </w:t>
            </w:r>
            <w:r w:rsidRPr="00530856">
              <w:rPr>
                <w:rStyle w:val="DeltaViewInsertion"/>
                <w:rFonts w:ascii="Arial" w:hAnsi="Arial" w:cs="Arial"/>
                <w:b/>
                <w:bCs/>
                <w:color w:val="auto"/>
                <w:u w:val="none"/>
              </w:rPr>
              <w:t xml:space="preserve">Workgroup </w:t>
            </w:r>
            <w:r w:rsidRPr="00530856">
              <w:rPr>
                <w:rStyle w:val="DeltaViewInsertion"/>
                <w:rFonts w:ascii="Arial" w:hAnsi="Arial" w:cs="Arial"/>
                <w:color w:val="auto"/>
                <w:u w:val="none"/>
              </w:rPr>
              <w:t>or by the chair</w:t>
            </w:r>
            <w:r w:rsidR="0090418F">
              <w:rPr>
                <w:rStyle w:val="DeltaViewInsertion"/>
                <w:rFonts w:ascii="Arial" w:hAnsi="Arial" w:cs="Arial"/>
                <w:color w:val="auto"/>
                <w:u w:val="none"/>
              </w:rPr>
              <w:t>person</w:t>
            </w:r>
            <w:bookmarkStart w:id="233" w:name="_DV_M14"/>
            <w:bookmarkEnd w:id="232"/>
            <w:bookmarkEnd w:id="233"/>
            <w:r w:rsidRPr="00530856">
              <w:rPr>
                <w:rFonts w:ascii="Arial" w:hAnsi="Arial" w:cs="Arial"/>
              </w:rPr>
              <w:t xml:space="preserve"> of the </w:t>
            </w:r>
            <w:r w:rsidRPr="00530856">
              <w:rPr>
                <w:rFonts w:ascii="Arial" w:hAnsi="Arial" w:cs="Arial"/>
                <w:b/>
                <w:bCs/>
              </w:rPr>
              <w:t xml:space="preserve">Workgroup </w:t>
            </w:r>
            <w:r w:rsidRPr="00530856">
              <w:rPr>
                <w:rFonts w:ascii="Arial" w:hAnsi="Arial" w:cs="Arial"/>
              </w:rPr>
              <w:t xml:space="preserve">to better facilitate the </w:t>
            </w:r>
            <w:r w:rsidRPr="00530856">
              <w:rPr>
                <w:rFonts w:ascii="Arial" w:hAnsi="Arial" w:cs="Arial"/>
                <w:b/>
                <w:bCs/>
              </w:rPr>
              <w:t>Applicable CUSC Objectives</w:t>
            </w:r>
            <w:r w:rsidRPr="00530856">
              <w:rPr>
                <w:rFonts w:ascii="Arial" w:hAnsi="Arial" w:cs="Arial"/>
              </w:rPr>
              <w:t xml:space="preserve"> than the </w:t>
            </w:r>
            <w:r w:rsidRPr="00530856">
              <w:rPr>
                <w:rFonts w:ascii="Arial" w:hAnsi="Arial" w:cs="Arial"/>
                <w:b/>
                <w:bCs/>
              </w:rPr>
              <w:t>CUSC Modification Proposal</w:t>
            </w:r>
            <w:r w:rsidRPr="00530856">
              <w:rPr>
                <w:rFonts w:ascii="Arial" w:hAnsi="Arial" w:cs="Arial"/>
              </w:rPr>
              <w:t xml:space="preserve"> or the current version of the </w:t>
            </w:r>
            <w:r w:rsidRPr="00530856">
              <w:rPr>
                <w:rFonts w:ascii="Arial" w:hAnsi="Arial" w:cs="Arial"/>
                <w:b/>
                <w:bCs/>
              </w:rPr>
              <w:t>CUSC</w:t>
            </w:r>
            <w:r w:rsidRPr="00530856">
              <w:rPr>
                <w:rFonts w:ascii="Arial Bold" w:hAnsi="Arial Bold" w:cs="Arial"/>
                <w:b/>
                <w:bCs/>
              </w:rPr>
              <w:t>.</w:t>
            </w:r>
          </w:p>
        </w:tc>
      </w:tr>
    </w:tbl>
    <w:p w14:paraId="627BD2AD" w14:textId="77777777" w:rsidR="00C65245" w:rsidRDefault="007350DA" w:rsidP="00642115">
      <w:pPr>
        <w:pStyle w:val="Schedule"/>
        <w:tabs>
          <w:tab w:val="left" w:pos="3390"/>
        </w:tabs>
        <w:spacing w:after="0"/>
        <w:jc w:val="left"/>
        <w:rPr>
          <w:rFonts w:ascii="Arial" w:hAnsi="Arial" w:cs="Arial"/>
        </w:rPr>
      </w:pPr>
      <w:r>
        <w:rPr>
          <w:rFonts w:ascii="Arial" w:hAnsi="Arial" w:cs="Arial"/>
        </w:rPr>
        <w:tab/>
      </w:r>
    </w:p>
    <w:p w14:paraId="434E1D33" w14:textId="77777777" w:rsidR="007350DA" w:rsidRDefault="007350DA" w:rsidP="00642115"/>
    <w:p w14:paraId="26C30C04" w14:textId="77777777" w:rsidR="007350DA" w:rsidRDefault="007350DA" w:rsidP="00642115"/>
    <w:p w14:paraId="23B0AACE" w14:textId="77777777" w:rsidR="007350DA" w:rsidRDefault="007350DA" w:rsidP="00642115"/>
    <w:p w14:paraId="4B9560E6" w14:textId="77777777" w:rsidR="007350DA" w:rsidRDefault="007350DA" w:rsidP="00642115"/>
    <w:p w14:paraId="3CA9B6AF" w14:textId="77777777" w:rsidR="007350DA" w:rsidRDefault="007350DA" w:rsidP="00642115"/>
    <w:p w14:paraId="55D23F33" w14:textId="77777777" w:rsidR="007350DA" w:rsidRDefault="007350DA" w:rsidP="00642115"/>
    <w:p w14:paraId="7DCF6961" w14:textId="77777777" w:rsidR="007350DA" w:rsidRDefault="007350DA" w:rsidP="00642115">
      <w:pPr>
        <w:jc w:val="center"/>
        <w:rPr>
          <w:rFonts w:ascii="Arial" w:hAnsi="Arial" w:cs="Arial"/>
          <w:b/>
        </w:rPr>
      </w:pPr>
      <w:r w:rsidRPr="00642115">
        <w:rPr>
          <w:rFonts w:ascii="Arial" w:hAnsi="Arial" w:cs="Arial"/>
          <w:b/>
        </w:rPr>
        <w:t>ANNEX 1 – INTERPRETATION AND DEFINITIONS</w:t>
      </w:r>
    </w:p>
    <w:p w14:paraId="190AB6FC" w14:textId="77777777" w:rsidR="007350DA" w:rsidRDefault="007350DA" w:rsidP="00642115">
      <w:pPr>
        <w:jc w:val="center"/>
        <w:rPr>
          <w:rFonts w:ascii="Arial" w:hAnsi="Arial" w:cs="Arial"/>
          <w:b/>
        </w:rPr>
      </w:pPr>
    </w:p>
    <w:p w14:paraId="4B1AA80E" w14:textId="77777777" w:rsidR="007350DA" w:rsidRPr="00642115" w:rsidRDefault="007350DA" w:rsidP="00642115">
      <w:pPr>
        <w:rPr>
          <w:rFonts w:ascii="Arial" w:hAnsi="Arial" w:cs="Arial"/>
          <w:i/>
        </w:rPr>
      </w:pPr>
      <w:r w:rsidRPr="00642115">
        <w:rPr>
          <w:rFonts w:ascii="Arial" w:hAnsi="Arial" w:cs="Arial"/>
          <w:i/>
        </w:rPr>
        <w:t>Insert the following new definitions in alphabetical orde</w:t>
      </w:r>
      <w:r w:rsidR="007134F2">
        <w:rPr>
          <w:rFonts w:ascii="Arial" w:hAnsi="Arial" w:cs="Arial"/>
          <w:i/>
        </w:rPr>
        <w:t>r:</w:t>
      </w:r>
    </w:p>
    <w:p w14:paraId="58ADF800" w14:textId="77777777" w:rsidR="007350DA" w:rsidRDefault="007350DA" w:rsidP="00642115">
      <w:pPr>
        <w:rPr>
          <w:rFonts w:ascii="Arial" w:hAnsi="Arial" w:cs="Arial"/>
        </w:rPr>
      </w:pPr>
    </w:p>
    <w:p w14:paraId="25100CD1" w14:textId="77777777" w:rsidR="007350DA" w:rsidRDefault="007350DA" w:rsidP="00642115">
      <w:pPr>
        <w:rPr>
          <w:rFonts w:ascii="Arial" w:hAnsi="Arial" w:cs="Arial"/>
        </w:rPr>
      </w:pPr>
    </w:p>
    <w:tbl>
      <w:tblPr>
        <w:tblW w:w="10598" w:type="dxa"/>
        <w:shd w:val="clear" w:color="auto" w:fill="FFFFFF"/>
        <w:tblLook w:val="04A0" w:firstRow="1" w:lastRow="0" w:firstColumn="1" w:lastColumn="0" w:noHBand="0" w:noVBand="1"/>
      </w:tblPr>
      <w:tblGrid>
        <w:gridCol w:w="3192"/>
        <w:gridCol w:w="602"/>
        <w:gridCol w:w="6804"/>
      </w:tblGrid>
      <w:tr w:rsidR="007134F2" w:rsidRPr="009A2FB7" w14:paraId="3F0F409A" w14:textId="77777777" w:rsidTr="009A2FB7">
        <w:tc>
          <w:tcPr>
            <w:tcW w:w="3192" w:type="dxa"/>
            <w:shd w:val="clear" w:color="auto" w:fill="auto"/>
          </w:tcPr>
          <w:p w14:paraId="73C86838"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w:t>
            </w:r>
            <w:r w:rsidRPr="009A2FB7">
              <w:rPr>
                <w:rFonts w:ascii="Arial" w:hAnsi="Arial" w:cs="Arial"/>
              </w:rPr>
              <w:t>”</w:t>
            </w:r>
          </w:p>
          <w:p w14:paraId="6A531252" w14:textId="77777777" w:rsidR="007134F2" w:rsidRPr="009A2FB7" w:rsidRDefault="007134F2" w:rsidP="00A64E8D">
            <w:pPr>
              <w:rPr>
                <w:rFonts w:ascii="Arial" w:hAnsi="Arial" w:cs="Arial"/>
              </w:rPr>
            </w:pPr>
          </w:p>
          <w:p w14:paraId="0FF2B5E0" w14:textId="77777777" w:rsidR="007134F2" w:rsidRPr="009A2FB7" w:rsidRDefault="007134F2" w:rsidP="00A64E8D">
            <w:pPr>
              <w:rPr>
                <w:rFonts w:ascii="Arial" w:hAnsi="Arial" w:cs="Arial"/>
              </w:rPr>
            </w:pPr>
          </w:p>
        </w:tc>
        <w:tc>
          <w:tcPr>
            <w:tcW w:w="602" w:type="dxa"/>
            <w:shd w:val="clear" w:color="auto" w:fill="auto"/>
          </w:tcPr>
          <w:p w14:paraId="6D37FCEF" w14:textId="77777777" w:rsidR="007134F2" w:rsidRPr="009A2FB7" w:rsidRDefault="007134F2" w:rsidP="00A64E8D">
            <w:pPr>
              <w:rPr>
                <w:rFonts w:ascii="Arial" w:hAnsi="Arial" w:cs="Arial"/>
              </w:rPr>
            </w:pPr>
          </w:p>
        </w:tc>
        <w:tc>
          <w:tcPr>
            <w:tcW w:w="6804" w:type="dxa"/>
            <w:shd w:val="clear" w:color="auto" w:fill="auto"/>
          </w:tcPr>
          <w:p w14:paraId="17EF3D42" w14:textId="77777777" w:rsidR="007134F2" w:rsidRPr="009A2FB7" w:rsidRDefault="007134F2" w:rsidP="00642115">
            <w:pPr>
              <w:jc w:val="both"/>
              <w:rPr>
                <w:rFonts w:ascii="Arial" w:hAnsi="Arial" w:cs="Arial"/>
              </w:rPr>
            </w:pPr>
            <w:r w:rsidRPr="009A2FB7">
              <w:rPr>
                <w:rFonts w:ascii="Arial" w:hAnsi="Arial" w:cs="Arial"/>
              </w:rPr>
              <w:t xml:space="preserve">a proposal to modify the </w:t>
            </w:r>
            <w:r w:rsidRPr="009A2FB7">
              <w:rPr>
                <w:rFonts w:ascii="Arial" w:hAnsi="Arial" w:cs="Arial"/>
                <w:b/>
              </w:rPr>
              <w:t>CUSC</w:t>
            </w:r>
            <w:r w:rsidRPr="009A2FB7">
              <w:rPr>
                <w:rFonts w:ascii="Arial" w:hAnsi="Arial" w:cs="Arial"/>
              </w:rPr>
              <w:t xml:space="preserve"> which directly arises from a </w:t>
            </w:r>
            <w:r w:rsidRPr="009A2FB7">
              <w:rPr>
                <w:rFonts w:ascii="Arial" w:hAnsi="Arial" w:cs="Arial"/>
                <w:b/>
              </w:rPr>
              <w:t>Significant Code Review</w:t>
            </w:r>
            <w:r w:rsidRPr="009A2FB7">
              <w:rPr>
                <w:rFonts w:ascii="Arial" w:hAnsi="Arial" w:cs="Arial"/>
              </w:rPr>
              <w:t xml:space="preserve"> and where the process of the modification is led by the </w:t>
            </w:r>
            <w:r w:rsidRPr="009A2FB7">
              <w:rPr>
                <w:rFonts w:ascii="Arial" w:hAnsi="Arial" w:cs="Arial"/>
                <w:b/>
              </w:rPr>
              <w:t>Authority</w:t>
            </w:r>
            <w:r w:rsidRPr="009A2FB7">
              <w:rPr>
                <w:rFonts w:ascii="Arial" w:hAnsi="Arial" w:cs="Arial"/>
              </w:rPr>
              <w:t xml:space="preserve"> in accordance with its </w:t>
            </w:r>
            <w:r w:rsidRPr="009A2FB7">
              <w:rPr>
                <w:rFonts w:ascii="Arial" w:hAnsi="Arial" w:cs="Arial"/>
                <w:b/>
              </w:rPr>
              <w:t>SCR Guidance</w:t>
            </w:r>
            <w:r w:rsidRPr="009A2FB7">
              <w:rPr>
                <w:rFonts w:ascii="Arial" w:hAnsi="Arial" w:cs="Arial"/>
              </w:rPr>
              <w:t>;</w:t>
            </w:r>
          </w:p>
          <w:p w14:paraId="500DDE20" w14:textId="77777777" w:rsidR="007134F2" w:rsidRPr="009A2FB7" w:rsidRDefault="007134F2" w:rsidP="00642115">
            <w:pPr>
              <w:jc w:val="both"/>
              <w:rPr>
                <w:rFonts w:ascii="Arial" w:hAnsi="Arial" w:cs="Arial"/>
              </w:rPr>
            </w:pPr>
          </w:p>
        </w:tc>
      </w:tr>
      <w:tr w:rsidR="007134F2" w:rsidRPr="009A2FB7" w14:paraId="5DB4D9B9" w14:textId="77777777" w:rsidTr="009A2FB7">
        <w:tc>
          <w:tcPr>
            <w:tcW w:w="3192" w:type="dxa"/>
            <w:shd w:val="clear" w:color="auto" w:fill="auto"/>
          </w:tcPr>
          <w:p w14:paraId="472E18A8" w14:textId="77777777" w:rsidR="007134F2" w:rsidRPr="009A2FB7" w:rsidRDefault="007134F2" w:rsidP="009A2FB7">
            <w:pPr>
              <w:rPr>
                <w:rFonts w:ascii="Arial" w:hAnsi="Arial" w:cs="Arial"/>
              </w:rPr>
            </w:pPr>
          </w:p>
          <w:p w14:paraId="4E74AE29" w14:textId="77777777" w:rsidR="007134F2" w:rsidRPr="009A2FB7" w:rsidRDefault="007134F2" w:rsidP="00A64E8D">
            <w:pPr>
              <w:rPr>
                <w:rFonts w:ascii="Arial" w:hAnsi="Arial" w:cs="Arial"/>
              </w:rPr>
            </w:pPr>
            <w:r w:rsidRPr="009A2FB7">
              <w:rPr>
                <w:rFonts w:ascii="Arial" w:hAnsi="Arial" w:cs="Arial"/>
              </w:rPr>
              <w:t>“</w:t>
            </w:r>
            <w:r w:rsidRPr="009A2FB7">
              <w:rPr>
                <w:rFonts w:ascii="Arial" w:hAnsi="Arial" w:cs="Arial"/>
                <w:b/>
              </w:rPr>
              <w:t>Authority Led CUSC Modification Proposal</w:t>
            </w:r>
            <w:r w:rsidRPr="009A2FB7">
              <w:rPr>
                <w:rFonts w:ascii="Arial" w:hAnsi="Arial" w:cs="Arial"/>
              </w:rPr>
              <w:t>”</w:t>
            </w:r>
          </w:p>
          <w:p w14:paraId="6D4A3F85" w14:textId="77777777" w:rsidR="007134F2" w:rsidRPr="009A2FB7" w:rsidRDefault="007134F2" w:rsidP="00A64E8D">
            <w:pPr>
              <w:rPr>
                <w:rFonts w:ascii="Arial" w:hAnsi="Arial" w:cs="Arial"/>
              </w:rPr>
            </w:pPr>
          </w:p>
          <w:p w14:paraId="5473CF58" w14:textId="77777777" w:rsidR="007134F2" w:rsidRPr="009A2FB7" w:rsidRDefault="007134F2" w:rsidP="00A64E8D">
            <w:pPr>
              <w:rPr>
                <w:rFonts w:ascii="Arial" w:hAnsi="Arial" w:cs="Arial"/>
              </w:rPr>
            </w:pPr>
          </w:p>
        </w:tc>
        <w:tc>
          <w:tcPr>
            <w:tcW w:w="602" w:type="dxa"/>
            <w:shd w:val="clear" w:color="auto" w:fill="auto"/>
          </w:tcPr>
          <w:p w14:paraId="79E650E3" w14:textId="77777777" w:rsidR="007134F2" w:rsidRPr="009A2FB7" w:rsidRDefault="007134F2" w:rsidP="00A64E8D">
            <w:pPr>
              <w:rPr>
                <w:rFonts w:ascii="Arial" w:hAnsi="Arial" w:cs="Arial"/>
              </w:rPr>
            </w:pPr>
          </w:p>
        </w:tc>
        <w:tc>
          <w:tcPr>
            <w:tcW w:w="6804" w:type="dxa"/>
            <w:shd w:val="clear" w:color="auto" w:fill="auto"/>
          </w:tcPr>
          <w:p w14:paraId="13BA0037" w14:textId="77777777" w:rsidR="007134F2" w:rsidRPr="009A2FB7" w:rsidRDefault="007134F2" w:rsidP="00642115">
            <w:pPr>
              <w:jc w:val="both"/>
              <w:rPr>
                <w:rFonts w:ascii="Arial" w:hAnsi="Arial" w:cs="Arial"/>
              </w:rPr>
            </w:pPr>
          </w:p>
          <w:p w14:paraId="61A6F93F" w14:textId="77777777" w:rsidR="007134F2" w:rsidRPr="009A2FB7" w:rsidRDefault="007134F2" w:rsidP="00642115">
            <w:pPr>
              <w:jc w:val="both"/>
              <w:rPr>
                <w:rFonts w:ascii="Arial" w:hAnsi="Arial" w:cs="Arial"/>
              </w:rPr>
            </w:pPr>
            <w:r w:rsidRPr="009A2FB7">
              <w:rPr>
                <w:rFonts w:ascii="Arial" w:hAnsi="Arial" w:cs="Arial"/>
              </w:rPr>
              <w:t>a proposal for an Authority Led CUSC Modification which has been submitted pursuant to and in accordance with Section 8 Paragraph 8.17B;</w:t>
            </w:r>
          </w:p>
        </w:tc>
      </w:tr>
      <w:tr w:rsidR="007134F2" w:rsidRPr="009A2FB7" w14:paraId="55663032" w14:textId="77777777" w:rsidTr="009A2FB7">
        <w:tc>
          <w:tcPr>
            <w:tcW w:w="3192" w:type="dxa"/>
            <w:shd w:val="clear" w:color="auto" w:fill="auto"/>
          </w:tcPr>
          <w:p w14:paraId="7E11875D"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Authority Led CUSC Modification Report</w:t>
            </w:r>
            <w:r w:rsidRPr="009A2FB7">
              <w:rPr>
                <w:rFonts w:ascii="Arial" w:hAnsi="Arial" w:cs="Arial"/>
              </w:rPr>
              <w:t>”</w:t>
            </w:r>
          </w:p>
          <w:p w14:paraId="0182EFFA" w14:textId="77777777" w:rsidR="007134F2" w:rsidRPr="009A2FB7" w:rsidRDefault="007134F2" w:rsidP="00A64E8D">
            <w:pPr>
              <w:rPr>
                <w:rFonts w:ascii="Arial" w:hAnsi="Arial" w:cs="Arial"/>
              </w:rPr>
            </w:pPr>
          </w:p>
          <w:p w14:paraId="173D0099" w14:textId="77777777" w:rsidR="007134F2" w:rsidRPr="009A2FB7" w:rsidRDefault="007134F2" w:rsidP="00A64E8D">
            <w:pPr>
              <w:rPr>
                <w:rFonts w:ascii="Arial" w:hAnsi="Arial" w:cs="Arial"/>
              </w:rPr>
            </w:pPr>
          </w:p>
        </w:tc>
        <w:tc>
          <w:tcPr>
            <w:tcW w:w="602" w:type="dxa"/>
            <w:shd w:val="clear" w:color="auto" w:fill="auto"/>
          </w:tcPr>
          <w:p w14:paraId="1A4C9898" w14:textId="77777777" w:rsidR="007134F2" w:rsidRPr="009A2FB7" w:rsidRDefault="007134F2" w:rsidP="00A64E8D">
            <w:pPr>
              <w:rPr>
                <w:rFonts w:ascii="Arial" w:hAnsi="Arial" w:cs="Arial"/>
              </w:rPr>
            </w:pPr>
          </w:p>
        </w:tc>
        <w:tc>
          <w:tcPr>
            <w:tcW w:w="6804" w:type="dxa"/>
            <w:shd w:val="clear" w:color="auto" w:fill="auto"/>
          </w:tcPr>
          <w:p w14:paraId="0786C83D" w14:textId="77777777" w:rsidR="007134F2" w:rsidRPr="009A2FB7" w:rsidRDefault="007134F2" w:rsidP="00642115">
            <w:pPr>
              <w:jc w:val="both"/>
              <w:rPr>
                <w:rFonts w:ascii="Arial" w:hAnsi="Arial" w:cs="Arial"/>
              </w:rPr>
            </w:pPr>
            <w:r w:rsidRPr="009A2FB7">
              <w:rPr>
                <w:rFonts w:ascii="Arial" w:hAnsi="Arial" w:cs="Arial"/>
              </w:rPr>
              <w:t xml:space="preserve">means, in relation to an Authority Led CUSC Modification Proposal, the report prepared pursuant to and in accordance with Section 8 Paragraph 8.17B.2; </w:t>
            </w:r>
          </w:p>
          <w:p w14:paraId="58BC9327" w14:textId="77777777" w:rsidR="007134F2" w:rsidRPr="009A2FB7" w:rsidRDefault="007134F2" w:rsidP="00642115">
            <w:pPr>
              <w:jc w:val="both"/>
              <w:rPr>
                <w:rFonts w:ascii="Arial" w:hAnsi="Arial" w:cs="Arial"/>
              </w:rPr>
            </w:pPr>
          </w:p>
        </w:tc>
      </w:tr>
      <w:tr w:rsidR="007134F2" w:rsidRPr="009A2FB7" w14:paraId="18A58005" w14:textId="77777777" w:rsidTr="009A2FB7">
        <w:tc>
          <w:tcPr>
            <w:tcW w:w="3192" w:type="dxa"/>
            <w:shd w:val="clear" w:color="auto" w:fill="auto"/>
          </w:tcPr>
          <w:p w14:paraId="4C53DB69"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Backstop Direction</w:t>
            </w:r>
            <w:r w:rsidRPr="009A2FB7">
              <w:rPr>
                <w:rFonts w:ascii="Arial" w:hAnsi="Arial" w:cs="Arial"/>
              </w:rPr>
              <w:t>”</w:t>
            </w:r>
          </w:p>
          <w:p w14:paraId="48151E8A" w14:textId="77777777" w:rsidR="007134F2" w:rsidRPr="009A2FB7" w:rsidRDefault="007134F2" w:rsidP="00A64E8D">
            <w:pPr>
              <w:rPr>
                <w:rFonts w:ascii="Arial" w:hAnsi="Arial" w:cs="Arial"/>
              </w:rPr>
            </w:pPr>
          </w:p>
          <w:p w14:paraId="6D417457" w14:textId="77777777" w:rsidR="007134F2" w:rsidRPr="009A2FB7" w:rsidRDefault="007134F2" w:rsidP="00A64E8D">
            <w:pPr>
              <w:rPr>
                <w:rFonts w:ascii="Arial" w:hAnsi="Arial" w:cs="Arial"/>
              </w:rPr>
            </w:pPr>
          </w:p>
        </w:tc>
        <w:tc>
          <w:tcPr>
            <w:tcW w:w="602" w:type="dxa"/>
            <w:shd w:val="clear" w:color="auto" w:fill="auto"/>
          </w:tcPr>
          <w:p w14:paraId="03191024" w14:textId="77777777" w:rsidR="007134F2" w:rsidRPr="009A2FB7" w:rsidRDefault="007134F2" w:rsidP="00A64E8D">
            <w:pPr>
              <w:rPr>
                <w:rFonts w:ascii="Arial" w:hAnsi="Arial" w:cs="Arial"/>
              </w:rPr>
            </w:pPr>
          </w:p>
        </w:tc>
        <w:tc>
          <w:tcPr>
            <w:tcW w:w="6804" w:type="dxa"/>
            <w:shd w:val="clear" w:color="auto" w:fill="auto"/>
          </w:tcPr>
          <w:p w14:paraId="738CE328" w14:textId="77777777" w:rsidR="007134F2" w:rsidRPr="009A2FB7" w:rsidRDefault="007134F2" w:rsidP="00642115">
            <w:pPr>
              <w:jc w:val="both"/>
              <w:rPr>
                <w:rFonts w:ascii="Arial" w:hAnsi="Arial" w:cs="Arial"/>
              </w:rPr>
            </w:pPr>
            <w:r w:rsidRPr="009A2FB7">
              <w:rPr>
                <w:rFonts w:ascii="Arial" w:hAnsi="Arial" w:cs="Arial"/>
              </w:rPr>
              <w:t xml:space="preserve">has the meaning given to it in Section 8 Paragraph 8.17C; </w:t>
            </w:r>
          </w:p>
          <w:p w14:paraId="7EF36A91" w14:textId="77777777" w:rsidR="007134F2" w:rsidRPr="009A2FB7" w:rsidRDefault="007134F2" w:rsidP="00642115">
            <w:pPr>
              <w:jc w:val="both"/>
              <w:rPr>
                <w:rFonts w:ascii="Arial" w:hAnsi="Arial" w:cs="Arial"/>
              </w:rPr>
            </w:pPr>
          </w:p>
          <w:p w14:paraId="5B4C4951" w14:textId="77777777" w:rsidR="007134F2" w:rsidRPr="009A2FB7" w:rsidRDefault="007134F2" w:rsidP="00642115">
            <w:pPr>
              <w:jc w:val="both"/>
              <w:rPr>
                <w:rFonts w:ascii="Arial" w:hAnsi="Arial" w:cs="Arial"/>
              </w:rPr>
            </w:pPr>
          </w:p>
        </w:tc>
      </w:tr>
      <w:tr w:rsidR="007134F2" w:rsidRPr="009A2FB7" w14:paraId="5B465008" w14:textId="77777777" w:rsidTr="009A2FB7">
        <w:tc>
          <w:tcPr>
            <w:tcW w:w="3192" w:type="dxa"/>
            <w:shd w:val="clear" w:color="auto" w:fill="auto"/>
          </w:tcPr>
          <w:p w14:paraId="202D0042" w14:textId="77777777" w:rsidR="007134F2" w:rsidRPr="009A2FB7" w:rsidRDefault="007134F2" w:rsidP="00A64E8D">
            <w:pPr>
              <w:rPr>
                <w:rFonts w:ascii="Arial" w:hAnsi="Arial" w:cs="Arial"/>
              </w:rPr>
            </w:pPr>
            <w:r w:rsidRPr="009A2FB7">
              <w:rPr>
                <w:rFonts w:ascii="Arial" w:hAnsi="Arial" w:cs="Arial"/>
              </w:rPr>
              <w:t>“</w:t>
            </w:r>
            <w:r w:rsidRPr="000A1921">
              <w:rPr>
                <w:rFonts w:ascii="Arial" w:hAnsi="Arial" w:cs="Arial"/>
                <w:b/>
              </w:rPr>
              <w:t>SCR Guidance</w:t>
            </w:r>
            <w:r w:rsidRPr="009A2FB7">
              <w:rPr>
                <w:rFonts w:ascii="Arial" w:hAnsi="Arial" w:cs="Arial"/>
              </w:rPr>
              <w:t xml:space="preserve">” </w:t>
            </w:r>
          </w:p>
          <w:p w14:paraId="796F9F8B" w14:textId="77777777" w:rsidR="007134F2" w:rsidRPr="009A2FB7" w:rsidRDefault="007134F2" w:rsidP="00A64E8D">
            <w:pPr>
              <w:rPr>
                <w:rFonts w:ascii="Arial" w:hAnsi="Arial" w:cs="Arial"/>
              </w:rPr>
            </w:pPr>
          </w:p>
          <w:p w14:paraId="4A4880D8" w14:textId="77777777" w:rsidR="007134F2" w:rsidRPr="009A2FB7" w:rsidRDefault="007134F2" w:rsidP="00A64E8D">
            <w:pPr>
              <w:rPr>
                <w:rFonts w:ascii="Arial" w:hAnsi="Arial" w:cs="Arial"/>
              </w:rPr>
            </w:pPr>
          </w:p>
        </w:tc>
        <w:tc>
          <w:tcPr>
            <w:tcW w:w="602" w:type="dxa"/>
            <w:shd w:val="clear" w:color="auto" w:fill="auto"/>
          </w:tcPr>
          <w:p w14:paraId="5A83C74B" w14:textId="77777777" w:rsidR="007134F2" w:rsidRPr="009A2FB7" w:rsidRDefault="007134F2" w:rsidP="00A64E8D">
            <w:pPr>
              <w:rPr>
                <w:rFonts w:ascii="Arial" w:hAnsi="Arial" w:cs="Arial"/>
              </w:rPr>
            </w:pPr>
          </w:p>
        </w:tc>
        <w:tc>
          <w:tcPr>
            <w:tcW w:w="6804" w:type="dxa"/>
            <w:shd w:val="clear" w:color="auto" w:fill="auto"/>
          </w:tcPr>
          <w:p w14:paraId="0C816682" w14:textId="77777777" w:rsidR="007134F2" w:rsidRPr="009A2FB7" w:rsidRDefault="007134F2" w:rsidP="00642115">
            <w:pPr>
              <w:jc w:val="both"/>
              <w:rPr>
                <w:rFonts w:ascii="Arial" w:hAnsi="Arial" w:cs="Arial"/>
              </w:rPr>
            </w:pPr>
            <w:r w:rsidRPr="009A2FB7">
              <w:rPr>
                <w:rFonts w:ascii="Arial" w:hAnsi="Arial" w:cs="Arial"/>
              </w:rPr>
              <w:t xml:space="preserve">means, any document of that title created, published as amended from time to time, by the </w:t>
            </w:r>
            <w:r w:rsidRPr="000A1921">
              <w:rPr>
                <w:rFonts w:ascii="Arial" w:hAnsi="Arial" w:cs="Arial"/>
                <w:b/>
              </w:rPr>
              <w:t>Authority</w:t>
            </w:r>
            <w:r w:rsidRPr="009A2FB7">
              <w:rPr>
                <w:rFonts w:ascii="Arial" w:hAnsi="Arial" w:cs="Arial"/>
              </w:rPr>
              <w:t xml:space="preserve"> to provide guidance to interested parties on the conduct of a </w:t>
            </w:r>
            <w:r w:rsidRPr="000A1921">
              <w:rPr>
                <w:rFonts w:ascii="Arial" w:hAnsi="Arial" w:cs="Arial"/>
                <w:b/>
              </w:rPr>
              <w:t>Significant Code Review</w:t>
            </w:r>
            <w:r w:rsidRPr="009A2FB7">
              <w:rPr>
                <w:rFonts w:ascii="Arial" w:hAnsi="Arial" w:cs="Arial"/>
              </w:rPr>
              <w:t xml:space="preserve"> by the Authority; </w:t>
            </w:r>
          </w:p>
        </w:tc>
      </w:tr>
    </w:tbl>
    <w:p w14:paraId="337935B3" w14:textId="77777777" w:rsidR="007350DA" w:rsidRDefault="007350DA" w:rsidP="00642115">
      <w:pPr>
        <w:rPr>
          <w:rFonts w:ascii="Arial" w:hAnsi="Arial" w:cs="Arial"/>
        </w:rPr>
      </w:pPr>
    </w:p>
    <w:p w14:paraId="4C0DD1FE" w14:textId="77777777" w:rsidR="007350DA" w:rsidRDefault="007350DA" w:rsidP="00642115">
      <w:pPr>
        <w:rPr>
          <w:rFonts w:ascii="Arial" w:hAnsi="Arial" w:cs="Arial"/>
        </w:rPr>
      </w:pPr>
    </w:p>
    <w:p w14:paraId="493DDF6E" w14:textId="77777777" w:rsidR="007350DA" w:rsidRDefault="007350DA" w:rsidP="00642115">
      <w:pPr>
        <w:rPr>
          <w:rFonts w:ascii="Arial" w:hAnsi="Arial" w:cs="Arial"/>
        </w:rPr>
      </w:pPr>
    </w:p>
    <w:p w14:paraId="65B156DA" w14:textId="77777777" w:rsidR="007350DA" w:rsidRDefault="007350DA" w:rsidP="00642115">
      <w:pPr>
        <w:rPr>
          <w:rFonts w:ascii="Arial" w:hAnsi="Arial" w:cs="Arial"/>
        </w:rPr>
      </w:pPr>
    </w:p>
    <w:p w14:paraId="5F5DC581" w14:textId="77777777" w:rsidR="007350DA" w:rsidRDefault="007350DA" w:rsidP="00642115">
      <w:pPr>
        <w:rPr>
          <w:rFonts w:ascii="Arial" w:hAnsi="Arial" w:cs="Arial"/>
        </w:rPr>
      </w:pPr>
    </w:p>
    <w:p w14:paraId="2B6EDDAD" w14:textId="77777777" w:rsidR="007350DA" w:rsidRPr="007350DA" w:rsidRDefault="007350DA" w:rsidP="00642115">
      <w:pPr>
        <w:rPr>
          <w:rFonts w:ascii="Arial" w:hAnsi="Arial" w:cs="Arial"/>
        </w:rPr>
      </w:pPr>
    </w:p>
    <w:p w14:paraId="573AFA55" w14:textId="77777777" w:rsidR="00C65245" w:rsidRDefault="00C65245" w:rsidP="00642115">
      <w:pPr>
        <w:pStyle w:val="Schedule"/>
        <w:spacing w:after="0"/>
        <w:jc w:val="left"/>
        <w:rPr>
          <w:rFonts w:ascii="Arial" w:hAnsi="Arial" w:cs="Arial"/>
        </w:rPr>
      </w:pPr>
      <w:r>
        <w:rPr>
          <w:rFonts w:ascii="Arial" w:hAnsi="Arial" w:cs="Arial"/>
        </w:rPr>
        <w:t>END OF SECTION 11</w:t>
      </w:r>
    </w:p>
    <w:p w14:paraId="0CA26978" w14:textId="77777777" w:rsidR="00C65245" w:rsidRDefault="00C65245" w:rsidP="00787855"/>
    <w:sectPr w:rsidR="00C65245">
      <w:headerReference w:type="even" r:id="rId29"/>
      <w:headerReference w:type="default" r:id="rId30"/>
      <w:footerReference w:type="even" r:id="rId3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1FEF7D" w14:textId="77777777" w:rsidR="00873504" w:rsidRDefault="00873504">
      <w:r>
        <w:separator/>
      </w:r>
    </w:p>
  </w:endnote>
  <w:endnote w:type="continuationSeparator" w:id="0">
    <w:p w14:paraId="3BF72AA9" w14:textId="77777777" w:rsidR="00873504" w:rsidRDefault="00873504">
      <w:r>
        <w:continuationSeparator/>
      </w:r>
    </w:p>
  </w:endnote>
  <w:endnote w:type="continuationNotice" w:id="1">
    <w:p w14:paraId="040DEC81" w14:textId="77777777" w:rsidR="00873504" w:rsidRDefault="00873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Arial Bold">
    <w:panose1 w:val="020B0704020202020204"/>
    <w:charset w:val="00"/>
    <w:family w:val="roman"/>
    <w:notTrueType/>
    <w:pitch w:val="default"/>
  </w:font>
  <w:font w:name="Arial,Bold">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Helvetica-Bold">
    <w:altName w:val="Arial"/>
    <w:panose1 w:val="00000000000000000000"/>
    <w:charset w:val="00"/>
    <w:family w:val="auto"/>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B7B18" w14:textId="77777777" w:rsidR="00BA40C9" w:rsidRDefault="00BA40C9">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A6E2B60" w14:textId="77777777" w:rsidR="00BA40C9" w:rsidRDefault="00BA40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5A5F5" w14:textId="4F6C4AB6" w:rsidR="00BA40C9" w:rsidRDefault="00BA40C9" w:rsidP="00666647">
    <w:pPr>
      <w:autoSpaceDE w:val="0"/>
      <w:autoSpaceDN w:val="0"/>
      <w:adjustRightInd w:val="0"/>
      <w:ind w:right="-852"/>
      <w:jc w:val="right"/>
    </w:pPr>
    <w:bookmarkStart w:id="0" w:name="_BPDCD_1"/>
    <w:r>
      <w:rPr>
        <w:rStyle w:val="PageNumber"/>
        <w:sz w:val="20"/>
        <w:szCs w:val="20"/>
      </w:rPr>
      <w:t xml:space="preserve">                                                                         </w:t>
    </w:r>
    <w:r w:rsidRPr="00DA3D8D">
      <w:rPr>
        <w:rStyle w:val="PageNumber"/>
        <w:rFonts w:ascii="Arial" w:hAnsi="Arial" w:cs="Arial"/>
        <w:sz w:val="20"/>
        <w:szCs w:val="20"/>
      </w:rPr>
      <w:t xml:space="preserve"> </w:t>
    </w:r>
    <w:r w:rsidRPr="00586792">
      <w:rPr>
        <w:rStyle w:val="PageNumber"/>
        <w:rFonts w:ascii="Arial" w:hAnsi="Arial" w:cs="Arial"/>
        <w:sz w:val="20"/>
        <w:szCs w:val="20"/>
      </w:rPr>
      <w:t xml:space="preserve">Page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PAGE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1</w:t>
    </w:r>
    <w:r w:rsidRPr="00586792">
      <w:rPr>
        <w:rStyle w:val="PageNumber"/>
        <w:rFonts w:ascii="Arial" w:hAnsi="Arial" w:cs="Arial"/>
        <w:sz w:val="20"/>
        <w:szCs w:val="20"/>
      </w:rPr>
      <w:fldChar w:fldCharType="end"/>
    </w:r>
    <w:r w:rsidRPr="00586792">
      <w:rPr>
        <w:rStyle w:val="PageNumber"/>
        <w:rFonts w:ascii="Arial" w:hAnsi="Arial" w:cs="Arial"/>
        <w:sz w:val="20"/>
        <w:szCs w:val="20"/>
      </w:rPr>
      <w:t xml:space="preserve"> of </w:t>
    </w:r>
    <w:r w:rsidRPr="00586792">
      <w:rPr>
        <w:rStyle w:val="PageNumber"/>
        <w:rFonts w:ascii="Arial" w:hAnsi="Arial" w:cs="Arial"/>
        <w:sz w:val="20"/>
        <w:szCs w:val="20"/>
      </w:rPr>
      <w:fldChar w:fldCharType="begin"/>
    </w:r>
    <w:r w:rsidRPr="00586792">
      <w:rPr>
        <w:rStyle w:val="PageNumber"/>
        <w:rFonts w:ascii="Arial" w:hAnsi="Arial" w:cs="Arial"/>
        <w:sz w:val="20"/>
        <w:szCs w:val="20"/>
      </w:rPr>
      <w:instrText xml:space="preserve"> NUMPAGES </w:instrText>
    </w:r>
    <w:r w:rsidRPr="00586792">
      <w:rPr>
        <w:rStyle w:val="PageNumber"/>
        <w:rFonts w:ascii="Arial" w:hAnsi="Arial" w:cs="Arial"/>
        <w:sz w:val="20"/>
        <w:szCs w:val="20"/>
      </w:rPr>
      <w:fldChar w:fldCharType="separate"/>
    </w:r>
    <w:r w:rsidR="00515067">
      <w:rPr>
        <w:rStyle w:val="PageNumber"/>
        <w:rFonts w:ascii="Arial" w:hAnsi="Arial" w:cs="Arial"/>
        <w:noProof/>
        <w:sz w:val="20"/>
        <w:szCs w:val="20"/>
      </w:rPr>
      <w:t>83</w:t>
    </w:r>
    <w:r w:rsidRPr="00586792">
      <w:rPr>
        <w:rStyle w:val="PageNumber"/>
        <w:rFonts w:ascii="Arial" w:hAnsi="Arial" w:cs="Arial"/>
        <w:sz w:val="20"/>
        <w:szCs w:val="20"/>
      </w:rPr>
      <w:fldChar w:fldCharType="end"/>
    </w:r>
    <w:r w:rsidRPr="00DE41AF">
      <w:rPr>
        <w:rFonts w:ascii="Arial" w:hAnsi="Arial" w:cs="Arial"/>
        <w:sz w:val="20"/>
        <w:szCs w:val="20"/>
        <w:lang w:eastAsia="en-GB"/>
      </w:rPr>
      <w:t xml:space="preserve">     </w:t>
    </w:r>
    <w:r>
      <w:rPr>
        <w:rFonts w:ascii="Arial" w:hAnsi="Arial" w:cs="Arial"/>
        <w:sz w:val="20"/>
        <w:szCs w:val="20"/>
        <w:lang w:eastAsia="en-GB"/>
      </w:rPr>
      <w:t xml:space="preserve">                    </w:t>
    </w:r>
    <w:r w:rsidR="004D0F5D">
      <w:rPr>
        <w:rFonts w:ascii="Arial" w:hAnsi="Arial" w:cs="Arial"/>
        <w:sz w:val="20"/>
        <w:szCs w:val="20"/>
        <w:lang w:eastAsia="en-GB"/>
      </w:rPr>
      <w:t xml:space="preserve">         </w:t>
    </w:r>
    <w:r w:rsidRPr="00DE41AF">
      <w:rPr>
        <w:rFonts w:ascii="Arial" w:hAnsi="Arial" w:cs="Arial"/>
        <w:sz w:val="20"/>
        <w:szCs w:val="20"/>
        <w:lang w:eastAsia="en-GB"/>
      </w:rPr>
      <w:t xml:space="preserve">  </w:t>
    </w:r>
    <w:bookmarkEnd w:id="0"/>
    <w:r w:rsidRPr="00DE41AF">
      <w:rPr>
        <w:rFonts w:ascii="Arial" w:hAnsi="Arial" w:cs="Arial"/>
        <w:sz w:val="20"/>
        <w:szCs w:val="20"/>
        <w:lang w:eastAsia="en-GB"/>
      </w:rPr>
      <w:t>v1</w:t>
    </w:r>
    <w:r>
      <w:rPr>
        <w:rFonts w:ascii="Arial" w:hAnsi="Arial" w:cs="Arial"/>
        <w:sz w:val="20"/>
        <w:szCs w:val="20"/>
        <w:lang w:eastAsia="en-GB"/>
      </w:rPr>
      <w:t>.</w:t>
    </w:r>
    <w:r w:rsidR="00FB358A">
      <w:rPr>
        <w:rFonts w:ascii="Arial" w:hAnsi="Arial" w:cs="Arial"/>
        <w:sz w:val="20"/>
        <w:szCs w:val="20"/>
        <w:lang w:eastAsia="en-GB"/>
      </w:rPr>
      <w:t>9</w:t>
    </w:r>
    <w:r w:rsidR="00BE067B">
      <w:rPr>
        <w:rFonts w:ascii="Arial" w:hAnsi="Arial" w:cs="Arial"/>
        <w:sz w:val="20"/>
        <w:szCs w:val="20"/>
        <w:lang w:eastAsia="en-GB"/>
      </w:rPr>
      <w:t>6</w:t>
    </w:r>
    <w:r w:rsidR="00CB4D79">
      <w:rPr>
        <w:rFonts w:ascii="Arial" w:hAnsi="Arial" w:cs="Arial"/>
        <w:sz w:val="20"/>
        <w:szCs w:val="20"/>
        <w:lang w:eastAsia="en-GB"/>
      </w:rPr>
      <w:t xml:space="preserve"> </w:t>
    </w:r>
    <w:r w:rsidR="00F04FDF">
      <w:rPr>
        <w:rFonts w:ascii="Arial" w:hAnsi="Arial" w:cs="Arial"/>
        <w:sz w:val="20"/>
        <w:szCs w:val="20"/>
        <w:lang w:eastAsia="en-GB"/>
      </w:rPr>
      <w:t>01 April</w:t>
    </w:r>
    <w:r w:rsidR="002A088A">
      <w:rPr>
        <w:rFonts w:ascii="Arial" w:hAnsi="Arial" w:cs="Arial"/>
        <w:sz w:val="20"/>
        <w:szCs w:val="20"/>
        <w:lang w:eastAsia="en-GB"/>
      </w:rPr>
      <w:t xml:space="preserve">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98C10" w14:textId="77777777" w:rsidR="00BA40C9" w:rsidRDefault="00BA40C9">
    <w:pPr>
      <w:pStyle w:val="Footer"/>
      <w:tabs>
        <w:tab w:val="right" w:pos="8080"/>
      </w:tabs>
      <w:rPr>
        <w:rFonts w:ascii="Arial" w:hAnsi="Arial" w:cs="Arial"/>
      </w:rPr>
    </w:pPr>
    <w:r>
      <w:rPr>
        <w:rFonts w:ascii="Arial" w:hAnsi="Arial" w:cs="Arial"/>
        <w:b/>
      </w:rPr>
      <w:tab/>
    </w:r>
    <w:r>
      <w:rPr>
        <w:rFonts w:ascii="Arial" w:hAnsi="Arial" w:cs="Arial"/>
      </w:rPr>
      <w:t>v1.40 –30 December 2010</w:t>
    </w:r>
  </w:p>
  <w:p w14:paraId="7CDF1EDF" w14:textId="77777777" w:rsidR="00BA40C9" w:rsidRDefault="00BA40C9">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701DD" w14:textId="77777777" w:rsidR="00BA40C9" w:rsidRDefault="00BA40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5CDE4" w14:textId="77777777" w:rsidR="00873504" w:rsidRDefault="00873504">
      <w:r>
        <w:separator/>
      </w:r>
    </w:p>
  </w:footnote>
  <w:footnote w:type="continuationSeparator" w:id="0">
    <w:p w14:paraId="54309971" w14:textId="77777777" w:rsidR="00873504" w:rsidRDefault="00873504">
      <w:r>
        <w:continuationSeparator/>
      </w:r>
    </w:p>
  </w:footnote>
  <w:footnote w:type="continuationNotice" w:id="1">
    <w:p w14:paraId="056007E3" w14:textId="77777777" w:rsidR="00873504" w:rsidRDefault="00873504"/>
  </w:footnote>
  <w:footnote w:id="2">
    <w:p w14:paraId="7FC448DD" w14:textId="77777777" w:rsidR="006E7788" w:rsidRDefault="006E7788">
      <w:pPr>
        <w:pStyle w:val="FootnoteText"/>
      </w:pPr>
      <w:r>
        <w:rPr>
          <w:rStyle w:val="FootnoteReference"/>
        </w:rPr>
        <w:footnoteRef/>
      </w:r>
      <w:r>
        <w:t xml:space="preserve"> The dates and names of parties with NSLPAs need to be updated in due course.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AA428F" w14:textId="2B119B5F" w:rsidR="00BA40C9" w:rsidRDefault="00BA40C9" w:rsidP="00AE3A4F">
    <w:pPr>
      <w:pStyle w:val="Header"/>
      <w:tabs>
        <w:tab w:val="left" w:pos="1531"/>
      </w:tabs>
    </w:pPr>
    <w:r>
      <w:rPr>
        <w:rFonts w:ascii="Arial" w:hAnsi="Arial" w:cs="Arial"/>
        <w:sz w:val="20"/>
      </w:rPr>
      <w:t>CUSC v1.</w:t>
    </w:r>
    <w:r w:rsidR="002A088A">
      <w:rPr>
        <w:rFonts w:ascii="Arial" w:hAnsi="Arial" w:cs="Arial"/>
        <w:sz w:val="20"/>
      </w:rPr>
      <w:t>9</w:t>
    </w:r>
    <w:r w:rsidR="00BE067B">
      <w:rPr>
        <w:rFonts w:ascii="Arial" w:hAnsi="Arial" w:cs="Arial"/>
        <w:sz w:val="20"/>
      </w:rPr>
      <w:t>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4723" w14:textId="77777777" w:rsidR="00BA40C9" w:rsidRDefault="00BA40C9">
    <w:pPr>
      <w:pStyle w:val="Header"/>
    </w:pPr>
    <w:r>
      <w:rPr>
        <w:rFonts w:ascii="Arial" w:hAnsi="Arial" w:cs="Arial"/>
        <w:sz w:val="20"/>
      </w:rPr>
      <w:t>CUSC v1.40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8575F" w14:textId="77777777" w:rsidR="00BA40C9" w:rsidRDefault="00BA40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1B01C" w14:textId="6359FB09" w:rsidR="00AE3A4F" w:rsidRDefault="00AE3A4F" w:rsidP="00AE3A4F">
    <w:pPr>
      <w:pStyle w:val="Header"/>
    </w:pPr>
    <w:r>
      <w:tab/>
    </w:r>
    <w:r>
      <w:rPr>
        <w:rFonts w:ascii="Arial" w:hAnsi="Arial" w:cs="Arial"/>
        <w:sz w:val="20"/>
      </w:rPr>
      <w:t>CUSC v1.</w:t>
    </w:r>
    <w:r w:rsidR="002A088A">
      <w:rPr>
        <w:rFonts w:ascii="Arial" w:hAnsi="Arial" w:cs="Arial"/>
        <w:sz w:val="20"/>
      </w:rPr>
      <w:t>9</w:t>
    </w:r>
    <w:r w:rsidR="00BE067B">
      <w:rPr>
        <w:rFonts w:ascii="Arial" w:hAnsi="Arial" w:cs="Arial"/>
        <w:sz w:val="20"/>
      </w:rPr>
      <w:t>6</w:t>
    </w:r>
  </w:p>
  <w:p w14:paraId="5244A9CC" w14:textId="122E035B" w:rsidR="00BA40C9" w:rsidRDefault="00BA40C9" w:rsidP="00AE3A4F">
    <w:pPr>
      <w:tabs>
        <w:tab w:val="left" w:pos="126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24292C8"/>
    <w:lvl w:ilvl="0">
      <w:start w:val="1"/>
      <w:numFmt w:val="upperLetter"/>
      <w:pStyle w:val="Heading1"/>
      <w:lvlText w:val="(%1)"/>
      <w:lvlJc w:val="left"/>
      <w:pPr>
        <w:tabs>
          <w:tab w:val="num" w:pos="851"/>
        </w:tabs>
        <w:ind w:left="851" w:hanging="851"/>
      </w:pPr>
      <w:rPr>
        <w:rFonts w:cs="Times New Roman" w:hint="default"/>
      </w:rPr>
    </w:lvl>
  </w:abstractNum>
  <w:abstractNum w:abstractNumId="1" w15:restartNumberingAfterBreak="0">
    <w:nsid w:val="FFFFFF7D"/>
    <w:multiLevelType w:val="singleLevel"/>
    <w:tmpl w:val="3EAE089A"/>
    <w:lvl w:ilvl="0">
      <w:start w:val="1"/>
      <w:numFmt w:val="decimal"/>
      <w:pStyle w:val="CMSHeadL9"/>
      <w:lvlText w:val="(%1)"/>
      <w:lvlJc w:val="left"/>
      <w:pPr>
        <w:tabs>
          <w:tab w:val="num" w:pos="851"/>
        </w:tabs>
        <w:ind w:left="851" w:hanging="851"/>
      </w:pPr>
      <w:rPr>
        <w:rFonts w:cs="Times New Roman" w:hint="default"/>
      </w:rPr>
    </w:lvl>
  </w:abstractNum>
  <w:abstractNum w:abstractNumId="2" w15:restartNumberingAfterBreak="0">
    <w:nsid w:val="FFFFFF7E"/>
    <w:multiLevelType w:val="singleLevel"/>
    <w:tmpl w:val="B358D47A"/>
    <w:lvl w:ilvl="0">
      <w:start w:val="1"/>
      <w:numFmt w:val="decimal"/>
      <w:pStyle w:val="CMSHeadL8"/>
      <w:lvlText w:val="%1."/>
      <w:lvlJc w:val="left"/>
      <w:pPr>
        <w:tabs>
          <w:tab w:val="num" w:pos="926"/>
        </w:tabs>
        <w:ind w:left="926" w:hanging="360"/>
      </w:pPr>
      <w:rPr>
        <w:rFonts w:cs="Times New Roman"/>
      </w:rPr>
    </w:lvl>
  </w:abstractNum>
  <w:abstractNum w:abstractNumId="3" w15:restartNumberingAfterBreak="0">
    <w:nsid w:val="FFFFFF7F"/>
    <w:multiLevelType w:val="singleLevel"/>
    <w:tmpl w:val="957E967C"/>
    <w:lvl w:ilvl="0">
      <w:start w:val="1"/>
      <w:numFmt w:val="decimal"/>
      <w:pStyle w:val="CMSHeadL7"/>
      <w:lvlText w:val="%1."/>
      <w:lvlJc w:val="left"/>
      <w:pPr>
        <w:tabs>
          <w:tab w:val="num" w:pos="643"/>
        </w:tabs>
        <w:ind w:left="643" w:hanging="360"/>
      </w:pPr>
      <w:rPr>
        <w:rFonts w:cs="Times New Roman"/>
      </w:rPr>
    </w:lvl>
  </w:abstractNum>
  <w:abstractNum w:abstractNumId="4" w15:restartNumberingAfterBreak="0">
    <w:nsid w:val="FFFFFF80"/>
    <w:multiLevelType w:val="singleLevel"/>
    <w:tmpl w:val="8A4E4696"/>
    <w:lvl w:ilvl="0">
      <w:start w:val="1"/>
      <w:numFmt w:val="bullet"/>
      <w:pStyle w:val="CMSHeadL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362E2F6"/>
    <w:lvl w:ilvl="0">
      <w:start w:val="1"/>
      <w:numFmt w:val="bullet"/>
      <w:pStyle w:val="CMSHeadL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F98989A"/>
    <w:lvl w:ilvl="0">
      <w:start w:val="1"/>
      <w:numFmt w:val="bullet"/>
      <w:pStyle w:val="CMSHeadL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32E2F22"/>
    <w:lvl w:ilvl="0">
      <w:start w:val="1"/>
      <w:numFmt w:val="bullet"/>
      <w:pStyle w:val="CMSHeadL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EE256E2"/>
    <w:lvl w:ilvl="0">
      <w:start w:val="1"/>
      <w:numFmt w:val="decimal"/>
      <w:pStyle w:val="CMSHeadL6"/>
      <w:lvlText w:val="%1."/>
      <w:lvlJc w:val="left"/>
      <w:pPr>
        <w:tabs>
          <w:tab w:val="num" w:pos="360"/>
        </w:tabs>
        <w:ind w:left="360" w:hanging="360"/>
      </w:pPr>
      <w:rPr>
        <w:rFonts w:cs="Times New Roman"/>
      </w:rPr>
    </w:lvl>
  </w:abstractNum>
  <w:abstractNum w:abstractNumId="9" w15:restartNumberingAfterBreak="0">
    <w:nsid w:val="FFFFFF89"/>
    <w:multiLevelType w:val="singleLevel"/>
    <w:tmpl w:val="B9F22DC2"/>
    <w:lvl w:ilvl="0">
      <w:start w:val="1"/>
      <w:numFmt w:val="bullet"/>
      <w:pStyle w:val="Heading2"/>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30B05FDE"/>
    <w:lvl w:ilvl="0">
      <w:start w:val="1"/>
      <w:numFmt w:val="none"/>
      <w:pStyle w:val="ListNumber4"/>
      <w:suff w:val="nothing"/>
      <w:lvlText w:val=""/>
      <w:lvlJc w:val="left"/>
      <w:rPr>
        <w:rFonts w:cs="Times New Roman" w:hint="default"/>
      </w:rPr>
    </w:lvl>
    <w:lvl w:ilvl="1">
      <w:start w:val="1"/>
      <w:numFmt w:val="decimal"/>
      <w:lvlText w:val="%2."/>
      <w:lvlJc w:val="left"/>
      <w:pPr>
        <w:tabs>
          <w:tab w:val="num" w:pos="851"/>
        </w:tabs>
        <w:ind w:left="851" w:hanging="851"/>
      </w:pPr>
      <w:rPr>
        <w:rFonts w:cs="Times New Roman" w:hint="default"/>
      </w:rPr>
    </w:lvl>
    <w:lvl w:ilvl="2">
      <w:start w:val="1"/>
      <w:numFmt w:val="decimal"/>
      <w:lvlText w:val="%2.%3"/>
      <w:lvlJc w:val="left"/>
      <w:pPr>
        <w:tabs>
          <w:tab w:val="num" w:pos="851"/>
        </w:tabs>
        <w:ind w:left="851" w:hanging="851"/>
      </w:pPr>
      <w:rPr>
        <w:rFonts w:cs="Times New Roman" w:hint="default"/>
      </w:rPr>
    </w:lvl>
    <w:lvl w:ilvl="3">
      <w:start w:val="1"/>
      <w:numFmt w:val="decimal"/>
      <w:lvlText w:val="%2.%3.%4"/>
      <w:lvlJc w:val="left"/>
      <w:pPr>
        <w:tabs>
          <w:tab w:val="num" w:pos="1701"/>
        </w:tabs>
        <w:ind w:left="1701" w:hanging="850"/>
      </w:pPr>
      <w:rPr>
        <w:rFonts w:cs="Times New Roman" w:hint="default"/>
      </w:rPr>
    </w:lvl>
    <w:lvl w:ilvl="4">
      <w:start w:val="1"/>
      <w:numFmt w:val="lowerLetter"/>
      <w:lvlText w:val="(%5)"/>
      <w:lvlJc w:val="left"/>
      <w:pPr>
        <w:tabs>
          <w:tab w:val="num" w:pos="2552"/>
        </w:tabs>
        <w:ind w:left="2552" w:hanging="851"/>
      </w:pPr>
      <w:rPr>
        <w:rFonts w:cs="Times New Roman" w:hint="default"/>
      </w:rPr>
    </w:lvl>
    <w:lvl w:ilvl="5">
      <w:start w:val="1"/>
      <w:numFmt w:val="lowerRoman"/>
      <w:lvlText w:val="(%6)"/>
      <w:lvlJc w:val="left"/>
      <w:pPr>
        <w:tabs>
          <w:tab w:val="num" w:pos="3402"/>
        </w:tabs>
        <w:ind w:left="3402" w:hanging="850"/>
      </w:pPr>
      <w:rPr>
        <w:rFonts w:ascii="Arial" w:hAnsi="Arial" w:cs="Times New Roman" w:hint="default"/>
        <w:b w:val="0"/>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11" w15:restartNumberingAfterBreak="0">
    <w:nsid w:val="03CC573D"/>
    <w:multiLevelType w:val="singleLevel"/>
    <w:tmpl w:val="32927228"/>
    <w:lvl w:ilvl="0">
      <w:start w:val="1"/>
      <w:numFmt w:val="lowerLetter"/>
      <w:lvlText w:val="%1)"/>
      <w:lvlJc w:val="left"/>
      <w:pPr>
        <w:tabs>
          <w:tab w:val="num" w:pos="360"/>
        </w:tabs>
        <w:ind w:left="360" w:hanging="360"/>
      </w:pPr>
      <w:rPr>
        <w:rFonts w:hint="default"/>
      </w:rPr>
    </w:lvl>
  </w:abstractNum>
  <w:abstractNum w:abstractNumId="12" w15:restartNumberingAfterBreak="0">
    <w:nsid w:val="05AB2DE6"/>
    <w:multiLevelType w:val="hybridMultilevel"/>
    <w:tmpl w:val="17AA48EE"/>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0BDE67A4"/>
    <w:multiLevelType w:val="multilevel"/>
    <w:tmpl w:val="CA3C1532"/>
    <w:lvl w:ilvl="0">
      <w:start w:val="11"/>
      <w:numFmt w:val="decimal"/>
      <w:lvlText w:val="%1"/>
      <w:lvlJc w:val="left"/>
      <w:pPr>
        <w:tabs>
          <w:tab w:val="num" w:pos="360"/>
        </w:tabs>
        <w:ind w:left="360" w:hanging="360"/>
      </w:pPr>
      <w:rPr>
        <w:rFonts w:ascii="Times New Roman" w:hAnsi="Times New Roman" w:cs="Times New Roman" w:hint="default"/>
      </w:rPr>
    </w:lvl>
    <w:lvl w:ilvl="1">
      <w:start w:val="2"/>
      <w:numFmt w:val="decimal"/>
      <w:lvlText w:val="%1.%2"/>
      <w:lvlJc w:val="left"/>
      <w:pPr>
        <w:tabs>
          <w:tab w:val="num" w:pos="785"/>
        </w:tabs>
        <w:ind w:left="785" w:hanging="360"/>
      </w:pPr>
      <w:rPr>
        <w:rFonts w:ascii="Times New Roman" w:hAnsi="Times New Roman" w:cs="Times New Roman" w:hint="default"/>
      </w:rPr>
    </w:lvl>
    <w:lvl w:ilvl="2">
      <w:start w:val="2"/>
      <w:numFmt w:val="decimal"/>
      <w:lvlText w:val="%1.%2.%3"/>
      <w:lvlJc w:val="left"/>
      <w:pPr>
        <w:tabs>
          <w:tab w:val="num" w:pos="1570"/>
        </w:tabs>
        <w:ind w:left="1570" w:hanging="720"/>
      </w:pPr>
      <w:rPr>
        <w:rFonts w:ascii="Arial" w:hAnsi="Arial" w:cs="Arial" w:hint="default"/>
      </w:rPr>
    </w:lvl>
    <w:lvl w:ilvl="3">
      <w:start w:val="1"/>
      <w:numFmt w:val="decimal"/>
      <w:lvlText w:val="%1.%2.%3.%4"/>
      <w:lvlJc w:val="left"/>
      <w:pPr>
        <w:tabs>
          <w:tab w:val="num" w:pos="2355"/>
        </w:tabs>
        <w:ind w:left="2355" w:hanging="1080"/>
      </w:pPr>
      <w:rPr>
        <w:rFonts w:ascii="Times New Roman" w:hAnsi="Times New Roman" w:cs="Times New Roman" w:hint="default"/>
      </w:rPr>
    </w:lvl>
    <w:lvl w:ilvl="4">
      <w:start w:val="1"/>
      <w:numFmt w:val="decimal"/>
      <w:lvlText w:val="%1.%2.%3.%4.%5"/>
      <w:lvlJc w:val="left"/>
      <w:pPr>
        <w:tabs>
          <w:tab w:val="num" w:pos="2780"/>
        </w:tabs>
        <w:ind w:left="2780" w:hanging="1080"/>
      </w:pPr>
      <w:rPr>
        <w:rFonts w:ascii="Times New Roman" w:hAnsi="Times New Roman" w:cs="Times New Roman" w:hint="default"/>
      </w:rPr>
    </w:lvl>
    <w:lvl w:ilvl="5">
      <w:start w:val="1"/>
      <w:numFmt w:val="decimal"/>
      <w:lvlText w:val="%1.%2.%3.%4.%5.%6"/>
      <w:lvlJc w:val="left"/>
      <w:pPr>
        <w:tabs>
          <w:tab w:val="num" w:pos="3565"/>
        </w:tabs>
        <w:ind w:left="3565" w:hanging="1440"/>
      </w:pPr>
      <w:rPr>
        <w:rFonts w:ascii="Times New Roman" w:hAnsi="Times New Roman" w:cs="Times New Roman" w:hint="default"/>
      </w:rPr>
    </w:lvl>
    <w:lvl w:ilvl="6">
      <w:start w:val="1"/>
      <w:numFmt w:val="decimal"/>
      <w:lvlText w:val="%1.%2.%3.%4.%5.%6.%7"/>
      <w:lvlJc w:val="left"/>
      <w:pPr>
        <w:tabs>
          <w:tab w:val="num" w:pos="3990"/>
        </w:tabs>
        <w:ind w:left="3990" w:hanging="1440"/>
      </w:pPr>
      <w:rPr>
        <w:rFonts w:ascii="Times New Roman" w:hAnsi="Times New Roman" w:cs="Times New Roman" w:hint="default"/>
      </w:rPr>
    </w:lvl>
    <w:lvl w:ilvl="7">
      <w:start w:val="1"/>
      <w:numFmt w:val="decimal"/>
      <w:lvlText w:val="%1.%2.%3.%4.%5.%6.%7.%8"/>
      <w:lvlJc w:val="left"/>
      <w:pPr>
        <w:tabs>
          <w:tab w:val="num" w:pos="4775"/>
        </w:tabs>
        <w:ind w:left="4775" w:hanging="1800"/>
      </w:pPr>
      <w:rPr>
        <w:rFonts w:ascii="Times New Roman" w:hAnsi="Times New Roman" w:cs="Times New Roman" w:hint="default"/>
      </w:rPr>
    </w:lvl>
    <w:lvl w:ilvl="8">
      <w:start w:val="1"/>
      <w:numFmt w:val="decimal"/>
      <w:lvlText w:val="%1.%2.%3.%4.%5.%6.%7.%8.%9"/>
      <w:lvlJc w:val="left"/>
      <w:pPr>
        <w:tabs>
          <w:tab w:val="num" w:pos="5200"/>
        </w:tabs>
        <w:ind w:left="5200" w:hanging="1800"/>
      </w:pPr>
      <w:rPr>
        <w:rFonts w:ascii="Times New Roman" w:hAnsi="Times New Roman" w:cs="Times New Roman" w:hint="default"/>
      </w:rPr>
    </w:lvl>
  </w:abstractNum>
  <w:abstractNum w:abstractNumId="14" w15:restartNumberingAfterBreak="0">
    <w:nsid w:val="0F0F5594"/>
    <w:multiLevelType w:val="hybridMultilevel"/>
    <w:tmpl w:val="E35E3F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FEA3557"/>
    <w:multiLevelType w:val="hybridMultilevel"/>
    <w:tmpl w:val="7A94F878"/>
    <w:lvl w:ilvl="0" w:tplc="B82857EC">
      <w:start w:val="100"/>
      <w:numFmt w:val="lowerRoman"/>
      <w:lvlText w:val="(%1)"/>
      <w:lvlJc w:val="left"/>
      <w:pPr>
        <w:tabs>
          <w:tab w:val="num" w:pos="1080"/>
        </w:tabs>
        <w:ind w:left="1080" w:hanging="720"/>
      </w:pPr>
      <w:rPr>
        <w:rFonts w:ascii="Times New Roman" w:hAnsi="Times New Roman" w:cs="Times New Roman" w:hint="default"/>
      </w:rPr>
    </w:lvl>
    <w:lvl w:ilvl="1" w:tplc="84E00430">
      <w:start w:val="1"/>
      <w:numFmt w:val="lowerLetter"/>
      <w:lvlText w:val="%2."/>
      <w:lvlJc w:val="left"/>
      <w:pPr>
        <w:tabs>
          <w:tab w:val="num" w:pos="1440"/>
        </w:tabs>
        <w:ind w:left="1440" w:hanging="360"/>
      </w:pPr>
      <w:rPr>
        <w:rFonts w:ascii="Times New Roman" w:hAnsi="Times New Roman" w:cs="Times New Roman"/>
      </w:rPr>
    </w:lvl>
    <w:lvl w:ilvl="2" w:tplc="12721210">
      <w:start w:val="1"/>
      <w:numFmt w:val="lowerRoman"/>
      <w:lvlText w:val="%3."/>
      <w:lvlJc w:val="right"/>
      <w:pPr>
        <w:tabs>
          <w:tab w:val="num" w:pos="2160"/>
        </w:tabs>
        <w:ind w:left="2160" w:hanging="180"/>
      </w:pPr>
      <w:rPr>
        <w:rFonts w:ascii="Times New Roman" w:hAnsi="Times New Roman" w:cs="Times New Roman"/>
      </w:rPr>
    </w:lvl>
    <w:lvl w:ilvl="3" w:tplc="65A4B876">
      <w:start w:val="1"/>
      <w:numFmt w:val="decimal"/>
      <w:lvlText w:val="%4."/>
      <w:lvlJc w:val="left"/>
      <w:pPr>
        <w:tabs>
          <w:tab w:val="num" w:pos="2880"/>
        </w:tabs>
        <w:ind w:left="2880" w:hanging="360"/>
      </w:pPr>
      <w:rPr>
        <w:rFonts w:ascii="Times New Roman" w:hAnsi="Times New Roman" w:cs="Times New Roman"/>
      </w:rPr>
    </w:lvl>
    <w:lvl w:ilvl="4" w:tplc="16B6BD6E">
      <w:start w:val="1"/>
      <w:numFmt w:val="lowerLetter"/>
      <w:lvlText w:val="%5."/>
      <w:lvlJc w:val="left"/>
      <w:pPr>
        <w:tabs>
          <w:tab w:val="num" w:pos="3600"/>
        </w:tabs>
        <w:ind w:left="3600" w:hanging="360"/>
      </w:pPr>
      <w:rPr>
        <w:rFonts w:ascii="Times New Roman" w:hAnsi="Times New Roman" w:cs="Times New Roman"/>
      </w:rPr>
    </w:lvl>
    <w:lvl w:ilvl="5" w:tplc="DED4FA2C">
      <w:start w:val="1"/>
      <w:numFmt w:val="lowerRoman"/>
      <w:lvlText w:val="%6."/>
      <w:lvlJc w:val="right"/>
      <w:pPr>
        <w:tabs>
          <w:tab w:val="num" w:pos="4320"/>
        </w:tabs>
        <w:ind w:left="4320" w:hanging="180"/>
      </w:pPr>
      <w:rPr>
        <w:rFonts w:ascii="Times New Roman" w:hAnsi="Times New Roman" w:cs="Times New Roman"/>
      </w:rPr>
    </w:lvl>
    <w:lvl w:ilvl="6" w:tplc="2DD0F85C">
      <w:start w:val="1"/>
      <w:numFmt w:val="decimal"/>
      <w:lvlText w:val="%7."/>
      <w:lvlJc w:val="left"/>
      <w:pPr>
        <w:tabs>
          <w:tab w:val="num" w:pos="5040"/>
        </w:tabs>
        <w:ind w:left="5040" w:hanging="360"/>
      </w:pPr>
      <w:rPr>
        <w:rFonts w:ascii="Times New Roman" w:hAnsi="Times New Roman" w:cs="Times New Roman"/>
      </w:rPr>
    </w:lvl>
    <w:lvl w:ilvl="7" w:tplc="865028F0">
      <w:start w:val="1"/>
      <w:numFmt w:val="lowerLetter"/>
      <w:lvlText w:val="%8."/>
      <w:lvlJc w:val="left"/>
      <w:pPr>
        <w:tabs>
          <w:tab w:val="num" w:pos="5760"/>
        </w:tabs>
        <w:ind w:left="5760" w:hanging="360"/>
      </w:pPr>
      <w:rPr>
        <w:rFonts w:ascii="Times New Roman" w:hAnsi="Times New Roman" w:cs="Times New Roman"/>
      </w:rPr>
    </w:lvl>
    <w:lvl w:ilvl="8" w:tplc="CB18D31E">
      <w:start w:val="1"/>
      <w:numFmt w:val="lowerRoman"/>
      <w:lvlText w:val="%9."/>
      <w:lvlJc w:val="right"/>
      <w:pPr>
        <w:tabs>
          <w:tab w:val="num" w:pos="6480"/>
        </w:tabs>
        <w:ind w:left="6480" w:hanging="180"/>
      </w:pPr>
      <w:rPr>
        <w:rFonts w:ascii="Times New Roman" w:hAnsi="Times New Roman" w:cs="Times New Roman"/>
      </w:rPr>
    </w:lvl>
  </w:abstractNum>
  <w:abstractNum w:abstractNumId="16" w15:restartNumberingAfterBreak="0">
    <w:nsid w:val="112733E2"/>
    <w:multiLevelType w:val="hybridMultilevel"/>
    <w:tmpl w:val="6E2E676E"/>
    <w:lvl w:ilvl="0" w:tplc="223A76FA">
      <w:start w:val="1"/>
      <w:numFmt w:val="decimal"/>
      <w:lvlText w:val="%1)"/>
      <w:lvlJc w:val="left"/>
      <w:pPr>
        <w:tabs>
          <w:tab w:val="num" w:pos="360"/>
        </w:tabs>
        <w:ind w:left="360" w:hanging="360"/>
      </w:pPr>
      <w:rPr>
        <w:rFonts w:hint="default"/>
      </w:rPr>
    </w:lvl>
    <w:lvl w:ilvl="1" w:tplc="D486D720" w:tentative="1">
      <w:start w:val="1"/>
      <w:numFmt w:val="lowerLetter"/>
      <w:lvlText w:val="%2."/>
      <w:lvlJc w:val="left"/>
      <w:pPr>
        <w:tabs>
          <w:tab w:val="num" w:pos="1080"/>
        </w:tabs>
        <w:ind w:left="1080" w:hanging="360"/>
      </w:pPr>
    </w:lvl>
    <w:lvl w:ilvl="2" w:tplc="81E6C578" w:tentative="1">
      <w:start w:val="1"/>
      <w:numFmt w:val="lowerRoman"/>
      <w:lvlText w:val="%3."/>
      <w:lvlJc w:val="right"/>
      <w:pPr>
        <w:tabs>
          <w:tab w:val="num" w:pos="1800"/>
        </w:tabs>
        <w:ind w:left="1800" w:hanging="180"/>
      </w:pPr>
    </w:lvl>
    <w:lvl w:ilvl="3" w:tplc="FE38786A" w:tentative="1">
      <w:start w:val="1"/>
      <w:numFmt w:val="decimal"/>
      <w:lvlText w:val="%4."/>
      <w:lvlJc w:val="left"/>
      <w:pPr>
        <w:tabs>
          <w:tab w:val="num" w:pos="2520"/>
        </w:tabs>
        <w:ind w:left="2520" w:hanging="360"/>
      </w:pPr>
    </w:lvl>
    <w:lvl w:ilvl="4" w:tplc="20AE253C" w:tentative="1">
      <w:start w:val="1"/>
      <w:numFmt w:val="lowerLetter"/>
      <w:lvlText w:val="%5."/>
      <w:lvlJc w:val="left"/>
      <w:pPr>
        <w:tabs>
          <w:tab w:val="num" w:pos="3240"/>
        </w:tabs>
        <w:ind w:left="3240" w:hanging="360"/>
      </w:pPr>
    </w:lvl>
    <w:lvl w:ilvl="5" w:tplc="FA342DE2" w:tentative="1">
      <w:start w:val="1"/>
      <w:numFmt w:val="lowerRoman"/>
      <w:lvlText w:val="%6."/>
      <w:lvlJc w:val="right"/>
      <w:pPr>
        <w:tabs>
          <w:tab w:val="num" w:pos="3960"/>
        </w:tabs>
        <w:ind w:left="3960" w:hanging="180"/>
      </w:pPr>
    </w:lvl>
    <w:lvl w:ilvl="6" w:tplc="8DD495EC" w:tentative="1">
      <w:start w:val="1"/>
      <w:numFmt w:val="decimal"/>
      <w:lvlText w:val="%7."/>
      <w:lvlJc w:val="left"/>
      <w:pPr>
        <w:tabs>
          <w:tab w:val="num" w:pos="4680"/>
        </w:tabs>
        <w:ind w:left="4680" w:hanging="360"/>
      </w:pPr>
    </w:lvl>
    <w:lvl w:ilvl="7" w:tplc="0D889DC6" w:tentative="1">
      <w:start w:val="1"/>
      <w:numFmt w:val="lowerLetter"/>
      <w:lvlText w:val="%8."/>
      <w:lvlJc w:val="left"/>
      <w:pPr>
        <w:tabs>
          <w:tab w:val="num" w:pos="5400"/>
        </w:tabs>
        <w:ind w:left="5400" w:hanging="360"/>
      </w:pPr>
    </w:lvl>
    <w:lvl w:ilvl="8" w:tplc="30104C72" w:tentative="1">
      <w:start w:val="1"/>
      <w:numFmt w:val="lowerRoman"/>
      <w:lvlText w:val="%9."/>
      <w:lvlJc w:val="right"/>
      <w:pPr>
        <w:tabs>
          <w:tab w:val="num" w:pos="6120"/>
        </w:tabs>
        <w:ind w:left="6120" w:hanging="180"/>
      </w:pPr>
    </w:lvl>
  </w:abstractNum>
  <w:abstractNum w:abstractNumId="17" w15:restartNumberingAfterBreak="0">
    <w:nsid w:val="25D05B1B"/>
    <w:multiLevelType w:val="hybridMultilevel"/>
    <w:tmpl w:val="C8726F4E"/>
    <w:lvl w:ilvl="0" w:tplc="5D560FE0">
      <w:start w:val="1"/>
      <w:numFmt w:val="lowerLetter"/>
      <w:lvlText w:val="%1)"/>
      <w:lvlJc w:val="left"/>
      <w:pPr>
        <w:tabs>
          <w:tab w:val="num" w:pos="780"/>
        </w:tabs>
        <w:ind w:left="780" w:hanging="420"/>
      </w:pPr>
      <w:rPr>
        <w:rFonts w:ascii="Times New Roman" w:hAnsi="Times New Roman" w:cs="Times New Roman" w:hint="default"/>
      </w:rPr>
    </w:lvl>
    <w:lvl w:ilvl="1" w:tplc="FEF2575A">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18" w15:restartNumberingAfterBreak="0">
    <w:nsid w:val="30224F1F"/>
    <w:multiLevelType w:val="hybridMultilevel"/>
    <w:tmpl w:val="00DA1F24"/>
    <w:lvl w:ilvl="0" w:tplc="98CAF96A">
      <w:start w:val="1"/>
      <w:numFmt w:val="lowerLetter"/>
      <w:lvlText w:val="(%1)"/>
      <w:lvlJc w:val="left"/>
      <w:pPr>
        <w:tabs>
          <w:tab w:val="num" w:pos="750"/>
        </w:tabs>
        <w:ind w:left="750" w:hanging="39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3306AB4"/>
    <w:multiLevelType w:val="hybridMultilevel"/>
    <w:tmpl w:val="1FD2FFF4"/>
    <w:lvl w:ilvl="0" w:tplc="CCDA5D7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46F3A23"/>
    <w:multiLevelType w:val="hybridMultilevel"/>
    <w:tmpl w:val="884652F8"/>
    <w:lvl w:ilvl="0" w:tplc="7D9C44F2">
      <w:start w:val="1"/>
      <w:numFmt w:val="lowerLetter"/>
      <w:lvlText w:val="(%1)"/>
      <w:lvlJc w:val="left"/>
      <w:pPr>
        <w:tabs>
          <w:tab w:val="num" w:pos="2066"/>
        </w:tabs>
        <w:ind w:left="2066" w:hanging="360"/>
      </w:pPr>
      <w:rPr>
        <w:rFonts w:ascii="Arial" w:hAnsi="Arial" w:cs="Arial" w:hint="default"/>
      </w:rPr>
    </w:lvl>
    <w:lvl w:ilvl="1" w:tplc="87B49AFA">
      <w:start w:val="1"/>
      <w:numFmt w:val="lowerLetter"/>
      <w:lvlText w:val="%2."/>
      <w:lvlJc w:val="left"/>
      <w:pPr>
        <w:tabs>
          <w:tab w:val="num" w:pos="2786"/>
        </w:tabs>
        <w:ind w:left="2786" w:hanging="360"/>
      </w:pPr>
      <w:rPr>
        <w:rFonts w:ascii="Times New Roman" w:hAnsi="Times New Roman" w:cs="Times New Roman"/>
      </w:rPr>
    </w:lvl>
    <w:lvl w:ilvl="2" w:tplc="D9B0E798">
      <w:start w:val="1"/>
      <w:numFmt w:val="lowerRoman"/>
      <w:lvlText w:val="%3."/>
      <w:lvlJc w:val="right"/>
      <w:pPr>
        <w:tabs>
          <w:tab w:val="num" w:pos="3506"/>
        </w:tabs>
        <w:ind w:left="3506" w:hanging="180"/>
      </w:pPr>
      <w:rPr>
        <w:rFonts w:ascii="Times New Roman" w:hAnsi="Times New Roman" w:cs="Times New Roman"/>
      </w:rPr>
    </w:lvl>
    <w:lvl w:ilvl="3" w:tplc="51BC0E98">
      <w:start w:val="1"/>
      <w:numFmt w:val="decimal"/>
      <w:lvlText w:val="%4."/>
      <w:lvlJc w:val="left"/>
      <w:pPr>
        <w:tabs>
          <w:tab w:val="num" w:pos="4226"/>
        </w:tabs>
        <w:ind w:left="4226" w:hanging="360"/>
      </w:pPr>
      <w:rPr>
        <w:rFonts w:ascii="Times New Roman" w:hAnsi="Times New Roman" w:cs="Times New Roman"/>
      </w:rPr>
    </w:lvl>
    <w:lvl w:ilvl="4" w:tplc="2D268A38">
      <w:start w:val="1"/>
      <w:numFmt w:val="lowerLetter"/>
      <w:lvlText w:val="%5."/>
      <w:lvlJc w:val="left"/>
      <w:pPr>
        <w:tabs>
          <w:tab w:val="num" w:pos="4946"/>
        </w:tabs>
        <w:ind w:left="4946" w:hanging="360"/>
      </w:pPr>
      <w:rPr>
        <w:rFonts w:ascii="Times New Roman" w:hAnsi="Times New Roman" w:cs="Times New Roman"/>
      </w:rPr>
    </w:lvl>
    <w:lvl w:ilvl="5" w:tplc="052E1124">
      <w:start w:val="1"/>
      <w:numFmt w:val="lowerRoman"/>
      <w:lvlText w:val="%6."/>
      <w:lvlJc w:val="right"/>
      <w:pPr>
        <w:tabs>
          <w:tab w:val="num" w:pos="5666"/>
        </w:tabs>
        <w:ind w:left="5666" w:hanging="180"/>
      </w:pPr>
      <w:rPr>
        <w:rFonts w:ascii="Times New Roman" w:hAnsi="Times New Roman" w:cs="Times New Roman"/>
      </w:rPr>
    </w:lvl>
    <w:lvl w:ilvl="6" w:tplc="F8A218B0">
      <w:start w:val="1"/>
      <w:numFmt w:val="decimal"/>
      <w:lvlText w:val="%7."/>
      <w:lvlJc w:val="left"/>
      <w:pPr>
        <w:tabs>
          <w:tab w:val="num" w:pos="6386"/>
        </w:tabs>
        <w:ind w:left="6386" w:hanging="360"/>
      </w:pPr>
      <w:rPr>
        <w:rFonts w:ascii="Times New Roman" w:hAnsi="Times New Roman" w:cs="Times New Roman"/>
      </w:rPr>
    </w:lvl>
    <w:lvl w:ilvl="7" w:tplc="86E8D7AE">
      <w:start w:val="1"/>
      <w:numFmt w:val="lowerLetter"/>
      <w:lvlText w:val="%8."/>
      <w:lvlJc w:val="left"/>
      <w:pPr>
        <w:tabs>
          <w:tab w:val="num" w:pos="7106"/>
        </w:tabs>
        <w:ind w:left="7106" w:hanging="360"/>
      </w:pPr>
      <w:rPr>
        <w:rFonts w:ascii="Times New Roman" w:hAnsi="Times New Roman" w:cs="Times New Roman"/>
      </w:rPr>
    </w:lvl>
    <w:lvl w:ilvl="8" w:tplc="ECC623B4">
      <w:start w:val="1"/>
      <w:numFmt w:val="lowerRoman"/>
      <w:lvlText w:val="%9."/>
      <w:lvlJc w:val="right"/>
      <w:pPr>
        <w:tabs>
          <w:tab w:val="num" w:pos="7826"/>
        </w:tabs>
        <w:ind w:left="7826" w:hanging="180"/>
      </w:pPr>
      <w:rPr>
        <w:rFonts w:ascii="Times New Roman" w:hAnsi="Times New Roman" w:cs="Times New Roman"/>
      </w:rPr>
    </w:lvl>
  </w:abstractNum>
  <w:abstractNum w:abstractNumId="21" w15:restartNumberingAfterBreak="0">
    <w:nsid w:val="35053662"/>
    <w:multiLevelType w:val="hybridMultilevel"/>
    <w:tmpl w:val="17FC7872"/>
    <w:lvl w:ilvl="0" w:tplc="CCDA5D70">
      <w:start w:val="1"/>
      <w:numFmt w:val="lowerRoman"/>
      <w:lvlText w:val="%1."/>
      <w:lvlJc w:val="left"/>
      <w:pPr>
        <w:ind w:left="764" w:hanging="360"/>
      </w:pPr>
      <w:rPr>
        <w:rFonts w:hint="default"/>
      </w:rPr>
    </w:lvl>
    <w:lvl w:ilvl="1" w:tplc="08090019" w:tentative="1">
      <w:start w:val="1"/>
      <w:numFmt w:val="lowerLetter"/>
      <w:lvlText w:val="%2."/>
      <w:lvlJc w:val="left"/>
      <w:pPr>
        <w:ind w:left="1484" w:hanging="360"/>
      </w:pPr>
    </w:lvl>
    <w:lvl w:ilvl="2" w:tplc="0809001B" w:tentative="1">
      <w:start w:val="1"/>
      <w:numFmt w:val="lowerRoman"/>
      <w:lvlText w:val="%3."/>
      <w:lvlJc w:val="right"/>
      <w:pPr>
        <w:ind w:left="2204" w:hanging="180"/>
      </w:pPr>
    </w:lvl>
    <w:lvl w:ilvl="3" w:tplc="0809000F" w:tentative="1">
      <w:start w:val="1"/>
      <w:numFmt w:val="decimal"/>
      <w:lvlText w:val="%4."/>
      <w:lvlJc w:val="left"/>
      <w:pPr>
        <w:ind w:left="2924" w:hanging="360"/>
      </w:pPr>
    </w:lvl>
    <w:lvl w:ilvl="4" w:tplc="08090019" w:tentative="1">
      <w:start w:val="1"/>
      <w:numFmt w:val="lowerLetter"/>
      <w:lvlText w:val="%5."/>
      <w:lvlJc w:val="left"/>
      <w:pPr>
        <w:ind w:left="3644" w:hanging="360"/>
      </w:pPr>
    </w:lvl>
    <w:lvl w:ilvl="5" w:tplc="0809001B" w:tentative="1">
      <w:start w:val="1"/>
      <w:numFmt w:val="lowerRoman"/>
      <w:lvlText w:val="%6."/>
      <w:lvlJc w:val="right"/>
      <w:pPr>
        <w:ind w:left="4364" w:hanging="180"/>
      </w:pPr>
    </w:lvl>
    <w:lvl w:ilvl="6" w:tplc="0809000F" w:tentative="1">
      <w:start w:val="1"/>
      <w:numFmt w:val="decimal"/>
      <w:lvlText w:val="%7."/>
      <w:lvlJc w:val="left"/>
      <w:pPr>
        <w:ind w:left="5084" w:hanging="360"/>
      </w:pPr>
    </w:lvl>
    <w:lvl w:ilvl="7" w:tplc="08090019" w:tentative="1">
      <w:start w:val="1"/>
      <w:numFmt w:val="lowerLetter"/>
      <w:lvlText w:val="%8."/>
      <w:lvlJc w:val="left"/>
      <w:pPr>
        <w:ind w:left="5804" w:hanging="360"/>
      </w:pPr>
    </w:lvl>
    <w:lvl w:ilvl="8" w:tplc="0809001B" w:tentative="1">
      <w:start w:val="1"/>
      <w:numFmt w:val="lowerRoman"/>
      <w:lvlText w:val="%9."/>
      <w:lvlJc w:val="right"/>
      <w:pPr>
        <w:ind w:left="6524" w:hanging="180"/>
      </w:pPr>
    </w:lvl>
  </w:abstractNum>
  <w:abstractNum w:abstractNumId="22" w15:restartNumberingAfterBreak="0">
    <w:nsid w:val="35705419"/>
    <w:multiLevelType w:val="hybridMultilevel"/>
    <w:tmpl w:val="A0824518"/>
    <w:lvl w:ilvl="0" w:tplc="135E823C">
      <w:start w:val="1"/>
      <w:numFmt w:val="lowerLetter"/>
      <w:lvlText w:val="%1)"/>
      <w:lvlJc w:val="left"/>
      <w:pPr>
        <w:tabs>
          <w:tab w:val="num" w:pos="720"/>
        </w:tabs>
        <w:ind w:left="720" w:hanging="360"/>
      </w:pPr>
      <w:rPr>
        <w:rFonts w:ascii="Arial" w:hAnsi="Arial" w:cs="Arial" w:hint="default"/>
      </w:rPr>
    </w:lvl>
    <w:lvl w:ilvl="1" w:tplc="08090019">
      <w:start w:val="1"/>
      <w:numFmt w:val="lowerLetter"/>
      <w:lvlText w:val="%2."/>
      <w:lvlJc w:val="left"/>
      <w:pPr>
        <w:tabs>
          <w:tab w:val="num" w:pos="1440"/>
        </w:tabs>
        <w:ind w:left="1440" w:hanging="360"/>
      </w:pPr>
      <w:rPr>
        <w:rFonts w:ascii="Times New Roman" w:hAnsi="Times New Roman" w:cs="Times New Roman"/>
      </w:rPr>
    </w:lvl>
    <w:lvl w:ilvl="2" w:tplc="0809001B">
      <w:start w:val="1"/>
      <w:numFmt w:val="lowerRoman"/>
      <w:lvlText w:val="%3."/>
      <w:lvlJc w:val="right"/>
      <w:pPr>
        <w:tabs>
          <w:tab w:val="num" w:pos="2160"/>
        </w:tabs>
        <w:ind w:left="2160" w:hanging="180"/>
      </w:pPr>
      <w:rPr>
        <w:rFonts w:ascii="Times New Roman" w:hAnsi="Times New Roman" w:cs="Times New Roman"/>
      </w:rPr>
    </w:lvl>
    <w:lvl w:ilvl="3" w:tplc="0809000F">
      <w:start w:val="1"/>
      <w:numFmt w:val="decimal"/>
      <w:lvlText w:val="%4."/>
      <w:lvlJc w:val="left"/>
      <w:pPr>
        <w:tabs>
          <w:tab w:val="num" w:pos="2880"/>
        </w:tabs>
        <w:ind w:left="2880" w:hanging="360"/>
      </w:pPr>
      <w:rPr>
        <w:rFonts w:ascii="Times New Roman" w:hAnsi="Times New Roman" w:cs="Times New Roman"/>
      </w:rPr>
    </w:lvl>
    <w:lvl w:ilvl="4" w:tplc="08090019">
      <w:start w:val="1"/>
      <w:numFmt w:val="lowerLetter"/>
      <w:lvlText w:val="%5."/>
      <w:lvlJc w:val="left"/>
      <w:pPr>
        <w:tabs>
          <w:tab w:val="num" w:pos="3600"/>
        </w:tabs>
        <w:ind w:left="3600" w:hanging="360"/>
      </w:pPr>
      <w:rPr>
        <w:rFonts w:ascii="Times New Roman" w:hAnsi="Times New Roman" w:cs="Times New Roman"/>
      </w:rPr>
    </w:lvl>
    <w:lvl w:ilvl="5" w:tplc="0809001B">
      <w:start w:val="1"/>
      <w:numFmt w:val="lowerRoman"/>
      <w:lvlText w:val="%6."/>
      <w:lvlJc w:val="right"/>
      <w:pPr>
        <w:tabs>
          <w:tab w:val="num" w:pos="4320"/>
        </w:tabs>
        <w:ind w:left="4320" w:hanging="180"/>
      </w:pPr>
      <w:rPr>
        <w:rFonts w:ascii="Times New Roman" w:hAnsi="Times New Roman" w:cs="Times New Roman"/>
      </w:rPr>
    </w:lvl>
    <w:lvl w:ilvl="6" w:tplc="0809000F">
      <w:start w:val="1"/>
      <w:numFmt w:val="decimal"/>
      <w:lvlText w:val="%7."/>
      <w:lvlJc w:val="left"/>
      <w:pPr>
        <w:tabs>
          <w:tab w:val="num" w:pos="5040"/>
        </w:tabs>
        <w:ind w:left="5040" w:hanging="360"/>
      </w:pPr>
      <w:rPr>
        <w:rFonts w:ascii="Times New Roman" w:hAnsi="Times New Roman" w:cs="Times New Roman"/>
      </w:rPr>
    </w:lvl>
    <w:lvl w:ilvl="7" w:tplc="08090019">
      <w:start w:val="1"/>
      <w:numFmt w:val="lowerLetter"/>
      <w:lvlText w:val="%8."/>
      <w:lvlJc w:val="left"/>
      <w:pPr>
        <w:tabs>
          <w:tab w:val="num" w:pos="5760"/>
        </w:tabs>
        <w:ind w:left="5760" w:hanging="360"/>
      </w:pPr>
      <w:rPr>
        <w:rFonts w:ascii="Times New Roman" w:hAnsi="Times New Roman" w:cs="Times New Roman"/>
      </w:rPr>
    </w:lvl>
    <w:lvl w:ilvl="8" w:tplc="0809001B">
      <w:start w:val="1"/>
      <w:numFmt w:val="lowerRoman"/>
      <w:lvlText w:val="%9."/>
      <w:lvlJc w:val="right"/>
      <w:pPr>
        <w:tabs>
          <w:tab w:val="num" w:pos="6480"/>
        </w:tabs>
        <w:ind w:left="6480" w:hanging="180"/>
      </w:pPr>
      <w:rPr>
        <w:rFonts w:ascii="Times New Roman" w:hAnsi="Times New Roman" w:cs="Times New Roman"/>
      </w:rPr>
    </w:lvl>
  </w:abstractNum>
  <w:abstractNum w:abstractNumId="23" w15:restartNumberingAfterBreak="0">
    <w:nsid w:val="36382E74"/>
    <w:multiLevelType w:val="hybridMultilevel"/>
    <w:tmpl w:val="924E3F7A"/>
    <w:lvl w:ilvl="0" w:tplc="FFFFFFFF">
      <w:start w:val="1"/>
      <w:numFmt w:val="lowerLetter"/>
      <w:lvlText w:val="%1)"/>
      <w:lvlJc w:val="left"/>
      <w:pPr>
        <w:tabs>
          <w:tab w:val="num" w:pos="810"/>
        </w:tabs>
        <w:ind w:left="810" w:hanging="45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4" w15:restartNumberingAfterBreak="0">
    <w:nsid w:val="39B050B1"/>
    <w:multiLevelType w:val="hybridMultilevel"/>
    <w:tmpl w:val="9EC4491A"/>
    <w:lvl w:ilvl="0" w:tplc="FFFFFFFF">
      <w:start w:val="1"/>
      <w:numFmt w:val="bullet"/>
      <w:pStyle w:val="ListBullet2"/>
      <w:lvlText w:val=""/>
      <w:lvlJc w:val="left"/>
      <w:pPr>
        <w:tabs>
          <w:tab w:val="num" w:pos="1701"/>
        </w:tabs>
        <w:ind w:left="1701" w:hanging="85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E143F13"/>
    <w:multiLevelType w:val="multilevel"/>
    <w:tmpl w:val="9AE00D96"/>
    <w:lvl w:ilvl="0">
      <w:start w:val="1"/>
      <w:numFmt w:val="none"/>
      <w:lvlRestart w:val="0"/>
      <w:suff w:val="nothing"/>
      <w:lvlText w:val=""/>
      <w:lvlJc w:val="left"/>
      <w:rPr>
        <w:rFonts w:cs="Times New Roman" w:hint="default"/>
      </w:rPr>
    </w:lvl>
    <w:lvl w:ilvl="1">
      <w:start w:val="1"/>
      <w:numFmt w:val="decimal"/>
      <w:lvlText w:val="%2."/>
      <w:lvlJc w:val="left"/>
      <w:pPr>
        <w:tabs>
          <w:tab w:val="num" w:pos="850"/>
        </w:tabs>
        <w:ind w:left="850" w:hanging="850"/>
      </w:pPr>
      <w:rPr>
        <w:rFonts w:cs="Times New Roman" w:hint="default"/>
      </w:rPr>
    </w:lvl>
    <w:lvl w:ilvl="2">
      <w:start w:val="1"/>
      <w:numFmt w:val="decimal"/>
      <w:lvlText w:val="%2.%3"/>
      <w:lvlJc w:val="left"/>
      <w:pPr>
        <w:tabs>
          <w:tab w:val="num" w:pos="850"/>
        </w:tabs>
        <w:ind w:left="850" w:hanging="850"/>
      </w:pPr>
      <w:rPr>
        <w:rFonts w:cs="Times New Roman" w:hint="default"/>
      </w:rPr>
    </w:lvl>
    <w:lvl w:ilvl="3">
      <w:start w:val="1"/>
      <w:numFmt w:val="decimal"/>
      <w:lvlText w:val="%2.%3.%4"/>
      <w:lvlJc w:val="left"/>
      <w:pPr>
        <w:tabs>
          <w:tab w:val="num" w:pos="1701"/>
        </w:tabs>
        <w:ind w:left="1701" w:hanging="851"/>
      </w:pPr>
      <w:rPr>
        <w:rFonts w:cs="Times New Roman" w:hint="default"/>
      </w:rPr>
    </w:lvl>
    <w:lvl w:ilvl="4">
      <w:start w:val="1"/>
      <w:numFmt w:val="lowerLetter"/>
      <w:lvlText w:val="(%5)"/>
      <w:lvlJc w:val="left"/>
      <w:pPr>
        <w:tabs>
          <w:tab w:val="num" w:pos="2551"/>
        </w:tabs>
        <w:ind w:left="2551" w:hanging="850"/>
      </w:pPr>
      <w:rPr>
        <w:rFonts w:cs="Times New Roman" w:hint="default"/>
      </w:rPr>
    </w:lvl>
    <w:lvl w:ilvl="5">
      <w:start w:val="1"/>
      <w:numFmt w:val="lowerRoman"/>
      <w:lvlText w:val="(%6)"/>
      <w:lvlJc w:val="left"/>
      <w:pPr>
        <w:tabs>
          <w:tab w:val="num" w:pos="3402"/>
        </w:tabs>
        <w:ind w:left="3402" w:hanging="851"/>
      </w:pPr>
      <w:rPr>
        <w:rFonts w:cs="Times New Roman" w:hint="default"/>
      </w:rPr>
    </w:lvl>
    <w:lvl w:ilvl="6">
      <w:start w:val="1"/>
      <w:numFmt w:val="none"/>
      <w:suff w:val="nothing"/>
      <w:lvlText w:val=""/>
      <w:lvlJc w:val="left"/>
      <w:pPr>
        <w:ind w:left="851"/>
      </w:pPr>
      <w:rPr>
        <w:rFonts w:cs="Times New Roman" w:hint="default"/>
      </w:rPr>
    </w:lvl>
    <w:lvl w:ilvl="7">
      <w:start w:val="1"/>
      <w:numFmt w:val="lowerLetter"/>
      <w:lvlText w:val="(%8)"/>
      <w:lvlJc w:val="left"/>
      <w:pPr>
        <w:tabs>
          <w:tab w:val="num" w:pos="1701"/>
        </w:tabs>
        <w:ind w:left="1701" w:hanging="850"/>
      </w:pPr>
      <w:rPr>
        <w:rFonts w:cs="Times New Roman" w:hint="default"/>
      </w:rPr>
    </w:lvl>
    <w:lvl w:ilvl="8">
      <w:start w:val="1"/>
      <w:numFmt w:val="lowerRoman"/>
      <w:lvlText w:val="(%9)"/>
      <w:lvlJc w:val="left"/>
      <w:pPr>
        <w:tabs>
          <w:tab w:val="num" w:pos="2552"/>
        </w:tabs>
        <w:ind w:left="2552" w:hanging="851"/>
      </w:pPr>
      <w:rPr>
        <w:rFonts w:cs="Times New Roman" w:hint="default"/>
      </w:rPr>
    </w:lvl>
  </w:abstractNum>
  <w:abstractNum w:abstractNumId="26" w15:restartNumberingAfterBreak="0">
    <w:nsid w:val="4032738E"/>
    <w:multiLevelType w:val="hybridMultilevel"/>
    <w:tmpl w:val="37E83DF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03D2949"/>
    <w:multiLevelType w:val="hybridMultilevel"/>
    <w:tmpl w:val="64987FE0"/>
    <w:lvl w:ilvl="0" w:tplc="FFFFFFFF">
      <w:start w:val="1"/>
      <w:numFmt w:val="lowerLetter"/>
      <w:lvlText w:val="(%1)"/>
      <w:lvlJc w:val="left"/>
      <w:pPr>
        <w:tabs>
          <w:tab w:val="num" w:pos="720"/>
        </w:tabs>
        <w:ind w:left="720" w:hanging="360"/>
      </w:pPr>
      <w:rPr>
        <w:rFonts w:ascii="Times New Roman" w:hAnsi="Times New Roman" w:cs="Times New Roman" w:hint="default"/>
      </w:rPr>
    </w:lvl>
    <w:lvl w:ilvl="1" w:tplc="FFFFFFFF">
      <w:start w:val="1"/>
      <w:numFmt w:val="lowerLetter"/>
      <w:lvlText w:val="%2."/>
      <w:lvlJc w:val="left"/>
      <w:pPr>
        <w:tabs>
          <w:tab w:val="num" w:pos="1440"/>
        </w:tabs>
        <w:ind w:left="1440" w:hanging="360"/>
      </w:pPr>
      <w:rPr>
        <w:rFonts w:ascii="Times New Roman" w:hAnsi="Times New Roman" w:cs="Times New Roman"/>
      </w:rPr>
    </w:lvl>
    <w:lvl w:ilvl="2" w:tplc="FFFFFFFF">
      <w:start w:val="1"/>
      <w:numFmt w:val="lowerRoman"/>
      <w:lvlText w:val="%3."/>
      <w:lvlJc w:val="right"/>
      <w:pPr>
        <w:tabs>
          <w:tab w:val="num" w:pos="2160"/>
        </w:tabs>
        <w:ind w:left="2160" w:hanging="180"/>
      </w:pPr>
      <w:rPr>
        <w:rFonts w:ascii="Times New Roman" w:hAnsi="Times New Roman" w:cs="Times New Roman"/>
      </w:rPr>
    </w:lvl>
    <w:lvl w:ilvl="3" w:tplc="FFFFFFFF">
      <w:start w:val="1"/>
      <w:numFmt w:val="decimal"/>
      <w:lvlText w:val="%4."/>
      <w:lvlJc w:val="left"/>
      <w:pPr>
        <w:tabs>
          <w:tab w:val="num" w:pos="2880"/>
        </w:tabs>
        <w:ind w:left="2880" w:hanging="360"/>
      </w:pPr>
      <w:rPr>
        <w:rFonts w:ascii="Times New Roman" w:hAnsi="Times New Roman" w:cs="Times New Roman"/>
      </w:rPr>
    </w:lvl>
    <w:lvl w:ilvl="4" w:tplc="FFFFFFFF">
      <w:start w:val="1"/>
      <w:numFmt w:val="lowerLetter"/>
      <w:lvlText w:val="%5."/>
      <w:lvlJc w:val="left"/>
      <w:pPr>
        <w:tabs>
          <w:tab w:val="num" w:pos="3600"/>
        </w:tabs>
        <w:ind w:left="3600" w:hanging="360"/>
      </w:pPr>
      <w:rPr>
        <w:rFonts w:ascii="Times New Roman" w:hAnsi="Times New Roman" w:cs="Times New Roman"/>
      </w:rPr>
    </w:lvl>
    <w:lvl w:ilvl="5" w:tplc="FFFFFFFF">
      <w:start w:val="1"/>
      <w:numFmt w:val="lowerRoman"/>
      <w:lvlText w:val="%6."/>
      <w:lvlJc w:val="right"/>
      <w:pPr>
        <w:tabs>
          <w:tab w:val="num" w:pos="4320"/>
        </w:tabs>
        <w:ind w:left="4320" w:hanging="180"/>
      </w:pPr>
      <w:rPr>
        <w:rFonts w:ascii="Times New Roman" w:hAnsi="Times New Roman" w:cs="Times New Roman"/>
      </w:rPr>
    </w:lvl>
    <w:lvl w:ilvl="6" w:tplc="FFFFFFFF">
      <w:start w:val="1"/>
      <w:numFmt w:val="decimal"/>
      <w:lvlText w:val="%7."/>
      <w:lvlJc w:val="left"/>
      <w:pPr>
        <w:tabs>
          <w:tab w:val="num" w:pos="5040"/>
        </w:tabs>
        <w:ind w:left="5040" w:hanging="360"/>
      </w:pPr>
      <w:rPr>
        <w:rFonts w:ascii="Times New Roman" w:hAnsi="Times New Roman" w:cs="Times New Roman"/>
      </w:rPr>
    </w:lvl>
    <w:lvl w:ilvl="7" w:tplc="FFFFFFFF">
      <w:start w:val="1"/>
      <w:numFmt w:val="lowerLetter"/>
      <w:lvlText w:val="%8."/>
      <w:lvlJc w:val="left"/>
      <w:pPr>
        <w:tabs>
          <w:tab w:val="num" w:pos="5760"/>
        </w:tabs>
        <w:ind w:left="5760" w:hanging="360"/>
      </w:pPr>
      <w:rPr>
        <w:rFonts w:ascii="Times New Roman" w:hAnsi="Times New Roman" w:cs="Times New Roman"/>
      </w:rPr>
    </w:lvl>
    <w:lvl w:ilvl="8" w:tplc="FFFFFFFF">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42DB167D"/>
    <w:multiLevelType w:val="hybridMultilevel"/>
    <w:tmpl w:val="44C237D6"/>
    <w:lvl w:ilvl="0" w:tplc="F95CF490">
      <w:start w:val="1"/>
      <w:numFmt w:val="bullet"/>
      <w:pStyle w:val="ListBullet5"/>
      <w:lvlText w:val=""/>
      <w:lvlJc w:val="left"/>
      <w:pPr>
        <w:tabs>
          <w:tab w:val="num" w:pos="4253"/>
        </w:tabs>
        <w:ind w:left="4253" w:hanging="851"/>
      </w:pPr>
      <w:rPr>
        <w:rFonts w:ascii="Symbol" w:hAnsi="Symbol" w:hint="default"/>
      </w:rPr>
    </w:lvl>
    <w:lvl w:ilvl="1" w:tplc="D3DA0E16" w:tentative="1">
      <w:start w:val="1"/>
      <w:numFmt w:val="bullet"/>
      <w:lvlText w:val="o"/>
      <w:lvlJc w:val="left"/>
      <w:pPr>
        <w:tabs>
          <w:tab w:val="num" w:pos="1440"/>
        </w:tabs>
        <w:ind w:left="1440" w:hanging="360"/>
      </w:pPr>
      <w:rPr>
        <w:rFonts w:ascii="Courier New" w:hAnsi="Courier New" w:hint="default"/>
      </w:rPr>
    </w:lvl>
    <w:lvl w:ilvl="2" w:tplc="C0C6DDB4" w:tentative="1">
      <w:start w:val="1"/>
      <w:numFmt w:val="bullet"/>
      <w:lvlText w:val=""/>
      <w:lvlJc w:val="left"/>
      <w:pPr>
        <w:tabs>
          <w:tab w:val="num" w:pos="2160"/>
        </w:tabs>
        <w:ind w:left="2160" w:hanging="360"/>
      </w:pPr>
      <w:rPr>
        <w:rFonts w:ascii="Wingdings" w:hAnsi="Wingdings" w:hint="default"/>
      </w:rPr>
    </w:lvl>
    <w:lvl w:ilvl="3" w:tplc="E2F458DA" w:tentative="1">
      <w:start w:val="1"/>
      <w:numFmt w:val="bullet"/>
      <w:lvlText w:val=""/>
      <w:lvlJc w:val="left"/>
      <w:pPr>
        <w:tabs>
          <w:tab w:val="num" w:pos="2880"/>
        </w:tabs>
        <w:ind w:left="2880" w:hanging="360"/>
      </w:pPr>
      <w:rPr>
        <w:rFonts w:ascii="Symbol" w:hAnsi="Symbol" w:hint="default"/>
      </w:rPr>
    </w:lvl>
    <w:lvl w:ilvl="4" w:tplc="1E366294" w:tentative="1">
      <w:start w:val="1"/>
      <w:numFmt w:val="bullet"/>
      <w:lvlText w:val="o"/>
      <w:lvlJc w:val="left"/>
      <w:pPr>
        <w:tabs>
          <w:tab w:val="num" w:pos="3600"/>
        </w:tabs>
        <w:ind w:left="3600" w:hanging="360"/>
      </w:pPr>
      <w:rPr>
        <w:rFonts w:ascii="Courier New" w:hAnsi="Courier New" w:hint="default"/>
      </w:rPr>
    </w:lvl>
    <w:lvl w:ilvl="5" w:tplc="4EBA8A46" w:tentative="1">
      <w:start w:val="1"/>
      <w:numFmt w:val="bullet"/>
      <w:lvlText w:val=""/>
      <w:lvlJc w:val="left"/>
      <w:pPr>
        <w:tabs>
          <w:tab w:val="num" w:pos="4320"/>
        </w:tabs>
        <w:ind w:left="4320" w:hanging="360"/>
      </w:pPr>
      <w:rPr>
        <w:rFonts w:ascii="Wingdings" w:hAnsi="Wingdings" w:hint="default"/>
      </w:rPr>
    </w:lvl>
    <w:lvl w:ilvl="6" w:tplc="2BACDAFA" w:tentative="1">
      <w:start w:val="1"/>
      <w:numFmt w:val="bullet"/>
      <w:lvlText w:val=""/>
      <w:lvlJc w:val="left"/>
      <w:pPr>
        <w:tabs>
          <w:tab w:val="num" w:pos="5040"/>
        </w:tabs>
        <w:ind w:left="5040" w:hanging="360"/>
      </w:pPr>
      <w:rPr>
        <w:rFonts w:ascii="Symbol" w:hAnsi="Symbol" w:hint="default"/>
      </w:rPr>
    </w:lvl>
    <w:lvl w:ilvl="7" w:tplc="477022D4" w:tentative="1">
      <w:start w:val="1"/>
      <w:numFmt w:val="bullet"/>
      <w:lvlText w:val="o"/>
      <w:lvlJc w:val="left"/>
      <w:pPr>
        <w:tabs>
          <w:tab w:val="num" w:pos="5760"/>
        </w:tabs>
        <w:ind w:left="5760" w:hanging="360"/>
      </w:pPr>
      <w:rPr>
        <w:rFonts w:ascii="Courier New" w:hAnsi="Courier New" w:hint="default"/>
      </w:rPr>
    </w:lvl>
    <w:lvl w:ilvl="8" w:tplc="A16E7A0C"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E145EA"/>
    <w:multiLevelType w:val="hybridMultilevel"/>
    <w:tmpl w:val="DD745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0785FB2"/>
    <w:multiLevelType w:val="hybridMultilevel"/>
    <w:tmpl w:val="84AAE63A"/>
    <w:lvl w:ilvl="0" w:tplc="99942720">
      <w:start w:val="1"/>
      <w:numFmt w:val="bullet"/>
      <w:pStyle w:val="ListBullet"/>
      <w:lvlText w:val=""/>
      <w:lvlJc w:val="left"/>
      <w:pPr>
        <w:tabs>
          <w:tab w:val="num" w:pos="851"/>
        </w:tabs>
        <w:ind w:left="851" w:hanging="851"/>
      </w:pPr>
      <w:rPr>
        <w:rFonts w:ascii="Symbol" w:hAnsi="Symbol" w:hint="default"/>
      </w:rPr>
    </w:lvl>
    <w:lvl w:ilvl="1" w:tplc="08090019" w:tentative="1">
      <w:start w:val="1"/>
      <w:numFmt w:val="bullet"/>
      <w:lvlText w:val="o"/>
      <w:lvlJc w:val="left"/>
      <w:pPr>
        <w:tabs>
          <w:tab w:val="num" w:pos="1440"/>
        </w:tabs>
        <w:ind w:left="1440" w:hanging="360"/>
      </w:pPr>
      <w:rPr>
        <w:rFonts w:ascii="Courier New" w:hAnsi="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0AF7D9D"/>
    <w:multiLevelType w:val="hybridMultilevel"/>
    <w:tmpl w:val="3468EBA8"/>
    <w:lvl w:ilvl="0" w:tplc="19D0841C">
      <w:start w:val="1"/>
      <w:numFmt w:val="decimal"/>
      <w:lvlText w:val="%1."/>
      <w:lvlJc w:val="left"/>
      <w:pPr>
        <w:ind w:left="1080" w:hanging="72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3800CA6"/>
    <w:multiLevelType w:val="hybridMultilevel"/>
    <w:tmpl w:val="4C8C01BC"/>
    <w:lvl w:ilvl="0" w:tplc="9956E120">
      <w:start w:val="1"/>
      <w:numFmt w:val="bullet"/>
      <w:pStyle w:val="ListBullet3"/>
      <w:lvlText w:val=""/>
      <w:lvlJc w:val="left"/>
      <w:pPr>
        <w:tabs>
          <w:tab w:val="num" w:pos="2552"/>
        </w:tabs>
        <w:ind w:left="2552" w:hanging="851"/>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103FC1"/>
    <w:multiLevelType w:val="hybridMultilevel"/>
    <w:tmpl w:val="C1B868C2"/>
    <w:lvl w:ilvl="0" w:tplc="FFFFFFFF">
      <w:start w:val="1"/>
      <w:numFmt w:val="decimal"/>
      <w:pStyle w:val="ListNumber"/>
      <w:lvlText w:val="%1."/>
      <w:lvlJc w:val="left"/>
      <w:pPr>
        <w:tabs>
          <w:tab w:val="num" w:pos="851"/>
        </w:tabs>
        <w:ind w:left="851" w:hanging="851"/>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15:restartNumberingAfterBreak="0">
    <w:nsid w:val="5A5D5FE1"/>
    <w:multiLevelType w:val="hybridMultilevel"/>
    <w:tmpl w:val="97CC014C"/>
    <w:lvl w:ilvl="0" w:tplc="83B2A492">
      <w:start w:val="1"/>
      <w:numFmt w:val="bullet"/>
      <w:pStyle w:val="ListBullet4"/>
      <w:lvlText w:val=""/>
      <w:lvlJc w:val="left"/>
      <w:pPr>
        <w:tabs>
          <w:tab w:val="num" w:pos="3402"/>
        </w:tabs>
        <w:ind w:left="3402" w:hanging="85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C6F504A"/>
    <w:multiLevelType w:val="multilevel"/>
    <w:tmpl w:val="6FBCED8C"/>
    <w:lvl w:ilvl="0">
      <w:start w:val="1"/>
      <w:numFmt w:val="none"/>
      <w:lvlRestart w:val="0"/>
      <w:pStyle w:val="CMSSchL1"/>
      <w:suff w:val="nothing"/>
      <w:lvlText w:val=""/>
      <w:lvlJc w:val="left"/>
      <w:rPr>
        <w:rFonts w:cs="Times New Roman" w:hint="default"/>
      </w:rPr>
    </w:lvl>
    <w:lvl w:ilvl="1">
      <w:start w:val="1"/>
      <w:numFmt w:val="decimal"/>
      <w:pStyle w:val="CMSSchL2"/>
      <w:lvlText w:val="%2."/>
      <w:lvlJc w:val="left"/>
      <w:pPr>
        <w:tabs>
          <w:tab w:val="num" w:pos="0"/>
        </w:tabs>
        <w:ind w:left="850" w:hanging="850"/>
      </w:pPr>
      <w:rPr>
        <w:rFonts w:cs="Times New Roman" w:hint="default"/>
      </w:rPr>
    </w:lvl>
    <w:lvl w:ilvl="2">
      <w:start w:val="1"/>
      <w:numFmt w:val="decimal"/>
      <w:pStyle w:val="CMSSchL3"/>
      <w:lvlText w:val="%2.%3"/>
      <w:lvlJc w:val="left"/>
      <w:pPr>
        <w:tabs>
          <w:tab w:val="num" w:pos="850"/>
        </w:tabs>
        <w:ind w:left="850" w:hanging="850"/>
      </w:pPr>
      <w:rPr>
        <w:rFonts w:cs="Times New Roman" w:hint="default"/>
      </w:rPr>
    </w:lvl>
    <w:lvl w:ilvl="3">
      <w:start w:val="1"/>
      <w:numFmt w:val="decimal"/>
      <w:pStyle w:val="CMSSchL4"/>
      <w:lvlText w:val="%2.%3.%4"/>
      <w:lvlJc w:val="left"/>
      <w:pPr>
        <w:tabs>
          <w:tab w:val="num" w:pos="0"/>
        </w:tabs>
        <w:ind w:left="1701" w:hanging="851"/>
      </w:pPr>
      <w:rPr>
        <w:rFonts w:cs="Times New Roman" w:hint="default"/>
      </w:rPr>
    </w:lvl>
    <w:lvl w:ilvl="4">
      <w:start w:val="1"/>
      <w:numFmt w:val="lowerLetter"/>
      <w:pStyle w:val="CMSSchL5"/>
      <w:lvlText w:val="(%5)"/>
      <w:lvlJc w:val="left"/>
      <w:pPr>
        <w:tabs>
          <w:tab w:val="num" w:pos="0"/>
        </w:tabs>
        <w:ind w:left="2551" w:hanging="850"/>
      </w:pPr>
      <w:rPr>
        <w:rFonts w:cs="Times New Roman" w:hint="default"/>
      </w:rPr>
    </w:lvl>
    <w:lvl w:ilvl="5">
      <w:start w:val="1"/>
      <w:numFmt w:val="lowerRoman"/>
      <w:pStyle w:val="CMSSchL6"/>
      <w:lvlText w:val="(%6)"/>
      <w:lvlJc w:val="left"/>
      <w:pPr>
        <w:tabs>
          <w:tab w:val="num" w:pos="0"/>
        </w:tabs>
        <w:ind w:left="3402" w:hanging="851"/>
      </w:pPr>
      <w:rPr>
        <w:rFonts w:cs="Times New Roman" w:hint="default"/>
      </w:rPr>
    </w:lvl>
    <w:lvl w:ilvl="6">
      <w:start w:val="1"/>
      <w:numFmt w:val="none"/>
      <w:pStyle w:val="CMSSchL7"/>
      <w:suff w:val="nothing"/>
      <w:lvlText w:val=""/>
      <w:lvlJc w:val="left"/>
      <w:pPr>
        <w:ind w:left="850"/>
      </w:pPr>
      <w:rPr>
        <w:rFonts w:cs="Times New Roman" w:hint="default"/>
      </w:rPr>
    </w:lvl>
    <w:lvl w:ilvl="7">
      <w:start w:val="1"/>
      <w:numFmt w:val="lowerLetter"/>
      <w:pStyle w:val="CMSSchL8"/>
      <w:lvlText w:val="(%8)"/>
      <w:lvlJc w:val="left"/>
      <w:pPr>
        <w:tabs>
          <w:tab w:val="num" w:pos="0"/>
        </w:tabs>
        <w:ind w:left="1701" w:hanging="851"/>
      </w:pPr>
      <w:rPr>
        <w:rFonts w:cs="Times New Roman" w:hint="default"/>
      </w:rPr>
    </w:lvl>
    <w:lvl w:ilvl="8">
      <w:start w:val="1"/>
      <w:numFmt w:val="lowerRoman"/>
      <w:pStyle w:val="CMSSchL9"/>
      <w:lvlText w:val="(%9)"/>
      <w:lvlJc w:val="left"/>
      <w:pPr>
        <w:tabs>
          <w:tab w:val="num" w:pos="0"/>
        </w:tabs>
        <w:ind w:left="2551" w:hanging="850"/>
      </w:pPr>
      <w:rPr>
        <w:rFonts w:cs="Times New Roman" w:hint="default"/>
      </w:rPr>
    </w:lvl>
  </w:abstractNum>
  <w:abstractNum w:abstractNumId="36" w15:restartNumberingAfterBreak="0">
    <w:nsid w:val="5D2E69FE"/>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7" w15:restartNumberingAfterBreak="0">
    <w:nsid w:val="63D23A27"/>
    <w:multiLevelType w:val="hybridMultilevel"/>
    <w:tmpl w:val="67468576"/>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8401E54"/>
    <w:multiLevelType w:val="hybridMultilevel"/>
    <w:tmpl w:val="51744C0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C427B5F"/>
    <w:multiLevelType w:val="hybridMultilevel"/>
    <w:tmpl w:val="5770BB08"/>
    <w:lvl w:ilvl="0" w:tplc="45AE8694">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4946263">
    <w:abstractNumId w:val="7"/>
  </w:num>
  <w:num w:numId="2" w16cid:durableId="1518541569">
    <w:abstractNumId w:val="6"/>
  </w:num>
  <w:num w:numId="3" w16cid:durableId="634679336">
    <w:abstractNumId w:val="5"/>
  </w:num>
  <w:num w:numId="4" w16cid:durableId="436220492">
    <w:abstractNumId w:val="4"/>
  </w:num>
  <w:num w:numId="5" w16cid:durableId="746197074">
    <w:abstractNumId w:val="8"/>
  </w:num>
  <w:num w:numId="6" w16cid:durableId="1751006421">
    <w:abstractNumId w:val="3"/>
  </w:num>
  <w:num w:numId="7" w16cid:durableId="682126191">
    <w:abstractNumId w:val="2"/>
  </w:num>
  <w:num w:numId="8" w16cid:durableId="1222401015">
    <w:abstractNumId w:val="1"/>
  </w:num>
  <w:num w:numId="9" w16cid:durableId="1271359012">
    <w:abstractNumId w:val="9"/>
  </w:num>
  <w:num w:numId="10" w16cid:durableId="19741365">
    <w:abstractNumId w:val="7"/>
  </w:num>
  <w:num w:numId="11" w16cid:durableId="907574832">
    <w:abstractNumId w:val="6"/>
  </w:num>
  <w:num w:numId="12" w16cid:durableId="2145387105">
    <w:abstractNumId w:val="5"/>
  </w:num>
  <w:num w:numId="13" w16cid:durableId="1935284651">
    <w:abstractNumId w:val="4"/>
  </w:num>
  <w:num w:numId="14" w16cid:durableId="377822490">
    <w:abstractNumId w:val="8"/>
  </w:num>
  <w:num w:numId="15" w16cid:durableId="455947492">
    <w:abstractNumId w:val="3"/>
  </w:num>
  <w:num w:numId="16" w16cid:durableId="1465585189">
    <w:abstractNumId w:val="2"/>
  </w:num>
  <w:num w:numId="17" w16cid:durableId="823855809">
    <w:abstractNumId w:val="0"/>
  </w:num>
  <w:num w:numId="18" w16cid:durableId="276525351">
    <w:abstractNumId w:val="25"/>
  </w:num>
  <w:num w:numId="19" w16cid:durableId="997078009">
    <w:abstractNumId w:val="10"/>
  </w:num>
  <w:num w:numId="20" w16cid:durableId="186873298">
    <w:abstractNumId w:val="10"/>
  </w:num>
  <w:num w:numId="21" w16cid:durableId="561216264">
    <w:abstractNumId w:val="10"/>
  </w:num>
  <w:num w:numId="22" w16cid:durableId="863135888">
    <w:abstractNumId w:val="10"/>
  </w:num>
  <w:num w:numId="23" w16cid:durableId="451438027">
    <w:abstractNumId w:val="30"/>
  </w:num>
  <w:num w:numId="24" w16cid:durableId="2069957216">
    <w:abstractNumId w:val="24"/>
  </w:num>
  <w:num w:numId="25" w16cid:durableId="1764259929">
    <w:abstractNumId w:val="32"/>
  </w:num>
  <w:num w:numId="26" w16cid:durableId="1917469306">
    <w:abstractNumId w:val="34"/>
  </w:num>
  <w:num w:numId="27" w16cid:durableId="851842073">
    <w:abstractNumId w:val="28"/>
  </w:num>
  <w:num w:numId="28" w16cid:durableId="807628019">
    <w:abstractNumId w:val="33"/>
  </w:num>
  <w:num w:numId="29" w16cid:durableId="1643777286">
    <w:abstractNumId w:val="35"/>
  </w:num>
  <w:num w:numId="30" w16cid:durableId="371610795">
    <w:abstractNumId w:val="17"/>
  </w:num>
  <w:num w:numId="31" w16cid:durableId="207495153">
    <w:abstractNumId w:val="13"/>
  </w:num>
  <w:num w:numId="32" w16cid:durableId="491916939">
    <w:abstractNumId w:val="27"/>
  </w:num>
  <w:num w:numId="33" w16cid:durableId="298196058">
    <w:abstractNumId w:val="20"/>
  </w:num>
  <w:num w:numId="34" w16cid:durableId="2085837725">
    <w:abstractNumId w:val="23"/>
  </w:num>
  <w:num w:numId="35" w16cid:durableId="12281086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4"/>
    </w:lvlOverride>
  </w:num>
  <w:num w:numId="36" w16cid:durableId="969743573">
    <w:abstractNumId w:val="15"/>
  </w:num>
  <w:num w:numId="37" w16cid:durableId="1042442528">
    <w:abstractNumId w:val="22"/>
  </w:num>
  <w:num w:numId="38" w16cid:durableId="1237083470">
    <w:abstractNumId w:val="11"/>
  </w:num>
  <w:num w:numId="39" w16cid:durableId="820342061">
    <w:abstractNumId w:val="16"/>
  </w:num>
  <w:num w:numId="40" w16cid:durableId="687415161">
    <w:abstractNumId w:val="18"/>
  </w:num>
  <w:num w:numId="41" w16cid:durableId="1278483334">
    <w:abstractNumId w:val="36"/>
  </w:num>
  <w:num w:numId="42" w16cid:durableId="151245067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4586895">
    <w:abstractNumId w:val="12"/>
  </w:num>
  <w:num w:numId="44" w16cid:durableId="750548516">
    <w:abstractNumId w:val="26"/>
  </w:num>
  <w:num w:numId="45" w16cid:durableId="566495686">
    <w:abstractNumId w:val="19"/>
  </w:num>
  <w:num w:numId="46" w16cid:durableId="265625381">
    <w:abstractNumId w:val="37"/>
  </w:num>
  <w:num w:numId="47" w16cid:durableId="1721510998">
    <w:abstractNumId w:val="21"/>
  </w:num>
  <w:num w:numId="48" w16cid:durableId="1013216817">
    <w:abstractNumId w:val="31"/>
  </w:num>
  <w:num w:numId="49" w16cid:durableId="1185439289">
    <w:abstractNumId w:val="14"/>
  </w:num>
  <w:num w:numId="50" w16cid:durableId="342584926">
    <w:abstractNumId w:val="38"/>
  </w:num>
  <w:num w:numId="51" w16cid:durableId="1627391907">
    <w:abstractNumId w:val="29"/>
  </w:num>
  <w:numIdMacAtCleanup w:val="5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uthor">
    <w15:presenceInfo w15:providerId="None" w15:userId="Auth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readOnly" w:enforcement="1" w:cryptProviderType="rsaAES" w:cryptAlgorithmClass="hash" w:cryptAlgorithmType="typeAny" w:cryptAlgorithmSid="14" w:cryptSpinCount="100000" w:hash="UI6NsuM21eN+OniYMEq0fDX7W/+4UcooB0GO2D7vBxfAArgPqUu/h+p5UECzudcuuWKLpJ/OwfPF3+SrbLd4cA==" w:salt="BcZ4ceobVM0qmVu+3MUnYQ=="/>
  <w:defaultTabStop w:val="851"/>
  <w:drawingGridHorizontalSpacing w:val="851"/>
  <w:drawingGridVerticalSpacing w:val="851"/>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6999"/>
    <w:rsid w:val="0000070F"/>
    <w:rsid w:val="000013C0"/>
    <w:rsid w:val="00005370"/>
    <w:rsid w:val="00010604"/>
    <w:rsid w:val="00011499"/>
    <w:rsid w:val="000117E4"/>
    <w:rsid w:val="0001323D"/>
    <w:rsid w:val="000150E8"/>
    <w:rsid w:val="000201F7"/>
    <w:rsid w:val="00022137"/>
    <w:rsid w:val="00022A63"/>
    <w:rsid w:val="00022DEC"/>
    <w:rsid w:val="00024F58"/>
    <w:rsid w:val="00027F0D"/>
    <w:rsid w:val="00033B4A"/>
    <w:rsid w:val="00042B66"/>
    <w:rsid w:val="00042B77"/>
    <w:rsid w:val="00055BA9"/>
    <w:rsid w:val="000560BA"/>
    <w:rsid w:val="000567DD"/>
    <w:rsid w:val="00057D3C"/>
    <w:rsid w:val="00057E03"/>
    <w:rsid w:val="000616C2"/>
    <w:rsid w:val="00062C0A"/>
    <w:rsid w:val="00062FF6"/>
    <w:rsid w:val="000632ED"/>
    <w:rsid w:val="000705E0"/>
    <w:rsid w:val="00075E76"/>
    <w:rsid w:val="00077047"/>
    <w:rsid w:val="00081AAD"/>
    <w:rsid w:val="00091B4E"/>
    <w:rsid w:val="0009409D"/>
    <w:rsid w:val="00097F4B"/>
    <w:rsid w:val="000A17E9"/>
    <w:rsid w:val="000A1921"/>
    <w:rsid w:val="000A2E14"/>
    <w:rsid w:val="000A3FD7"/>
    <w:rsid w:val="000A641B"/>
    <w:rsid w:val="000B1274"/>
    <w:rsid w:val="000B328D"/>
    <w:rsid w:val="000B4839"/>
    <w:rsid w:val="000B536C"/>
    <w:rsid w:val="000B5BC4"/>
    <w:rsid w:val="000C1197"/>
    <w:rsid w:val="000C2D12"/>
    <w:rsid w:val="000C6231"/>
    <w:rsid w:val="000C6BE2"/>
    <w:rsid w:val="000D097E"/>
    <w:rsid w:val="000D40DF"/>
    <w:rsid w:val="000E0CA1"/>
    <w:rsid w:val="000E213B"/>
    <w:rsid w:val="000E387A"/>
    <w:rsid w:val="000E6212"/>
    <w:rsid w:val="000F1B4B"/>
    <w:rsid w:val="000F31AD"/>
    <w:rsid w:val="000F78AD"/>
    <w:rsid w:val="00100F8E"/>
    <w:rsid w:val="00101EC2"/>
    <w:rsid w:val="001022E6"/>
    <w:rsid w:val="001132D4"/>
    <w:rsid w:val="001166E9"/>
    <w:rsid w:val="0012448A"/>
    <w:rsid w:val="00124F0D"/>
    <w:rsid w:val="00126825"/>
    <w:rsid w:val="00132183"/>
    <w:rsid w:val="00134809"/>
    <w:rsid w:val="0013489E"/>
    <w:rsid w:val="0014007E"/>
    <w:rsid w:val="00141FC6"/>
    <w:rsid w:val="00142A9E"/>
    <w:rsid w:val="00143949"/>
    <w:rsid w:val="00146FD7"/>
    <w:rsid w:val="001500D7"/>
    <w:rsid w:val="001502C3"/>
    <w:rsid w:val="001502E7"/>
    <w:rsid w:val="001504E1"/>
    <w:rsid w:val="0015052C"/>
    <w:rsid w:val="00152684"/>
    <w:rsid w:val="00152786"/>
    <w:rsid w:val="001538AC"/>
    <w:rsid w:val="00155655"/>
    <w:rsid w:val="00155C35"/>
    <w:rsid w:val="00160403"/>
    <w:rsid w:val="0016761E"/>
    <w:rsid w:val="00170BBA"/>
    <w:rsid w:val="001729A6"/>
    <w:rsid w:val="00172E01"/>
    <w:rsid w:val="00172F51"/>
    <w:rsid w:val="00174197"/>
    <w:rsid w:val="001745CB"/>
    <w:rsid w:val="00175EE8"/>
    <w:rsid w:val="00181324"/>
    <w:rsid w:val="0018220C"/>
    <w:rsid w:val="001900B8"/>
    <w:rsid w:val="00190FFA"/>
    <w:rsid w:val="00196262"/>
    <w:rsid w:val="0019675B"/>
    <w:rsid w:val="001A11A2"/>
    <w:rsid w:val="001A14F0"/>
    <w:rsid w:val="001A3CD3"/>
    <w:rsid w:val="001A5D77"/>
    <w:rsid w:val="001A7023"/>
    <w:rsid w:val="001A739C"/>
    <w:rsid w:val="001B56CF"/>
    <w:rsid w:val="001B5AF3"/>
    <w:rsid w:val="001C08C9"/>
    <w:rsid w:val="001C0A82"/>
    <w:rsid w:val="001C0C62"/>
    <w:rsid w:val="001C24DF"/>
    <w:rsid w:val="001C2507"/>
    <w:rsid w:val="001C2560"/>
    <w:rsid w:val="001C2C3A"/>
    <w:rsid w:val="001C7267"/>
    <w:rsid w:val="001D72CA"/>
    <w:rsid w:val="001D7803"/>
    <w:rsid w:val="001D7F87"/>
    <w:rsid w:val="001E606E"/>
    <w:rsid w:val="001E7AFC"/>
    <w:rsid w:val="001F1192"/>
    <w:rsid w:val="001F660F"/>
    <w:rsid w:val="00201455"/>
    <w:rsid w:val="0020153B"/>
    <w:rsid w:val="00206C6E"/>
    <w:rsid w:val="00207985"/>
    <w:rsid w:val="002104BC"/>
    <w:rsid w:val="00211A6F"/>
    <w:rsid w:val="00212EA3"/>
    <w:rsid w:val="00215A02"/>
    <w:rsid w:val="00216241"/>
    <w:rsid w:val="00221021"/>
    <w:rsid w:val="00221940"/>
    <w:rsid w:val="00223180"/>
    <w:rsid w:val="00226C6D"/>
    <w:rsid w:val="00227AC3"/>
    <w:rsid w:val="0023295F"/>
    <w:rsid w:val="00232A1A"/>
    <w:rsid w:val="002373F2"/>
    <w:rsid w:val="00237AE1"/>
    <w:rsid w:val="0024267F"/>
    <w:rsid w:val="00243A12"/>
    <w:rsid w:val="00247A78"/>
    <w:rsid w:val="00247C73"/>
    <w:rsid w:val="0025279F"/>
    <w:rsid w:val="00253DEE"/>
    <w:rsid w:val="00254053"/>
    <w:rsid w:val="002573C0"/>
    <w:rsid w:val="00257721"/>
    <w:rsid w:val="00260A77"/>
    <w:rsid w:val="002652AC"/>
    <w:rsid w:val="00265F13"/>
    <w:rsid w:val="00266B0E"/>
    <w:rsid w:val="00272095"/>
    <w:rsid w:val="00276BC2"/>
    <w:rsid w:val="00282781"/>
    <w:rsid w:val="00283339"/>
    <w:rsid w:val="0028619E"/>
    <w:rsid w:val="002A088A"/>
    <w:rsid w:val="002A13DF"/>
    <w:rsid w:val="002A1FD3"/>
    <w:rsid w:val="002A66B2"/>
    <w:rsid w:val="002B1569"/>
    <w:rsid w:val="002B193F"/>
    <w:rsid w:val="002B1EE8"/>
    <w:rsid w:val="002B44D3"/>
    <w:rsid w:val="002B51E6"/>
    <w:rsid w:val="002B5A24"/>
    <w:rsid w:val="002B5E88"/>
    <w:rsid w:val="002C3B7E"/>
    <w:rsid w:val="002C4C69"/>
    <w:rsid w:val="002C7E03"/>
    <w:rsid w:val="002D0F5A"/>
    <w:rsid w:val="002D1E6F"/>
    <w:rsid w:val="002D5EF7"/>
    <w:rsid w:val="002E20D5"/>
    <w:rsid w:val="002E4452"/>
    <w:rsid w:val="002F0DA2"/>
    <w:rsid w:val="002F3AEF"/>
    <w:rsid w:val="00300623"/>
    <w:rsid w:val="00304DC6"/>
    <w:rsid w:val="003132E4"/>
    <w:rsid w:val="003176BF"/>
    <w:rsid w:val="00323775"/>
    <w:rsid w:val="00324D32"/>
    <w:rsid w:val="00332DB7"/>
    <w:rsid w:val="00333F37"/>
    <w:rsid w:val="00336B20"/>
    <w:rsid w:val="00337715"/>
    <w:rsid w:val="00337CC5"/>
    <w:rsid w:val="0034306F"/>
    <w:rsid w:val="003448BD"/>
    <w:rsid w:val="00344965"/>
    <w:rsid w:val="003477F6"/>
    <w:rsid w:val="0035142F"/>
    <w:rsid w:val="003517D0"/>
    <w:rsid w:val="00352271"/>
    <w:rsid w:val="003546ED"/>
    <w:rsid w:val="00366337"/>
    <w:rsid w:val="00366999"/>
    <w:rsid w:val="0037173A"/>
    <w:rsid w:val="00372C62"/>
    <w:rsid w:val="00373088"/>
    <w:rsid w:val="00373D88"/>
    <w:rsid w:val="003758D7"/>
    <w:rsid w:val="00375C70"/>
    <w:rsid w:val="00380239"/>
    <w:rsid w:val="00380A4F"/>
    <w:rsid w:val="0038685E"/>
    <w:rsid w:val="00387189"/>
    <w:rsid w:val="0039011C"/>
    <w:rsid w:val="0039031E"/>
    <w:rsid w:val="00390428"/>
    <w:rsid w:val="00391453"/>
    <w:rsid w:val="00397964"/>
    <w:rsid w:val="003A1547"/>
    <w:rsid w:val="003A2C33"/>
    <w:rsid w:val="003A3C38"/>
    <w:rsid w:val="003A7390"/>
    <w:rsid w:val="003A7A97"/>
    <w:rsid w:val="003A7BED"/>
    <w:rsid w:val="003B22FA"/>
    <w:rsid w:val="003B2757"/>
    <w:rsid w:val="003B31C1"/>
    <w:rsid w:val="003B36B1"/>
    <w:rsid w:val="003B4281"/>
    <w:rsid w:val="003B6004"/>
    <w:rsid w:val="003B6E7E"/>
    <w:rsid w:val="003C1EC9"/>
    <w:rsid w:val="003C5874"/>
    <w:rsid w:val="003D338C"/>
    <w:rsid w:val="003D36AD"/>
    <w:rsid w:val="003D5B5F"/>
    <w:rsid w:val="003D62D3"/>
    <w:rsid w:val="003D703C"/>
    <w:rsid w:val="003E22B2"/>
    <w:rsid w:val="003E5677"/>
    <w:rsid w:val="003E5726"/>
    <w:rsid w:val="003E5C49"/>
    <w:rsid w:val="003E65CF"/>
    <w:rsid w:val="003E6721"/>
    <w:rsid w:val="003F06AD"/>
    <w:rsid w:val="003F2B7B"/>
    <w:rsid w:val="003F55F8"/>
    <w:rsid w:val="003F6754"/>
    <w:rsid w:val="004000B5"/>
    <w:rsid w:val="00400D46"/>
    <w:rsid w:val="004041D1"/>
    <w:rsid w:val="00406800"/>
    <w:rsid w:val="00412D9B"/>
    <w:rsid w:val="00414EB8"/>
    <w:rsid w:val="00416548"/>
    <w:rsid w:val="00416BDE"/>
    <w:rsid w:val="00416C4B"/>
    <w:rsid w:val="00416D49"/>
    <w:rsid w:val="00420A76"/>
    <w:rsid w:val="0042202A"/>
    <w:rsid w:val="00423432"/>
    <w:rsid w:val="00423E81"/>
    <w:rsid w:val="00424287"/>
    <w:rsid w:val="004257DF"/>
    <w:rsid w:val="00430D27"/>
    <w:rsid w:val="0043119C"/>
    <w:rsid w:val="00433C29"/>
    <w:rsid w:val="00433F49"/>
    <w:rsid w:val="0043775A"/>
    <w:rsid w:val="00442339"/>
    <w:rsid w:val="00442E09"/>
    <w:rsid w:val="004500BF"/>
    <w:rsid w:val="004508CD"/>
    <w:rsid w:val="00451A88"/>
    <w:rsid w:val="00456F8A"/>
    <w:rsid w:val="00463341"/>
    <w:rsid w:val="00464EBD"/>
    <w:rsid w:val="004652CB"/>
    <w:rsid w:val="00465746"/>
    <w:rsid w:val="00465D1D"/>
    <w:rsid w:val="00466296"/>
    <w:rsid w:val="0046703E"/>
    <w:rsid w:val="00467A5D"/>
    <w:rsid w:val="00471AA1"/>
    <w:rsid w:val="00473A97"/>
    <w:rsid w:val="00475CC7"/>
    <w:rsid w:val="00485979"/>
    <w:rsid w:val="00490AB5"/>
    <w:rsid w:val="004958D8"/>
    <w:rsid w:val="004A1AFF"/>
    <w:rsid w:val="004A3465"/>
    <w:rsid w:val="004A3D84"/>
    <w:rsid w:val="004A5AA3"/>
    <w:rsid w:val="004A757D"/>
    <w:rsid w:val="004A7982"/>
    <w:rsid w:val="004A7A8B"/>
    <w:rsid w:val="004B0C57"/>
    <w:rsid w:val="004B6504"/>
    <w:rsid w:val="004C08E0"/>
    <w:rsid w:val="004C2C98"/>
    <w:rsid w:val="004C54B2"/>
    <w:rsid w:val="004C612C"/>
    <w:rsid w:val="004C629A"/>
    <w:rsid w:val="004C79EC"/>
    <w:rsid w:val="004C7A9B"/>
    <w:rsid w:val="004D0F5D"/>
    <w:rsid w:val="004D1A33"/>
    <w:rsid w:val="004D379C"/>
    <w:rsid w:val="004D3892"/>
    <w:rsid w:val="004D504B"/>
    <w:rsid w:val="004D5A11"/>
    <w:rsid w:val="004D7064"/>
    <w:rsid w:val="004E4C04"/>
    <w:rsid w:val="004F01B0"/>
    <w:rsid w:val="004F2D47"/>
    <w:rsid w:val="004F3CF6"/>
    <w:rsid w:val="005065C0"/>
    <w:rsid w:val="00511426"/>
    <w:rsid w:val="0051343C"/>
    <w:rsid w:val="00515067"/>
    <w:rsid w:val="0052642F"/>
    <w:rsid w:val="00527153"/>
    <w:rsid w:val="005303DE"/>
    <w:rsid w:val="00530856"/>
    <w:rsid w:val="00531F9C"/>
    <w:rsid w:val="00532F78"/>
    <w:rsid w:val="00537C7F"/>
    <w:rsid w:val="00540B6D"/>
    <w:rsid w:val="00541A2E"/>
    <w:rsid w:val="00550CBA"/>
    <w:rsid w:val="005517BF"/>
    <w:rsid w:val="00551BCC"/>
    <w:rsid w:val="00554FD8"/>
    <w:rsid w:val="00556264"/>
    <w:rsid w:val="0055630E"/>
    <w:rsid w:val="00561F63"/>
    <w:rsid w:val="0056290A"/>
    <w:rsid w:val="00573326"/>
    <w:rsid w:val="0057340A"/>
    <w:rsid w:val="0057457E"/>
    <w:rsid w:val="00577F6C"/>
    <w:rsid w:val="005806AB"/>
    <w:rsid w:val="0058128C"/>
    <w:rsid w:val="00585526"/>
    <w:rsid w:val="00585A61"/>
    <w:rsid w:val="005865FA"/>
    <w:rsid w:val="00586792"/>
    <w:rsid w:val="00594DD2"/>
    <w:rsid w:val="005A2122"/>
    <w:rsid w:val="005A2DD3"/>
    <w:rsid w:val="005A3444"/>
    <w:rsid w:val="005A4259"/>
    <w:rsid w:val="005A52BD"/>
    <w:rsid w:val="005A6F5C"/>
    <w:rsid w:val="005A7196"/>
    <w:rsid w:val="005B061B"/>
    <w:rsid w:val="005B0784"/>
    <w:rsid w:val="005D09EC"/>
    <w:rsid w:val="005D784F"/>
    <w:rsid w:val="005D7C83"/>
    <w:rsid w:val="005E0B36"/>
    <w:rsid w:val="005E26B2"/>
    <w:rsid w:val="005E2987"/>
    <w:rsid w:val="005E3910"/>
    <w:rsid w:val="005E3C8A"/>
    <w:rsid w:val="005E3EED"/>
    <w:rsid w:val="005E6BBF"/>
    <w:rsid w:val="005E7097"/>
    <w:rsid w:val="005E796B"/>
    <w:rsid w:val="005F0934"/>
    <w:rsid w:val="005F0D18"/>
    <w:rsid w:val="005F267D"/>
    <w:rsid w:val="005F637E"/>
    <w:rsid w:val="005F6BED"/>
    <w:rsid w:val="005F710D"/>
    <w:rsid w:val="006000A9"/>
    <w:rsid w:val="00601D31"/>
    <w:rsid w:val="00601EC4"/>
    <w:rsid w:val="00603AD1"/>
    <w:rsid w:val="0060519A"/>
    <w:rsid w:val="00606163"/>
    <w:rsid w:val="006148C6"/>
    <w:rsid w:val="00615395"/>
    <w:rsid w:val="006153B7"/>
    <w:rsid w:val="006157DD"/>
    <w:rsid w:val="00617C5D"/>
    <w:rsid w:val="00620A1A"/>
    <w:rsid w:val="00626525"/>
    <w:rsid w:val="00626A70"/>
    <w:rsid w:val="00627D27"/>
    <w:rsid w:val="00631AF2"/>
    <w:rsid w:val="00633F2D"/>
    <w:rsid w:val="006417B5"/>
    <w:rsid w:val="00642115"/>
    <w:rsid w:val="00650014"/>
    <w:rsid w:val="0065217F"/>
    <w:rsid w:val="006528DD"/>
    <w:rsid w:val="00652B62"/>
    <w:rsid w:val="00652DBD"/>
    <w:rsid w:val="00652DFF"/>
    <w:rsid w:val="00653C58"/>
    <w:rsid w:val="006541C7"/>
    <w:rsid w:val="006554FE"/>
    <w:rsid w:val="006557C2"/>
    <w:rsid w:val="006602AE"/>
    <w:rsid w:val="006614DF"/>
    <w:rsid w:val="0066213B"/>
    <w:rsid w:val="006625E1"/>
    <w:rsid w:val="00662D57"/>
    <w:rsid w:val="00666647"/>
    <w:rsid w:val="00670844"/>
    <w:rsid w:val="00674C7B"/>
    <w:rsid w:val="006772B6"/>
    <w:rsid w:val="0068070A"/>
    <w:rsid w:val="00681899"/>
    <w:rsid w:val="00681CF2"/>
    <w:rsid w:val="00681D96"/>
    <w:rsid w:val="00683120"/>
    <w:rsid w:val="0068375A"/>
    <w:rsid w:val="006853AC"/>
    <w:rsid w:val="006862FB"/>
    <w:rsid w:val="00696D72"/>
    <w:rsid w:val="006A06E9"/>
    <w:rsid w:val="006A0828"/>
    <w:rsid w:val="006A408C"/>
    <w:rsid w:val="006A4C76"/>
    <w:rsid w:val="006A6BB3"/>
    <w:rsid w:val="006A707F"/>
    <w:rsid w:val="006B326A"/>
    <w:rsid w:val="006B41E6"/>
    <w:rsid w:val="006B4BD0"/>
    <w:rsid w:val="006B59DB"/>
    <w:rsid w:val="006B5BE4"/>
    <w:rsid w:val="006C24FC"/>
    <w:rsid w:val="006C3DB9"/>
    <w:rsid w:val="006C67D3"/>
    <w:rsid w:val="006D0627"/>
    <w:rsid w:val="006D0BD0"/>
    <w:rsid w:val="006D4452"/>
    <w:rsid w:val="006E0BC8"/>
    <w:rsid w:val="006E10F8"/>
    <w:rsid w:val="006E2076"/>
    <w:rsid w:val="006E3C04"/>
    <w:rsid w:val="006E3D76"/>
    <w:rsid w:val="006E4B08"/>
    <w:rsid w:val="006E5F8B"/>
    <w:rsid w:val="006E75E8"/>
    <w:rsid w:val="006E7788"/>
    <w:rsid w:val="006E7F33"/>
    <w:rsid w:val="006F2309"/>
    <w:rsid w:val="006F3BB2"/>
    <w:rsid w:val="006F5133"/>
    <w:rsid w:val="006F5461"/>
    <w:rsid w:val="007011A2"/>
    <w:rsid w:val="00701323"/>
    <w:rsid w:val="00701D81"/>
    <w:rsid w:val="00701F81"/>
    <w:rsid w:val="007057AA"/>
    <w:rsid w:val="007100FD"/>
    <w:rsid w:val="00710226"/>
    <w:rsid w:val="00710A95"/>
    <w:rsid w:val="007122F3"/>
    <w:rsid w:val="007134F2"/>
    <w:rsid w:val="0071484E"/>
    <w:rsid w:val="00716A49"/>
    <w:rsid w:val="0072062B"/>
    <w:rsid w:val="007206FD"/>
    <w:rsid w:val="00720D8E"/>
    <w:rsid w:val="007232A4"/>
    <w:rsid w:val="007246A8"/>
    <w:rsid w:val="00733F8A"/>
    <w:rsid w:val="007350DA"/>
    <w:rsid w:val="00735470"/>
    <w:rsid w:val="00735701"/>
    <w:rsid w:val="00736209"/>
    <w:rsid w:val="00736933"/>
    <w:rsid w:val="00736B31"/>
    <w:rsid w:val="00740F6C"/>
    <w:rsid w:val="007454CC"/>
    <w:rsid w:val="00747B0D"/>
    <w:rsid w:val="007518BA"/>
    <w:rsid w:val="007526CA"/>
    <w:rsid w:val="00753D47"/>
    <w:rsid w:val="00754C9C"/>
    <w:rsid w:val="0076226B"/>
    <w:rsid w:val="00766A3D"/>
    <w:rsid w:val="00772C50"/>
    <w:rsid w:val="00775A31"/>
    <w:rsid w:val="00780105"/>
    <w:rsid w:val="00784688"/>
    <w:rsid w:val="00785A07"/>
    <w:rsid w:val="00787855"/>
    <w:rsid w:val="00791A57"/>
    <w:rsid w:val="00793A7E"/>
    <w:rsid w:val="00795E2A"/>
    <w:rsid w:val="007A30B8"/>
    <w:rsid w:val="007A5136"/>
    <w:rsid w:val="007A54B4"/>
    <w:rsid w:val="007B002F"/>
    <w:rsid w:val="007B50DB"/>
    <w:rsid w:val="007C03D8"/>
    <w:rsid w:val="007C3726"/>
    <w:rsid w:val="007C74B2"/>
    <w:rsid w:val="007D143A"/>
    <w:rsid w:val="007D1BE8"/>
    <w:rsid w:val="007E0E25"/>
    <w:rsid w:val="007E2499"/>
    <w:rsid w:val="007E3532"/>
    <w:rsid w:val="007E6CDB"/>
    <w:rsid w:val="007F1A50"/>
    <w:rsid w:val="00801763"/>
    <w:rsid w:val="008026E0"/>
    <w:rsid w:val="00803DC2"/>
    <w:rsid w:val="00805197"/>
    <w:rsid w:val="008057FF"/>
    <w:rsid w:val="00806FFE"/>
    <w:rsid w:val="008115A8"/>
    <w:rsid w:val="00814F74"/>
    <w:rsid w:val="0081728D"/>
    <w:rsid w:val="00817B42"/>
    <w:rsid w:val="00821399"/>
    <w:rsid w:val="008259E1"/>
    <w:rsid w:val="0082609B"/>
    <w:rsid w:val="00832304"/>
    <w:rsid w:val="00832825"/>
    <w:rsid w:val="00833B0A"/>
    <w:rsid w:val="00834014"/>
    <w:rsid w:val="00834A4C"/>
    <w:rsid w:val="008362D0"/>
    <w:rsid w:val="00842A97"/>
    <w:rsid w:val="0085203B"/>
    <w:rsid w:val="00857088"/>
    <w:rsid w:val="00860FFC"/>
    <w:rsid w:val="00863EDA"/>
    <w:rsid w:val="008654EE"/>
    <w:rsid w:val="00866DA9"/>
    <w:rsid w:val="00870A5B"/>
    <w:rsid w:val="00873504"/>
    <w:rsid w:val="00882E85"/>
    <w:rsid w:val="008832B3"/>
    <w:rsid w:val="00885CA5"/>
    <w:rsid w:val="00887324"/>
    <w:rsid w:val="00890CE9"/>
    <w:rsid w:val="00897BC6"/>
    <w:rsid w:val="008A02FE"/>
    <w:rsid w:val="008A1AA0"/>
    <w:rsid w:val="008A2129"/>
    <w:rsid w:val="008A5A0E"/>
    <w:rsid w:val="008A5A96"/>
    <w:rsid w:val="008B3708"/>
    <w:rsid w:val="008B5329"/>
    <w:rsid w:val="008C05C1"/>
    <w:rsid w:val="008C19D0"/>
    <w:rsid w:val="008C398B"/>
    <w:rsid w:val="008C5098"/>
    <w:rsid w:val="008C52F3"/>
    <w:rsid w:val="008C55D2"/>
    <w:rsid w:val="008C5892"/>
    <w:rsid w:val="008C5BB8"/>
    <w:rsid w:val="008D13D5"/>
    <w:rsid w:val="008D2736"/>
    <w:rsid w:val="008D2E20"/>
    <w:rsid w:val="008D4233"/>
    <w:rsid w:val="008E020E"/>
    <w:rsid w:val="008E2718"/>
    <w:rsid w:val="008E45DB"/>
    <w:rsid w:val="008E562C"/>
    <w:rsid w:val="008E5C4D"/>
    <w:rsid w:val="008E600E"/>
    <w:rsid w:val="008F1F3B"/>
    <w:rsid w:val="00901434"/>
    <w:rsid w:val="00901AFB"/>
    <w:rsid w:val="00902BE5"/>
    <w:rsid w:val="00903A8E"/>
    <w:rsid w:val="0090418F"/>
    <w:rsid w:val="009051CC"/>
    <w:rsid w:val="00905B15"/>
    <w:rsid w:val="00911138"/>
    <w:rsid w:val="00912874"/>
    <w:rsid w:val="00915E7C"/>
    <w:rsid w:val="00916BEC"/>
    <w:rsid w:val="00925AAD"/>
    <w:rsid w:val="00926E2A"/>
    <w:rsid w:val="0092718E"/>
    <w:rsid w:val="00930E21"/>
    <w:rsid w:val="00933064"/>
    <w:rsid w:val="0093429F"/>
    <w:rsid w:val="00935FDB"/>
    <w:rsid w:val="00936ECC"/>
    <w:rsid w:val="009370B0"/>
    <w:rsid w:val="0093761D"/>
    <w:rsid w:val="00945874"/>
    <w:rsid w:val="0094638C"/>
    <w:rsid w:val="009465B7"/>
    <w:rsid w:val="00946DED"/>
    <w:rsid w:val="00947A36"/>
    <w:rsid w:val="0095706A"/>
    <w:rsid w:val="0096109A"/>
    <w:rsid w:val="009625ED"/>
    <w:rsid w:val="00966E95"/>
    <w:rsid w:val="00967F6F"/>
    <w:rsid w:val="00976E4F"/>
    <w:rsid w:val="00977D54"/>
    <w:rsid w:val="00984406"/>
    <w:rsid w:val="00985C23"/>
    <w:rsid w:val="0098637B"/>
    <w:rsid w:val="0098778F"/>
    <w:rsid w:val="00990BEB"/>
    <w:rsid w:val="009969D6"/>
    <w:rsid w:val="00997FB5"/>
    <w:rsid w:val="009A1FA2"/>
    <w:rsid w:val="009A2FB7"/>
    <w:rsid w:val="009A47A8"/>
    <w:rsid w:val="009A6FF3"/>
    <w:rsid w:val="009B41AF"/>
    <w:rsid w:val="009B4385"/>
    <w:rsid w:val="009B76FD"/>
    <w:rsid w:val="009B7FC7"/>
    <w:rsid w:val="009C0E68"/>
    <w:rsid w:val="009C27F6"/>
    <w:rsid w:val="009C3D30"/>
    <w:rsid w:val="009C3E09"/>
    <w:rsid w:val="009C4388"/>
    <w:rsid w:val="009C59C0"/>
    <w:rsid w:val="009C6F58"/>
    <w:rsid w:val="009D117E"/>
    <w:rsid w:val="009D15BA"/>
    <w:rsid w:val="009D3627"/>
    <w:rsid w:val="009D49E6"/>
    <w:rsid w:val="009D64A1"/>
    <w:rsid w:val="009E15E7"/>
    <w:rsid w:val="009E1AFB"/>
    <w:rsid w:val="009E28E8"/>
    <w:rsid w:val="009E5B36"/>
    <w:rsid w:val="009E620A"/>
    <w:rsid w:val="009E79CD"/>
    <w:rsid w:val="009E7A7A"/>
    <w:rsid w:val="009F0D25"/>
    <w:rsid w:val="009F4267"/>
    <w:rsid w:val="009F6636"/>
    <w:rsid w:val="009F6BF6"/>
    <w:rsid w:val="009F6CA1"/>
    <w:rsid w:val="009F7A98"/>
    <w:rsid w:val="009F7CE1"/>
    <w:rsid w:val="009F7F7C"/>
    <w:rsid w:val="00A0211B"/>
    <w:rsid w:val="00A02127"/>
    <w:rsid w:val="00A036D5"/>
    <w:rsid w:val="00A037DA"/>
    <w:rsid w:val="00A063B2"/>
    <w:rsid w:val="00A07ED3"/>
    <w:rsid w:val="00A12D2A"/>
    <w:rsid w:val="00A13303"/>
    <w:rsid w:val="00A13D4A"/>
    <w:rsid w:val="00A149AB"/>
    <w:rsid w:val="00A22A2D"/>
    <w:rsid w:val="00A24373"/>
    <w:rsid w:val="00A248B9"/>
    <w:rsid w:val="00A24930"/>
    <w:rsid w:val="00A25CFC"/>
    <w:rsid w:val="00A30610"/>
    <w:rsid w:val="00A322E8"/>
    <w:rsid w:val="00A333E3"/>
    <w:rsid w:val="00A3467C"/>
    <w:rsid w:val="00A414FC"/>
    <w:rsid w:val="00A45A14"/>
    <w:rsid w:val="00A45DCA"/>
    <w:rsid w:val="00A47926"/>
    <w:rsid w:val="00A53129"/>
    <w:rsid w:val="00A55C80"/>
    <w:rsid w:val="00A5788D"/>
    <w:rsid w:val="00A604BC"/>
    <w:rsid w:val="00A63071"/>
    <w:rsid w:val="00A649D7"/>
    <w:rsid w:val="00A64E8D"/>
    <w:rsid w:val="00A7178F"/>
    <w:rsid w:val="00A736D7"/>
    <w:rsid w:val="00A742E1"/>
    <w:rsid w:val="00A76038"/>
    <w:rsid w:val="00A77017"/>
    <w:rsid w:val="00A777E8"/>
    <w:rsid w:val="00A84F95"/>
    <w:rsid w:val="00A947A9"/>
    <w:rsid w:val="00A95F1E"/>
    <w:rsid w:val="00AA41D0"/>
    <w:rsid w:val="00AA50AD"/>
    <w:rsid w:val="00AA588E"/>
    <w:rsid w:val="00AA6ED0"/>
    <w:rsid w:val="00AB21BF"/>
    <w:rsid w:val="00AB30EC"/>
    <w:rsid w:val="00AB4593"/>
    <w:rsid w:val="00AB6C50"/>
    <w:rsid w:val="00AB6D23"/>
    <w:rsid w:val="00AB6DCB"/>
    <w:rsid w:val="00AB736C"/>
    <w:rsid w:val="00AC042E"/>
    <w:rsid w:val="00AC1101"/>
    <w:rsid w:val="00AC12A5"/>
    <w:rsid w:val="00AC1DFD"/>
    <w:rsid w:val="00AC2BBA"/>
    <w:rsid w:val="00AC39F4"/>
    <w:rsid w:val="00AC4885"/>
    <w:rsid w:val="00AC4D09"/>
    <w:rsid w:val="00AC5EAD"/>
    <w:rsid w:val="00AC718A"/>
    <w:rsid w:val="00AD152E"/>
    <w:rsid w:val="00AD2828"/>
    <w:rsid w:val="00AD2DA9"/>
    <w:rsid w:val="00AD5688"/>
    <w:rsid w:val="00AD6DD0"/>
    <w:rsid w:val="00AD7F92"/>
    <w:rsid w:val="00AE20FC"/>
    <w:rsid w:val="00AE2433"/>
    <w:rsid w:val="00AE3A4F"/>
    <w:rsid w:val="00AE4777"/>
    <w:rsid w:val="00AE4F71"/>
    <w:rsid w:val="00AF1C34"/>
    <w:rsid w:val="00AF434D"/>
    <w:rsid w:val="00AF6318"/>
    <w:rsid w:val="00B00411"/>
    <w:rsid w:val="00B037B0"/>
    <w:rsid w:val="00B05914"/>
    <w:rsid w:val="00B06914"/>
    <w:rsid w:val="00B1127B"/>
    <w:rsid w:val="00B11FE1"/>
    <w:rsid w:val="00B20582"/>
    <w:rsid w:val="00B21682"/>
    <w:rsid w:val="00B21A85"/>
    <w:rsid w:val="00B24020"/>
    <w:rsid w:val="00B26BC7"/>
    <w:rsid w:val="00B27720"/>
    <w:rsid w:val="00B31649"/>
    <w:rsid w:val="00B31F98"/>
    <w:rsid w:val="00B32332"/>
    <w:rsid w:val="00B37A38"/>
    <w:rsid w:val="00B4623F"/>
    <w:rsid w:val="00B50ACF"/>
    <w:rsid w:val="00B53096"/>
    <w:rsid w:val="00B53A2C"/>
    <w:rsid w:val="00B60E4B"/>
    <w:rsid w:val="00B61528"/>
    <w:rsid w:val="00B63799"/>
    <w:rsid w:val="00B71C7C"/>
    <w:rsid w:val="00B739A8"/>
    <w:rsid w:val="00B73CDA"/>
    <w:rsid w:val="00B74A4C"/>
    <w:rsid w:val="00B75C44"/>
    <w:rsid w:val="00B80189"/>
    <w:rsid w:val="00B810E5"/>
    <w:rsid w:val="00B8175B"/>
    <w:rsid w:val="00B82265"/>
    <w:rsid w:val="00B83A47"/>
    <w:rsid w:val="00B84282"/>
    <w:rsid w:val="00B87B3A"/>
    <w:rsid w:val="00B87DA9"/>
    <w:rsid w:val="00B9063E"/>
    <w:rsid w:val="00B91AF5"/>
    <w:rsid w:val="00B93EE9"/>
    <w:rsid w:val="00B952E2"/>
    <w:rsid w:val="00B95903"/>
    <w:rsid w:val="00B979F7"/>
    <w:rsid w:val="00BA1C7B"/>
    <w:rsid w:val="00BA1EAC"/>
    <w:rsid w:val="00BA34C0"/>
    <w:rsid w:val="00BA40C9"/>
    <w:rsid w:val="00BA4860"/>
    <w:rsid w:val="00BA5C7B"/>
    <w:rsid w:val="00BA60D9"/>
    <w:rsid w:val="00BA682B"/>
    <w:rsid w:val="00BA6C9C"/>
    <w:rsid w:val="00BA71A6"/>
    <w:rsid w:val="00BB12B5"/>
    <w:rsid w:val="00BB606A"/>
    <w:rsid w:val="00BB683E"/>
    <w:rsid w:val="00BC3548"/>
    <w:rsid w:val="00BC3CBC"/>
    <w:rsid w:val="00BC5AE0"/>
    <w:rsid w:val="00BC61C6"/>
    <w:rsid w:val="00BD656E"/>
    <w:rsid w:val="00BE067B"/>
    <w:rsid w:val="00BE0744"/>
    <w:rsid w:val="00BE1671"/>
    <w:rsid w:val="00BE6EBA"/>
    <w:rsid w:val="00BE7381"/>
    <w:rsid w:val="00BF1EBF"/>
    <w:rsid w:val="00BF2D43"/>
    <w:rsid w:val="00BF3959"/>
    <w:rsid w:val="00BF77B2"/>
    <w:rsid w:val="00C0057D"/>
    <w:rsid w:val="00C0168A"/>
    <w:rsid w:val="00C02978"/>
    <w:rsid w:val="00C03B94"/>
    <w:rsid w:val="00C11654"/>
    <w:rsid w:val="00C11EB9"/>
    <w:rsid w:val="00C126E2"/>
    <w:rsid w:val="00C13242"/>
    <w:rsid w:val="00C13369"/>
    <w:rsid w:val="00C153CD"/>
    <w:rsid w:val="00C15E4B"/>
    <w:rsid w:val="00C17D6A"/>
    <w:rsid w:val="00C3272F"/>
    <w:rsid w:val="00C33398"/>
    <w:rsid w:val="00C342C8"/>
    <w:rsid w:val="00C34A6B"/>
    <w:rsid w:val="00C363DD"/>
    <w:rsid w:val="00C36864"/>
    <w:rsid w:val="00C3797C"/>
    <w:rsid w:val="00C40E91"/>
    <w:rsid w:val="00C41037"/>
    <w:rsid w:val="00C426C0"/>
    <w:rsid w:val="00C436F1"/>
    <w:rsid w:val="00C463B9"/>
    <w:rsid w:val="00C52077"/>
    <w:rsid w:val="00C53DA3"/>
    <w:rsid w:val="00C61D2E"/>
    <w:rsid w:val="00C632AB"/>
    <w:rsid w:val="00C6487F"/>
    <w:rsid w:val="00C64D09"/>
    <w:rsid w:val="00C65245"/>
    <w:rsid w:val="00C656A2"/>
    <w:rsid w:val="00C706F2"/>
    <w:rsid w:val="00C72704"/>
    <w:rsid w:val="00C72F80"/>
    <w:rsid w:val="00C76584"/>
    <w:rsid w:val="00C7681C"/>
    <w:rsid w:val="00C82406"/>
    <w:rsid w:val="00C86D6C"/>
    <w:rsid w:val="00C86E3D"/>
    <w:rsid w:val="00C906A8"/>
    <w:rsid w:val="00C906AA"/>
    <w:rsid w:val="00C95B84"/>
    <w:rsid w:val="00CA0FBD"/>
    <w:rsid w:val="00CA228C"/>
    <w:rsid w:val="00CB01CD"/>
    <w:rsid w:val="00CB03FF"/>
    <w:rsid w:val="00CB4D79"/>
    <w:rsid w:val="00CB65D6"/>
    <w:rsid w:val="00CC1A3E"/>
    <w:rsid w:val="00CC1F5C"/>
    <w:rsid w:val="00CC2624"/>
    <w:rsid w:val="00CC7E52"/>
    <w:rsid w:val="00CD11C1"/>
    <w:rsid w:val="00CD3D7A"/>
    <w:rsid w:val="00CE0699"/>
    <w:rsid w:val="00CE24D1"/>
    <w:rsid w:val="00CF4FF0"/>
    <w:rsid w:val="00CF7254"/>
    <w:rsid w:val="00CF7817"/>
    <w:rsid w:val="00D025A5"/>
    <w:rsid w:val="00D04E79"/>
    <w:rsid w:val="00D05254"/>
    <w:rsid w:val="00D07EDE"/>
    <w:rsid w:val="00D10333"/>
    <w:rsid w:val="00D10581"/>
    <w:rsid w:val="00D211F3"/>
    <w:rsid w:val="00D22123"/>
    <w:rsid w:val="00D22F4C"/>
    <w:rsid w:val="00D24F76"/>
    <w:rsid w:val="00D3028E"/>
    <w:rsid w:val="00D311D6"/>
    <w:rsid w:val="00D352E2"/>
    <w:rsid w:val="00D3546F"/>
    <w:rsid w:val="00D36D69"/>
    <w:rsid w:val="00D43C1C"/>
    <w:rsid w:val="00D43DD7"/>
    <w:rsid w:val="00D4522F"/>
    <w:rsid w:val="00D45239"/>
    <w:rsid w:val="00D47036"/>
    <w:rsid w:val="00D47ED5"/>
    <w:rsid w:val="00D506DF"/>
    <w:rsid w:val="00D50FF5"/>
    <w:rsid w:val="00D52BE0"/>
    <w:rsid w:val="00D52E54"/>
    <w:rsid w:val="00D54AF1"/>
    <w:rsid w:val="00D578BF"/>
    <w:rsid w:val="00D61665"/>
    <w:rsid w:val="00D62155"/>
    <w:rsid w:val="00D634EB"/>
    <w:rsid w:val="00D63D05"/>
    <w:rsid w:val="00D66FF4"/>
    <w:rsid w:val="00D67FBB"/>
    <w:rsid w:val="00D72015"/>
    <w:rsid w:val="00D73C12"/>
    <w:rsid w:val="00D74934"/>
    <w:rsid w:val="00D81737"/>
    <w:rsid w:val="00D85EC1"/>
    <w:rsid w:val="00D86274"/>
    <w:rsid w:val="00D863E8"/>
    <w:rsid w:val="00D92D7D"/>
    <w:rsid w:val="00D92EBB"/>
    <w:rsid w:val="00D94CDF"/>
    <w:rsid w:val="00DA285E"/>
    <w:rsid w:val="00DA3D8D"/>
    <w:rsid w:val="00DA4331"/>
    <w:rsid w:val="00DA5B44"/>
    <w:rsid w:val="00DC0672"/>
    <w:rsid w:val="00DC4C6A"/>
    <w:rsid w:val="00DC5D2E"/>
    <w:rsid w:val="00DC7763"/>
    <w:rsid w:val="00DD0277"/>
    <w:rsid w:val="00DD2114"/>
    <w:rsid w:val="00DD63C3"/>
    <w:rsid w:val="00DD6DD0"/>
    <w:rsid w:val="00DE3AF2"/>
    <w:rsid w:val="00DE41AF"/>
    <w:rsid w:val="00DE668F"/>
    <w:rsid w:val="00DF0664"/>
    <w:rsid w:val="00E000A3"/>
    <w:rsid w:val="00E04415"/>
    <w:rsid w:val="00E0566F"/>
    <w:rsid w:val="00E05710"/>
    <w:rsid w:val="00E05B15"/>
    <w:rsid w:val="00E07FEE"/>
    <w:rsid w:val="00E10881"/>
    <w:rsid w:val="00E109BD"/>
    <w:rsid w:val="00E127E2"/>
    <w:rsid w:val="00E14D69"/>
    <w:rsid w:val="00E160EE"/>
    <w:rsid w:val="00E236F2"/>
    <w:rsid w:val="00E24804"/>
    <w:rsid w:val="00E24FDF"/>
    <w:rsid w:val="00E26B2E"/>
    <w:rsid w:val="00E271A5"/>
    <w:rsid w:val="00E27BD5"/>
    <w:rsid w:val="00E34D19"/>
    <w:rsid w:val="00E3640D"/>
    <w:rsid w:val="00E400B2"/>
    <w:rsid w:val="00E41ADC"/>
    <w:rsid w:val="00E42EB2"/>
    <w:rsid w:val="00E4516E"/>
    <w:rsid w:val="00E4519B"/>
    <w:rsid w:val="00E45C22"/>
    <w:rsid w:val="00E5146D"/>
    <w:rsid w:val="00E55EF3"/>
    <w:rsid w:val="00E61CCC"/>
    <w:rsid w:val="00E6393A"/>
    <w:rsid w:val="00E65E8A"/>
    <w:rsid w:val="00E729DE"/>
    <w:rsid w:val="00E74A8C"/>
    <w:rsid w:val="00E7557D"/>
    <w:rsid w:val="00E80BA9"/>
    <w:rsid w:val="00E81653"/>
    <w:rsid w:val="00E9014E"/>
    <w:rsid w:val="00E9318F"/>
    <w:rsid w:val="00E937B3"/>
    <w:rsid w:val="00E96DE3"/>
    <w:rsid w:val="00E97140"/>
    <w:rsid w:val="00E9776A"/>
    <w:rsid w:val="00E97F6A"/>
    <w:rsid w:val="00EA4DFC"/>
    <w:rsid w:val="00EA586E"/>
    <w:rsid w:val="00EA607C"/>
    <w:rsid w:val="00EA697D"/>
    <w:rsid w:val="00EA7F96"/>
    <w:rsid w:val="00EB4727"/>
    <w:rsid w:val="00EB65D8"/>
    <w:rsid w:val="00EB75D4"/>
    <w:rsid w:val="00EC3326"/>
    <w:rsid w:val="00EC5D44"/>
    <w:rsid w:val="00EC7D5A"/>
    <w:rsid w:val="00ED0CF6"/>
    <w:rsid w:val="00ED1A9A"/>
    <w:rsid w:val="00ED2602"/>
    <w:rsid w:val="00ED2860"/>
    <w:rsid w:val="00ED407F"/>
    <w:rsid w:val="00ED51D9"/>
    <w:rsid w:val="00ED68F8"/>
    <w:rsid w:val="00EE65B0"/>
    <w:rsid w:val="00EE6C1A"/>
    <w:rsid w:val="00EE7607"/>
    <w:rsid w:val="00EF078C"/>
    <w:rsid w:val="00EF3B70"/>
    <w:rsid w:val="00EF502A"/>
    <w:rsid w:val="00EF5A30"/>
    <w:rsid w:val="00EF6586"/>
    <w:rsid w:val="00EF71FD"/>
    <w:rsid w:val="00F01F66"/>
    <w:rsid w:val="00F04DF0"/>
    <w:rsid w:val="00F04FDF"/>
    <w:rsid w:val="00F0624B"/>
    <w:rsid w:val="00F06C91"/>
    <w:rsid w:val="00F13A14"/>
    <w:rsid w:val="00F14012"/>
    <w:rsid w:val="00F15756"/>
    <w:rsid w:val="00F16905"/>
    <w:rsid w:val="00F17113"/>
    <w:rsid w:val="00F17F42"/>
    <w:rsid w:val="00F26778"/>
    <w:rsid w:val="00F26FEE"/>
    <w:rsid w:val="00F327CF"/>
    <w:rsid w:val="00F3373F"/>
    <w:rsid w:val="00F372DF"/>
    <w:rsid w:val="00F40C26"/>
    <w:rsid w:val="00F410AC"/>
    <w:rsid w:val="00F412CD"/>
    <w:rsid w:val="00F43DC8"/>
    <w:rsid w:val="00F44426"/>
    <w:rsid w:val="00F45C48"/>
    <w:rsid w:val="00F55B81"/>
    <w:rsid w:val="00F603BD"/>
    <w:rsid w:val="00F61ABE"/>
    <w:rsid w:val="00F64E07"/>
    <w:rsid w:val="00F65357"/>
    <w:rsid w:val="00F67A87"/>
    <w:rsid w:val="00F71292"/>
    <w:rsid w:val="00F72310"/>
    <w:rsid w:val="00F728C9"/>
    <w:rsid w:val="00F75420"/>
    <w:rsid w:val="00F7577E"/>
    <w:rsid w:val="00F77A4C"/>
    <w:rsid w:val="00F77CDC"/>
    <w:rsid w:val="00F77FE1"/>
    <w:rsid w:val="00F8086A"/>
    <w:rsid w:val="00F8108A"/>
    <w:rsid w:val="00F82780"/>
    <w:rsid w:val="00F83219"/>
    <w:rsid w:val="00F857C8"/>
    <w:rsid w:val="00F91DC3"/>
    <w:rsid w:val="00F93ED9"/>
    <w:rsid w:val="00F95176"/>
    <w:rsid w:val="00F96369"/>
    <w:rsid w:val="00F96CF5"/>
    <w:rsid w:val="00F9778A"/>
    <w:rsid w:val="00FA091B"/>
    <w:rsid w:val="00FA20C5"/>
    <w:rsid w:val="00FA300B"/>
    <w:rsid w:val="00FA5BAA"/>
    <w:rsid w:val="00FB19C8"/>
    <w:rsid w:val="00FB358A"/>
    <w:rsid w:val="00FB5A3E"/>
    <w:rsid w:val="00FC0F92"/>
    <w:rsid w:val="00FC26A1"/>
    <w:rsid w:val="00FC550B"/>
    <w:rsid w:val="00FC5A53"/>
    <w:rsid w:val="00FD0CD3"/>
    <w:rsid w:val="00FD3C5D"/>
    <w:rsid w:val="00FD47D9"/>
    <w:rsid w:val="00FD64AF"/>
    <w:rsid w:val="00FD6AAD"/>
    <w:rsid w:val="00FD7E2A"/>
    <w:rsid w:val="00FE163B"/>
    <w:rsid w:val="00FE4B08"/>
    <w:rsid w:val="00FE7668"/>
    <w:rsid w:val="00FF609F"/>
    <w:rsid w:val="00FF74C3"/>
    <w:rsid w:val="10019E9F"/>
    <w:rsid w:val="16EDC40A"/>
    <w:rsid w:val="657FCC2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DCFE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2"/>
      <w:szCs w:val="24"/>
      <w:lang w:eastAsia="en-US"/>
    </w:rPr>
  </w:style>
  <w:style w:type="paragraph" w:styleId="Heading1">
    <w:name w:val="heading 1"/>
    <w:basedOn w:val="Normal"/>
    <w:next w:val="Heading2"/>
    <w:link w:val="Heading1Char"/>
    <w:qFormat/>
    <w:pPr>
      <w:keepNext/>
      <w:pageBreakBefore/>
      <w:numPr>
        <w:numId w:val="17"/>
      </w:numPr>
      <w:tabs>
        <w:tab w:val="clear" w:pos="851"/>
      </w:tabs>
      <w:spacing w:before="240" w:after="240"/>
      <w:ind w:left="0" w:firstLine="0"/>
      <w:jc w:val="center"/>
      <w:outlineLvl w:val="0"/>
    </w:pPr>
    <w:rPr>
      <w:b/>
      <w:sz w:val="28"/>
    </w:rPr>
  </w:style>
  <w:style w:type="paragraph" w:styleId="Heading2">
    <w:name w:val="heading 2"/>
    <w:basedOn w:val="Normal"/>
    <w:next w:val="Heading3"/>
    <w:link w:val="Heading2Char"/>
    <w:qFormat/>
    <w:pPr>
      <w:keepNext/>
      <w:numPr>
        <w:ilvl w:val="1"/>
        <w:numId w:val="9"/>
      </w:numPr>
      <w:tabs>
        <w:tab w:val="clear" w:pos="360"/>
        <w:tab w:val="num" w:pos="851"/>
      </w:tabs>
      <w:spacing w:before="240" w:after="240"/>
      <w:ind w:left="851" w:hanging="851"/>
      <w:outlineLvl w:val="1"/>
    </w:pPr>
    <w:rPr>
      <w:b/>
    </w:rPr>
  </w:style>
  <w:style w:type="paragraph" w:styleId="Heading3">
    <w:name w:val="heading 3"/>
    <w:basedOn w:val="Normal"/>
    <w:link w:val="Heading3Char"/>
    <w:qFormat/>
    <w:pPr>
      <w:numPr>
        <w:ilvl w:val="2"/>
        <w:numId w:val="10"/>
      </w:numPr>
      <w:tabs>
        <w:tab w:val="clear" w:pos="643"/>
        <w:tab w:val="num" w:pos="851"/>
      </w:tabs>
      <w:spacing w:after="240"/>
      <w:ind w:left="851" w:hanging="851"/>
      <w:outlineLvl w:val="2"/>
    </w:pPr>
  </w:style>
  <w:style w:type="paragraph" w:styleId="Heading4">
    <w:name w:val="heading 4"/>
    <w:basedOn w:val="Normal"/>
    <w:link w:val="Heading4Char"/>
    <w:qFormat/>
    <w:pPr>
      <w:numPr>
        <w:ilvl w:val="3"/>
        <w:numId w:val="11"/>
      </w:numPr>
      <w:tabs>
        <w:tab w:val="clear" w:pos="926"/>
        <w:tab w:val="num" w:pos="1701"/>
      </w:tabs>
      <w:spacing w:after="240"/>
      <w:ind w:left="1702" w:hanging="851"/>
      <w:outlineLvl w:val="3"/>
    </w:pPr>
  </w:style>
  <w:style w:type="paragraph" w:styleId="Heading5">
    <w:name w:val="heading 5"/>
    <w:basedOn w:val="Normal"/>
    <w:link w:val="Heading5Char"/>
    <w:qFormat/>
    <w:pPr>
      <w:numPr>
        <w:ilvl w:val="4"/>
        <w:numId w:val="12"/>
      </w:numPr>
      <w:tabs>
        <w:tab w:val="clear" w:pos="1209"/>
        <w:tab w:val="num" w:pos="2552"/>
      </w:tabs>
      <w:spacing w:after="240"/>
      <w:ind w:left="2552" w:hanging="851"/>
      <w:outlineLvl w:val="4"/>
    </w:pPr>
  </w:style>
  <w:style w:type="paragraph" w:styleId="Heading6">
    <w:name w:val="heading 6"/>
    <w:aliases w:val="h6"/>
    <w:basedOn w:val="Normal"/>
    <w:link w:val="Heading6Char"/>
    <w:qFormat/>
    <w:pPr>
      <w:numPr>
        <w:ilvl w:val="5"/>
        <w:numId w:val="13"/>
      </w:numPr>
      <w:tabs>
        <w:tab w:val="clear" w:pos="1492"/>
        <w:tab w:val="num" w:pos="3402"/>
      </w:tabs>
      <w:spacing w:after="240"/>
      <w:ind w:left="3403" w:hanging="851"/>
      <w:outlineLvl w:val="5"/>
    </w:pPr>
  </w:style>
  <w:style w:type="paragraph" w:styleId="Heading7">
    <w:name w:val="heading 7"/>
    <w:aliases w:val="h7"/>
    <w:basedOn w:val="Normal"/>
    <w:link w:val="Heading7Char"/>
    <w:qFormat/>
    <w:pPr>
      <w:numPr>
        <w:ilvl w:val="6"/>
        <w:numId w:val="14"/>
      </w:numPr>
      <w:tabs>
        <w:tab w:val="clear" w:pos="360"/>
      </w:tabs>
      <w:spacing w:after="240"/>
      <w:ind w:left="851" w:firstLine="0"/>
      <w:outlineLvl w:val="6"/>
    </w:pPr>
  </w:style>
  <w:style w:type="paragraph" w:styleId="Heading8">
    <w:name w:val="heading 8"/>
    <w:aliases w:val="h8"/>
    <w:basedOn w:val="Normal"/>
    <w:link w:val="Heading8Char"/>
    <w:qFormat/>
    <w:pPr>
      <w:numPr>
        <w:ilvl w:val="7"/>
        <w:numId w:val="15"/>
      </w:numPr>
      <w:tabs>
        <w:tab w:val="clear" w:pos="643"/>
        <w:tab w:val="num" w:pos="1701"/>
      </w:tabs>
      <w:spacing w:after="240"/>
      <w:ind w:left="1702" w:hanging="851"/>
      <w:outlineLvl w:val="7"/>
    </w:pPr>
  </w:style>
  <w:style w:type="paragraph" w:styleId="Heading9">
    <w:name w:val="heading 9"/>
    <w:aliases w:val="h9"/>
    <w:basedOn w:val="Normal"/>
    <w:link w:val="Heading9Char"/>
    <w:qFormat/>
    <w:pPr>
      <w:numPr>
        <w:ilvl w:val="8"/>
        <w:numId w:val="16"/>
      </w:numPr>
      <w:tabs>
        <w:tab w:val="clear" w:pos="926"/>
        <w:tab w:val="num" w:pos="2552"/>
      </w:tabs>
      <w:spacing w:after="240"/>
      <w:ind w:left="2552" w:hanging="85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b/>
      <w:sz w:val="28"/>
      <w:szCs w:val="24"/>
      <w:lang w:eastAsia="en-US"/>
    </w:rPr>
  </w:style>
  <w:style w:type="character" w:customStyle="1" w:styleId="Heading2Char">
    <w:name w:val="Heading 2 Char"/>
    <w:link w:val="Heading2"/>
    <w:locked/>
    <w:rPr>
      <w:b/>
      <w:sz w:val="22"/>
      <w:szCs w:val="24"/>
      <w:lang w:eastAsia="en-US"/>
    </w:rPr>
  </w:style>
  <w:style w:type="character" w:customStyle="1" w:styleId="Heading3Char">
    <w:name w:val="Heading 3 Char"/>
    <w:link w:val="Heading3"/>
    <w:locked/>
    <w:rPr>
      <w:sz w:val="22"/>
      <w:szCs w:val="24"/>
      <w:lang w:eastAsia="en-US"/>
    </w:rPr>
  </w:style>
  <w:style w:type="character" w:customStyle="1" w:styleId="Heading4Char">
    <w:name w:val="Heading 4 Char"/>
    <w:link w:val="Heading4"/>
    <w:locked/>
    <w:rPr>
      <w:sz w:val="22"/>
      <w:szCs w:val="24"/>
      <w:lang w:eastAsia="en-US"/>
    </w:rPr>
  </w:style>
  <w:style w:type="character" w:customStyle="1" w:styleId="Heading5Char">
    <w:name w:val="Heading 5 Char"/>
    <w:link w:val="Heading5"/>
    <w:locked/>
    <w:rPr>
      <w:sz w:val="22"/>
      <w:szCs w:val="24"/>
      <w:lang w:eastAsia="en-US"/>
    </w:rPr>
  </w:style>
  <w:style w:type="character" w:customStyle="1" w:styleId="Heading6Char">
    <w:name w:val="Heading 6 Char"/>
    <w:aliases w:val="h6 Char"/>
    <w:link w:val="Heading6"/>
    <w:locked/>
    <w:rPr>
      <w:sz w:val="22"/>
      <w:szCs w:val="24"/>
      <w:lang w:eastAsia="en-US"/>
    </w:rPr>
  </w:style>
  <w:style w:type="character" w:customStyle="1" w:styleId="Heading7Char">
    <w:name w:val="Heading 7 Char"/>
    <w:aliases w:val="h7 Char"/>
    <w:link w:val="Heading7"/>
    <w:locked/>
    <w:rPr>
      <w:sz w:val="22"/>
      <w:szCs w:val="24"/>
      <w:lang w:eastAsia="en-US"/>
    </w:rPr>
  </w:style>
  <w:style w:type="character" w:customStyle="1" w:styleId="Heading8Char">
    <w:name w:val="Heading 8 Char"/>
    <w:aliases w:val="h8 Char"/>
    <w:link w:val="Heading8"/>
    <w:locked/>
    <w:rPr>
      <w:sz w:val="22"/>
      <w:szCs w:val="24"/>
      <w:lang w:eastAsia="en-US"/>
    </w:rPr>
  </w:style>
  <w:style w:type="character" w:customStyle="1" w:styleId="Heading9Char">
    <w:name w:val="Heading 9 Char"/>
    <w:aliases w:val="h9 Char"/>
    <w:link w:val="Heading9"/>
    <w:locked/>
    <w:rPr>
      <w:sz w:val="22"/>
      <w:szCs w:val="24"/>
      <w:lang w:eastAsia="en-US"/>
    </w:rPr>
  </w:style>
  <w:style w:type="paragraph" w:customStyle="1" w:styleId="AddressInfo">
    <w:name w:val="AddressInfo"/>
    <w:basedOn w:val="Normal"/>
    <w:pPr>
      <w:tabs>
        <w:tab w:val="left" w:pos="284"/>
        <w:tab w:val="left" w:pos="454"/>
        <w:tab w:val="left" w:pos="624"/>
        <w:tab w:val="left" w:pos="794"/>
        <w:tab w:val="left" w:pos="964"/>
        <w:tab w:val="left" w:pos="1134"/>
      </w:tabs>
      <w:spacing w:line="264" w:lineRule="auto"/>
    </w:pPr>
    <w:rPr>
      <w:rFonts w:ascii="Arial" w:hAnsi="Arial"/>
      <w:noProof/>
      <w:sz w:val="17"/>
    </w:rPr>
  </w:style>
  <w:style w:type="paragraph" w:customStyle="1" w:styleId="AddressInfoBold">
    <w:name w:val="AddressInfo Bold"/>
    <w:basedOn w:val="Normal"/>
    <w:rPr>
      <w:rFonts w:ascii="Arial" w:hAnsi="Arial"/>
      <w:b/>
      <w:noProof/>
      <w:sz w:val="17"/>
    </w:rPr>
  </w:style>
  <w:style w:type="paragraph" w:styleId="BlockText">
    <w:name w:val="Block Text"/>
    <w:basedOn w:val="Normal"/>
    <w:pPr>
      <w:spacing w:after="240"/>
      <w:ind w:left="1701"/>
    </w:pPr>
  </w:style>
  <w:style w:type="paragraph" w:styleId="BodyText">
    <w:name w:val="Body Text"/>
    <w:basedOn w:val="Normal"/>
    <w:link w:val="BodyTextChar"/>
    <w:pPr>
      <w:spacing w:after="240"/>
    </w:pPr>
  </w:style>
  <w:style w:type="character" w:customStyle="1" w:styleId="BodyTextChar">
    <w:name w:val="Body Text Char"/>
    <w:link w:val="BodyText"/>
    <w:locked/>
    <w:rPr>
      <w:rFonts w:cs="Times New Roman"/>
      <w:sz w:val="24"/>
      <w:szCs w:val="24"/>
      <w:lang w:val="x-none" w:eastAsia="en-US"/>
    </w:rPr>
  </w:style>
  <w:style w:type="paragraph" w:styleId="BodyText2">
    <w:name w:val="Body Text 2"/>
    <w:basedOn w:val="Normal"/>
    <w:link w:val="BodyText2Char"/>
    <w:pPr>
      <w:spacing w:after="240" w:line="480" w:lineRule="auto"/>
    </w:pPr>
  </w:style>
  <w:style w:type="character" w:customStyle="1" w:styleId="BodyText2Char">
    <w:name w:val="Body Text 2 Char"/>
    <w:link w:val="BodyText2"/>
    <w:semiHidden/>
    <w:locked/>
    <w:rPr>
      <w:rFonts w:cs="Times New Roman"/>
      <w:sz w:val="24"/>
      <w:szCs w:val="24"/>
      <w:lang w:val="x-none" w:eastAsia="en-US"/>
    </w:rPr>
  </w:style>
  <w:style w:type="paragraph" w:styleId="BodyText3">
    <w:name w:val="Body Text 3"/>
    <w:basedOn w:val="Normal"/>
    <w:link w:val="BodyText3Char"/>
    <w:pPr>
      <w:spacing w:after="240" w:line="360" w:lineRule="auto"/>
    </w:pPr>
    <w:rPr>
      <w:szCs w:val="16"/>
    </w:rPr>
  </w:style>
  <w:style w:type="character" w:customStyle="1" w:styleId="BodyText3Char">
    <w:name w:val="Body Text 3 Char"/>
    <w:link w:val="BodyText3"/>
    <w:semiHidden/>
    <w:locked/>
    <w:rPr>
      <w:rFonts w:cs="Times New Roman"/>
      <w:sz w:val="16"/>
      <w:szCs w:val="16"/>
      <w:lang w:val="x-none" w:eastAsia="en-US"/>
    </w:rPr>
  </w:style>
  <w:style w:type="paragraph" w:customStyle="1" w:styleId="BodyTextBold">
    <w:name w:val="Body Text Bold"/>
    <w:basedOn w:val="BodyText"/>
    <w:rPr>
      <w:b/>
    </w:rPr>
  </w:style>
  <w:style w:type="paragraph" w:styleId="BodyTextFirstIndent">
    <w:name w:val="Body Text First Indent"/>
    <w:basedOn w:val="Normal"/>
    <w:link w:val="BodyTextFirstIndentChar"/>
    <w:pPr>
      <w:spacing w:after="240"/>
      <w:ind w:firstLine="851"/>
    </w:pPr>
  </w:style>
  <w:style w:type="character" w:customStyle="1" w:styleId="BodyTextFirstIndentChar">
    <w:name w:val="Body Text First Indent Char"/>
    <w:basedOn w:val="BodyTextChar"/>
    <w:link w:val="BodyTextFirstIndent"/>
    <w:semiHidden/>
    <w:locked/>
    <w:rPr>
      <w:rFonts w:cs="Times New Roman"/>
      <w:sz w:val="24"/>
      <w:szCs w:val="24"/>
      <w:lang w:val="x-none" w:eastAsia="en-US"/>
    </w:rPr>
  </w:style>
  <w:style w:type="paragraph" w:styleId="BodyTextIndent">
    <w:name w:val="Body Text Indent"/>
    <w:basedOn w:val="Normal"/>
    <w:link w:val="BodyTextIndentChar"/>
    <w:pPr>
      <w:spacing w:after="240"/>
      <w:ind w:left="851"/>
    </w:pPr>
  </w:style>
  <w:style w:type="character" w:customStyle="1" w:styleId="BodyTextIndentChar">
    <w:name w:val="Body Text Indent Char"/>
    <w:link w:val="BodyTextIndent"/>
    <w:semiHidden/>
    <w:locked/>
    <w:rPr>
      <w:rFonts w:cs="Times New Roman"/>
      <w:sz w:val="24"/>
      <w:szCs w:val="24"/>
      <w:lang w:val="x-none" w:eastAsia="en-US"/>
    </w:rPr>
  </w:style>
  <w:style w:type="paragraph" w:styleId="BodyTextFirstIndent2">
    <w:name w:val="Body Text First Indent 2"/>
    <w:basedOn w:val="Normal"/>
    <w:link w:val="BodyTextFirstIndent2Char"/>
    <w:pPr>
      <w:spacing w:after="240"/>
      <w:ind w:firstLine="851"/>
    </w:pPr>
  </w:style>
  <w:style w:type="character" w:customStyle="1" w:styleId="BodyTextFirstIndent2Char">
    <w:name w:val="Body Text First Indent 2 Char"/>
    <w:basedOn w:val="BodyTextIndentChar"/>
    <w:link w:val="BodyTextFirstIndent2"/>
    <w:semiHidden/>
    <w:locked/>
    <w:rPr>
      <w:rFonts w:cs="Times New Roman"/>
      <w:sz w:val="24"/>
      <w:szCs w:val="24"/>
      <w:lang w:val="x-none" w:eastAsia="en-US"/>
    </w:rPr>
  </w:style>
  <w:style w:type="paragraph" w:styleId="BodyTextIndent2">
    <w:name w:val="Body Text Indent 2"/>
    <w:basedOn w:val="Normal"/>
    <w:link w:val="BodyTextIndent2Char"/>
    <w:pPr>
      <w:spacing w:after="240" w:line="480" w:lineRule="auto"/>
      <w:ind w:left="851"/>
    </w:pPr>
  </w:style>
  <w:style w:type="character" w:customStyle="1" w:styleId="BodyTextIndent2Char">
    <w:name w:val="Body Text Indent 2 Char"/>
    <w:link w:val="BodyTextIndent2"/>
    <w:semiHidden/>
    <w:locked/>
    <w:rPr>
      <w:rFonts w:cs="Times New Roman"/>
      <w:sz w:val="24"/>
      <w:szCs w:val="24"/>
      <w:lang w:val="x-none" w:eastAsia="en-US"/>
    </w:rPr>
  </w:style>
  <w:style w:type="paragraph" w:styleId="BodyTextIndent3">
    <w:name w:val="Body Text Indent 3"/>
    <w:basedOn w:val="Normal"/>
    <w:link w:val="BodyTextIndent3Char"/>
    <w:pPr>
      <w:spacing w:after="240" w:line="360" w:lineRule="auto"/>
      <w:ind w:left="851"/>
    </w:pPr>
    <w:rPr>
      <w:szCs w:val="16"/>
    </w:rPr>
  </w:style>
  <w:style w:type="character" w:customStyle="1" w:styleId="BodyTextIndent3Char">
    <w:name w:val="Body Text Indent 3 Char"/>
    <w:link w:val="BodyTextIndent3"/>
    <w:semiHidden/>
    <w:locked/>
    <w:rPr>
      <w:rFonts w:cs="Times New Roman"/>
      <w:sz w:val="16"/>
      <w:szCs w:val="16"/>
      <w:lang w:val="x-none" w:eastAsia="en-US"/>
    </w:rPr>
  </w:style>
  <w:style w:type="paragraph" w:styleId="Caption">
    <w:name w:val="caption"/>
    <w:basedOn w:val="Normal"/>
    <w:next w:val="Normal"/>
    <w:qFormat/>
    <w:pPr>
      <w:spacing w:before="120" w:after="120"/>
    </w:pPr>
    <w:rPr>
      <w:b/>
      <w:bCs/>
      <w:szCs w:val="20"/>
    </w:rPr>
  </w:style>
  <w:style w:type="paragraph" w:styleId="Closing">
    <w:name w:val="Closing"/>
    <w:basedOn w:val="Normal"/>
    <w:link w:val="ClosingChar"/>
  </w:style>
  <w:style w:type="character" w:customStyle="1" w:styleId="ClosingChar">
    <w:name w:val="Closing Char"/>
    <w:link w:val="Closing"/>
    <w:semiHidden/>
    <w:locked/>
    <w:rPr>
      <w:rFonts w:cs="Times New Roman"/>
      <w:sz w:val="24"/>
      <w:szCs w:val="24"/>
      <w:lang w:val="x-none" w:eastAsia="en-US"/>
    </w:rPr>
  </w:style>
  <w:style w:type="paragraph" w:customStyle="1" w:styleId="CMSHeadL1">
    <w:name w:val="CMS Head L1"/>
    <w:basedOn w:val="Normal"/>
    <w:next w:val="CMSHeadL2"/>
    <w:pPr>
      <w:pageBreakBefore/>
      <w:spacing w:before="240" w:after="240"/>
      <w:jc w:val="center"/>
      <w:outlineLvl w:val="0"/>
    </w:pPr>
    <w:rPr>
      <w:b/>
      <w:sz w:val="28"/>
    </w:rPr>
  </w:style>
  <w:style w:type="paragraph" w:customStyle="1" w:styleId="CMSHeadL2">
    <w:name w:val="CMS Head L2"/>
    <w:basedOn w:val="Normal"/>
    <w:next w:val="CMSHeadL3"/>
    <w:pPr>
      <w:keepNext/>
      <w:keepLines/>
      <w:numPr>
        <w:ilvl w:val="1"/>
        <w:numId w:val="1"/>
      </w:numPr>
      <w:tabs>
        <w:tab w:val="clear" w:pos="643"/>
        <w:tab w:val="num" w:pos="850"/>
      </w:tabs>
      <w:spacing w:before="240" w:after="240"/>
      <w:ind w:left="851" w:hanging="851"/>
      <w:outlineLvl w:val="1"/>
    </w:pPr>
    <w:rPr>
      <w:b/>
    </w:rPr>
  </w:style>
  <w:style w:type="paragraph" w:customStyle="1" w:styleId="CMSHeadL3">
    <w:name w:val="CMS Head L3"/>
    <w:basedOn w:val="Normal"/>
    <w:pPr>
      <w:numPr>
        <w:ilvl w:val="2"/>
        <w:numId w:val="2"/>
      </w:numPr>
      <w:tabs>
        <w:tab w:val="clear" w:pos="926"/>
        <w:tab w:val="num" w:pos="850"/>
      </w:tabs>
      <w:spacing w:after="240"/>
      <w:ind w:left="851" w:hanging="851"/>
      <w:outlineLvl w:val="2"/>
    </w:pPr>
  </w:style>
  <w:style w:type="paragraph" w:customStyle="1" w:styleId="CMSHeadL4">
    <w:name w:val="CMS Head L4"/>
    <w:basedOn w:val="Normal"/>
    <w:pPr>
      <w:numPr>
        <w:ilvl w:val="3"/>
        <w:numId w:val="3"/>
      </w:numPr>
      <w:tabs>
        <w:tab w:val="clear" w:pos="1209"/>
        <w:tab w:val="num" w:pos="1701"/>
      </w:tabs>
      <w:spacing w:after="240"/>
      <w:ind w:left="1702" w:hanging="851"/>
      <w:outlineLvl w:val="3"/>
    </w:pPr>
  </w:style>
  <w:style w:type="paragraph" w:customStyle="1" w:styleId="CMSHeadL5">
    <w:name w:val="CMS Head L5"/>
    <w:basedOn w:val="Normal"/>
    <w:pPr>
      <w:numPr>
        <w:ilvl w:val="4"/>
        <w:numId w:val="4"/>
      </w:numPr>
      <w:tabs>
        <w:tab w:val="clear" w:pos="1492"/>
        <w:tab w:val="num" w:pos="2551"/>
      </w:tabs>
      <w:spacing w:after="240"/>
      <w:ind w:left="2552" w:hanging="851"/>
      <w:outlineLvl w:val="4"/>
    </w:pPr>
  </w:style>
  <w:style w:type="paragraph" w:customStyle="1" w:styleId="CMSHeadL6">
    <w:name w:val="CMS Head L6"/>
    <w:basedOn w:val="Normal"/>
    <w:pPr>
      <w:numPr>
        <w:ilvl w:val="5"/>
        <w:numId w:val="5"/>
      </w:numPr>
      <w:tabs>
        <w:tab w:val="clear" w:pos="360"/>
        <w:tab w:val="num" w:pos="3402"/>
      </w:tabs>
      <w:spacing w:after="240"/>
      <w:ind w:left="3403" w:hanging="851"/>
      <w:outlineLvl w:val="5"/>
    </w:pPr>
  </w:style>
  <w:style w:type="paragraph" w:customStyle="1" w:styleId="CMSHeadL7">
    <w:name w:val="CMS Head L7"/>
    <w:basedOn w:val="Normal"/>
    <w:pPr>
      <w:numPr>
        <w:ilvl w:val="6"/>
        <w:numId w:val="6"/>
      </w:numPr>
      <w:tabs>
        <w:tab w:val="clear" w:pos="643"/>
      </w:tabs>
      <w:spacing w:after="240"/>
      <w:ind w:left="851" w:firstLine="0"/>
      <w:outlineLvl w:val="6"/>
    </w:pPr>
  </w:style>
  <w:style w:type="paragraph" w:customStyle="1" w:styleId="CMSHeadL8">
    <w:name w:val="CMS Head L8"/>
    <w:basedOn w:val="Normal"/>
    <w:pPr>
      <w:numPr>
        <w:ilvl w:val="7"/>
        <w:numId w:val="7"/>
      </w:numPr>
      <w:tabs>
        <w:tab w:val="clear" w:pos="926"/>
        <w:tab w:val="num" w:pos="1701"/>
      </w:tabs>
      <w:spacing w:after="240"/>
      <w:ind w:left="1702" w:hanging="851"/>
      <w:outlineLvl w:val="7"/>
    </w:pPr>
  </w:style>
  <w:style w:type="paragraph" w:customStyle="1" w:styleId="CMSHeadL9">
    <w:name w:val="CMS Head L9"/>
    <w:basedOn w:val="Normal"/>
    <w:pPr>
      <w:numPr>
        <w:ilvl w:val="8"/>
        <w:numId w:val="8"/>
      </w:numPr>
      <w:tabs>
        <w:tab w:val="clear" w:pos="851"/>
        <w:tab w:val="num" w:pos="2552"/>
      </w:tabs>
      <w:spacing w:after="240"/>
      <w:ind w:left="2552"/>
      <w:outlineLvl w:val="8"/>
    </w:pPr>
  </w:style>
  <w:style w:type="paragraph" w:customStyle="1" w:styleId="CMSIndentL3">
    <w:name w:val="CMS Indent L3"/>
    <w:basedOn w:val="Normal"/>
    <w:pPr>
      <w:spacing w:after="240"/>
      <w:ind w:left="851"/>
    </w:pPr>
  </w:style>
  <w:style w:type="paragraph" w:customStyle="1" w:styleId="CMSIndentL4">
    <w:name w:val="CMS Indent L4"/>
    <w:basedOn w:val="Normal"/>
    <w:pPr>
      <w:spacing w:after="240"/>
      <w:ind w:left="1701"/>
    </w:pPr>
  </w:style>
  <w:style w:type="paragraph" w:customStyle="1" w:styleId="CMSIndentL5">
    <w:name w:val="CMS Indent L5"/>
    <w:basedOn w:val="Normal"/>
    <w:pPr>
      <w:spacing w:after="240"/>
      <w:ind w:left="2552"/>
    </w:pPr>
  </w:style>
  <w:style w:type="paragraph" w:customStyle="1" w:styleId="CMSIndentL6">
    <w:name w:val="CMS Indent L6"/>
    <w:basedOn w:val="Normal"/>
    <w:pPr>
      <w:spacing w:after="240"/>
      <w:ind w:left="3402"/>
    </w:pPr>
  </w:style>
  <w:style w:type="paragraph" w:customStyle="1" w:styleId="CMSNormalHighlight">
    <w:name w:val="CMS Normal Highlight"/>
    <w:basedOn w:val="Normal"/>
    <w:next w:val="Normal"/>
    <w:pPr>
      <w:shd w:val="clear" w:color="auto" w:fill="00FF00"/>
      <w:spacing w:before="240" w:after="240"/>
    </w:pPr>
    <w:rPr>
      <w:b/>
      <w:color w:val="000000"/>
    </w:rPr>
  </w:style>
  <w:style w:type="paragraph" w:customStyle="1" w:styleId="CMSSchL1">
    <w:name w:val="CMS Sch L1"/>
    <w:basedOn w:val="Normal"/>
    <w:next w:val="CMSSchPart"/>
    <w:pPr>
      <w:keepNext/>
      <w:pageBreakBefore/>
      <w:numPr>
        <w:numId w:val="29"/>
      </w:numPr>
      <w:spacing w:before="240" w:after="240"/>
      <w:jc w:val="center"/>
      <w:outlineLvl w:val="0"/>
    </w:pPr>
    <w:rPr>
      <w:b/>
      <w:sz w:val="28"/>
    </w:rPr>
  </w:style>
  <w:style w:type="paragraph" w:customStyle="1" w:styleId="CMSSchPart">
    <w:name w:val="CMS Sch Part"/>
    <w:basedOn w:val="Normal"/>
    <w:next w:val="CMSSchL2"/>
    <w:pPr>
      <w:spacing w:after="240"/>
      <w:jc w:val="center"/>
      <w:outlineLvl w:val="0"/>
    </w:pPr>
    <w:rPr>
      <w:b/>
    </w:rPr>
  </w:style>
  <w:style w:type="paragraph" w:customStyle="1" w:styleId="CMSSchL2">
    <w:name w:val="CMS Sch L2"/>
    <w:basedOn w:val="Normal"/>
    <w:next w:val="CMSSchL3"/>
    <w:pPr>
      <w:numPr>
        <w:ilvl w:val="1"/>
        <w:numId w:val="29"/>
      </w:numPr>
      <w:tabs>
        <w:tab w:val="clear" w:pos="0"/>
      </w:tabs>
      <w:spacing w:before="240" w:after="240"/>
      <w:ind w:left="851" w:hanging="851"/>
      <w:outlineLvl w:val="1"/>
    </w:pPr>
  </w:style>
  <w:style w:type="paragraph" w:customStyle="1" w:styleId="CMSSchL3">
    <w:name w:val="CMS Sch L3"/>
    <w:basedOn w:val="Normal"/>
    <w:pPr>
      <w:numPr>
        <w:ilvl w:val="2"/>
        <w:numId w:val="29"/>
      </w:numPr>
      <w:spacing w:after="240"/>
      <w:ind w:left="851" w:hanging="851"/>
      <w:outlineLvl w:val="2"/>
    </w:pPr>
  </w:style>
  <w:style w:type="paragraph" w:customStyle="1" w:styleId="CMSSchL4">
    <w:name w:val="CMS Sch L4"/>
    <w:basedOn w:val="Normal"/>
    <w:pPr>
      <w:numPr>
        <w:ilvl w:val="3"/>
        <w:numId w:val="29"/>
      </w:numPr>
      <w:tabs>
        <w:tab w:val="clear" w:pos="0"/>
        <w:tab w:val="left" w:pos="1701"/>
      </w:tabs>
      <w:spacing w:after="240"/>
      <w:ind w:left="1702"/>
      <w:outlineLvl w:val="3"/>
    </w:pPr>
  </w:style>
  <w:style w:type="paragraph" w:customStyle="1" w:styleId="CMSSchL5">
    <w:name w:val="CMS Sch L5"/>
    <w:basedOn w:val="Normal"/>
    <w:pPr>
      <w:numPr>
        <w:ilvl w:val="4"/>
        <w:numId w:val="29"/>
      </w:numPr>
      <w:tabs>
        <w:tab w:val="clear" w:pos="0"/>
        <w:tab w:val="left" w:pos="2552"/>
      </w:tabs>
      <w:spacing w:after="240"/>
      <w:ind w:left="2552" w:hanging="851"/>
      <w:outlineLvl w:val="4"/>
    </w:pPr>
  </w:style>
  <w:style w:type="paragraph" w:customStyle="1" w:styleId="CMSSchL6">
    <w:name w:val="CMS Sch L6"/>
    <w:basedOn w:val="Normal"/>
    <w:pPr>
      <w:numPr>
        <w:ilvl w:val="5"/>
        <w:numId w:val="29"/>
      </w:numPr>
      <w:spacing w:after="240"/>
      <w:ind w:left="3403"/>
      <w:outlineLvl w:val="5"/>
    </w:pPr>
  </w:style>
  <w:style w:type="paragraph" w:customStyle="1" w:styleId="CMSSchL7">
    <w:name w:val="CMS Sch L7"/>
    <w:basedOn w:val="Normal"/>
    <w:pPr>
      <w:numPr>
        <w:ilvl w:val="6"/>
        <w:numId w:val="29"/>
      </w:numPr>
      <w:spacing w:after="240"/>
      <w:ind w:left="851"/>
      <w:outlineLvl w:val="6"/>
    </w:pPr>
  </w:style>
  <w:style w:type="paragraph" w:customStyle="1" w:styleId="CMSSchL8">
    <w:name w:val="CMS Sch L8"/>
    <w:basedOn w:val="Normal"/>
    <w:pPr>
      <w:numPr>
        <w:ilvl w:val="7"/>
        <w:numId w:val="29"/>
      </w:numPr>
      <w:spacing w:after="240"/>
      <w:ind w:left="1702"/>
      <w:outlineLvl w:val="7"/>
    </w:pPr>
  </w:style>
  <w:style w:type="paragraph" w:customStyle="1" w:styleId="CMSSchL9">
    <w:name w:val="CMS Sch L9"/>
    <w:basedOn w:val="Normal"/>
    <w:pPr>
      <w:numPr>
        <w:ilvl w:val="8"/>
        <w:numId w:val="29"/>
      </w:numPr>
      <w:spacing w:after="240"/>
      <w:ind w:left="2552" w:hanging="851"/>
      <w:outlineLvl w:val="8"/>
    </w:pPr>
  </w:style>
  <w:style w:type="paragraph" w:customStyle="1" w:styleId="CMSUnnumbered">
    <w:name w:val="CMS Unnumbered"/>
    <w:basedOn w:val="Normal"/>
    <w:pPr>
      <w:keepNext/>
      <w:keepLines/>
      <w:spacing w:after="240"/>
      <w:ind w:left="851"/>
    </w:pPr>
    <w:rPr>
      <w:b/>
      <w:i/>
    </w:rPr>
  </w:style>
  <w:style w:type="paragraph" w:customStyle="1" w:styleId="CMSFooter">
    <w:name w:val="CMSFooter"/>
    <w:basedOn w:val="Footer"/>
    <w:pPr>
      <w:spacing w:before="90" w:line="180" w:lineRule="exact"/>
    </w:pPr>
    <w:rPr>
      <w:rFonts w:ascii="Arial" w:hAnsi="Arial"/>
      <w:noProof/>
      <w:sz w:val="13"/>
    </w:rPr>
  </w:style>
  <w:style w:type="paragraph" w:styleId="Footer">
    <w:name w:val="footer"/>
    <w:basedOn w:val="Normal"/>
    <w:link w:val="FooterChar"/>
    <w:rPr>
      <w:sz w:val="20"/>
      <w:szCs w:val="20"/>
    </w:rPr>
  </w:style>
  <w:style w:type="character" w:customStyle="1" w:styleId="FooterChar">
    <w:name w:val="Footer Char"/>
    <w:link w:val="Footer"/>
    <w:semiHidden/>
    <w:locked/>
    <w:rPr>
      <w:rFonts w:cs="Times New Roman"/>
      <w:sz w:val="24"/>
      <w:szCs w:val="24"/>
      <w:lang w:val="x-none" w:eastAsia="en-US"/>
    </w:rPr>
  </w:style>
  <w:style w:type="paragraph" w:customStyle="1" w:styleId="CMSFooterBold">
    <w:name w:val="CMSFooter Bold"/>
    <w:basedOn w:val="Footer"/>
    <w:pPr>
      <w:spacing w:before="90" w:line="180" w:lineRule="exact"/>
    </w:pPr>
    <w:rPr>
      <w:rFonts w:ascii="Arial" w:hAnsi="Arial"/>
      <w:b/>
      <w:noProof/>
      <w:sz w:val="13"/>
    </w:rPr>
  </w:style>
  <w:style w:type="character" w:styleId="CommentReference">
    <w:name w:val="annotation reference"/>
    <w:semiHidden/>
    <w:rPr>
      <w:rFonts w:ascii="Times New Roman" w:hAnsi="Times New Roman" w:cs="Times New Roman"/>
      <w:sz w:val="22"/>
    </w:rPr>
  </w:style>
  <w:style w:type="paragraph" w:styleId="CommentText">
    <w:name w:val="annotation text"/>
    <w:basedOn w:val="Normal"/>
    <w:link w:val="CommentTextChar"/>
    <w:semiHidden/>
    <w:rPr>
      <w:szCs w:val="20"/>
    </w:rPr>
  </w:style>
  <w:style w:type="character" w:customStyle="1" w:styleId="CommentTextChar">
    <w:name w:val="Comment Text Char"/>
    <w:link w:val="CommentText"/>
    <w:semiHidden/>
    <w:locked/>
    <w:rPr>
      <w:rFonts w:cs="Times New Roman"/>
      <w:sz w:val="20"/>
      <w:szCs w:val="20"/>
      <w:lang w:val="x-none" w:eastAsia="en-US"/>
    </w:rPr>
  </w:style>
  <w:style w:type="paragraph" w:styleId="Date">
    <w:name w:val="Date"/>
    <w:basedOn w:val="Normal"/>
    <w:next w:val="Normal"/>
    <w:link w:val="DateChar"/>
  </w:style>
  <w:style w:type="character" w:customStyle="1" w:styleId="DateChar">
    <w:name w:val="Date Char"/>
    <w:link w:val="Date"/>
    <w:semiHidden/>
    <w:locked/>
    <w:rPr>
      <w:rFonts w:cs="Times New Roman"/>
      <w:sz w:val="24"/>
      <w:szCs w:val="24"/>
      <w:lang w:val="x-none" w:eastAsia="en-US"/>
    </w:rPr>
  </w:style>
  <w:style w:type="paragraph" w:customStyle="1" w:styleId="Disclaimer">
    <w:name w:val="Disclaimer"/>
    <w:basedOn w:val="Normal"/>
    <w:pPr>
      <w:spacing w:before="180" w:line="180" w:lineRule="exact"/>
    </w:pPr>
    <w:rPr>
      <w:rFonts w:ascii="Arial" w:hAnsi="Arial"/>
      <w:b/>
      <w:sz w:val="17"/>
    </w:rPr>
  </w:style>
  <w:style w:type="paragraph" w:styleId="DocumentMap">
    <w:name w:val="Document Map"/>
    <w:basedOn w:val="Normal"/>
    <w:link w:val="DocumentMapChar"/>
    <w:semiHidden/>
    <w:pPr>
      <w:shd w:val="clear" w:color="auto" w:fill="000080"/>
    </w:pPr>
    <w:rPr>
      <w:rFonts w:ascii="Tahoma" w:hAnsi="Tahoma" w:cs="Tahoma"/>
    </w:rPr>
  </w:style>
  <w:style w:type="character" w:customStyle="1" w:styleId="DocumentMapChar">
    <w:name w:val="Document Map Char"/>
    <w:link w:val="DocumentMap"/>
    <w:semiHidden/>
    <w:locked/>
    <w:rPr>
      <w:rFonts w:cs="Times New Roman"/>
      <w:sz w:val="2"/>
      <w:lang w:val="x-none" w:eastAsia="en-US"/>
    </w:rPr>
  </w:style>
  <w:style w:type="paragraph" w:styleId="E-mailSignature">
    <w:name w:val="E-mail Signature"/>
    <w:basedOn w:val="Normal"/>
    <w:link w:val="E-mailSignatureChar"/>
  </w:style>
  <w:style w:type="character" w:customStyle="1" w:styleId="E-mailSignatureChar">
    <w:name w:val="E-mail Signature Char"/>
    <w:link w:val="E-mailSignature"/>
    <w:semiHidden/>
    <w:locked/>
    <w:rPr>
      <w:rFonts w:cs="Times New Roman"/>
      <w:sz w:val="24"/>
      <w:szCs w:val="24"/>
      <w:lang w:val="x-none" w:eastAsia="en-US"/>
    </w:rPr>
  </w:style>
  <w:style w:type="character" w:styleId="Emphasis">
    <w:name w:val="Emphasis"/>
    <w:qFormat/>
    <w:rPr>
      <w:rFonts w:cs="Times New Roman"/>
      <w:i/>
      <w:iCs/>
    </w:rPr>
  </w:style>
  <w:style w:type="character" w:styleId="EndnoteReference">
    <w:name w:val="endnote reference"/>
    <w:semiHidden/>
    <w:rPr>
      <w:rFonts w:cs="Times New Roman"/>
      <w:sz w:val="18"/>
      <w:vertAlign w:val="superscript"/>
    </w:rPr>
  </w:style>
  <w:style w:type="paragraph" w:styleId="EndnoteText">
    <w:name w:val="endnote text"/>
    <w:basedOn w:val="Normal"/>
    <w:link w:val="EndnoteTextChar"/>
    <w:semiHidden/>
    <w:rPr>
      <w:sz w:val="18"/>
      <w:szCs w:val="20"/>
    </w:rPr>
  </w:style>
  <w:style w:type="character" w:customStyle="1" w:styleId="EndnoteTextChar">
    <w:name w:val="Endnote Text Char"/>
    <w:link w:val="EndnoteText"/>
    <w:semiHidden/>
    <w:locked/>
    <w:rPr>
      <w:rFonts w:cs="Times New Roman"/>
      <w:sz w:val="20"/>
      <w:szCs w:val="20"/>
      <w:lang w:val="x-none" w:eastAsia="en-US"/>
    </w:rPr>
  </w:style>
  <w:style w:type="paragraph" w:styleId="EnvelopeAddress">
    <w:name w:val="envelope address"/>
    <w:basedOn w:val="Normal"/>
    <w:pPr>
      <w:framePr w:w="7920" w:h="1980" w:hRule="exact" w:hSpace="180" w:wrap="auto" w:hAnchor="page" w:xAlign="center" w:yAlign="bottom"/>
      <w:ind w:left="2880"/>
    </w:pPr>
    <w:rPr>
      <w:rFonts w:cs="Arial"/>
    </w:rPr>
  </w:style>
  <w:style w:type="paragraph" w:styleId="EnvelopeReturn">
    <w:name w:val="envelope return"/>
    <w:basedOn w:val="Normal"/>
    <w:rPr>
      <w:rFonts w:cs="Arial"/>
      <w:sz w:val="18"/>
      <w:szCs w:val="20"/>
    </w:rPr>
  </w:style>
  <w:style w:type="paragraph" w:customStyle="1" w:styleId="FAX">
    <w:name w:val="FAX"/>
    <w:basedOn w:val="Normal"/>
    <w:rPr>
      <w:rFonts w:ascii="Arial" w:hAnsi="Arial"/>
      <w:b/>
      <w:noProof/>
      <w:sz w:val="44"/>
    </w:rPr>
  </w:style>
  <w:style w:type="paragraph" w:customStyle="1" w:styleId="faxno">
    <w:name w:val="fax no"/>
    <w:basedOn w:val="Normal"/>
    <w:pPr>
      <w:spacing w:before="40"/>
    </w:pPr>
    <w:rPr>
      <w:rFonts w:ascii="Arial" w:hAnsi="Arial"/>
      <w:noProof/>
      <w:sz w:val="36"/>
    </w:rPr>
  </w:style>
  <w:style w:type="character" w:styleId="FollowedHyperlink">
    <w:name w:val="FollowedHyperlink"/>
    <w:rPr>
      <w:rFonts w:cs="Times New Roman"/>
      <w:color w:val="800080"/>
      <w:u w:val="single"/>
    </w:rPr>
  </w:style>
  <w:style w:type="character" w:styleId="FootnoteReference">
    <w:name w:val="footnote reference"/>
    <w:semiHidden/>
    <w:rPr>
      <w:rFonts w:cs="Times New Roman"/>
      <w:sz w:val="18"/>
      <w:vertAlign w:val="superscript"/>
    </w:rPr>
  </w:style>
  <w:style w:type="paragraph" w:styleId="FootnoteText">
    <w:name w:val="footnote text"/>
    <w:basedOn w:val="Normal"/>
    <w:link w:val="FootnoteTextChar"/>
    <w:semiHidden/>
    <w:rPr>
      <w:sz w:val="18"/>
      <w:szCs w:val="20"/>
    </w:rPr>
  </w:style>
  <w:style w:type="character" w:customStyle="1" w:styleId="FootnoteTextChar">
    <w:name w:val="Footnote Text Char"/>
    <w:link w:val="FootnoteText"/>
    <w:semiHidden/>
    <w:locked/>
    <w:rPr>
      <w:rFonts w:cs="Times New Roman"/>
      <w:sz w:val="20"/>
      <w:szCs w:val="20"/>
      <w:lang w:val="x-none" w:eastAsia="en-US"/>
    </w:rPr>
  </w:style>
  <w:style w:type="paragraph" w:styleId="Header">
    <w:name w:val="header"/>
    <w:basedOn w:val="Normal"/>
    <w:link w:val="HeaderChar"/>
    <w:uiPriority w:val="99"/>
    <w:rPr>
      <w:szCs w:val="20"/>
    </w:rPr>
  </w:style>
  <w:style w:type="character" w:customStyle="1" w:styleId="HeaderChar">
    <w:name w:val="Header Char"/>
    <w:link w:val="Header"/>
    <w:uiPriority w:val="99"/>
    <w:locked/>
    <w:rPr>
      <w:rFonts w:cs="Times New Roman"/>
      <w:sz w:val="24"/>
      <w:szCs w:val="24"/>
      <w:lang w:val="x-none" w:eastAsia="en-US"/>
    </w:rPr>
  </w:style>
  <w:style w:type="paragraph" w:customStyle="1" w:styleId="Hidden">
    <w:name w:val="Hidden"/>
    <w:basedOn w:val="Normal"/>
    <w:next w:val="Normal"/>
    <w:rPr>
      <w:vanish/>
      <w:color w:val="FF0000"/>
    </w:rPr>
  </w:style>
  <w:style w:type="character" w:styleId="HTMLAcronym">
    <w:name w:val="HTML Acronym"/>
    <w:rPr>
      <w:rFonts w:cs="Times New Roman"/>
    </w:rPr>
  </w:style>
  <w:style w:type="paragraph" w:styleId="HTMLAddress">
    <w:name w:val="HTML Address"/>
    <w:basedOn w:val="Normal"/>
    <w:link w:val="HTMLAddressChar"/>
    <w:rPr>
      <w:i/>
      <w:iCs/>
    </w:rPr>
  </w:style>
  <w:style w:type="character" w:customStyle="1" w:styleId="HTMLAddressChar">
    <w:name w:val="HTML Address Char"/>
    <w:link w:val="HTMLAddress"/>
    <w:semiHidden/>
    <w:locked/>
    <w:rPr>
      <w:rFonts w:cs="Times New Roman"/>
      <w:i/>
      <w:iCs/>
      <w:sz w:val="24"/>
      <w:szCs w:val="24"/>
      <w:lang w:val="x-none" w:eastAsia="en-US"/>
    </w:rPr>
  </w:style>
  <w:style w:type="character" w:styleId="HTMLCite">
    <w:name w:val="HTML Cite"/>
    <w:rPr>
      <w:rFonts w:cs="Times New Roman"/>
      <w:i/>
      <w:iCs/>
    </w:rPr>
  </w:style>
  <w:style w:type="character" w:styleId="HTMLCode">
    <w:name w:val="HTML Code"/>
    <w:rPr>
      <w:rFonts w:ascii="Courier New" w:hAnsi="Courier New" w:cs="Times New Roman"/>
      <w:sz w:val="20"/>
      <w:szCs w:val="20"/>
    </w:rPr>
  </w:style>
  <w:style w:type="character" w:styleId="HTMLDefinition">
    <w:name w:val="HTML Definition"/>
    <w:rPr>
      <w:rFonts w:cs="Times New Roman"/>
      <w:i/>
      <w:iCs/>
    </w:rPr>
  </w:style>
  <w:style w:type="character" w:styleId="HTMLKeyboard">
    <w:name w:val="HTML Keyboard"/>
    <w:rPr>
      <w:rFonts w:ascii="Courier New" w:hAnsi="Courier New" w:cs="Times New Roman"/>
      <w:sz w:val="20"/>
      <w:szCs w:val="20"/>
    </w:rPr>
  </w:style>
  <w:style w:type="paragraph" w:styleId="HTMLPreformatted">
    <w:name w:val="HTML Preformatted"/>
    <w:basedOn w:val="Normal"/>
    <w:link w:val="HTMLPreformattedChar"/>
    <w:rPr>
      <w:rFonts w:ascii="Courier New" w:hAnsi="Courier New" w:cs="Courier New"/>
      <w:sz w:val="20"/>
      <w:szCs w:val="20"/>
    </w:rPr>
  </w:style>
  <w:style w:type="character" w:customStyle="1" w:styleId="HTMLPreformattedChar">
    <w:name w:val="HTML Preformatted Char"/>
    <w:link w:val="HTMLPreformatted"/>
    <w:semiHidden/>
    <w:locked/>
    <w:rPr>
      <w:rFonts w:ascii="Courier New" w:hAnsi="Courier New" w:cs="Courier New"/>
      <w:sz w:val="20"/>
      <w:szCs w:val="20"/>
      <w:lang w:val="x-none" w:eastAsia="en-US"/>
    </w:rPr>
  </w:style>
  <w:style w:type="character" w:styleId="HTMLSample">
    <w:name w:val="HTML Sample"/>
    <w:rPr>
      <w:rFonts w:ascii="Courier New" w:hAnsi="Courier New" w:cs="Times New Roman"/>
    </w:rPr>
  </w:style>
  <w:style w:type="character" w:styleId="HTMLTypewriter">
    <w:name w:val="HTML Typewriter"/>
    <w:rPr>
      <w:rFonts w:ascii="Courier New" w:hAnsi="Courier New" w:cs="Times New Roman"/>
      <w:sz w:val="20"/>
      <w:szCs w:val="20"/>
    </w:rPr>
  </w:style>
  <w:style w:type="character" w:styleId="HTMLVariable">
    <w:name w:val="HTML Variable"/>
    <w:rPr>
      <w:rFonts w:cs="Times New Roman"/>
      <w:i/>
      <w:iCs/>
    </w:rPr>
  </w:style>
  <w:style w:type="character" w:styleId="Hyperlink">
    <w:name w:val="Hyperlink"/>
    <w:rPr>
      <w:rFonts w:cs="Times New Roman"/>
      <w:color w:val="0000FF"/>
      <w:u w:val="single"/>
    </w:rPr>
  </w:style>
  <w:style w:type="paragraph" w:styleId="Index1">
    <w:name w:val="index 1"/>
    <w:basedOn w:val="Normal"/>
    <w:next w:val="Normal"/>
    <w:semiHidden/>
    <w:pPr>
      <w:ind w:left="220" w:hanging="220"/>
    </w:pPr>
  </w:style>
  <w:style w:type="paragraph" w:styleId="Index2">
    <w:name w:val="index 2"/>
    <w:basedOn w:val="Normal"/>
    <w:next w:val="Normal"/>
    <w:semiHidden/>
    <w:pPr>
      <w:ind w:left="440" w:hanging="220"/>
    </w:pPr>
  </w:style>
  <w:style w:type="paragraph" w:styleId="Index3">
    <w:name w:val="index 3"/>
    <w:basedOn w:val="Normal"/>
    <w:next w:val="Normal"/>
    <w:semiHidden/>
    <w:pPr>
      <w:ind w:left="660" w:hanging="220"/>
    </w:pPr>
  </w:style>
  <w:style w:type="paragraph" w:styleId="Index4">
    <w:name w:val="index 4"/>
    <w:basedOn w:val="Normal"/>
    <w:next w:val="Normal"/>
    <w:semiHidden/>
    <w:pPr>
      <w:ind w:left="880" w:hanging="220"/>
    </w:pPr>
  </w:style>
  <w:style w:type="paragraph" w:styleId="Index5">
    <w:name w:val="index 5"/>
    <w:basedOn w:val="Normal"/>
    <w:next w:val="Normal"/>
    <w:semiHidden/>
    <w:pPr>
      <w:ind w:left="1100" w:hanging="220"/>
    </w:pPr>
  </w:style>
  <w:style w:type="paragraph" w:styleId="Index6">
    <w:name w:val="index 6"/>
    <w:basedOn w:val="Normal"/>
    <w:next w:val="Normal"/>
    <w:semiHidden/>
    <w:pPr>
      <w:ind w:left="1320" w:hanging="220"/>
    </w:pPr>
  </w:style>
  <w:style w:type="paragraph" w:styleId="Index7">
    <w:name w:val="index 7"/>
    <w:basedOn w:val="Normal"/>
    <w:next w:val="Normal"/>
    <w:semiHidden/>
    <w:pPr>
      <w:ind w:left="1540" w:hanging="220"/>
    </w:pPr>
  </w:style>
  <w:style w:type="paragraph" w:styleId="Index8">
    <w:name w:val="index 8"/>
    <w:basedOn w:val="Normal"/>
    <w:next w:val="Normal"/>
    <w:semiHidden/>
    <w:pPr>
      <w:ind w:left="1760" w:hanging="220"/>
    </w:pPr>
  </w:style>
  <w:style w:type="paragraph" w:styleId="Index9">
    <w:name w:val="index 9"/>
    <w:basedOn w:val="Normal"/>
    <w:next w:val="Normal"/>
    <w:semiHidden/>
    <w:pPr>
      <w:ind w:left="1980" w:hanging="220"/>
    </w:pPr>
  </w:style>
  <w:style w:type="paragraph" w:styleId="IndexHeading">
    <w:name w:val="index heading"/>
    <w:basedOn w:val="Normal"/>
    <w:next w:val="Index1"/>
    <w:semiHidden/>
    <w:rPr>
      <w:rFonts w:ascii="Arial" w:hAnsi="Arial" w:cs="Arial"/>
      <w:b/>
      <w:bCs/>
    </w:rPr>
  </w:style>
  <w:style w:type="paragraph" w:customStyle="1" w:styleId="InvisibleText">
    <w:name w:val="Invisible Text"/>
    <w:basedOn w:val="Normal"/>
    <w:next w:val="Normal"/>
    <w:rPr>
      <w:vanish/>
      <w:color w:val="FFFFFF"/>
    </w:rPr>
  </w:style>
  <w:style w:type="character" w:customStyle="1" w:styleId="invisiblechar">
    <w:name w:val="invisiblechar"/>
    <w:rPr>
      <w:rFonts w:cs="Times New Roman"/>
      <w:vanish/>
      <w:color w:val="FFFFFF"/>
    </w:rPr>
  </w:style>
  <w:style w:type="character" w:styleId="LineNumber">
    <w:name w:val="line number"/>
    <w:rPr>
      <w:rFonts w:cs="Times New Roman"/>
    </w:rPr>
  </w:style>
  <w:style w:type="paragraph" w:styleId="List">
    <w:name w:val="List"/>
    <w:basedOn w:val="Normal"/>
    <w:pPr>
      <w:spacing w:after="240"/>
      <w:ind w:left="851" w:hanging="851"/>
    </w:pPr>
  </w:style>
  <w:style w:type="paragraph" w:styleId="List2">
    <w:name w:val="List 2"/>
    <w:basedOn w:val="Normal"/>
    <w:pPr>
      <w:spacing w:after="240"/>
      <w:ind w:left="1702" w:hanging="851"/>
    </w:pPr>
  </w:style>
  <w:style w:type="paragraph" w:styleId="List3">
    <w:name w:val="List 3"/>
    <w:basedOn w:val="Normal"/>
    <w:pPr>
      <w:spacing w:after="240"/>
      <w:ind w:left="2552" w:hanging="851"/>
    </w:pPr>
  </w:style>
  <w:style w:type="paragraph" w:styleId="List4">
    <w:name w:val="List 4"/>
    <w:basedOn w:val="Normal"/>
    <w:pPr>
      <w:spacing w:after="240"/>
      <w:ind w:left="3403" w:hanging="851"/>
    </w:pPr>
  </w:style>
  <w:style w:type="paragraph" w:styleId="List5">
    <w:name w:val="List 5"/>
    <w:basedOn w:val="Normal"/>
    <w:pPr>
      <w:spacing w:after="240"/>
      <w:ind w:left="4253" w:hanging="851"/>
    </w:pPr>
  </w:style>
  <w:style w:type="paragraph" w:styleId="ListBullet">
    <w:name w:val="List Bullet"/>
    <w:basedOn w:val="Normal"/>
    <w:pPr>
      <w:numPr>
        <w:numId w:val="23"/>
      </w:numPr>
      <w:spacing w:after="240"/>
    </w:pPr>
  </w:style>
  <w:style w:type="paragraph" w:styleId="ListBullet2">
    <w:name w:val="List Bullet 2"/>
    <w:basedOn w:val="Normal"/>
    <w:pPr>
      <w:numPr>
        <w:numId w:val="24"/>
      </w:numPr>
      <w:spacing w:after="240"/>
      <w:ind w:left="1702" w:hanging="851"/>
    </w:pPr>
  </w:style>
  <w:style w:type="paragraph" w:styleId="ListBullet3">
    <w:name w:val="List Bullet 3"/>
    <w:basedOn w:val="Normal"/>
    <w:pPr>
      <w:numPr>
        <w:numId w:val="25"/>
      </w:numPr>
      <w:spacing w:after="240"/>
    </w:pPr>
  </w:style>
  <w:style w:type="paragraph" w:styleId="ListBullet4">
    <w:name w:val="List Bullet 4"/>
    <w:basedOn w:val="Normal"/>
    <w:pPr>
      <w:numPr>
        <w:numId w:val="26"/>
      </w:numPr>
      <w:spacing w:after="240"/>
      <w:ind w:left="3403" w:hanging="851"/>
    </w:pPr>
  </w:style>
  <w:style w:type="paragraph" w:styleId="ListBullet5">
    <w:name w:val="List Bullet 5"/>
    <w:basedOn w:val="Normal"/>
    <w:pPr>
      <w:numPr>
        <w:numId w:val="27"/>
      </w:numPr>
      <w:spacing w:after="240"/>
    </w:pPr>
  </w:style>
  <w:style w:type="paragraph" w:styleId="ListContinue">
    <w:name w:val="List Continue"/>
    <w:basedOn w:val="Normal"/>
    <w:pPr>
      <w:spacing w:after="240"/>
    </w:pPr>
  </w:style>
  <w:style w:type="paragraph" w:styleId="ListContinue2">
    <w:name w:val="List Continue 2"/>
    <w:basedOn w:val="Normal"/>
    <w:pPr>
      <w:spacing w:after="240"/>
      <w:ind w:left="851"/>
    </w:pPr>
  </w:style>
  <w:style w:type="paragraph" w:styleId="ListContinue3">
    <w:name w:val="List Continue 3"/>
    <w:basedOn w:val="Normal"/>
    <w:pPr>
      <w:spacing w:after="240"/>
      <w:ind w:left="1701"/>
    </w:pPr>
  </w:style>
  <w:style w:type="paragraph" w:styleId="ListContinue4">
    <w:name w:val="List Continue 4"/>
    <w:basedOn w:val="Normal"/>
    <w:pPr>
      <w:spacing w:after="240"/>
      <w:ind w:left="2552"/>
    </w:pPr>
  </w:style>
  <w:style w:type="paragraph" w:styleId="ListContinue5">
    <w:name w:val="List Continue 5"/>
    <w:basedOn w:val="Normal"/>
    <w:pPr>
      <w:spacing w:after="240"/>
      <w:ind w:left="3402"/>
    </w:pPr>
  </w:style>
  <w:style w:type="paragraph" w:styleId="ListNumber">
    <w:name w:val="List Number"/>
    <w:basedOn w:val="Normal"/>
    <w:pPr>
      <w:numPr>
        <w:numId w:val="28"/>
      </w:numPr>
      <w:spacing w:after="240"/>
    </w:pPr>
  </w:style>
  <w:style w:type="paragraph" w:styleId="ListNumber2">
    <w:name w:val="List Number 2"/>
    <w:basedOn w:val="Normal"/>
    <w:pPr>
      <w:spacing w:after="240"/>
    </w:pPr>
  </w:style>
  <w:style w:type="paragraph" w:styleId="ListNumber3">
    <w:name w:val="List Number 3"/>
    <w:basedOn w:val="Normal"/>
    <w:pPr>
      <w:spacing w:after="240"/>
    </w:pPr>
  </w:style>
  <w:style w:type="paragraph" w:styleId="ListNumber4">
    <w:name w:val="List Number 4"/>
    <w:basedOn w:val="Normal"/>
    <w:pPr>
      <w:numPr>
        <w:numId w:val="21"/>
      </w:numPr>
      <w:tabs>
        <w:tab w:val="num" w:pos="851"/>
      </w:tabs>
      <w:spacing w:after="240"/>
      <w:ind w:left="851" w:hanging="851"/>
    </w:pPr>
  </w:style>
  <w:style w:type="paragraph" w:styleId="ListNumber5">
    <w:name w:val="List Number 5"/>
    <w:basedOn w:val="Normal"/>
    <w:pPr>
      <w:tabs>
        <w:tab w:val="left" w:pos="851"/>
      </w:tabs>
      <w:spacing w:after="240"/>
      <w:ind w:left="851" w:hanging="851"/>
    </w:pPr>
  </w:style>
  <w:style w:type="paragraph" w:customStyle="1" w:styleId="ListNumberMinimal">
    <w:name w:val="List Number Minimal"/>
    <w:basedOn w:val="ListNumber"/>
    <w:pPr>
      <w:numPr>
        <w:numId w:val="0"/>
      </w:numPr>
      <w:tabs>
        <w:tab w:val="num" w:pos="851"/>
      </w:tabs>
      <w:ind w:left="851" w:hanging="851"/>
    </w:pPr>
  </w:style>
  <w:style w:type="paragraph" w:customStyle="1" w:styleId="LogoCaption">
    <w:name w:val="Logo Caption"/>
    <w:basedOn w:val="Header"/>
    <w:next w:val="Normal"/>
    <w:rPr>
      <w:sz w:val="13"/>
    </w:rPr>
  </w:style>
  <w:style w:type="paragraph" w:styleId="MacroText">
    <w:name w:val="macro"/>
    <w:link w:val="MacroTextChar"/>
    <w:semiHidden/>
    <w:pPr>
      <w:tabs>
        <w:tab w:val="left" w:pos="480"/>
        <w:tab w:val="left" w:pos="960"/>
        <w:tab w:val="left" w:pos="1440"/>
        <w:tab w:val="left" w:pos="1920"/>
        <w:tab w:val="left" w:pos="2400"/>
        <w:tab w:val="left" w:pos="2880"/>
        <w:tab w:val="left" w:pos="3360"/>
        <w:tab w:val="left" w:pos="3840"/>
        <w:tab w:val="left" w:pos="4320"/>
      </w:tabs>
      <w:spacing w:line="288" w:lineRule="auto"/>
    </w:pPr>
    <w:rPr>
      <w:rFonts w:ascii="Courier New" w:hAnsi="Courier New" w:cs="Courier New"/>
      <w:spacing w:val="2"/>
      <w:lang w:eastAsia="en-US"/>
    </w:rPr>
  </w:style>
  <w:style w:type="character" w:customStyle="1" w:styleId="MacroTextChar">
    <w:name w:val="Macro Text Char"/>
    <w:link w:val="MacroText"/>
    <w:semiHidden/>
    <w:locked/>
    <w:rPr>
      <w:rFonts w:ascii="Courier New" w:hAnsi="Courier New" w:cs="Courier New"/>
      <w:spacing w:val="2"/>
      <w:lang w:val="en-GB" w:eastAsia="en-US" w:bidi="ar-SA"/>
    </w:rPr>
  </w:style>
  <w:style w:type="paragraph" w:styleId="MessageHeader">
    <w:name w:val="Message Header"/>
    <w:basedOn w:val="Normal"/>
    <w:link w:val="MessageHeaderChar"/>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MessageHeaderChar">
    <w:name w:val="Message Header Char"/>
    <w:link w:val="MessageHeader"/>
    <w:semiHidden/>
    <w:locked/>
    <w:rPr>
      <w:rFonts w:ascii="Cambria" w:hAnsi="Cambria" w:cs="Times New Roman"/>
      <w:sz w:val="24"/>
      <w:szCs w:val="24"/>
      <w:shd w:val="pct20" w:color="auto" w:fill="auto"/>
      <w:lang w:val="x-none" w:eastAsia="en-US"/>
    </w:rPr>
  </w:style>
  <w:style w:type="paragraph" w:customStyle="1" w:styleId="MinimalSpacer">
    <w:name w:val="MinimalSpacer"/>
    <w:basedOn w:val="Normal"/>
    <w:rPr>
      <w:sz w:val="2"/>
    </w:rPr>
  </w:style>
  <w:style w:type="paragraph" w:styleId="NormalWeb">
    <w:name w:val="Normal (Web)"/>
    <w:basedOn w:val="Normal"/>
  </w:style>
  <w:style w:type="paragraph" w:customStyle="1" w:styleId="Normal20">
    <w:name w:val="Normal 20"/>
    <w:basedOn w:val="Normal"/>
    <w:rPr>
      <w:sz w:val="40"/>
    </w:rPr>
  </w:style>
  <w:style w:type="paragraph" w:styleId="NormalIndent">
    <w:name w:val="Normal Indent"/>
    <w:basedOn w:val="Normal"/>
    <w:pPr>
      <w:ind w:left="851"/>
    </w:pPr>
  </w:style>
  <w:style w:type="paragraph" w:customStyle="1" w:styleId="NormalSingleLine">
    <w:name w:val="Normal Single Line"/>
    <w:basedOn w:val="Normal"/>
  </w:style>
  <w:style w:type="paragraph" w:customStyle="1" w:styleId="NormalBold">
    <w:name w:val="NormalBold"/>
    <w:basedOn w:val="Normal"/>
    <w:rPr>
      <w:b/>
    </w:rPr>
  </w:style>
  <w:style w:type="paragraph" w:styleId="NoteHeading">
    <w:name w:val="Note Heading"/>
    <w:basedOn w:val="Normal"/>
    <w:next w:val="Normal"/>
    <w:link w:val="NoteHeadingChar"/>
    <w:pPr>
      <w:spacing w:after="240"/>
    </w:pPr>
  </w:style>
  <w:style w:type="character" w:customStyle="1" w:styleId="NoteHeadingChar">
    <w:name w:val="Note Heading Char"/>
    <w:link w:val="NoteHeading"/>
    <w:semiHidden/>
    <w:locked/>
    <w:rPr>
      <w:rFonts w:cs="Times New Roman"/>
      <w:sz w:val="24"/>
      <w:szCs w:val="24"/>
      <w:lang w:val="x-none" w:eastAsia="en-US"/>
    </w:rPr>
  </w:style>
  <w:style w:type="character" w:styleId="PageNumber">
    <w:name w:val="page number"/>
    <w:rPr>
      <w:rFonts w:cs="Times New Roman"/>
    </w:rPr>
  </w:style>
  <w:style w:type="paragraph" w:customStyle="1" w:styleId="clauseindent">
    <w:name w:val="clauseindent"/>
    <w:basedOn w:val="Normal"/>
    <w:pPr>
      <w:spacing w:after="240"/>
      <w:ind w:left="851"/>
    </w:pPr>
  </w:style>
  <w:style w:type="paragraph" w:styleId="PlainText">
    <w:name w:val="Plain Text"/>
    <w:basedOn w:val="Normal"/>
    <w:link w:val="PlainTextChar"/>
    <w:rPr>
      <w:rFonts w:ascii="Courier New" w:hAnsi="Courier New" w:cs="Courier New"/>
      <w:sz w:val="20"/>
      <w:szCs w:val="20"/>
    </w:rPr>
  </w:style>
  <w:style w:type="character" w:customStyle="1" w:styleId="PlainTextChar">
    <w:name w:val="Plain Text Char"/>
    <w:link w:val="PlainText"/>
    <w:semiHidden/>
    <w:locked/>
    <w:rPr>
      <w:rFonts w:ascii="Courier New" w:hAnsi="Courier New" w:cs="Courier New"/>
      <w:sz w:val="20"/>
      <w:szCs w:val="20"/>
      <w:lang w:val="x-none" w:eastAsia="en-US"/>
    </w:rPr>
  </w:style>
  <w:style w:type="paragraph" w:styleId="Salutation">
    <w:name w:val="Salutation"/>
    <w:basedOn w:val="Normal"/>
    <w:next w:val="Normal"/>
    <w:link w:val="SalutationChar"/>
  </w:style>
  <w:style w:type="character" w:customStyle="1" w:styleId="SalutationChar">
    <w:name w:val="Salutation Char"/>
    <w:link w:val="Salutation"/>
    <w:semiHidden/>
    <w:locked/>
    <w:rPr>
      <w:rFonts w:cs="Times New Roman"/>
      <w:sz w:val="24"/>
      <w:szCs w:val="24"/>
      <w:lang w:val="x-none" w:eastAsia="en-US"/>
    </w:rPr>
  </w:style>
  <w:style w:type="paragraph" w:styleId="Signature">
    <w:name w:val="Signature"/>
    <w:basedOn w:val="Normal"/>
    <w:link w:val="SignatureChar"/>
    <w:pPr>
      <w:spacing w:after="240"/>
    </w:pPr>
  </w:style>
  <w:style w:type="character" w:customStyle="1" w:styleId="SignatureChar">
    <w:name w:val="Signature Char"/>
    <w:link w:val="Signature"/>
    <w:semiHidden/>
    <w:locked/>
    <w:rPr>
      <w:rFonts w:cs="Times New Roman"/>
      <w:sz w:val="24"/>
      <w:szCs w:val="24"/>
      <w:lang w:val="x-none" w:eastAsia="en-US"/>
    </w:rPr>
  </w:style>
  <w:style w:type="character" w:styleId="Strong">
    <w:name w:val="Strong"/>
    <w:qFormat/>
    <w:rPr>
      <w:rFonts w:cs="Times New Roman"/>
      <w:b/>
      <w:bCs/>
    </w:rPr>
  </w:style>
  <w:style w:type="paragraph" w:styleId="Subtitle">
    <w:name w:val="Subtitle"/>
    <w:basedOn w:val="Normal"/>
    <w:link w:val="SubtitleChar"/>
    <w:qFormat/>
    <w:pPr>
      <w:spacing w:after="240"/>
      <w:jc w:val="center"/>
    </w:pPr>
    <w:rPr>
      <w:rFonts w:cs="Arial"/>
      <w:b/>
    </w:rPr>
  </w:style>
  <w:style w:type="character" w:customStyle="1" w:styleId="SubtitleChar">
    <w:name w:val="Subtitle Char"/>
    <w:link w:val="Subtitle"/>
    <w:locked/>
    <w:rPr>
      <w:rFonts w:ascii="Cambria" w:hAnsi="Cambria" w:cs="Times New Roman"/>
      <w:sz w:val="24"/>
      <w:szCs w:val="24"/>
      <w:lang w:val="x-none" w:eastAsia="en-US"/>
    </w:rPr>
  </w:style>
  <w:style w:type="paragraph" w:styleId="TableofAuthorities">
    <w:name w:val="table of authorities"/>
    <w:basedOn w:val="Normal"/>
    <w:next w:val="Normal"/>
    <w:semiHidden/>
    <w:pPr>
      <w:ind w:left="851" w:hanging="851"/>
    </w:pPr>
  </w:style>
  <w:style w:type="paragraph" w:styleId="TableofFigures">
    <w:name w:val="table of figures"/>
    <w:basedOn w:val="Normal"/>
    <w:next w:val="Normal"/>
    <w:semiHidden/>
    <w:pPr>
      <w:ind w:left="851" w:hanging="851"/>
    </w:pPr>
  </w:style>
  <w:style w:type="paragraph" w:styleId="Title">
    <w:name w:val="Title"/>
    <w:basedOn w:val="Normal"/>
    <w:link w:val="TitleChar"/>
    <w:qFormat/>
    <w:pPr>
      <w:spacing w:before="240" w:after="240"/>
      <w:jc w:val="center"/>
    </w:pPr>
    <w:rPr>
      <w:rFonts w:cs="Arial"/>
      <w:b/>
      <w:bCs/>
      <w:kern w:val="28"/>
      <w:sz w:val="28"/>
      <w:szCs w:val="32"/>
    </w:rPr>
  </w:style>
  <w:style w:type="character" w:customStyle="1" w:styleId="TitleChar">
    <w:name w:val="Title Char"/>
    <w:link w:val="Title"/>
    <w:locked/>
    <w:rPr>
      <w:rFonts w:ascii="Cambria" w:hAnsi="Cambria" w:cs="Times New Roman"/>
      <w:b/>
      <w:bCs/>
      <w:kern w:val="28"/>
      <w:sz w:val="32"/>
      <w:szCs w:val="32"/>
      <w:lang w:val="x-none" w:eastAsia="en-US"/>
    </w:rPr>
  </w:style>
  <w:style w:type="paragraph" w:styleId="TOAHeading">
    <w:name w:val="toa heading"/>
    <w:basedOn w:val="Normal"/>
    <w:next w:val="Normal"/>
    <w:semiHidden/>
    <w:pPr>
      <w:spacing w:after="240"/>
    </w:pPr>
    <w:rPr>
      <w:rFonts w:cs="Arial"/>
      <w:b/>
      <w:bCs/>
    </w:rPr>
  </w:style>
  <w:style w:type="paragraph" w:styleId="TOC1">
    <w:name w:val="toc 1"/>
    <w:basedOn w:val="Normal"/>
    <w:next w:val="TOC2"/>
    <w:semiHidden/>
    <w:pPr>
      <w:tabs>
        <w:tab w:val="right" w:leader="dot" w:pos="9356"/>
      </w:tabs>
      <w:spacing w:before="240" w:after="240"/>
      <w:ind w:left="851" w:right="851" w:hanging="851"/>
    </w:pPr>
  </w:style>
  <w:style w:type="paragraph" w:styleId="TOC2">
    <w:name w:val="toc 2"/>
    <w:basedOn w:val="Normal"/>
    <w:next w:val="TOC3"/>
    <w:link w:val="TOC2Char"/>
    <w:semiHidden/>
    <w:pPr>
      <w:tabs>
        <w:tab w:val="right" w:leader="dot" w:pos="9356"/>
      </w:tabs>
      <w:spacing w:after="60"/>
      <w:ind w:left="851" w:right="851" w:hanging="851"/>
    </w:pPr>
  </w:style>
  <w:style w:type="paragraph" w:styleId="TOC3">
    <w:name w:val="toc 3"/>
    <w:basedOn w:val="Normal"/>
    <w:semiHidden/>
    <w:pPr>
      <w:tabs>
        <w:tab w:val="right" w:leader="dot" w:pos="9356"/>
      </w:tabs>
      <w:spacing w:after="60"/>
      <w:ind w:left="1702" w:right="851" w:hanging="851"/>
    </w:pPr>
  </w:style>
  <w:style w:type="paragraph" w:styleId="TOC4">
    <w:name w:val="toc 4"/>
    <w:basedOn w:val="Normal"/>
    <w:semiHidden/>
    <w:pPr>
      <w:tabs>
        <w:tab w:val="right" w:leader="dot" w:pos="9356"/>
      </w:tabs>
      <w:spacing w:after="60"/>
      <w:ind w:left="1702" w:right="851" w:hanging="851"/>
    </w:pPr>
  </w:style>
  <w:style w:type="paragraph" w:styleId="TOC5">
    <w:name w:val="toc 5"/>
    <w:basedOn w:val="Normal"/>
    <w:next w:val="Normal"/>
    <w:semiHidden/>
    <w:pPr>
      <w:tabs>
        <w:tab w:val="right" w:leader="dot" w:pos="9356"/>
      </w:tabs>
      <w:ind w:left="1702" w:right="851" w:hanging="851"/>
    </w:pPr>
  </w:style>
  <w:style w:type="paragraph" w:styleId="TOC6">
    <w:name w:val="toc 6"/>
    <w:basedOn w:val="Normal"/>
    <w:next w:val="Normal"/>
    <w:semiHidden/>
    <w:pPr>
      <w:tabs>
        <w:tab w:val="right" w:leader="dot" w:pos="9356"/>
      </w:tabs>
      <w:ind w:left="1702" w:right="851" w:hanging="851"/>
    </w:pPr>
  </w:style>
  <w:style w:type="paragraph" w:styleId="TOC7">
    <w:name w:val="toc 7"/>
    <w:basedOn w:val="Normal"/>
    <w:next w:val="Normal"/>
    <w:semiHidden/>
    <w:pPr>
      <w:tabs>
        <w:tab w:val="right" w:leader="dot" w:pos="9356"/>
      </w:tabs>
      <w:ind w:left="1702" w:right="851" w:hanging="851"/>
    </w:pPr>
  </w:style>
  <w:style w:type="paragraph" w:styleId="TOC8">
    <w:name w:val="toc 8"/>
    <w:basedOn w:val="Normal"/>
    <w:next w:val="Normal"/>
    <w:semiHidden/>
    <w:pPr>
      <w:tabs>
        <w:tab w:val="right" w:leader="dot" w:pos="9356"/>
      </w:tabs>
      <w:ind w:left="1702" w:right="851" w:hanging="851"/>
    </w:pPr>
  </w:style>
  <w:style w:type="paragraph" w:styleId="TOC9">
    <w:name w:val="toc 9"/>
    <w:basedOn w:val="Normal"/>
    <w:next w:val="Normal"/>
    <w:semiHidden/>
    <w:pPr>
      <w:tabs>
        <w:tab w:val="right" w:leader="dot" w:pos="9356"/>
      </w:tabs>
      <w:ind w:left="1702" w:right="851" w:hanging="851"/>
    </w:pPr>
  </w:style>
  <w:style w:type="paragraph" w:customStyle="1" w:styleId="TOCTitle">
    <w:name w:val="TOC Title"/>
    <w:basedOn w:val="Normal"/>
    <w:pPr>
      <w:keepLines/>
      <w:spacing w:before="240" w:after="240"/>
      <w:jc w:val="center"/>
    </w:pPr>
    <w:rPr>
      <w:b/>
      <w:sz w:val="28"/>
    </w:rPr>
  </w:style>
  <w:style w:type="paragraph" w:customStyle="1" w:styleId="Zhanging1">
    <w:name w:val="Z_hanging_1"/>
    <w:aliases w:val="h1"/>
    <w:basedOn w:val="Normal"/>
    <w:pPr>
      <w:tabs>
        <w:tab w:val="left" w:pos="1701"/>
      </w:tabs>
      <w:spacing w:after="240"/>
      <w:ind w:left="1702" w:hanging="851"/>
    </w:pPr>
  </w:style>
  <w:style w:type="paragraph" w:customStyle="1" w:styleId="Zhanging2">
    <w:name w:val="Z_hanging_2"/>
    <w:aliases w:val="h2"/>
    <w:basedOn w:val="Normal"/>
    <w:pPr>
      <w:tabs>
        <w:tab w:val="left" w:pos="2552"/>
      </w:tabs>
      <w:spacing w:after="240"/>
      <w:ind w:left="2552" w:hanging="851"/>
    </w:pPr>
  </w:style>
  <w:style w:type="paragraph" w:customStyle="1" w:styleId="Zhanging3">
    <w:name w:val="Z_hanging_3"/>
    <w:aliases w:val="h3"/>
    <w:basedOn w:val="Normal"/>
    <w:pPr>
      <w:tabs>
        <w:tab w:val="left" w:pos="3402"/>
      </w:tabs>
      <w:spacing w:after="240"/>
      <w:ind w:left="3403" w:hanging="851"/>
    </w:pPr>
  </w:style>
  <w:style w:type="paragraph" w:customStyle="1" w:styleId="Zhanging4">
    <w:name w:val="Z_hanging_4"/>
    <w:aliases w:val="h4"/>
    <w:basedOn w:val="Normal"/>
    <w:pPr>
      <w:tabs>
        <w:tab w:val="left" w:pos="4253"/>
      </w:tabs>
      <w:spacing w:after="240"/>
      <w:ind w:left="4253" w:hanging="851"/>
    </w:pPr>
  </w:style>
  <w:style w:type="paragraph" w:customStyle="1" w:styleId="Zhanging5">
    <w:name w:val="Z_hanging_5"/>
    <w:aliases w:val="h5"/>
    <w:basedOn w:val="Normal"/>
    <w:pPr>
      <w:tabs>
        <w:tab w:val="left" w:pos="5103"/>
      </w:tabs>
      <w:spacing w:after="240"/>
      <w:ind w:left="5104" w:hanging="851"/>
    </w:pPr>
  </w:style>
  <w:style w:type="paragraph" w:customStyle="1" w:styleId="Zhanging">
    <w:name w:val="Z_hanging"/>
    <w:aliases w:val="hm"/>
    <w:basedOn w:val="Normal"/>
    <w:pPr>
      <w:tabs>
        <w:tab w:val="left" w:pos="851"/>
      </w:tabs>
      <w:spacing w:after="240"/>
      <w:ind w:left="851" w:hanging="851"/>
    </w:pPr>
  </w:style>
  <w:style w:type="paragraph" w:customStyle="1" w:styleId="Definition">
    <w:name w:val="Definition"/>
    <w:basedOn w:val="Normal"/>
    <w:pPr>
      <w:spacing w:after="240"/>
      <w:ind w:left="851"/>
    </w:pPr>
    <w:rPr>
      <w:b/>
    </w:rPr>
  </w:style>
  <w:style w:type="paragraph" w:customStyle="1" w:styleId="HeadMinimalSpacer">
    <w:name w:val="Head Minimal Spacer"/>
    <w:basedOn w:val="Header"/>
    <w:rPr>
      <w:color w:val="FFFFFF"/>
      <w:sz w:val="2"/>
    </w:rPr>
  </w:style>
  <w:style w:type="paragraph" w:customStyle="1" w:styleId="subclauseindent">
    <w:name w:val="subclauseindent"/>
    <w:basedOn w:val="Normal"/>
    <w:pPr>
      <w:spacing w:after="240"/>
      <w:ind w:left="1701"/>
    </w:pPr>
  </w:style>
  <w:style w:type="paragraph" w:customStyle="1" w:styleId="subsubclauseindent">
    <w:name w:val="subsubclauseindent"/>
    <w:basedOn w:val="Normal"/>
    <w:pPr>
      <w:spacing w:after="240"/>
      <w:ind w:left="2552"/>
    </w:pPr>
  </w:style>
  <w:style w:type="paragraph" w:customStyle="1" w:styleId="Unnumbered">
    <w:name w:val="Unnumbered"/>
    <w:basedOn w:val="Normal"/>
    <w:pPr>
      <w:keepNext/>
      <w:spacing w:after="240"/>
      <w:ind w:left="851"/>
    </w:pPr>
    <w:rPr>
      <w:b/>
      <w:i/>
    </w:rPr>
  </w:style>
  <w:style w:type="paragraph" w:customStyle="1" w:styleId="Schedule">
    <w:name w:val="Schedule"/>
    <w:basedOn w:val="Normal"/>
    <w:next w:val="Normal"/>
    <w:pPr>
      <w:spacing w:after="240"/>
      <w:jc w:val="center"/>
    </w:pPr>
    <w:rPr>
      <w:b/>
    </w:rPr>
  </w:style>
  <w:style w:type="character" w:customStyle="1" w:styleId="DeltaViewInsertion">
    <w:name w:val="DeltaView Insertion"/>
    <w:rPr>
      <w:color w:val="0000FF"/>
      <w:spacing w:val="0"/>
      <w:u w:val="double"/>
    </w:rPr>
  </w:style>
  <w:style w:type="character" w:customStyle="1" w:styleId="DeltaViewMoveDestination">
    <w:name w:val="DeltaView Move Destination"/>
    <w:rPr>
      <w:color w:val="00C000"/>
      <w:spacing w:val="0"/>
      <w:u w:val="double"/>
    </w:rPr>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link w:val="BalloonText"/>
    <w:semiHidden/>
    <w:locked/>
    <w:rPr>
      <w:rFonts w:cs="Times New Roman"/>
      <w:sz w:val="2"/>
      <w:lang w:val="x-none" w:eastAsia="en-US"/>
    </w:rPr>
  </w:style>
  <w:style w:type="paragraph" w:styleId="CommentSubject">
    <w:name w:val="annotation subject"/>
    <w:basedOn w:val="CommentText"/>
    <w:next w:val="CommentText"/>
    <w:semiHidden/>
    <w:rsid w:val="00C64D09"/>
    <w:rPr>
      <w:b/>
      <w:bCs/>
      <w:sz w:val="20"/>
    </w:rPr>
  </w:style>
  <w:style w:type="character" w:customStyle="1" w:styleId="TOC2Char">
    <w:name w:val="TOC 2 Char"/>
    <w:link w:val="TOC2"/>
    <w:rsid w:val="002A13DF"/>
    <w:rPr>
      <w:sz w:val="22"/>
      <w:szCs w:val="24"/>
      <w:lang w:val="en-GB" w:eastAsia="en-US" w:bidi="ar-SA"/>
    </w:rPr>
  </w:style>
  <w:style w:type="paragraph" w:customStyle="1" w:styleId="CarCarCharCharCharCharCharCarCarCharCharCarCarCharCharCarCarCharCharCarCarCharCharCarCarCharCharCarCar">
    <w:name w:val="Car Car Char Char Char Char Char Car Car Char Char Car Car Char Char Car Car Char Char Car Car Char Char Car Car Char Char Car Car"/>
    <w:basedOn w:val="Normal"/>
    <w:next w:val="Normal"/>
    <w:rsid w:val="00B739A8"/>
    <w:pPr>
      <w:spacing w:after="160" w:line="240" w:lineRule="exact"/>
    </w:pPr>
    <w:rPr>
      <w:rFonts w:ascii="Arial" w:hAnsi="Arial"/>
      <w:sz w:val="20"/>
      <w:szCs w:val="20"/>
      <w:lang w:val="en-US"/>
    </w:rPr>
  </w:style>
  <w:style w:type="table" w:styleId="TableGrid">
    <w:name w:val="Table Grid"/>
    <w:basedOn w:val="TableNormal"/>
    <w:locked/>
    <w:rsid w:val="007134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B1569"/>
    <w:pPr>
      <w:spacing w:after="160" w:line="259" w:lineRule="auto"/>
      <w:ind w:left="720"/>
      <w:contextualSpacing/>
    </w:pPr>
    <w:rPr>
      <w:rFonts w:ascii="Calibri" w:eastAsia="Calibri" w:hAnsi="Calibri"/>
      <w:szCs w:val="22"/>
    </w:rPr>
  </w:style>
  <w:style w:type="paragraph" w:styleId="Revision">
    <w:name w:val="Revision"/>
    <w:hidden/>
    <w:uiPriority w:val="99"/>
    <w:semiHidden/>
    <w:rsid w:val="00550CBA"/>
    <w:rPr>
      <w:sz w:val="22"/>
      <w:szCs w:val="24"/>
      <w:lang w:eastAsia="en-US"/>
    </w:rPr>
  </w:style>
  <w:style w:type="paragraph" w:styleId="NoSpacing">
    <w:name w:val="No Spacing"/>
    <w:uiPriority w:val="1"/>
    <w:qFormat/>
    <w:rsid w:val="00BA71A6"/>
    <w:rPr>
      <w:rFonts w:asciiTheme="minorHAnsi" w:eastAsiaTheme="minorHAnsi" w:hAnsiTheme="minorHAnsi" w:cstheme="minorBidi"/>
      <w:sz w:val="22"/>
      <w:szCs w:val="22"/>
      <w:lang w:eastAsia="en-US"/>
    </w:rPr>
  </w:style>
  <w:style w:type="paragraph" w:customStyle="1" w:styleId="Default">
    <w:name w:val="Default"/>
    <w:rsid w:val="007518BA"/>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174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image" Target="media/image2.wmf"/><Relationship Id="rId26" Type="http://schemas.openxmlformats.org/officeDocument/2006/relationships/image" Target="media/image9.emf"/><Relationship Id="rId3" Type="http://schemas.openxmlformats.org/officeDocument/2006/relationships/customXml" Target="../customXml/item3.xml"/><Relationship Id="rId21" Type="http://schemas.openxmlformats.org/officeDocument/2006/relationships/image" Target="media/image4.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oleObject" Target="embeddings/oleObject1.bin"/><Relationship Id="rId25" Type="http://schemas.openxmlformats.org/officeDocument/2006/relationships/image" Target="media/image8.emf"/><Relationship Id="rId33"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emf"/><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image" Target="media/image7.e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6.emf"/><Relationship Id="rId28" Type="http://schemas.openxmlformats.org/officeDocument/2006/relationships/oleObject" Target="embeddings/oleObject3.bin"/><Relationship Id="rId10" Type="http://schemas.openxmlformats.org/officeDocument/2006/relationships/endnotes" Target="endnotes.xml"/><Relationship Id="rId19" Type="http://schemas.openxmlformats.org/officeDocument/2006/relationships/oleObject" Target="embeddings/oleObject2.bin"/><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image" Target="media/image10.wmf"/><Relationship Id="rId30"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866332ee975951abfc3431b0cf29dab3">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06790c66151fc7b3068cabd2b234a90e"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2897C9A-55FD-4692-B9F2-7BC0A0D28374}">
  <ds:schemaRefs>
    <ds:schemaRef ds:uri="http://schemas.microsoft.com/office/2006/metadata/properties"/>
    <ds:schemaRef ds:uri="http://schemas.microsoft.com/office/infopath/2007/PartnerControls"/>
    <ds:schemaRef ds:uri="cadce026-d35b-4a62-a2ee-1436bb44fb55"/>
    <ds:schemaRef ds:uri="f71abe4e-f5ff-49cd-8eff-5f4949acc510"/>
  </ds:schemaRefs>
</ds:datastoreItem>
</file>

<file path=customXml/itemProps2.xml><?xml version="1.0" encoding="utf-8"?>
<ds:datastoreItem xmlns:ds="http://schemas.openxmlformats.org/officeDocument/2006/customXml" ds:itemID="{885B45E5-AEF3-4F6D-AD89-2FCC1B00E6B0}">
  <ds:schemaRefs>
    <ds:schemaRef ds:uri="http://schemas.microsoft.com/sharepoint/v3/contenttype/forms"/>
  </ds:schemaRefs>
</ds:datastoreItem>
</file>

<file path=customXml/itemProps3.xml><?xml version="1.0" encoding="utf-8"?>
<ds:datastoreItem xmlns:ds="http://schemas.openxmlformats.org/officeDocument/2006/customXml" ds:itemID="{5A554C03-75AD-48FA-B9A3-1CAD3B9B8BDF}">
  <ds:schemaRefs>
    <ds:schemaRef ds:uri="http://schemas.openxmlformats.org/officeDocument/2006/bibliography"/>
  </ds:schemaRefs>
</ds:datastoreItem>
</file>

<file path=customXml/itemProps4.xml><?xml version="1.0" encoding="utf-8"?>
<ds:datastoreItem xmlns:ds="http://schemas.openxmlformats.org/officeDocument/2006/customXml" ds:itemID="{A065D70F-1521-434A-8B2D-634F2040EA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88</Pages>
  <Words>27261</Words>
  <Characters>155394</Characters>
  <Application>Microsoft Office Word</Application>
  <DocSecurity>8</DocSecurity>
  <Lines>1294</Lines>
  <Paragraphs>364</Paragraphs>
  <ScaleCrop>false</ScaleCrop>
  <LinksUpToDate>false</LinksUpToDate>
  <CharactersWithSpaces>182291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11 Interpretation and Def v1.91 27 November 2023 RGA</dc:title>
  <dc:subject/>
  <dc:creator/>
  <cp:keywords/>
  <cp:lastModifiedBy/>
  <cp:revision>1</cp:revision>
  <cp:lastPrinted>2014-03-31T15:51:00Z</cp:lastPrinted>
  <dcterms:created xsi:type="dcterms:W3CDTF">2024-05-21T11:46:00Z</dcterms:created>
  <dcterms:modified xsi:type="dcterms:W3CDTF">2024-05-21T12:21:00Z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